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C2E16" w14:paraId="4359E851" w14:textId="77777777" w:rsidTr="006B1815">
        <w:tc>
          <w:tcPr>
            <w:tcW w:w="1620" w:type="dxa"/>
            <w:tcBorders>
              <w:bottom w:val="single" w:sz="4" w:space="0" w:color="auto"/>
            </w:tcBorders>
            <w:shd w:val="clear" w:color="auto" w:fill="FFFFFF"/>
            <w:vAlign w:val="center"/>
          </w:tcPr>
          <w:p w14:paraId="574BE8C5" w14:textId="77777777" w:rsidR="003C2E16" w:rsidRDefault="003C2E16" w:rsidP="006B1815">
            <w:pPr>
              <w:pStyle w:val="Header"/>
              <w:rPr>
                <w:rFonts w:ascii="Verdana" w:hAnsi="Verdana"/>
                <w:sz w:val="22"/>
              </w:rPr>
            </w:pPr>
            <w:r>
              <w:t>NPRR Number</w:t>
            </w:r>
          </w:p>
        </w:tc>
        <w:tc>
          <w:tcPr>
            <w:tcW w:w="1260" w:type="dxa"/>
            <w:tcBorders>
              <w:bottom w:val="single" w:sz="4" w:space="0" w:color="auto"/>
            </w:tcBorders>
            <w:vAlign w:val="center"/>
          </w:tcPr>
          <w:p w14:paraId="162DA456" w14:textId="29FE120A" w:rsidR="003C2E16" w:rsidRDefault="003C2E16" w:rsidP="006B1815">
            <w:pPr>
              <w:pStyle w:val="Header"/>
            </w:pPr>
            <w:hyperlink r:id="rId11" w:history="1">
              <w:r w:rsidRPr="007D4805">
                <w:rPr>
                  <w:rStyle w:val="Hyperlink"/>
                </w:rPr>
                <w:t>1310</w:t>
              </w:r>
            </w:hyperlink>
          </w:p>
        </w:tc>
        <w:tc>
          <w:tcPr>
            <w:tcW w:w="900" w:type="dxa"/>
            <w:tcBorders>
              <w:bottom w:val="single" w:sz="4" w:space="0" w:color="auto"/>
            </w:tcBorders>
            <w:shd w:val="clear" w:color="auto" w:fill="FFFFFF"/>
            <w:vAlign w:val="center"/>
          </w:tcPr>
          <w:p w14:paraId="700637C1" w14:textId="77777777" w:rsidR="003C2E16" w:rsidRDefault="003C2E16" w:rsidP="006B1815">
            <w:pPr>
              <w:pStyle w:val="Header"/>
            </w:pPr>
            <w:r w:rsidRPr="004577E3">
              <w:rPr>
                <w:bCs w:val="0"/>
              </w:rPr>
              <w:t>NPRR Title</w:t>
            </w:r>
          </w:p>
        </w:tc>
        <w:tc>
          <w:tcPr>
            <w:tcW w:w="6660" w:type="dxa"/>
            <w:tcBorders>
              <w:bottom w:val="single" w:sz="4" w:space="0" w:color="auto"/>
            </w:tcBorders>
            <w:vAlign w:val="center"/>
          </w:tcPr>
          <w:p w14:paraId="3995D003" w14:textId="77777777" w:rsidR="003C2E16" w:rsidRDefault="003C2E16" w:rsidP="006B1815">
            <w:pPr>
              <w:pStyle w:val="Header"/>
            </w:pPr>
            <w:r>
              <w:t>Dispatchable Reliability Reserve Service Plus Energy Storage Resource Participation and Release Factor</w:t>
            </w:r>
          </w:p>
        </w:tc>
      </w:tr>
      <w:tr w:rsidR="003C2E16" w14:paraId="11021B26" w14:textId="77777777" w:rsidTr="006B1815">
        <w:trPr>
          <w:trHeight w:val="413"/>
        </w:trPr>
        <w:tc>
          <w:tcPr>
            <w:tcW w:w="2880" w:type="dxa"/>
            <w:gridSpan w:val="2"/>
            <w:tcBorders>
              <w:top w:val="nil"/>
              <w:left w:val="nil"/>
              <w:bottom w:val="single" w:sz="4" w:space="0" w:color="auto"/>
              <w:right w:val="nil"/>
            </w:tcBorders>
            <w:vAlign w:val="center"/>
          </w:tcPr>
          <w:p w14:paraId="6B325479" w14:textId="77777777" w:rsidR="003C2E16" w:rsidRDefault="003C2E16" w:rsidP="006B1815">
            <w:pPr>
              <w:pStyle w:val="NormalArial"/>
            </w:pPr>
          </w:p>
        </w:tc>
        <w:tc>
          <w:tcPr>
            <w:tcW w:w="7560" w:type="dxa"/>
            <w:gridSpan w:val="2"/>
            <w:tcBorders>
              <w:top w:val="single" w:sz="4" w:space="0" w:color="auto"/>
              <w:left w:val="nil"/>
              <w:bottom w:val="nil"/>
              <w:right w:val="nil"/>
            </w:tcBorders>
            <w:vAlign w:val="center"/>
          </w:tcPr>
          <w:p w14:paraId="04DF9920" w14:textId="77777777" w:rsidR="003C2E16" w:rsidRDefault="003C2E16" w:rsidP="006B1815">
            <w:pPr>
              <w:pStyle w:val="NormalArial"/>
            </w:pPr>
          </w:p>
        </w:tc>
      </w:tr>
      <w:tr w:rsidR="003C2E16" w14:paraId="4A5F632B" w14:textId="77777777" w:rsidTr="006B1815">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18D82EF7" w14:textId="77777777" w:rsidR="003C2E16" w:rsidRDefault="003C2E16" w:rsidP="006B1815">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88E6903" w14:textId="267AE21D" w:rsidR="003C2E16" w:rsidRDefault="003C2E16" w:rsidP="006B1815">
            <w:pPr>
              <w:pStyle w:val="NormalArial"/>
            </w:pPr>
            <w:r>
              <w:t>January 2</w:t>
            </w:r>
            <w:r w:rsidR="00752697">
              <w:t>8</w:t>
            </w:r>
            <w:r>
              <w:t>, 2026</w:t>
            </w:r>
          </w:p>
        </w:tc>
      </w:tr>
      <w:tr w:rsidR="003C2E16" w14:paraId="607CAD4D" w14:textId="77777777" w:rsidTr="006B1815">
        <w:trPr>
          <w:trHeight w:val="467"/>
        </w:trPr>
        <w:tc>
          <w:tcPr>
            <w:tcW w:w="2880" w:type="dxa"/>
            <w:gridSpan w:val="2"/>
            <w:tcBorders>
              <w:top w:val="single" w:sz="4" w:space="0" w:color="auto"/>
              <w:left w:val="nil"/>
              <w:bottom w:val="nil"/>
              <w:right w:val="nil"/>
            </w:tcBorders>
            <w:shd w:val="clear" w:color="auto" w:fill="FFFFFF"/>
            <w:vAlign w:val="center"/>
          </w:tcPr>
          <w:p w14:paraId="486C429C" w14:textId="77777777" w:rsidR="003C2E16" w:rsidRDefault="003C2E16" w:rsidP="006B1815">
            <w:pPr>
              <w:pStyle w:val="NormalArial"/>
            </w:pPr>
            <w:r>
              <w:t xml:space="preserve"> </w:t>
            </w:r>
          </w:p>
        </w:tc>
        <w:tc>
          <w:tcPr>
            <w:tcW w:w="7560" w:type="dxa"/>
            <w:gridSpan w:val="2"/>
            <w:tcBorders>
              <w:top w:val="nil"/>
              <w:left w:val="nil"/>
              <w:bottom w:val="nil"/>
              <w:right w:val="nil"/>
            </w:tcBorders>
            <w:vAlign w:val="center"/>
          </w:tcPr>
          <w:p w14:paraId="7C443A47" w14:textId="77777777" w:rsidR="003C2E16" w:rsidRDefault="003C2E16" w:rsidP="006B1815">
            <w:pPr>
              <w:pStyle w:val="NormalArial"/>
            </w:pPr>
          </w:p>
        </w:tc>
      </w:tr>
      <w:tr w:rsidR="003C2E16" w14:paraId="767899A4" w14:textId="77777777" w:rsidTr="006B1815">
        <w:trPr>
          <w:trHeight w:val="440"/>
        </w:trPr>
        <w:tc>
          <w:tcPr>
            <w:tcW w:w="10440" w:type="dxa"/>
            <w:gridSpan w:val="4"/>
            <w:tcBorders>
              <w:top w:val="single" w:sz="4" w:space="0" w:color="auto"/>
            </w:tcBorders>
            <w:shd w:val="clear" w:color="auto" w:fill="FFFFFF"/>
            <w:vAlign w:val="center"/>
          </w:tcPr>
          <w:p w14:paraId="2A115863" w14:textId="77777777" w:rsidR="003C2E16" w:rsidRDefault="003C2E16" w:rsidP="006B1815">
            <w:pPr>
              <w:pStyle w:val="Header"/>
              <w:jc w:val="center"/>
            </w:pPr>
            <w:r>
              <w:t>Submitter’s Information</w:t>
            </w:r>
          </w:p>
        </w:tc>
      </w:tr>
      <w:tr w:rsidR="003C2E16" w14:paraId="71171C2B" w14:textId="77777777" w:rsidTr="006B1815">
        <w:trPr>
          <w:trHeight w:val="350"/>
        </w:trPr>
        <w:tc>
          <w:tcPr>
            <w:tcW w:w="2880" w:type="dxa"/>
            <w:gridSpan w:val="2"/>
            <w:shd w:val="clear" w:color="auto" w:fill="FFFFFF"/>
            <w:vAlign w:val="center"/>
          </w:tcPr>
          <w:p w14:paraId="0BAB13F4" w14:textId="77777777" w:rsidR="003C2E16" w:rsidRPr="00EC55B3" w:rsidRDefault="003C2E16" w:rsidP="006B1815">
            <w:pPr>
              <w:pStyle w:val="Header"/>
            </w:pPr>
            <w:r w:rsidRPr="00EC55B3">
              <w:t>Name</w:t>
            </w:r>
          </w:p>
        </w:tc>
        <w:tc>
          <w:tcPr>
            <w:tcW w:w="7560" w:type="dxa"/>
            <w:gridSpan w:val="2"/>
            <w:vAlign w:val="center"/>
          </w:tcPr>
          <w:p w14:paraId="3D29365B" w14:textId="77777777" w:rsidR="003C2E16" w:rsidRDefault="003C2E16" w:rsidP="006B1815">
            <w:pPr>
              <w:pStyle w:val="NormalArial"/>
            </w:pPr>
            <w:r>
              <w:t>Shams Siddiqi</w:t>
            </w:r>
          </w:p>
        </w:tc>
      </w:tr>
      <w:tr w:rsidR="003C2E16" w14:paraId="444AA569" w14:textId="77777777" w:rsidTr="006B1815">
        <w:trPr>
          <w:trHeight w:val="350"/>
        </w:trPr>
        <w:tc>
          <w:tcPr>
            <w:tcW w:w="2880" w:type="dxa"/>
            <w:gridSpan w:val="2"/>
            <w:shd w:val="clear" w:color="auto" w:fill="FFFFFF"/>
            <w:vAlign w:val="center"/>
          </w:tcPr>
          <w:p w14:paraId="1EA09908" w14:textId="77777777" w:rsidR="003C2E16" w:rsidRPr="00EC55B3" w:rsidRDefault="003C2E16" w:rsidP="006B1815">
            <w:pPr>
              <w:pStyle w:val="Header"/>
            </w:pPr>
            <w:r w:rsidRPr="00EC55B3">
              <w:t>E-mail Address</w:t>
            </w:r>
          </w:p>
        </w:tc>
        <w:tc>
          <w:tcPr>
            <w:tcW w:w="7560" w:type="dxa"/>
            <w:gridSpan w:val="2"/>
            <w:vAlign w:val="center"/>
          </w:tcPr>
          <w:p w14:paraId="121B81AE" w14:textId="7882B5FB" w:rsidR="003C2E16" w:rsidRDefault="007D4805" w:rsidP="006B1815">
            <w:pPr>
              <w:pStyle w:val="NormalArial"/>
            </w:pPr>
            <w:hyperlink r:id="rId12" w:history="1">
              <w:r w:rsidRPr="00552F72">
                <w:rPr>
                  <w:rStyle w:val="Hyperlink"/>
                </w:rPr>
                <w:t>shams@crescentpower.net</w:t>
              </w:r>
            </w:hyperlink>
          </w:p>
        </w:tc>
      </w:tr>
      <w:tr w:rsidR="003C2E16" w14:paraId="716F22B3" w14:textId="77777777" w:rsidTr="006B1815">
        <w:trPr>
          <w:trHeight w:val="350"/>
        </w:trPr>
        <w:tc>
          <w:tcPr>
            <w:tcW w:w="2880" w:type="dxa"/>
            <w:gridSpan w:val="2"/>
            <w:shd w:val="clear" w:color="auto" w:fill="FFFFFF"/>
            <w:vAlign w:val="center"/>
          </w:tcPr>
          <w:p w14:paraId="7EB885A2" w14:textId="77777777" w:rsidR="003C2E16" w:rsidRPr="00EC55B3" w:rsidRDefault="003C2E16" w:rsidP="006B1815">
            <w:pPr>
              <w:pStyle w:val="Header"/>
            </w:pPr>
            <w:r w:rsidRPr="00EC55B3">
              <w:t>Company</w:t>
            </w:r>
          </w:p>
        </w:tc>
        <w:tc>
          <w:tcPr>
            <w:tcW w:w="7560" w:type="dxa"/>
            <w:gridSpan w:val="2"/>
            <w:vAlign w:val="center"/>
          </w:tcPr>
          <w:p w14:paraId="07EB858D" w14:textId="77777777" w:rsidR="003C2E16" w:rsidRDefault="003C2E16" w:rsidP="006B1815">
            <w:pPr>
              <w:pStyle w:val="NormalArial"/>
            </w:pPr>
            <w:r>
              <w:t>Hunt Energy Network (HEN)</w:t>
            </w:r>
          </w:p>
        </w:tc>
      </w:tr>
      <w:tr w:rsidR="003C2E16" w14:paraId="556F07BA" w14:textId="77777777" w:rsidTr="006B1815">
        <w:trPr>
          <w:trHeight w:val="350"/>
        </w:trPr>
        <w:tc>
          <w:tcPr>
            <w:tcW w:w="2880" w:type="dxa"/>
            <w:gridSpan w:val="2"/>
            <w:tcBorders>
              <w:bottom w:val="single" w:sz="4" w:space="0" w:color="auto"/>
            </w:tcBorders>
            <w:shd w:val="clear" w:color="auto" w:fill="FFFFFF"/>
            <w:vAlign w:val="center"/>
          </w:tcPr>
          <w:p w14:paraId="4F931ADF" w14:textId="77777777" w:rsidR="003C2E16" w:rsidRPr="00EC55B3" w:rsidRDefault="003C2E16" w:rsidP="006B1815">
            <w:pPr>
              <w:pStyle w:val="Header"/>
            </w:pPr>
            <w:r w:rsidRPr="00EC55B3">
              <w:t>Phone Number</w:t>
            </w:r>
          </w:p>
        </w:tc>
        <w:tc>
          <w:tcPr>
            <w:tcW w:w="7560" w:type="dxa"/>
            <w:gridSpan w:val="2"/>
            <w:tcBorders>
              <w:bottom w:val="single" w:sz="4" w:space="0" w:color="auto"/>
            </w:tcBorders>
            <w:vAlign w:val="center"/>
          </w:tcPr>
          <w:p w14:paraId="597AC1F0" w14:textId="77777777" w:rsidR="003C2E16" w:rsidRDefault="003C2E16" w:rsidP="006B1815">
            <w:pPr>
              <w:pStyle w:val="NormalArial"/>
            </w:pPr>
            <w:r>
              <w:t>(512) 619-3532</w:t>
            </w:r>
          </w:p>
        </w:tc>
      </w:tr>
      <w:tr w:rsidR="003C2E16" w14:paraId="1A51CF4A" w14:textId="77777777" w:rsidTr="006B1815">
        <w:trPr>
          <w:trHeight w:val="350"/>
        </w:trPr>
        <w:tc>
          <w:tcPr>
            <w:tcW w:w="2880" w:type="dxa"/>
            <w:gridSpan w:val="2"/>
            <w:shd w:val="clear" w:color="auto" w:fill="FFFFFF"/>
            <w:vAlign w:val="center"/>
          </w:tcPr>
          <w:p w14:paraId="1F8847DC" w14:textId="77777777" w:rsidR="003C2E16" w:rsidRPr="00EC55B3" w:rsidRDefault="003C2E16" w:rsidP="006B1815">
            <w:pPr>
              <w:pStyle w:val="Header"/>
            </w:pPr>
            <w:r w:rsidRPr="00AC3482">
              <w:t>Cell Number</w:t>
            </w:r>
          </w:p>
        </w:tc>
        <w:tc>
          <w:tcPr>
            <w:tcW w:w="7560" w:type="dxa"/>
            <w:gridSpan w:val="2"/>
            <w:vAlign w:val="center"/>
          </w:tcPr>
          <w:p w14:paraId="4A397BDE" w14:textId="77777777" w:rsidR="003C2E16" w:rsidRDefault="003C2E16" w:rsidP="006B1815">
            <w:pPr>
              <w:pStyle w:val="NormalArial"/>
            </w:pPr>
            <w:r>
              <w:t>(512) 619-3532</w:t>
            </w:r>
          </w:p>
        </w:tc>
      </w:tr>
      <w:tr w:rsidR="003C2E16" w14:paraId="4B7E6BE8" w14:textId="77777777" w:rsidTr="006B1815">
        <w:trPr>
          <w:trHeight w:val="350"/>
        </w:trPr>
        <w:tc>
          <w:tcPr>
            <w:tcW w:w="2880" w:type="dxa"/>
            <w:gridSpan w:val="2"/>
            <w:tcBorders>
              <w:bottom w:val="single" w:sz="4" w:space="0" w:color="auto"/>
            </w:tcBorders>
            <w:shd w:val="clear" w:color="auto" w:fill="FFFFFF"/>
            <w:vAlign w:val="center"/>
          </w:tcPr>
          <w:p w14:paraId="4F8A02FA" w14:textId="77777777" w:rsidR="003C2E16" w:rsidRPr="00EC55B3" w:rsidDel="00075A94" w:rsidRDefault="003C2E16" w:rsidP="006B1815">
            <w:pPr>
              <w:pStyle w:val="Header"/>
            </w:pPr>
            <w:r>
              <w:t>Market Segment</w:t>
            </w:r>
          </w:p>
        </w:tc>
        <w:tc>
          <w:tcPr>
            <w:tcW w:w="7560" w:type="dxa"/>
            <w:gridSpan w:val="2"/>
            <w:tcBorders>
              <w:bottom w:val="single" w:sz="4" w:space="0" w:color="auto"/>
            </w:tcBorders>
            <w:vAlign w:val="center"/>
          </w:tcPr>
          <w:p w14:paraId="7CA11A64" w14:textId="2E3CED47" w:rsidR="003C2E16" w:rsidRDefault="003C2E16" w:rsidP="006B1815">
            <w:pPr>
              <w:pStyle w:val="NormalArial"/>
            </w:pPr>
            <w:r w:rsidRPr="003C2E16">
              <w:t>Independent Power Marketer (IPM)</w:t>
            </w:r>
          </w:p>
        </w:tc>
      </w:tr>
    </w:tbl>
    <w:p w14:paraId="4BFE8D9B" w14:textId="77777777" w:rsidR="003C2E16" w:rsidRDefault="003C2E16" w:rsidP="003C2E16">
      <w:pPr>
        <w:pStyle w:val="NormalArial"/>
      </w:pPr>
    </w:p>
    <w:tbl>
      <w:tblPr>
        <w:tblW w:w="10440" w:type="dxa"/>
        <w:tblInd w:w="-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3C2E16" w:rsidRPr="00B5080A" w14:paraId="1CA8AD29" w14:textId="77777777" w:rsidTr="006B1815">
        <w:trPr>
          <w:trHeight w:val="422"/>
        </w:trPr>
        <w:tc>
          <w:tcPr>
            <w:tcW w:w="10440" w:type="dxa"/>
            <w:vAlign w:val="center"/>
          </w:tcPr>
          <w:p w14:paraId="7F8B437A" w14:textId="77777777" w:rsidR="003C2E16" w:rsidRPr="00075A94" w:rsidRDefault="003C2E16" w:rsidP="006B1815">
            <w:pPr>
              <w:pStyle w:val="Header"/>
              <w:jc w:val="center"/>
            </w:pPr>
            <w:r w:rsidRPr="00075A94">
              <w:t>Comments</w:t>
            </w:r>
          </w:p>
        </w:tc>
      </w:tr>
    </w:tbl>
    <w:p w14:paraId="5D0BE30E" w14:textId="77777777" w:rsidR="003C2E16" w:rsidRDefault="003C2E16" w:rsidP="00895CFF">
      <w:pPr>
        <w:pStyle w:val="NormalArial"/>
        <w:spacing w:before="120" w:after="120"/>
      </w:pPr>
      <w:r>
        <w:t xml:space="preserve">Hunt Energy Network (HEN) appreciates the opportunity to comment on Nodal Protocol Revision Request (NPRR) 1310 regarding the establishment of Dispatchable Reliability Reserve Service (DRRS) with optionality to be utilized for Resource adequacy purposes. </w:t>
      </w:r>
    </w:p>
    <w:p w14:paraId="2D067467" w14:textId="60C9F422" w:rsidR="003C2E16" w:rsidRDefault="003C2E16" w:rsidP="00895CFF">
      <w:pPr>
        <w:pStyle w:val="NormalArial"/>
        <w:spacing w:before="120" w:after="120"/>
      </w:pPr>
      <w:r>
        <w:t>In late 2024, ERCOT engaged Aurora Energy Research (Aurora) to assess resource</w:t>
      </w:r>
      <w:r w:rsidR="00895CFF">
        <w:t xml:space="preserve"> </w:t>
      </w:r>
      <w:r>
        <w:t>adequacy needs in the ERCOT Region and the impact of market design changes on both ERCOT System reliability and costs. Aurora’s analysis</w:t>
      </w:r>
      <w:r>
        <w:rPr>
          <w:rStyle w:val="FootnoteReference"/>
        </w:rPr>
        <w:footnoteReference w:id="2"/>
      </w:r>
      <w:r>
        <w:t xml:space="preserve"> shows that:</w:t>
      </w:r>
    </w:p>
    <w:p w14:paraId="6BAC5B59" w14:textId="77777777" w:rsidR="003C2E16" w:rsidRDefault="003C2E16" w:rsidP="00895CFF">
      <w:pPr>
        <w:pStyle w:val="NormalArial"/>
        <w:numPr>
          <w:ilvl w:val="0"/>
          <w:numId w:val="9"/>
        </w:numPr>
        <w:spacing w:before="120" w:after="120"/>
      </w:pPr>
      <w:r>
        <w:t>Under a range of demand and weather scenarios, there is a risk of involuntary load shed events in future years under the status quo market design;</w:t>
      </w:r>
    </w:p>
    <w:p w14:paraId="4E394D8F" w14:textId="77777777" w:rsidR="003C2E16" w:rsidRDefault="003C2E16" w:rsidP="00895CFF">
      <w:pPr>
        <w:pStyle w:val="NormalArial"/>
        <w:numPr>
          <w:ilvl w:val="0"/>
          <w:numId w:val="9"/>
        </w:numPr>
        <w:spacing w:before="120" w:after="120"/>
      </w:pPr>
      <w:r>
        <w:t xml:space="preserve">Neither load solutions (e.g., large load curtailment under S.B. 6 and NPRR1238, Voluntary Registration of Loads with Curtailable Load Capabilities (approved July 31, </w:t>
      </w:r>
      <w:proofErr w:type="gramStart"/>
      <w:r>
        <w:t>2025))</w:t>
      </w:r>
      <w:proofErr w:type="gramEnd"/>
      <w:r>
        <w:t xml:space="preserve">, nor </w:t>
      </w:r>
      <w:proofErr w:type="gramStart"/>
      <w:r>
        <w:t>generation market design solutions by themselves will</w:t>
      </w:r>
      <w:proofErr w:type="gramEnd"/>
      <w:r>
        <w:t xml:space="preserve"> fully address the range of potential future resource adequacy needs;</w:t>
      </w:r>
    </w:p>
    <w:p w14:paraId="076133E8" w14:textId="77777777" w:rsidR="003C2E16" w:rsidRDefault="003C2E16" w:rsidP="00895CFF">
      <w:pPr>
        <w:pStyle w:val="NormalArial"/>
        <w:numPr>
          <w:ilvl w:val="0"/>
          <w:numId w:val="9"/>
        </w:numPr>
        <w:spacing w:before="120" w:after="120"/>
      </w:pPr>
      <w:r>
        <w:t>Of the three different market design changes studied, an enhanced version of DRRS that supports resource adequacy provides the greatest reliability benefit at the lowest cost; and</w:t>
      </w:r>
    </w:p>
    <w:p w14:paraId="3710ED4D" w14:textId="77777777" w:rsidR="003C2E16" w:rsidRDefault="003C2E16" w:rsidP="00895CFF">
      <w:pPr>
        <w:pStyle w:val="NormalArial"/>
        <w:numPr>
          <w:ilvl w:val="0"/>
          <w:numId w:val="9"/>
        </w:numPr>
        <w:spacing w:before="120" w:after="120"/>
      </w:pPr>
      <w:r>
        <w:t>The combined impact of large load curtailment under S.B. 6 and NPRR1238 with increases in dispatchable generation development through an enhanced DRRS can significantly, if not completely, address potential future involuntary load shedding scenarios.</w:t>
      </w:r>
    </w:p>
    <w:p w14:paraId="1CE96CAC" w14:textId="35956C9E" w:rsidR="003C2E16" w:rsidRDefault="003C2E16" w:rsidP="00895CFF">
      <w:pPr>
        <w:pStyle w:val="NormalArial"/>
        <w:spacing w:before="240" w:after="120"/>
      </w:pPr>
      <w:r>
        <w:t xml:space="preserve">HEN believes that it would be a serious disservice to the citizens and businesses of Texas and </w:t>
      </w:r>
      <w:r w:rsidR="00CE77D4">
        <w:t xml:space="preserve">to </w:t>
      </w:r>
      <w:r>
        <w:t>the Texas Legislature if ERCOT stakeholders and the Public Utilit</w:t>
      </w:r>
      <w:r w:rsidR="00CE77D4">
        <w:t>y</w:t>
      </w:r>
      <w:r>
        <w:t xml:space="preserve"> </w:t>
      </w:r>
      <w:r>
        <w:lastRenderedPageBreak/>
        <w:t xml:space="preserve">Commission of Texas (PUCT) do not take advantage of the DRRS Plus design as recommended by Aurora to address the impacts of the next severe winter storm, like Winter Storm Uri in February 2021, at the lowest cost. As a reminder, Uri </w:t>
      </w:r>
      <w:r w:rsidRPr="00826C75">
        <w:t xml:space="preserve">led to the deaths of nearly 200 Texans and caused over $100 billion in </w:t>
      </w:r>
      <w:proofErr w:type="gramStart"/>
      <w:r w:rsidRPr="00826C75">
        <w:t>damages</w:t>
      </w:r>
      <w:proofErr w:type="gramEnd"/>
      <w:r w:rsidRPr="00826C75">
        <w:t xml:space="preserve"> to Texans' homes and property</w:t>
      </w:r>
      <w:r>
        <w:t xml:space="preserve">. HEN has consistently argued that DRRS was intended to and can meet </w:t>
      </w:r>
      <w:r w:rsidR="00AB0626">
        <w:t xml:space="preserve">the </w:t>
      </w:r>
      <w:r>
        <w:t xml:space="preserve">ERCOT market’s Resource adequacy challenge in the most cost-effective way, as now supported by the Aurora study. </w:t>
      </w:r>
    </w:p>
    <w:p w14:paraId="4C90541B" w14:textId="3DFCAA1F" w:rsidR="003C2E16" w:rsidRDefault="003C2E16" w:rsidP="00895CFF">
      <w:pPr>
        <w:pStyle w:val="NormalArial"/>
        <w:spacing w:before="120" w:after="120"/>
      </w:pPr>
      <w:r>
        <w:t xml:space="preserve">However, NPRR1310 as submitted, deviates from </w:t>
      </w:r>
      <w:r w:rsidR="002169AB">
        <w:t xml:space="preserve">the following </w:t>
      </w:r>
      <w:r>
        <w:t>Aurora’s DRRS Plus design recommendations in ways that would significantly diminish the benefits and the ability of DRRS to achieve its policy objective of addressing Resource adequacy:</w:t>
      </w:r>
    </w:p>
    <w:p w14:paraId="57F76168" w14:textId="77777777" w:rsidR="003C2E16" w:rsidRDefault="003C2E16" w:rsidP="00895CFF">
      <w:pPr>
        <w:pStyle w:val="NormalArial"/>
        <w:numPr>
          <w:ilvl w:val="0"/>
          <w:numId w:val="10"/>
        </w:numPr>
        <w:spacing w:before="120" w:after="120"/>
      </w:pPr>
      <w:r>
        <w:t xml:space="preserve">An hourly availability payment </w:t>
      </w:r>
      <w:proofErr w:type="gramStart"/>
      <w:r>
        <w:t>designed</w:t>
      </w:r>
      <w:proofErr w:type="gramEnd"/>
      <w:r>
        <w:t xml:space="preserve"> to satisfy long-term resource adequacy needs.</w:t>
      </w:r>
      <w:r w:rsidRPr="00D665B1">
        <w:t xml:space="preserve"> </w:t>
      </w:r>
      <w:r w:rsidRPr="00651FE9">
        <w:t>Hourly procurement targets are set similarly to ancillary services and are</w:t>
      </w:r>
      <w:r>
        <w:t xml:space="preserve"> based on projected needs for dispatchable resources by hour and month. Procurement volumes are passed through a demand curve that translates each hourly target into a corresponding budget allocation. Higher payments are concentrated during hours of high system stress.</w:t>
      </w:r>
    </w:p>
    <w:p w14:paraId="4860A534" w14:textId="77777777" w:rsidR="003C2E16" w:rsidRPr="005E1C34" w:rsidRDefault="003C2E16" w:rsidP="00895CFF">
      <w:pPr>
        <w:pStyle w:val="NormalArial"/>
        <w:numPr>
          <w:ilvl w:val="0"/>
          <w:numId w:val="10"/>
        </w:numPr>
        <w:spacing w:before="120" w:after="120"/>
      </w:pPr>
      <w:r>
        <w:t xml:space="preserve">Payment amounts are determined by an annual budget. The total budget is based on the prior year’s peaker net Cost-Of-New-Entry (CONE). </w:t>
      </w:r>
      <w:r w:rsidRPr="005E1C34">
        <w:t xml:space="preserve">Any peaker that is fully available throughout the current operating year can recoup its missing money from the prior year. </w:t>
      </w:r>
    </w:p>
    <w:p w14:paraId="4993858A" w14:textId="3A6BE344" w:rsidR="003C2E16" w:rsidRDefault="003C2E16" w:rsidP="00895CFF">
      <w:pPr>
        <w:pStyle w:val="NormalArial"/>
        <w:spacing w:before="240" w:after="120"/>
      </w:pPr>
      <w:r>
        <w:t xml:space="preserve">NPRR1310, as submitted, simply extends the Ancillary Service Demand Curve (ASDC) at a price of $10/MW/hour for every hour of the year </w:t>
      </w:r>
      <w:proofErr w:type="gramStart"/>
      <w:r>
        <w:t>for the amount of</w:t>
      </w:r>
      <w:proofErr w:type="gramEnd"/>
      <w:r>
        <w:t xml:space="preserve"> DRRS needed to meet Resource adequacy needs. However, such a DRRS ASDC does not send appropriate price signals for dispatchable Resources to be available when needed for Resource adequacy nor investment in appropriate dispatchable Resources to meet that need. For example, a Resource can be available 90% of the time but unavailable during 10% of annual hours when needed for Resource adequacy and yet receive 90% of DRRS ASDC related payments. The Resource adequacy challenge of the ERCOT market is the deficiency of dispatchable Resources during highly infrequent severe long-duration weather events – i.e., severe long-duration winter storms. The current ASDC in NPRR1310 </w:t>
      </w:r>
      <w:r w:rsidR="006723D2">
        <w:t>may</w:t>
      </w:r>
      <w:r w:rsidR="00A87BAE">
        <w:t xml:space="preserve"> over-collect </w:t>
      </w:r>
      <w:r w:rsidR="006723D2">
        <w:t>or</w:t>
      </w:r>
      <w:r w:rsidR="00A87BAE">
        <w:t xml:space="preserve"> under-collect</w:t>
      </w:r>
      <w:r w:rsidR="00D57B68">
        <w:t xml:space="preserve"> </w:t>
      </w:r>
      <w:r w:rsidR="00EC4833">
        <w:t>the annualized total cost of</w:t>
      </w:r>
      <w:r>
        <w:t xml:space="preserve"> new dispatchable Resources over the </w:t>
      </w:r>
      <w:r w:rsidR="00451A34">
        <w:t>long-term</w:t>
      </w:r>
      <w:r w:rsidR="002F5768">
        <w:t xml:space="preserve"> depending on CONE determination</w:t>
      </w:r>
      <w:r w:rsidR="00043766">
        <w:t xml:space="preserve"> by PUCT</w:t>
      </w:r>
      <w:r>
        <w:t>. The inability of dispatchable Resources to recovery their costs in most years in ERCOT’s Energy-Only market is the greatest obstacle to such Resource development. Thus, the DRRS ASDCs must be determined such that a dispatchable Resource can expect to recover its net</w:t>
      </w:r>
      <w:r w:rsidR="002E2DE9">
        <w:t>-</w:t>
      </w:r>
      <w:r>
        <w:t>CONE (i.e., CONE minus net revenues the dispatchable Resource earns by providing other services in the ERCOT market) over the long term. This, along with ASDCs concentrated during hours of high system stress, are essential features of DRRS design that result in Aurora’s finding that “an enhanced version of DRRS that supports resource adequacy provides the greatest reliability benefit at the lowest cost.”</w:t>
      </w:r>
    </w:p>
    <w:p w14:paraId="57E1EBFA" w14:textId="77777777" w:rsidR="003C2E16" w:rsidRDefault="003C2E16" w:rsidP="00895CFF">
      <w:pPr>
        <w:pStyle w:val="NormalArial"/>
        <w:spacing w:before="120" w:after="120"/>
      </w:pPr>
      <w:r>
        <w:lastRenderedPageBreak/>
        <w:t>The recent PowerGem presentation at the January 23, 2026, Supply Adequacy Working Group (SAWG) titled “Reliability Standards Trial Assessment Results”</w:t>
      </w:r>
      <w:r>
        <w:rPr>
          <w:rStyle w:val="FootnoteReference"/>
        </w:rPr>
        <w:footnoteReference w:id="3"/>
      </w:r>
      <w:r>
        <w:t xml:space="preserve"> shows the following Expected Unserved Energy (EUE) for months 1-12 of 2026 and hours 1-24 of each month:</w:t>
      </w:r>
    </w:p>
    <w:p w14:paraId="1126A878" w14:textId="77777777" w:rsidR="003C2E16" w:rsidRDefault="003C2E16" w:rsidP="00895CFF">
      <w:pPr>
        <w:pStyle w:val="NormalArial"/>
        <w:spacing w:before="120" w:after="120"/>
      </w:pPr>
      <w:r>
        <w:rPr>
          <w:noProof/>
        </w:rPr>
        <w:drawing>
          <wp:inline distT="0" distB="0" distL="0" distR="0" wp14:anchorId="34870509" wp14:editId="3AD8E8AF">
            <wp:extent cx="5943600" cy="3343275"/>
            <wp:effectExtent l="0" t="0" r="0" b="9525"/>
            <wp:docPr id="552495806"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2495806" name=""/>
                    <pic:cNvPicPr/>
                  </pic:nvPicPr>
                  <pic:blipFill>
                    <a:blip r:embed="rId13">
                      <a:extLst>
                        <a:ext uri="{96DAC541-7B7A-43D3-8B79-37D633B846F1}">
                          <asvg:svgBlip xmlns:asvg="http://schemas.microsoft.com/office/drawing/2016/SVG/main" r:embed="rId14"/>
                        </a:ext>
                      </a:extLst>
                    </a:blip>
                    <a:stretch>
                      <a:fillRect/>
                    </a:stretch>
                  </pic:blipFill>
                  <pic:spPr>
                    <a:xfrm>
                      <a:off x="0" y="0"/>
                      <a:ext cx="5943600" cy="3343275"/>
                    </a:xfrm>
                    <a:prstGeom prst="rect">
                      <a:avLst/>
                    </a:prstGeom>
                  </pic:spPr>
                </pic:pic>
              </a:graphicData>
            </a:graphic>
          </wp:inline>
        </w:drawing>
      </w:r>
      <w:r>
        <w:t xml:space="preserve"> </w:t>
      </w:r>
    </w:p>
    <w:p w14:paraId="5E93880F" w14:textId="67A397FB" w:rsidR="003C2E16" w:rsidRDefault="003C2E16" w:rsidP="00895CFF">
      <w:pPr>
        <w:pStyle w:val="NormalArial"/>
        <w:spacing w:before="240" w:after="120"/>
      </w:pPr>
      <w:r>
        <w:t xml:space="preserve">As shown in the chart above, the greatest reliability risk and thus dispatchable Resource need in the ERCOT system is during the winter months (December to February). This risk is tied to very infrequent yet incredibly costly exposure to winter storm events, such as Winter Storm Uri in February 2021. Due to their infrequent nature, </w:t>
      </w:r>
      <w:r w:rsidR="0037002F">
        <w:t xml:space="preserve">winter month </w:t>
      </w:r>
      <w:r>
        <w:t xml:space="preserve">ERCOT market prices in most years are insufficient to justify any investment in dispatchable Resources to hedge against such infrequent exposure. </w:t>
      </w:r>
    </w:p>
    <w:p w14:paraId="56E5F33F" w14:textId="6AAB0769" w:rsidR="003C2E16" w:rsidRDefault="003C2E16" w:rsidP="00895CFF">
      <w:pPr>
        <w:pStyle w:val="NormalArial"/>
        <w:spacing w:before="120" w:after="120"/>
      </w:pPr>
      <w:r>
        <w:t>On the other hand, short-duration solar ramp periods in other months wh</w:t>
      </w:r>
      <w:r w:rsidR="002E2DE9">
        <w:t>en</w:t>
      </w:r>
      <w:r>
        <w:t xml:space="preserve"> system demand is still high are times of greatest risk in those months. Of course, unexpected heatwaves increase those risks but in general market prices reflect the regular solar ramp down risk and short-duration Resources, such as one- or two-hour duration Energy Storage Resources</w:t>
      </w:r>
      <w:r w:rsidR="002E2DE9">
        <w:t xml:space="preserve"> (ESRs)</w:t>
      </w:r>
      <w:r>
        <w:t xml:space="preserve">, are well suited to hedge against those risks. Currently, there are massive </w:t>
      </w:r>
      <w:r w:rsidR="009942A2">
        <w:t>investments</w:t>
      </w:r>
      <w:r>
        <w:t xml:space="preserve"> in such shorter duration ESRs in the ERCOT market and, as such</w:t>
      </w:r>
      <w:proofErr w:type="gramStart"/>
      <w:r>
        <w:t>, likely</w:t>
      </w:r>
      <w:proofErr w:type="gramEnd"/>
      <w:r>
        <w:t xml:space="preserve"> no additional DRRS incentive is required. Furthermore, </w:t>
      </w:r>
      <w:r w:rsidR="002E2DE9">
        <w:t>prior-year</w:t>
      </w:r>
      <w:r>
        <w:t xml:space="preserve"> net-CONE value used to set the DRRS ASDCs </w:t>
      </w:r>
      <w:proofErr w:type="gramStart"/>
      <w:r>
        <w:t>take</w:t>
      </w:r>
      <w:r w:rsidR="00630F37">
        <w:t>s</w:t>
      </w:r>
      <w:r>
        <w:t xml:space="preserve"> into account</w:t>
      </w:r>
      <w:proofErr w:type="gramEnd"/>
      <w:r>
        <w:t xml:space="preserve"> the net revenues of dispatchable Resources during scarcity hours throughout the</w:t>
      </w:r>
      <w:r w:rsidR="002E2DE9">
        <w:t xml:space="preserve"> prior</w:t>
      </w:r>
      <w:r>
        <w:t xml:space="preserve"> year. Thus, there are already strong incentives built into market prices and the proposed DRRS design for dispatchable Resources to be available during scarcity intervals throughout the year.</w:t>
      </w:r>
    </w:p>
    <w:p w14:paraId="0E5870ED" w14:textId="19CA1396" w:rsidR="003C2E16" w:rsidRDefault="003C2E16" w:rsidP="00895CFF">
      <w:pPr>
        <w:pStyle w:val="NormalArial"/>
        <w:spacing w:before="120" w:after="120"/>
      </w:pPr>
      <w:r>
        <w:lastRenderedPageBreak/>
        <w:t xml:space="preserve">As observed from Winter Storm Uri, winter storms can last for several days with below freezing temperatures, cloud cover, and very little wind. </w:t>
      </w:r>
      <w:r w:rsidR="00284F0F">
        <w:t xml:space="preserve">For this reason, HEN believes a minimum of 8-hour duration is more appropriate from study table above. </w:t>
      </w:r>
      <w:r w:rsidR="00CF0051">
        <w:t xml:space="preserve">The statute specifically allows for this. </w:t>
      </w:r>
      <w:r>
        <w:t xml:space="preserve">From the PowerGem study, long-duration dispatchable Resource requirement for meeting the Reliability Standard will be determined based on </w:t>
      </w:r>
      <w:r w:rsidR="002E2DE9">
        <w:t xml:space="preserve">winter storm </w:t>
      </w:r>
      <w:r>
        <w:t>needs. As such, a simpl</w:t>
      </w:r>
      <w:r w:rsidR="002E2DE9">
        <w:t>e</w:t>
      </w:r>
      <w:r>
        <w:t xml:space="preserve"> yet effective ASDC design would be, for all hours </w:t>
      </w:r>
      <w:r w:rsidR="002E2DE9">
        <w:t xml:space="preserve">in </w:t>
      </w:r>
      <w:r>
        <w:t xml:space="preserve">December to February, </w:t>
      </w:r>
      <w:r w:rsidR="00563B9A">
        <w:t xml:space="preserve">to set </w:t>
      </w:r>
      <w:r>
        <w:t xml:space="preserve">ASDC equal to the prior-year net-CONE divided by the total number of hours in those months (NC) and </w:t>
      </w:r>
      <w:r w:rsidR="00563B9A">
        <w:t xml:space="preserve">to set </w:t>
      </w:r>
      <w:r>
        <w:t>the DRRS Ancillary Service Plan equal to the total dispatchable Resource capacity (MW) required to meet the Reliability Standard. For all other hours of the year outside these winter hours, the ASDC would be $150/MW/hour to $10/MW/hour for 0 to DRRS A</w:t>
      </w:r>
      <w:r w:rsidR="007518BB">
        <w:t xml:space="preserve">ncillary </w:t>
      </w:r>
      <w:r>
        <w:t>S</w:t>
      </w:r>
      <w:r w:rsidR="007518BB">
        <w:t>ervice</w:t>
      </w:r>
      <w:r>
        <w:t xml:space="preserve"> Plan amount, where the DRRS A</w:t>
      </w:r>
      <w:r w:rsidR="007518BB">
        <w:t xml:space="preserve">ncillary </w:t>
      </w:r>
      <w:r>
        <w:t>S</w:t>
      </w:r>
      <w:r w:rsidR="007518BB">
        <w:t>ervice</w:t>
      </w:r>
      <w:r>
        <w:t xml:space="preserve"> Plan amount would reflect amount of DRRS required to meet purely DRRS Ancillary Service (MW) need.</w:t>
      </w:r>
    </w:p>
    <w:p w14:paraId="4180A91E" w14:textId="2FEA4DC3" w:rsidR="003C2E16" w:rsidRDefault="003C2E16" w:rsidP="00895CFF">
      <w:pPr>
        <w:pStyle w:val="NormalArial"/>
        <w:spacing w:before="120" w:after="120"/>
      </w:pPr>
      <w:r>
        <w:t xml:space="preserve">The generalized description that allows the total dispatchable Resource capacity required to meet the Reliability Standard to be allocated to any set of hours throughout the year and the prior-year </w:t>
      </w:r>
      <w:r w:rsidR="002E2DE9">
        <w:t>net-</w:t>
      </w:r>
      <w:r>
        <w:t>CONE to be allocated as desired to those hours and the hourly A</w:t>
      </w:r>
      <w:r w:rsidR="007518BB">
        <w:t xml:space="preserve">ncillary </w:t>
      </w:r>
      <w:r>
        <w:t>S</w:t>
      </w:r>
      <w:r w:rsidR="007518BB">
        <w:t>ervice</w:t>
      </w:r>
      <w:r>
        <w:t xml:space="preserve"> Plan amount to accordingly account for the dispatchable Resource capacity (MW) required to meet the Reliability Standard and/or purely DRRS </w:t>
      </w:r>
      <w:r w:rsidR="007518BB">
        <w:t>Ancillary Service</w:t>
      </w:r>
      <w:r>
        <w:t xml:space="preserve"> (MW) need is as follows in </w:t>
      </w:r>
      <w:r w:rsidR="004C79C1">
        <w:t xml:space="preserve">paragraph (10) of </w:t>
      </w:r>
      <w:r>
        <w:t>Section 4.4.12 [redlines below are the only HEN proposed changes in these comments]:</w:t>
      </w:r>
    </w:p>
    <w:p w14:paraId="0B7AB2E5" w14:textId="14D6B7A4" w:rsidR="003C2E16" w:rsidRDefault="004C79C1" w:rsidP="00895CFF">
      <w:pPr>
        <w:pStyle w:val="NormalArial"/>
        <w:spacing w:before="120" w:after="120"/>
      </w:pPr>
      <w:r w:rsidRPr="004C79C1">
        <w:drawing>
          <wp:inline distT="0" distB="0" distL="0" distR="0" wp14:anchorId="0C4FD29E" wp14:editId="260D7A12">
            <wp:extent cx="5943600" cy="2315845"/>
            <wp:effectExtent l="0" t="0" r="0" b="8255"/>
            <wp:docPr id="896613928" name="Picture 1" descr="Tab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613928" name="Picture 1" descr="Table&#10;&#10;AI-generated content may be incorrect."/>
                    <pic:cNvPicPr/>
                  </pic:nvPicPr>
                  <pic:blipFill>
                    <a:blip r:embed="rId15"/>
                    <a:stretch>
                      <a:fillRect/>
                    </a:stretch>
                  </pic:blipFill>
                  <pic:spPr>
                    <a:xfrm>
                      <a:off x="0" y="0"/>
                      <a:ext cx="5943600" cy="2315845"/>
                    </a:xfrm>
                    <a:prstGeom prst="rect">
                      <a:avLst/>
                    </a:prstGeom>
                  </pic:spPr>
                </pic:pic>
              </a:graphicData>
            </a:graphic>
          </wp:inline>
        </w:drawing>
      </w:r>
    </w:p>
    <w:p w14:paraId="53E8F85A" w14:textId="3EA7A301" w:rsidR="003C2E16" w:rsidRDefault="003C2E16" w:rsidP="00895CFF">
      <w:pPr>
        <w:pStyle w:val="NormalArial"/>
        <w:spacing w:before="120" w:after="120"/>
      </w:pPr>
      <w:r>
        <w:t xml:space="preserve">In summary, HEN believes that DRRS was intended to and can meet ERCOT market’s Resource adequacy challenge in the most cost-effective way, as now supported by the Aurora study. However, NPRR1310 as </w:t>
      </w:r>
      <w:proofErr w:type="gramStart"/>
      <w:r>
        <w:t>submitted,</w:t>
      </w:r>
      <w:proofErr w:type="gramEnd"/>
      <w:r>
        <w:t xml:space="preserve"> deviates from Aurora’s DRRS Plus design recommendations in ways that would significantly diminish the benefits and the ability of DRRS to achieve its policy objective of </w:t>
      </w:r>
      <w:r w:rsidR="00CA707C">
        <w:t xml:space="preserve">economically </w:t>
      </w:r>
      <w:r>
        <w:t>addressing Resource adequacy. These comments to the NPRR correct these issues.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C2E16" w14:paraId="45BB6C78" w14:textId="77777777" w:rsidTr="006B1815">
        <w:trPr>
          <w:trHeight w:val="350"/>
        </w:trPr>
        <w:tc>
          <w:tcPr>
            <w:tcW w:w="10440" w:type="dxa"/>
            <w:tcBorders>
              <w:bottom w:val="single" w:sz="4" w:space="0" w:color="auto"/>
            </w:tcBorders>
            <w:shd w:val="clear" w:color="auto" w:fill="FFFFFF"/>
            <w:vAlign w:val="center"/>
          </w:tcPr>
          <w:p w14:paraId="2B8C7042" w14:textId="77777777" w:rsidR="003C2E16" w:rsidRDefault="003C2E16" w:rsidP="006B1815">
            <w:pPr>
              <w:pStyle w:val="Header"/>
              <w:jc w:val="center"/>
            </w:pPr>
            <w:r>
              <w:t>Revised Cover Page Language</w:t>
            </w:r>
          </w:p>
        </w:tc>
      </w:tr>
    </w:tbl>
    <w:p w14:paraId="390CA0F1" w14:textId="77777777" w:rsidR="003C2E16" w:rsidRDefault="003C2E16" w:rsidP="00611AE6">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2412" w14:paraId="77AD5637" w14:textId="77777777">
        <w:trPr>
          <w:trHeight w:val="350"/>
        </w:trPr>
        <w:tc>
          <w:tcPr>
            <w:tcW w:w="10440" w:type="dxa"/>
            <w:tcBorders>
              <w:bottom w:val="single" w:sz="4" w:space="0" w:color="auto"/>
            </w:tcBorders>
            <w:shd w:val="clear" w:color="auto" w:fill="FFFFFF"/>
            <w:vAlign w:val="center"/>
          </w:tcPr>
          <w:p w14:paraId="7D887995" w14:textId="65BE64B0" w:rsidR="009A3772" w:rsidRDefault="003C2E16">
            <w:pPr>
              <w:pStyle w:val="Header"/>
              <w:jc w:val="center"/>
            </w:pPr>
            <w:r>
              <w:t xml:space="preserve">Revised </w:t>
            </w:r>
            <w:r w:rsidR="009A3772">
              <w:t>Proposed Protocol Language</w:t>
            </w:r>
          </w:p>
        </w:tc>
      </w:tr>
    </w:tbl>
    <w:p w14:paraId="37E7B01A" w14:textId="77777777" w:rsidR="00572F68" w:rsidRDefault="00572F68" w:rsidP="00572F68">
      <w:pPr>
        <w:pStyle w:val="Heading2"/>
        <w:numPr>
          <w:ilvl w:val="0"/>
          <w:numId w:val="0"/>
        </w:numPr>
      </w:pPr>
      <w:bookmarkStart w:id="0" w:name="_Toc73847662"/>
      <w:bookmarkStart w:id="1" w:name="_Toc118224377"/>
      <w:bookmarkStart w:id="2" w:name="_Toc118909445"/>
      <w:bookmarkStart w:id="3" w:name="_Toc205190238"/>
      <w:bookmarkStart w:id="4" w:name="_Hlk220493068"/>
      <w:r>
        <w:lastRenderedPageBreak/>
        <w:t>2.1</w:t>
      </w:r>
      <w:r>
        <w:tab/>
        <w:t>DEFINITIONS</w:t>
      </w:r>
      <w:bookmarkEnd w:id="0"/>
      <w:bookmarkEnd w:id="1"/>
      <w:bookmarkEnd w:id="2"/>
      <w:bookmarkEnd w:id="3"/>
    </w:p>
    <w:p w14:paraId="4E5B98A8" w14:textId="77777777" w:rsidR="00572F68" w:rsidRPr="008505EE" w:rsidRDefault="00572F68" w:rsidP="00572F68">
      <w:pPr>
        <w:pStyle w:val="BodyText"/>
        <w:rPr>
          <w:ins w:id="5" w:author="ERCOT" w:date="2025-11-19T17:10:00Z" w16du:dateUtc="2025-11-19T23:10:00Z"/>
          <w:b/>
          <w:bCs/>
        </w:rPr>
      </w:pPr>
      <w:bookmarkStart w:id="6" w:name="_Hlk161665448"/>
      <w:ins w:id="7" w:author="ERCOT" w:date="2025-11-19T17:10:00Z" w16du:dateUtc="2025-11-19T23:10:00Z">
        <w:r w:rsidRPr="008505EE">
          <w:rPr>
            <w:b/>
            <w:bCs/>
          </w:rPr>
          <w:t>Dispatchable Reliability Reserve Service (DRRS)</w:t>
        </w:r>
        <w:r>
          <w:rPr>
            <w:b/>
            <w:bCs/>
          </w:rPr>
          <w:t xml:space="preserve"> </w:t>
        </w:r>
      </w:ins>
    </w:p>
    <w:p w14:paraId="2AFC3C40" w14:textId="77777777" w:rsidR="00572F68" w:rsidRPr="000A63BC" w:rsidRDefault="00572F68" w:rsidP="00572F68">
      <w:pPr>
        <w:pStyle w:val="BodyText"/>
        <w:rPr>
          <w:ins w:id="8" w:author="ERCOT" w:date="2025-11-19T17:10:00Z" w16du:dateUtc="2025-11-19T23:10:00Z"/>
        </w:rPr>
      </w:pPr>
      <w:ins w:id="9" w:author="ERCOT" w:date="2025-11-19T17:10:00Z" w16du:dateUtc="2025-11-19T23:10:00Z">
        <w:r>
          <w:t xml:space="preserve">An Ancillary Service that provides operating reserves that are intended to manage uncertainty on the ERCOT System while mitigating the need for Reliability Unit Commitment (RUC) instructions.  DRRS may also be procured to provide support to dispatchable Resources beyond operation reserve requirements.  </w:t>
        </w:r>
      </w:ins>
    </w:p>
    <w:p w14:paraId="29A02736" w14:textId="77777777" w:rsidR="00572F68" w:rsidRPr="00D177C5" w:rsidRDefault="00572F68" w:rsidP="00572F68">
      <w:pPr>
        <w:pStyle w:val="BodyText"/>
        <w:rPr>
          <w:ins w:id="10" w:author="ERCOT" w:date="2025-11-19T17:10:00Z" w16du:dateUtc="2025-11-19T23:10:00Z"/>
          <w:b/>
        </w:rPr>
      </w:pPr>
      <w:ins w:id="11" w:author="ERCOT" w:date="2025-11-19T17:10:00Z" w16du:dateUtc="2025-11-19T23:10:00Z">
        <w:r w:rsidRPr="00D177C5">
          <w:rPr>
            <w:b/>
          </w:rPr>
          <w:t>Dispatchable Reliability Reserve Service Release Factor</w:t>
        </w:r>
        <w:r w:rsidRPr="4CD90589">
          <w:rPr>
            <w:b/>
            <w:bCs/>
          </w:rPr>
          <w:t xml:space="preserve"> (DRRSRF)</w:t>
        </w:r>
      </w:ins>
    </w:p>
    <w:p w14:paraId="000D12CB" w14:textId="77777777" w:rsidR="00572F68" w:rsidRPr="000A63BC" w:rsidRDefault="00572F68" w:rsidP="00572F68">
      <w:pPr>
        <w:pStyle w:val="BodyText"/>
        <w:rPr>
          <w:ins w:id="12" w:author="ERCOT" w:date="2025-11-19T17:10:00Z" w16du:dateUtc="2025-11-19T23:10:00Z"/>
        </w:rPr>
      </w:pPr>
      <w:ins w:id="13" w:author="ERCOT" w:date="2025-11-19T17:10:00Z" w16du:dateUtc="2025-11-19T23:10:00Z">
        <w:r>
          <w:t xml:space="preserve">The DRRS Release Factor is a number ranging from 0 to 1 that allows for DRRS-awarded capacity to overlap with energy and other Ancillary Service awards.  The DRRSRF is an hourly parameter input into the Day-Ahead and Real-Time Market clearing engines that can be adjusted based on variables such as season, day, or hour which determines the degree to which DRRS-awarded capacity can overlap with other energy and Ancillary Service awards.  Any DRRS-awarded capacity that overlaps with other awards is intended to provide support to dispatchable Resources beyond operational reserve requirements, whereas non-overlapping DRRS-awarded capacity is being secured solely to serve operational uncertainty.  </w:t>
        </w:r>
      </w:ins>
    </w:p>
    <w:p w14:paraId="1096B6DD" w14:textId="77777777" w:rsidR="00572F68" w:rsidRPr="00295343" w:rsidRDefault="00572F68" w:rsidP="00572F68">
      <w:pPr>
        <w:pStyle w:val="NormalArial"/>
        <w:spacing w:before="120" w:after="120"/>
        <w:ind w:left="720" w:hanging="720"/>
        <w:rPr>
          <w:ins w:id="14" w:author="ERCOT" w:date="2025-11-19T17:10:00Z" w16du:dateUtc="2025-11-19T23:10:00Z"/>
          <w:rFonts w:ascii="Times New Roman" w:hAnsi="Times New Roman"/>
        </w:rPr>
      </w:pPr>
      <w:ins w:id="15" w:author="ERCOT" w:date="2025-11-19T17:10:00Z" w16du:dateUtc="2025-11-19T23:10:00Z">
        <w:r w:rsidRPr="4110A51C">
          <w:rPr>
            <w:rFonts w:ascii="Times New Roman" w:hAnsi="Times New Roman"/>
          </w:rPr>
          <w:t>(a)</w:t>
        </w:r>
      </w:ins>
      <w:ins w:id="16" w:author="ERCOT" w:date="2025-11-19T17:11:00Z" w16du:dateUtc="2025-11-19T23:11:00Z">
        <w:r>
          <w:tab/>
        </w:r>
      </w:ins>
      <w:ins w:id="17" w:author="ERCOT" w:date="2025-11-19T17:10:00Z" w16du:dateUtc="2025-11-19T23:10:00Z">
        <w:r w:rsidRPr="4110A51C">
          <w:rPr>
            <w:rFonts w:ascii="Times New Roman" w:hAnsi="Times New Roman"/>
          </w:rPr>
          <w:t xml:space="preserve">A DRRSRF of 0 means that </w:t>
        </w:r>
        <w:r w:rsidRPr="00D66729">
          <w:rPr>
            <w:rFonts w:ascii="Times New Roman" w:hAnsi="Times New Roman"/>
          </w:rPr>
          <w:t>no</w:t>
        </w:r>
        <w:r w:rsidRPr="4110A51C">
          <w:rPr>
            <w:rFonts w:ascii="Times New Roman" w:hAnsi="Times New Roman"/>
          </w:rPr>
          <w:t xml:space="preserve"> DRRS-awarded capacity can overlap with energy and other Ancillary Service awards</w:t>
        </w:r>
      </w:ins>
    </w:p>
    <w:p w14:paraId="00F1E9D9" w14:textId="77777777" w:rsidR="00572F68" w:rsidRDefault="00572F68" w:rsidP="00572F68">
      <w:pPr>
        <w:pStyle w:val="NormalArial"/>
        <w:spacing w:before="120" w:after="120"/>
        <w:ind w:left="720" w:hanging="720"/>
        <w:rPr>
          <w:ins w:id="18" w:author="ERCOT" w:date="2025-11-19T17:10:00Z" w16du:dateUtc="2025-11-19T23:10:00Z"/>
          <w:rFonts w:ascii="Times New Roman" w:hAnsi="Times New Roman"/>
        </w:rPr>
      </w:pPr>
      <w:ins w:id="19" w:author="ERCOT" w:date="2025-11-19T17:10:00Z" w16du:dateUtc="2025-11-19T23:10:00Z">
        <w:r w:rsidRPr="4110A51C">
          <w:rPr>
            <w:rFonts w:ascii="Times New Roman" w:hAnsi="Times New Roman"/>
          </w:rPr>
          <w:t>(b)</w:t>
        </w:r>
      </w:ins>
      <w:ins w:id="20" w:author="ERCOT" w:date="2025-11-19T17:11:00Z" w16du:dateUtc="2025-11-19T23:11:00Z">
        <w:r>
          <w:rPr>
            <w:rFonts w:ascii="Times New Roman" w:hAnsi="Times New Roman"/>
          </w:rPr>
          <w:tab/>
        </w:r>
      </w:ins>
      <w:ins w:id="21" w:author="ERCOT" w:date="2025-11-19T17:10:00Z" w16du:dateUtc="2025-11-19T23:10:00Z">
        <w:r w:rsidRPr="4110A51C">
          <w:rPr>
            <w:rFonts w:ascii="Times New Roman" w:hAnsi="Times New Roman"/>
          </w:rPr>
          <w:t>A DRRSRF of 1 means tha</w:t>
        </w:r>
        <w:r w:rsidRPr="00D66729">
          <w:rPr>
            <w:rFonts w:ascii="Times New Roman" w:hAnsi="Times New Roman"/>
            <w:b/>
            <w:bCs/>
          </w:rPr>
          <w:t>t</w:t>
        </w:r>
        <w:r w:rsidRPr="00D66729">
          <w:rPr>
            <w:rFonts w:ascii="Times New Roman" w:hAnsi="Times New Roman"/>
          </w:rPr>
          <w:t xml:space="preserve"> all</w:t>
        </w:r>
        <w:r w:rsidRPr="4110A51C">
          <w:rPr>
            <w:rFonts w:ascii="Times New Roman" w:hAnsi="Times New Roman"/>
          </w:rPr>
          <w:t xml:space="preserve"> DRRS-awarded capacity can overlap with energy and other Ancillary Service awards.</w:t>
        </w:r>
      </w:ins>
    </w:p>
    <w:p w14:paraId="5BA4D562" w14:textId="77777777" w:rsidR="00572F68" w:rsidRDefault="00572F68" w:rsidP="00572F68">
      <w:pPr>
        <w:pStyle w:val="NormalArial"/>
        <w:spacing w:before="120" w:after="120"/>
        <w:ind w:left="720" w:hanging="720"/>
        <w:rPr>
          <w:ins w:id="22" w:author="ERCOT" w:date="2025-11-19T17:10:00Z" w16du:dateUtc="2025-11-19T23:10:00Z"/>
          <w:rFonts w:ascii="Times New Roman" w:hAnsi="Times New Roman"/>
        </w:rPr>
      </w:pPr>
      <w:ins w:id="23" w:author="ERCOT" w:date="2025-11-19T17:10:00Z" w16du:dateUtc="2025-11-19T23:10:00Z">
        <w:r w:rsidRPr="4110A51C">
          <w:rPr>
            <w:rFonts w:ascii="Times New Roman" w:hAnsi="Times New Roman"/>
          </w:rPr>
          <w:t>(c)</w:t>
        </w:r>
        <w:r>
          <w:rPr>
            <w:rFonts w:ascii="Times New Roman" w:hAnsi="Times New Roman"/>
          </w:rPr>
          <w:tab/>
        </w:r>
        <w:r w:rsidRPr="4110A51C">
          <w:rPr>
            <w:rFonts w:ascii="Times New Roman" w:hAnsi="Times New Roman"/>
          </w:rPr>
          <w:t>A DRRSRF between 0 and 1 means that DRRS-awarded capacity can partially overlap with energy and other Ancillary Service awards.</w:t>
        </w:r>
      </w:ins>
    </w:p>
    <w:p w14:paraId="5D9AF70C" w14:textId="77777777" w:rsidR="00572F68" w:rsidRPr="004222A1" w:rsidRDefault="00572F68" w:rsidP="00572F68">
      <w:pPr>
        <w:pStyle w:val="H2"/>
        <w:ind w:left="907" w:hanging="907"/>
        <w:rPr>
          <w:b w:val="0"/>
        </w:rPr>
      </w:pPr>
      <w:r w:rsidRPr="004222A1">
        <w:t>Qualified Scheduling Entity (QSE)-Committed Interval</w:t>
      </w:r>
    </w:p>
    <w:p w14:paraId="1D04707C" w14:textId="77777777" w:rsidR="00572F68" w:rsidRDefault="00572F68" w:rsidP="00572F68">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24" w:author="ERCOT" w:date="2024-03-18T14:44:00Z">
        <w:r>
          <w:rPr>
            <w:color w:val="000000"/>
          </w:rPr>
          <w:t>o</w:t>
        </w:r>
      </w:ins>
      <w:ins w:id="25" w:author="ERCOT" w:date="2024-03-18T14:45:00Z">
        <w:r>
          <w:rPr>
            <w:color w:val="000000"/>
          </w:rPr>
          <w:t xml:space="preserve">r a deployment for </w:t>
        </w:r>
      </w:ins>
      <w:ins w:id="26" w:author="ERCOT" w:date="2024-03-19T13:23:00Z">
        <w:r w:rsidRPr="003A0B4A">
          <w:rPr>
            <w:color w:val="000000"/>
          </w:rPr>
          <w:t xml:space="preserve">Dispatchable Reliability Reserve Service </w:t>
        </w:r>
        <w:r>
          <w:rPr>
            <w:color w:val="000000"/>
          </w:rPr>
          <w:t>(</w:t>
        </w:r>
      </w:ins>
      <w:ins w:id="27" w:author="ERCOT" w:date="2024-03-18T14:45:00Z">
        <w:r>
          <w:rPr>
            <w:color w:val="000000"/>
          </w:rPr>
          <w:t>DRRS</w:t>
        </w:r>
      </w:ins>
      <w:ins w:id="28" w:author="ERCOT" w:date="2024-03-19T13:23:00Z">
        <w:r>
          <w:rPr>
            <w:color w:val="000000"/>
          </w:rPr>
          <w:t>)</w:t>
        </w:r>
      </w:ins>
      <w:ins w:id="29"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4E5C18D1" w14:textId="77777777" w:rsidR="00572F68" w:rsidRDefault="00572F68" w:rsidP="00572F68">
      <w:pPr>
        <w:pStyle w:val="BodyText"/>
      </w:pPr>
      <w:r w:rsidRPr="00775D8E">
        <w:rPr>
          <w:b/>
          <w:bCs/>
        </w:rPr>
        <w:t>Reliability Unit Commitment for Additional Capacity (RUCAC)-Hour</w:t>
      </w:r>
      <w:r>
        <w:t xml:space="preserve"> </w:t>
      </w:r>
    </w:p>
    <w:p w14:paraId="3E30E69D" w14:textId="77777777" w:rsidR="00572F68" w:rsidRDefault="00572F68" w:rsidP="00572F68">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30" w:author="ERCOT" w:date="2024-05-20T15:57:00Z">
        <w:r>
          <w:t xml:space="preserve"> or DRRS</w:t>
        </w:r>
      </w:ins>
      <w:ins w:id="31" w:author="ERCOT" w:date="2025-11-19T17:11:00Z" w16du:dateUtc="2025-11-19T23:11:00Z">
        <w:r>
          <w:t>-</w:t>
        </w:r>
      </w:ins>
      <w:ins w:id="32" w:author="ERCOT" w:date="2024-05-20T15:57:00Z">
        <w:r>
          <w:t>deployed</w:t>
        </w:r>
      </w:ins>
      <w:r>
        <w:t>.</w:t>
      </w:r>
    </w:p>
    <w:p w14:paraId="750BE2F5" w14:textId="77777777" w:rsidR="00572F68" w:rsidRPr="006115B0" w:rsidRDefault="00572F68" w:rsidP="00572F68">
      <w:pPr>
        <w:pStyle w:val="BodyText"/>
        <w:rPr>
          <w:b/>
          <w:bCs/>
        </w:rPr>
      </w:pPr>
      <w:r w:rsidRPr="006115B0">
        <w:rPr>
          <w:b/>
          <w:bCs/>
        </w:rPr>
        <w:t xml:space="preserve">Reliability Unit Commitment for Additional Capacity (RUCAC)-Interval </w:t>
      </w:r>
    </w:p>
    <w:p w14:paraId="640ECD9C" w14:textId="77777777" w:rsidR="00572F68" w:rsidRDefault="00572F68" w:rsidP="00572F68">
      <w:pPr>
        <w:pStyle w:val="BodyText"/>
        <w:rPr>
          <w:color w:val="000000"/>
        </w:rPr>
      </w:pPr>
      <w:r>
        <w:t xml:space="preserve">A Settlement Interval within the hour for which there is a Reliability Unit Commitment (RUC) instruction from ERCOT for a Combined Cycle Generation Resource to transition to a </w:t>
      </w:r>
      <w:r>
        <w:lastRenderedPageBreak/>
        <w:t>configuration with additional capacity above the configuration that was Qualified Scheduling Entity (QSE)-committed</w:t>
      </w:r>
      <w:ins w:id="33" w:author="ERCOT" w:date="2024-05-20T15:53:00Z">
        <w:r>
          <w:t xml:space="preserve"> or DRRS</w:t>
        </w:r>
      </w:ins>
      <w:ins w:id="34" w:author="ERCOT" w:date="2025-10-24T20:15:00Z">
        <w:r>
          <w:t>-</w:t>
        </w:r>
      </w:ins>
      <w:ins w:id="35" w:author="ERCOT" w:date="2024-05-20T15:53:00Z">
        <w:r>
          <w:t>deployed</w:t>
        </w:r>
      </w:ins>
      <w:r>
        <w:t>.</w:t>
      </w:r>
    </w:p>
    <w:p w14:paraId="26F2B636" w14:textId="77777777" w:rsidR="00572F68" w:rsidRDefault="00572F68" w:rsidP="00572F68">
      <w:pPr>
        <w:pStyle w:val="Heading2"/>
        <w:numPr>
          <w:ilvl w:val="1"/>
          <w:numId w:val="0"/>
        </w:numPr>
        <w:spacing w:after="360"/>
      </w:pPr>
      <w:bookmarkStart w:id="36" w:name="_Toc118224650"/>
      <w:bookmarkStart w:id="37" w:name="_Toc118909718"/>
      <w:bookmarkStart w:id="38" w:name="_Toc205190567"/>
      <w:bookmarkEnd w:id="6"/>
      <w:r>
        <w:t>2.2</w:t>
      </w:r>
      <w:r>
        <w:tab/>
        <w:t>ACRONYMS AND ABBREVIATIONS</w:t>
      </w:r>
      <w:bookmarkEnd w:id="36"/>
      <w:bookmarkEnd w:id="37"/>
      <w:bookmarkEnd w:id="38"/>
    </w:p>
    <w:p w14:paraId="4844F59B" w14:textId="77777777" w:rsidR="00572F68" w:rsidRDefault="00572F68" w:rsidP="00572F68">
      <w:pPr>
        <w:tabs>
          <w:tab w:val="left" w:pos="2160"/>
        </w:tabs>
        <w:rPr>
          <w:ins w:id="39" w:author="ERCOT" w:date="2025-11-19T17:12:00Z" w16du:dateUtc="2025-11-19T23:12:00Z"/>
        </w:rPr>
      </w:pPr>
      <w:ins w:id="40" w:author="ERCOT" w:date="2024-01-08T10:56:00Z">
        <w:r>
          <w:rPr>
            <w:b/>
          </w:rPr>
          <w:t>DRRS</w:t>
        </w:r>
        <w:r>
          <w:tab/>
          <w:t>Dispatchable Reliability Reserve Service</w:t>
        </w:r>
      </w:ins>
    </w:p>
    <w:p w14:paraId="188F19CC" w14:textId="77777777" w:rsidR="00572F68" w:rsidRDefault="00572F68" w:rsidP="00572F68">
      <w:pPr>
        <w:tabs>
          <w:tab w:val="left" w:pos="2160"/>
        </w:tabs>
        <w:rPr>
          <w:ins w:id="41" w:author="ERCOT" w:date="2025-11-19T17:12:00Z" w16du:dateUtc="2025-11-19T23:12:00Z"/>
        </w:rPr>
      </w:pPr>
      <w:ins w:id="42" w:author="ERCOT" w:date="2025-11-19T17:12:00Z" w16du:dateUtc="2025-11-19T23:12:00Z">
        <w:r w:rsidRPr="00D66729">
          <w:rPr>
            <w:b/>
            <w:bCs/>
          </w:rPr>
          <w:t>DRRSRF</w:t>
        </w:r>
        <w:r>
          <w:tab/>
          <w:t>Dispatchable Reliability Reserve Service Release Factor</w:t>
        </w:r>
      </w:ins>
    </w:p>
    <w:p w14:paraId="44DD5C75" w14:textId="77777777" w:rsidR="00572F68" w:rsidRPr="00B94D00" w:rsidRDefault="00572F68" w:rsidP="00572F68">
      <w:pPr>
        <w:keepNext/>
        <w:tabs>
          <w:tab w:val="left" w:pos="1080"/>
        </w:tabs>
        <w:spacing w:before="240" w:after="240"/>
        <w:ind w:left="1080" w:hanging="1080"/>
        <w:outlineLvl w:val="2"/>
        <w:rPr>
          <w:b/>
          <w:bCs/>
          <w:i/>
          <w:szCs w:val="20"/>
        </w:rPr>
      </w:pPr>
      <w:bookmarkStart w:id="43" w:name="_Toc204048508"/>
      <w:bookmarkStart w:id="44" w:name="_Toc400526095"/>
      <w:bookmarkStart w:id="45" w:name="_Toc405534413"/>
      <w:bookmarkStart w:id="46" w:name="_Toc406570426"/>
      <w:bookmarkStart w:id="47" w:name="_Toc410910578"/>
      <w:bookmarkStart w:id="48" w:name="_Toc411841006"/>
      <w:bookmarkStart w:id="49" w:name="_Toc422146968"/>
      <w:bookmarkStart w:id="50" w:name="_Toc433020564"/>
      <w:bookmarkStart w:id="51" w:name="_Toc437262005"/>
      <w:bookmarkStart w:id="52" w:name="_Toc478375177"/>
      <w:bookmarkStart w:id="53" w:name="_Toc91055053"/>
      <w:bookmarkStart w:id="54" w:name="_Toc135988922"/>
      <w:r w:rsidRPr="00B94D00">
        <w:rPr>
          <w:b/>
          <w:bCs/>
          <w:i/>
          <w:szCs w:val="20"/>
        </w:rPr>
        <w:t>3.2.3</w:t>
      </w:r>
      <w:r w:rsidRPr="00B94D00">
        <w:rPr>
          <w:b/>
          <w:bCs/>
          <w:i/>
          <w:szCs w:val="20"/>
        </w:rPr>
        <w:tab/>
        <w:t>Short-Term System Adequacy Reports</w:t>
      </w:r>
      <w:bookmarkEnd w:id="43"/>
      <w:bookmarkEnd w:id="44"/>
      <w:bookmarkEnd w:id="45"/>
      <w:bookmarkEnd w:id="46"/>
      <w:bookmarkEnd w:id="47"/>
      <w:bookmarkEnd w:id="48"/>
      <w:bookmarkEnd w:id="49"/>
      <w:bookmarkEnd w:id="50"/>
      <w:bookmarkEnd w:id="51"/>
      <w:bookmarkEnd w:id="52"/>
      <w:bookmarkEnd w:id="53"/>
      <w:bookmarkEnd w:id="54"/>
    </w:p>
    <w:p w14:paraId="7B30DAED" w14:textId="77777777" w:rsidR="00572F68" w:rsidRPr="00B94D00" w:rsidRDefault="00572F68" w:rsidP="00572F68">
      <w:pPr>
        <w:spacing w:after="240"/>
        <w:ind w:left="720" w:hanging="720"/>
        <w:rPr>
          <w:iCs/>
          <w:color w:val="000000"/>
        </w:rPr>
      </w:pPr>
      <w:bookmarkStart w:id="55" w:name="_Toc199405301"/>
      <w:bookmarkStart w:id="56" w:name="_Toc400526142"/>
      <w:bookmarkStart w:id="57" w:name="_Toc405534460"/>
      <w:bookmarkStart w:id="58" w:name="_Toc406570473"/>
      <w:bookmarkStart w:id="59" w:name="_Toc410910625"/>
      <w:bookmarkStart w:id="60" w:name="_Toc411841053"/>
      <w:bookmarkStart w:id="61" w:name="_Toc422147015"/>
      <w:bookmarkStart w:id="62" w:name="_Toc433020611"/>
      <w:bookmarkStart w:id="63" w:name="_Toc437262052"/>
      <w:bookmarkStart w:id="64" w:name="_Toc478375227"/>
      <w:bookmarkStart w:id="65" w:name="_Toc135988977"/>
      <w:bookmarkStart w:id="66" w:name="_Toc135989105"/>
      <w:r w:rsidRPr="00B94D00">
        <w:rPr>
          <w:iCs/>
          <w:color w:val="000000"/>
        </w:rPr>
        <w:t>(1)</w:t>
      </w:r>
      <w:r w:rsidRPr="00B94D00">
        <w:rPr>
          <w:iCs/>
          <w:color w:val="000000"/>
        </w:rPr>
        <w:tab/>
        <w:t xml:space="preserve">ERCOT shall generate and post short-term adequacy reports on the </w:t>
      </w:r>
      <w:r w:rsidRPr="00B94D00">
        <w:t>ERCOT website</w:t>
      </w:r>
      <w:r w:rsidRPr="00B94D00">
        <w:rPr>
          <w:iCs/>
          <w:color w:val="000000"/>
        </w:rPr>
        <w:t xml:space="preserve">.  ERCOT shall update these reports hourly following updates to the Seven-Day Load Forecast, except </w:t>
      </w:r>
      <w:proofErr w:type="gramStart"/>
      <w:r w:rsidRPr="00B94D00">
        <w:rPr>
          <w:iCs/>
          <w:color w:val="000000"/>
        </w:rPr>
        <w:t>where</w:t>
      </w:r>
      <w:proofErr w:type="gramEnd"/>
      <w:r w:rsidRPr="00B94D00">
        <w:rPr>
          <w:iCs/>
          <w:color w:val="000000"/>
        </w:rPr>
        <w:t xml:space="preserve"> noted otherwise.  The short-term adequacy reports will provide:</w:t>
      </w:r>
    </w:p>
    <w:p w14:paraId="1C4BC1EB" w14:textId="77777777" w:rsidR="00572F68" w:rsidRPr="00B94D00" w:rsidRDefault="00572F68" w:rsidP="00572F68">
      <w:pPr>
        <w:spacing w:after="240"/>
        <w:ind w:left="1440" w:hanging="720"/>
        <w:rPr>
          <w:color w:val="000000"/>
        </w:rPr>
      </w:pPr>
      <w:r w:rsidRPr="00B94D00">
        <w:rPr>
          <w:color w:val="000000"/>
        </w:rPr>
        <w:t>(a)</w:t>
      </w:r>
      <w:r w:rsidRPr="00B94D00">
        <w:rPr>
          <w:color w:val="000000"/>
        </w:rPr>
        <w:tab/>
        <w:t>For Generation Resources, the available On-Line Resource capacity for each hour, aggregated by Forecast Zone, using the COP for the first seven days</w:t>
      </w:r>
      <w:r w:rsidRPr="00B94D00">
        <w:t xml:space="preserve"> and considering Resources with a COP Resource Status listed in paragraph (5)(b)(i) of Section 3.9.1, Current Operating Plan (COP) Criteria</w:t>
      </w:r>
      <w:r w:rsidRPr="00B94D00">
        <w:rPr>
          <w:color w:val="000000"/>
        </w:rPr>
        <w:t>;</w:t>
      </w:r>
    </w:p>
    <w:p w14:paraId="215B05C0" w14:textId="77777777" w:rsidR="00572F68" w:rsidRPr="00B94D00" w:rsidRDefault="00572F68" w:rsidP="00572F68">
      <w:pPr>
        <w:spacing w:after="240"/>
        <w:ind w:left="1440" w:hanging="720"/>
      </w:pPr>
      <w:r w:rsidRPr="00B94D00">
        <w:t>(b)</w:t>
      </w:r>
      <w:r w:rsidRPr="00B94D00">
        <w:tab/>
        <w:t xml:space="preserve">The total system-wide capacity of Resource Outages as reflected in the Outage Scheduler that are accepted or approved.  The Resource Outage capacity amount shall be based </w:t>
      </w:r>
      <w:proofErr w:type="gramStart"/>
      <w:r w:rsidRPr="00B94D00">
        <w:t>from</w:t>
      </w:r>
      <w:proofErr w:type="gramEnd"/>
      <w:r w:rsidRPr="00B94D00">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3BF86520" w14:textId="77777777" w:rsidR="00572F68" w:rsidRPr="00B94D00" w:rsidRDefault="00572F68" w:rsidP="00572F68">
      <w:pPr>
        <w:spacing w:after="240"/>
        <w:ind w:left="2160" w:hanging="720"/>
      </w:pPr>
      <w:r w:rsidRPr="00B94D00">
        <w:t>(i)</w:t>
      </w:r>
      <w:r w:rsidRPr="00B94D00">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72F68" w:rsidRPr="00B94D00" w14:paraId="01D67788" w14:textId="77777777" w:rsidTr="005C0B53">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34C5650" w14:textId="77777777" w:rsidR="00572F68" w:rsidRPr="00B94D00" w:rsidRDefault="00572F68" w:rsidP="005C0B53">
            <w:pPr>
              <w:spacing w:before="120" w:after="240"/>
              <w:rPr>
                <w:b/>
                <w:i/>
              </w:rPr>
            </w:pPr>
            <w:r w:rsidRPr="00B94D00">
              <w:rPr>
                <w:b/>
                <w:i/>
              </w:rPr>
              <w:t>[NPRR1029:  Replace paragraph (i) above with the following upon system implementation:]</w:t>
            </w:r>
          </w:p>
          <w:p w14:paraId="62982529" w14:textId="77777777" w:rsidR="00572F68" w:rsidRPr="00B94D00" w:rsidRDefault="00572F68" w:rsidP="005C0B53">
            <w:pPr>
              <w:spacing w:after="240"/>
              <w:ind w:left="2160" w:hanging="720"/>
            </w:pPr>
            <w:r w:rsidRPr="00B94D00">
              <w:t>(i)</w:t>
            </w:r>
            <w:r w:rsidRPr="00B94D00">
              <w:tab/>
              <w:t>IRRs and the intermittent renewable generation component of each DC-</w:t>
            </w:r>
            <w:r w:rsidRPr="00B94D00">
              <w:rPr>
                <w:color w:val="000000"/>
              </w:rPr>
              <w:t>Coupled Resource</w:t>
            </w:r>
            <w:r w:rsidRPr="00B94D00">
              <w:t xml:space="preserve"> with an Outage Scheduler nature of work other than “New Equipment Energization”;</w:t>
            </w:r>
          </w:p>
        </w:tc>
      </w:tr>
    </w:tbl>
    <w:p w14:paraId="1BB44385" w14:textId="77777777" w:rsidR="00572F68" w:rsidRPr="00B94D00" w:rsidRDefault="00572F68" w:rsidP="00572F68">
      <w:pPr>
        <w:spacing w:before="240" w:after="240"/>
        <w:ind w:left="2160" w:hanging="720"/>
      </w:pPr>
      <w:r w:rsidRPr="00B94D00">
        <w:t>(ii)</w:t>
      </w:r>
      <w:r w:rsidRPr="00B94D00">
        <w:tab/>
        <w:t>Other Resources with an Outage Scheduler nature of work other than “New Equipment Energization”; and</w:t>
      </w:r>
    </w:p>
    <w:p w14:paraId="6D8F181D" w14:textId="77777777" w:rsidR="00572F68" w:rsidRPr="00B94D00" w:rsidRDefault="00572F68" w:rsidP="00572F68">
      <w:pPr>
        <w:spacing w:after="240"/>
        <w:ind w:left="2160" w:hanging="720"/>
        <w:rPr>
          <w:color w:val="000000"/>
        </w:rPr>
      </w:pPr>
      <w:r w:rsidRPr="00B94D00">
        <w:t>(iii)</w:t>
      </w:r>
      <w:r w:rsidRPr="00B94D00">
        <w:tab/>
        <w:t>Resources with an Outage Scheduler nature of work “New Equipment Energization”;</w:t>
      </w:r>
    </w:p>
    <w:p w14:paraId="259CF65D" w14:textId="77777777" w:rsidR="00572F68" w:rsidRPr="00B94D00" w:rsidRDefault="00572F68" w:rsidP="00572F68">
      <w:pPr>
        <w:spacing w:after="240"/>
        <w:ind w:left="1440" w:hanging="720"/>
        <w:rPr>
          <w:color w:val="000000"/>
        </w:rPr>
      </w:pPr>
      <w:r w:rsidRPr="00B94D00">
        <w:rPr>
          <w:color w:val="000000"/>
        </w:rPr>
        <w:t>(c)</w:t>
      </w:r>
      <w:r w:rsidRPr="00B94D00">
        <w:rPr>
          <w:color w:val="000000"/>
        </w:rPr>
        <w:tab/>
        <w:t>For Load Resources, the available capacity for each hour aggregated by Forecast Zone, using the COP</w:t>
      </w:r>
      <w:r w:rsidRPr="00B94D00">
        <w:t xml:space="preserve"> for the first seven days and considering Resources with a COP Resource Status of ONL</w:t>
      </w:r>
      <w:r w:rsidRPr="00B94D00">
        <w:rPr>
          <w:color w:val="000000"/>
        </w:rPr>
        <w:t>;</w:t>
      </w:r>
    </w:p>
    <w:p w14:paraId="11A421EF" w14:textId="77777777" w:rsidR="00572F68" w:rsidRPr="00B94D00" w:rsidRDefault="00572F68" w:rsidP="00572F68">
      <w:pPr>
        <w:spacing w:after="240"/>
        <w:ind w:left="1440" w:hanging="720"/>
        <w:rPr>
          <w:color w:val="000000"/>
        </w:rPr>
      </w:pPr>
      <w:r w:rsidRPr="00B94D00">
        <w:rPr>
          <w:color w:val="000000"/>
        </w:rPr>
        <w:lastRenderedPageBreak/>
        <w:t>(d)</w:t>
      </w:r>
      <w:r w:rsidRPr="00B94D00">
        <w:rPr>
          <w:color w:val="000000"/>
        </w:rPr>
        <w:tab/>
        <w:t xml:space="preserve">The total capability of Resources </w:t>
      </w:r>
      <w:proofErr w:type="gramStart"/>
      <w:r w:rsidRPr="00B94D00">
        <w:rPr>
          <w:color w:val="000000"/>
        </w:rPr>
        <w:t>available</w:t>
      </w:r>
      <w:proofErr w:type="gramEnd"/>
      <w:r w:rsidRPr="00B94D00">
        <w:rPr>
          <w:color w:val="000000"/>
        </w:rPr>
        <w:t xml:space="preserve"> to provide the following Ancillary Service combinations, using COPs submitted by QSEs for the first seven days and capped by the COP limits for individual Resources.  A Resource’s capability shall only be included in the sums below if the Resource Status allows the Resource to provide at least one of the Ancillary Services within the sum:</w:t>
      </w:r>
    </w:p>
    <w:p w14:paraId="60B680A0" w14:textId="77777777" w:rsidR="00572F68" w:rsidRPr="00B94D00" w:rsidRDefault="00572F68" w:rsidP="00572F68">
      <w:pPr>
        <w:spacing w:after="240"/>
        <w:ind w:left="2160" w:hanging="720"/>
        <w:rPr>
          <w:color w:val="000000"/>
        </w:rPr>
      </w:pPr>
      <w:r w:rsidRPr="00B94D00">
        <w:rPr>
          <w:color w:val="000000"/>
        </w:rPr>
        <w:t>(i)</w:t>
      </w:r>
      <w:r w:rsidRPr="00B94D00">
        <w:rPr>
          <w:color w:val="000000"/>
        </w:rPr>
        <w:tab/>
        <w:t xml:space="preserve">Capacity to provide Regulation Up Service (Reg-Up), irrespective of whether it </w:t>
      </w:r>
      <w:proofErr w:type="gramStart"/>
      <w:r w:rsidRPr="00B94D00">
        <w:rPr>
          <w:color w:val="000000"/>
        </w:rPr>
        <w:t>is capable of providing</w:t>
      </w:r>
      <w:proofErr w:type="gramEnd"/>
      <w:r w:rsidRPr="00B94D00">
        <w:rPr>
          <w:color w:val="000000"/>
        </w:rPr>
        <w:t xml:space="preserve"> any other Ancillary Service;</w:t>
      </w:r>
    </w:p>
    <w:p w14:paraId="547159CF" w14:textId="77777777" w:rsidR="00572F68" w:rsidRPr="00B94D00" w:rsidRDefault="00572F68" w:rsidP="00572F68">
      <w:pPr>
        <w:spacing w:after="240"/>
        <w:ind w:left="2160" w:hanging="720"/>
        <w:rPr>
          <w:color w:val="000000"/>
        </w:rPr>
      </w:pPr>
      <w:r w:rsidRPr="00B94D00">
        <w:rPr>
          <w:color w:val="000000"/>
        </w:rPr>
        <w:t>(ii)</w:t>
      </w:r>
      <w:r w:rsidRPr="00B94D00">
        <w:rPr>
          <w:color w:val="000000"/>
        </w:rPr>
        <w:tab/>
        <w:t xml:space="preserve">Capacity to provide Responsive Reserve (RRS), irrespective of whether it </w:t>
      </w:r>
      <w:proofErr w:type="gramStart"/>
      <w:r w:rsidRPr="00B94D00">
        <w:rPr>
          <w:color w:val="000000"/>
        </w:rPr>
        <w:t>is capable of providing</w:t>
      </w:r>
      <w:proofErr w:type="gramEnd"/>
      <w:r w:rsidRPr="00B94D00">
        <w:rPr>
          <w:color w:val="000000"/>
        </w:rPr>
        <w:t xml:space="preserve"> any other Ancillary Service;</w:t>
      </w:r>
    </w:p>
    <w:p w14:paraId="1B8F3251" w14:textId="77777777" w:rsidR="00572F68" w:rsidRPr="00B94D00" w:rsidRDefault="00572F68" w:rsidP="00572F68">
      <w:pPr>
        <w:spacing w:after="240"/>
        <w:ind w:left="2160" w:hanging="720"/>
        <w:rPr>
          <w:color w:val="000000"/>
        </w:rPr>
      </w:pPr>
      <w:r w:rsidRPr="00B94D00">
        <w:rPr>
          <w:color w:val="000000"/>
        </w:rPr>
        <w:t>(iii)</w:t>
      </w:r>
      <w:r w:rsidRPr="00B94D00">
        <w:rPr>
          <w:color w:val="000000"/>
        </w:rPr>
        <w:tab/>
        <w:t xml:space="preserve">Capacity to provide ERCOT Contingency Reserve Service (ECRS), irrespective of whether it </w:t>
      </w:r>
      <w:proofErr w:type="gramStart"/>
      <w:r w:rsidRPr="00B94D00">
        <w:rPr>
          <w:color w:val="000000"/>
        </w:rPr>
        <w:t>is capable of providing</w:t>
      </w:r>
      <w:proofErr w:type="gramEnd"/>
      <w:r w:rsidRPr="00B94D00">
        <w:rPr>
          <w:color w:val="000000"/>
        </w:rPr>
        <w:t xml:space="preserve"> any other Ancillary Service;</w:t>
      </w:r>
    </w:p>
    <w:p w14:paraId="5F8A1847" w14:textId="77777777" w:rsidR="00572F68" w:rsidRPr="00B94D00" w:rsidRDefault="00572F68" w:rsidP="00572F68">
      <w:pPr>
        <w:spacing w:after="240"/>
        <w:ind w:left="2160" w:hanging="720"/>
        <w:rPr>
          <w:color w:val="000000"/>
        </w:rPr>
      </w:pPr>
      <w:r w:rsidRPr="00B94D00">
        <w:rPr>
          <w:color w:val="000000"/>
        </w:rPr>
        <w:t>(iv)</w:t>
      </w:r>
      <w:r w:rsidRPr="00B94D00">
        <w:rPr>
          <w:color w:val="000000"/>
        </w:rPr>
        <w:tab/>
        <w:t xml:space="preserve">Capacity to provide Non-Spinning Reserve (Non-Spin), irrespective of whether it </w:t>
      </w:r>
      <w:proofErr w:type="gramStart"/>
      <w:r w:rsidRPr="00B94D00">
        <w:rPr>
          <w:color w:val="000000"/>
        </w:rPr>
        <w:t>is capable of providing</w:t>
      </w:r>
      <w:proofErr w:type="gramEnd"/>
      <w:r w:rsidRPr="00B94D00">
        <w:rPr>
          <w:color w:val="000000"/>
        </w:rPr>
        <w:t xml:space="preserve"> any other Ancillary Service;</w:t>
      </w:r>
    </w:p>
    <w:p w14:paraId="4FD2473D" w14:textId="77777777" w:rsidR="00572F68" w:rsidRPr="00B94D00" w:rsidRDefault="00572F68" w:rsidP="00572F68">
      <w:pPr>
        <w:spacing w:after="240"/>
        <w:ind w:left="2160" w:hanging="720"/>
        <w:rPr>
          <w:color w:val="000000"/>
        </w:rPr>
      </w:pPr>
      <w:r w:rsidRPr="00B94D00">
        <w:rPr>
          <w:color w:val="000000"/>
        </w:rPr>
        <w:t>(v)</w:t>
      </w:r>
      <w:r w:rsidRPr="00B94D00">
        <w:rPr>
          <w:color w:val="000000"/>
        </w:rPr>
        <w:tab/>
        <w:t xml:space="preserve">Capacity to provide Reg-Up, RRS, or both, irrespective of whether it </w:t>
      </w:r>
      <w:proofErr w:type="gramStart"/>
      <w:r w:rsidRPr="00B94D00">
        <w:rPr>
          <w:color w:val="000000"/>
        </w:rPr>
        <w:t>is capable of providing</w:t>
      </w:r>
      <w:proofErr w:type="gramEnd"/>
      <w:r w:rsidRPr="00B94D00">
        <w:rPr>
          <w:color w:val="000000"/>
        </w:rPr>
        <w:t xml:space="preserve"> ECRS</w:t>
      </w:r>
      <w:ins w:id="67" w:author="ERCOT" w:date="2025-12-08T08:35:00Z" w16du:dateUtc="2025-12-08T14:35:00Z">
        <w:r w:rsidRPr="00B94D00">
          <w:rPr>
            <w:color w:val="000000"/>
          </w:rPr>
          <w:t>,</w:t>
        </w:r>
      </w:ins>
      <w:del w:id="68" w:author="ERCOT" w:date="2025-12-08T08:35:00Z" w16du:dateUtc="2025-12-08T14:35:00Z">
        <w:r w:rsidRPr="00B94D00" w:rsidDel="004727CE">
          <w:rPr>
            <w:color w:val="000000"/>
          </w:rPr>
          <w:delText xml:space="preserve"> or</w:delText>
        </w:r>
      </w:del>
      <w:r w:rsidRPr="00B94D00">
        <w:rPr>
          <w:color w:val="000000"/>
        </w:rPr>
        <w:t xml:space="preserve"> Non-Spin</w:t>
      </w:r>
      <w:ins w:id="69" w:author="ERCOT" w:date="2025-12-08T08:35:00Z" w16du:dateUtc="2025-12-08T14:35:00Z">
        <w:r w:rsidRPr="00B94D00">
          <w:rPr>
            <w:color w:val="000000"/>
          </w:rPr>
          <w:t>, or DRRS</w:t>
        </w:r>
      </w:ins>
      <w:r w:rsidRPr="00B94D00">
        <w:rPr>
          <w:color w:val="000000"/>
        </w:rPr>
        <w:t>;</w:t>
      </w:r>
    </w:p>
    <w:p w14:paraId="5103DB22" w14:textId="77777777" w:rsidR="00572F68" w:rsidRPr="00B94D00" w:rsidRDefault="00572F68" w:rsidP="00572F68">
      <w:pPr>
        <w:spacing w:after="240"/>
        <w:ind w:left="2160" w:hanging="720"/>
        <w:rPr>
          <w:color w:val="000000"/>
        </w:rPr>
      </w:pPr>
      <w:r w:rsidRPr="00B94D00">
        <w:rPr>
          <w:color w:val="000000"/>
        </w:rPr>
        <w:t>(vi)</w:t>
      </w:r>
      <w:r w:rsidRPr="00B94D00">
        <w:rPr>
          <w:color w:val="000000"/>
        </w:rPr>
        <w:tab/>
        <w:t>Capacity to provide Reg-Up, RRS, ECRS, or any combination</w:t>
      </w:r>
      <w:ins w:id="70" w:author="ERCOT" w:date="2025-12-08T08:35:00Z" w16du:dateUtc="2025-12-08T14:35:00Z">
        <w:r w:rsidRPr="00B94D00">
          <w:rPr>
            <w:color w:val="000000"/>
          </w:rPr>
          <w:t xml:space="preserve"> thereof</w:t>
        </w:r>
      </w:ins>
      <w:r w:rsidRPr="00B94D00">
        <w:rPr>
          <w:color w:val="000000"/>
        </w:rPr>
        <w:t xml:space="preserve">, irrespective of whether it </w:t>
      </w:r>
      <w:proofErr w:type="gramStart"/>
      <w:r w:rsidRPr="00B94D00">
        <w:rPr>
          <w:color w:val="000000"/>
        </w:rPr>
        <w:t>is capable of providing</w:t>
      </w:r>
      <w:proofErr w:type="gramEnd"/>
      <w:r w:rsidRPr="00B94D00">
        <w:rPr>
          <w:color w:val="000000"/>
        </w:rPr>
        <w:t xml:space="preserve"> Non-Spin</w:t>
      </w:r>
      <w:ins w:id="71" w:author="ERCOT" w:date="2025-12-08T08:35:00Z" w16du:dateUtc="2025-12-08T14:35:00Z">
        <w:r w:rsidRPr="00B94D00">
          <w:rPr>
            <w:color w:val="000000"/>
          </w:rPr>
          <w:t xml:space="preserve"> or DRRS</w:t>
        </w:r>
      </w:ins>
      <w:r w:rsidRPr="00B94D00">
        <w:rPr>
          <w:color w:val="000000"/>
        </w:rPr>
        <w:t>;</w:t>
      </w:r>
    </w:p>
    <w:p w14:paraId="1BFA7761" w14:textId="77777777" w:rsidR="00572F68" w:rsidRPr="00B94D00" w:rsidRDefault="00572F68" w:rsidP="00572F68">
      <w:pPr>
        <w:spacing w:after="240"/>
        <w:ind w:left="2160" w:hanging="720"/>
        <w:rPr>
          <w:color w:val="000000"/>
        </w:rPr>
      </w:pPr>
      <w:r w:rsidRPr="00B94D00">
        <w:rPr>
          <w:color w:val="000000"/>
        </w:rPr>
        <w:t>(vii)</w:t>
      </w:r>
      <w:r w:rsidRPr="00B94D00">
        <w:rPr>
          <w:color w:val="000000"/>
        </w:rPr>
        <w:tab/>
        <w:t>Capacity to provide Reg-Up, RRS, ECRS, Non-Spin, or any combination</w:t>
      </w:r>
      <w:r w:rsidRPr="00B94D00">
        <w:rPr>
          <w:color w:val="000000" w:themeColor="text1"/>
        </w:rPr>
        <w:t xml:space="preserve"> </w:t>
      </w:r>
      <w:ins w:id="72" w:author="ERCOT" w:date="2025-10-24T20:16:00Z">
        <w:r w:rsidRPr="00B94D00">
          <w:rPr>
            <w:color w:val="000000" w:themeColor="text1"/>
          </w:rPr>
          <w:t>thereof</w:t>
        </w:r>
      </w:ins>
      <w:ins w:id="73" w:author="ERCOT" w:date="2025-08-22T16:42:00Z" w16du:dateUtc="2025-08-22T21:42:00Z">
        <w:r w:rsidRPr="00B94D00">
          <w:rPr>
            <w:color w:val="000000" w:themeColor="text1"/>
          </w:rPr>
          <w:t xml:space="preserve">, irrespective of whether it </w:t>
        </w:r>
        <w:proofErr w:type="gramStart"/>
        <w:r w:rsidRPr="00B94D00">
          <w:rPr>
            <w:color w:val="000000" w:themeColor="text1"/>
          </w:rPr>
          <w:t>is capable of providing</w:t>
        </w:r>
        <w:proofErr w:type="gramEnd"/>
        <w:r w:rsidRPr="00B94D00">
          <w:rPr>
            <w:color w:val="000000" w:themeColor="text1"/>
          </w:rPr>
          <w:t xml:space="preserve"> DRRS</w:t>
        </w:r>
      </w:ins>
      <w:r w:rsidRPr="00B94D00">
        <w:rPr>
          <w:color w:val="000000"/>
        </w:rPr>
        <w:t>;</w:t>
      </w:r>
      <w:del w:id="74" w:author="ERCOT" w:date="2025-12-08T08:35:00Z" w16du:dateUtc="2025-12-08T14:35:00Z">
        <w:r w:rsidRPr="00B94D00" w:rsidDel="004727CE">
          <w:rPr>
            <w:color w:val="000000"/>
          </w:rPr>
          <w:delText xml:space="preserve"> and</w:delText>
        </w:r>
      </w:del>
    </w:p>
    <w:p w14:paraId="72C27769" w14:textId="77777777" w:rsidR="00572F68" w:rsidRPr="00B94D00" w:rsidRDefault="00572F68" w:rsidP="00572F68">
      <w:pPr>
        <w:spacing w:after="240"/>
        <w:ind w:left="2160" w:hanging="720"/>
        <w:rPr>
          <w:ins w:id="75" w:author="ERCOT" w:date="2025-08-22T16:43:00Z" w16du:dateUtc="2025-08-22T21:43:00Z"/>
          <w:color w:val="000000"/>
        </w:rPr>
      </w:pPr>
      <w:r w:rsidRPr="00B94D00">
        <w:rPr>
          <w:color w:val="000000"/>
        </w:rPr>
        <w:t>(viii)</w:t>
      </w:r>
      <w:r w:rsidRPr="00B94D00">
        <w:rPr>
          <w:color w:val="000000"/>
        </w:rPr>
        <w:tab/>
      </w:r>
      <w:ins w:id="76" w:author="ERCOT" w:date="2025-08-22T16:43:00Z" w16du:dateUtc="2025-08-22T21:43:00Z">
        <w:r w:rsidRPr="00B94D00">
          <w:rPr>
            <w:color w:val="000000" w:themeColor="text1"/>
          </w:rPr>
          <w:t>Capacity to provide Reg-Up, RRS, ECRS, Non-Spin, DRRS, or any combination</w:t>
        </w:r>
      </w:ins>
      <w:ins w:id="77" w:author="ERCOT" w:date="2025-10-24T20:16:00Z">
        <w:r w:rsidRPr="00B94D00">
          <w:rPr>
            <w:color w:val="000000" w:themeColor="text1"/>
          </w:rPr>
          <w:t xml:space="preserve"> thereof</w:t>
        </w:r>
      </w:ins>
      <w:ins w:id="78" w:author="ERCOT" w:date="2025-08-22T16:43:00Z" w16du:dateUtc="2025-08-22T21:43:00Z">
        <w:r w:rsidRPr="00B94D00">
          <w:rPr>
            <w:color w:val="000000" w:themeColor="text1"/>
          </w:rPr>
          <w:t>; and</w:t>
        </w:r>
      </w:ins>
    </w:p>
    <w:p w14:paraId="296BF9AC" w14:textId="77777777" w:rsidR="00572F68" w:rsidRPr="00B94D00" w:rsidRDefault="00572F68" w:rsidP="00572F68">
      <w:pPr>
        <w:spacing w:after="240"/>
        <w:ind w:left="2160" w:hanging="720"/>
        <w:rPr>
          <w:color w:val="000000"/>
        </w:rPr>
      </w:pPr>
      <w:ins w:id="79" w:author="ERCOT" w:date="2025-08-22T16:43:00Z" w16du:dateUtc="2025-08-22T21:43:00Z">
        <w:r w:rsidRPr="00B94D00">
          <w:rPr>
            <w:color w:val="000000"/>
          </w:rPr>
          <w:t xml:space="preserve">(ix)     </w:t>
        </w:r>
      </w:ins>
      <w:r w:rsidRPr="00B94D00">
        <w:rPr>
          <w:color w:val="000000"/>
        </w:rPr>
        <w:t>Capacity to provide Regulation Down Service (Reg-Down);</w:t>
      </w:r>
    </w:p>
    <w:p w14:paraId="2E55FF25" w14:textId="77777777" w:rsidR="00572F68" w:rsidRPr="00B94D00" w:rsidRDefault="00572F68" w:rsidP="00572F68">
      <w:pPr>
        <w:spacing w:after="240"/>
        <w:ind w:left="1440" w:hanging="720"/>
        <w:rPr>
          <w:color w:val="000000"/>
        </w:rPr>
      </w:pPr>
      <w:r w:rsidRPr="00B94D00">
        <w:rPr>
          <w:color w:val="000000"/>
        </w:rPr>
        <w:t>(e)</w:t>
      </w:r>
      <w:r w:rsidRPr="00B94D00">
        <w:rPr>
          <w:color w:val="000000"/>
        </w:rPr>
        <w:tab/>
        <w:t>Forecast Demand for each hour described in Section 3.2.2, Demand Forecasts;</w:t>
      </w:r>
    </w:p>
    <w:p w14:paraId="342A091B" w14:textId="77777777" w:rsidR="00572F68" w:rsidRPr="00B94D00" w:rsidRDefault="00572F68" w:rsidP="00572F68">
      <w:pPr>
        <w:spacing w:after="240"/>
        <w:ind w:left="1440" w:hanging="720"/>
        <w:rPr>
          <w:color w:val="000000"/>
        </w:rPr>
      </w:pPr>
      <w:r w:rsidRPr="00B94D00">
        <w:rPr>
          <w:color w:val="000000"/>
        </w:rPr>
        <w:t>(f)</w:t>
      </w:r>
      <w:r w:rsidRPr="00B94D00">
        <w:rPr>
          <w:color w:val="000000"/>
        </w:rPr>
        <w:tab/>
        <w:t>For Generation Resources, the available Off-Line Resource capacity that can be started for each hour, aggregated by Forecast Zone, using the COP for the first seven days and considering</w:t>
      </w:r>
      <w:r w:rsidRPr="00B94D00">
        <w:t xml:space="preserve"> Resources with a COP Resource Status of OFF and temporal constraints</w:t>
      </w:r>
      <w:r w:rsidRPr="00B94D00">
        <w:rPr>
          <w:color w:val="000000"/>
        </w:rPr>
        <w:t xml:space="preserve">; </w:t>
      </w:r>
    </w:p>
    <w:p w14:paraId="4BAC2268" w14:textId="77777777" w:rsidR="00572F68" w:rsidRPr="00B94D00" w:rsidRDefault="00572F68" w:rsidP="00572F68">
      <w:pPr>
        <w:spacing w:after="240"/>
        <w:ind w:left="1440" w:hanging="720"/>
        <w:rPr>
          <w:color w:val="000000"/>
        </w:rPr>
      </w:pPr>
      <w:r w:rsidRPr="00B94D00">
        <w:rPr>
          <w:color w:val="000000"/>
        </w:rPr>
        <w:t>(g)</w:t>
      </w:r>
      <w:r w:rsidRPr="00B94D00">
        <w:rPr>
          <w:color w:val="000000"/>
        </w:rPr>
        <w:tab/>
        <w:t xml:space="preserve">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 </w:t>
      </w:r>
    </w:p>
    <w:p w14:paraId="25B0C234" w14:textId="77777777" w:rsidR="00572F68" w:rsidRPr="00B94D00" w:rsidRDefault="00572F68" w:rsidP="00572F68">
      <w:pPr>
        <w:spacing w:after="240"/>
        <w:ind w:left="1440" w:hanging="720"/>
        <w:rPr>
          <w:color w:val="000000"/>
        </w:rPr>
      </w:pPr>
      <w:proofErr w:type="gramStart"/>
      <w:r w:rsidRPr="00B94D00">
        <w:rPr>
          <w:color w:val="000000"/>
        </w:rPr>
        <w:lastRenderedPageBreak/>
        <w:t>(h)</w:t>
      </w:r>
      <w:r w:rsidRPr="00B94D00">
        <w:rPr>
          <w:color w:val="000000"/>
        </w:rPr>
        <w:tab/>
        <w:t>For</w:t>
      </w:r>
      <w:proofErr w:type="gramEnd"/>
      <w:r w:rsidRPr="00B94D00">
        <w:rPr>
          <w:color w:val="000000"/>
        </w:rPr>
        <w:t xml:space="preserve"> each Direct Current Tie (DC Tie), the sum of any ERCOT-approved DC Tie Schedules for each 15-minute interval for the first seven days.  The sum shall be displayed as </w:t>
      </w:r>
      <w:proofErr w:type="gramStart"/>
      <w:r w:rsidRPr="00B94D00">
        <w:rPr>
          <w:color w:val="000000"/>
        </w:rPr>
        <w:t>an absolute</w:t>
      </w:r>
      <w:proofErr w:type="gramEnd"/>
      <w:r w:rsidRPr="00B94D00">
        <w:rPr>
          <w:color w:val="000000"/>
        </w:rPr>
        <w:t xml:space="preserve"> value and classified as a net import or net export; </w:t>
      </w:r>
    </w:p>
    <w:p w14:paraId="0917173E" w14:textId="77777777" w:rsidR="00572F68" w:rsidRPr="00B94D00" w:rsidRDefault="00572F68" w:rsidP="00572F68">
      <w:pPr>
        <w:spacing w:after="240"/>
        <w:ind w:left="1440" w:hanging="720"/>
        <w:rPr>
          <w:color w:val="000000"/>
        </w:rPr>
      </w:pPr>
      <w:r w:rsidRPr="00B94D00">
        <w:rPr>
          <w:color w:val="000000"/>
        </w:rPr>
        <w:t>(i)</w:t>
      </w:r>
      <w:r w:rsidRPr="00B94D00">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 and</w:t>
      </w:r>
    </w:p>
    <w:p w14:paraId="55E34A89" w14:textId="77777777" w:rsidR="00572F68" w:rsidRPr="00B94D00" w:rsidRDefault="00572F68" w:rsidP="00572F68">
      <w:pPr>
        <w:spacing w:after="240"/>
        <w:ind w:left="1440" w:hanging="720"/>
        <w:rPr>
          <w:color w:val="000000"/>
        </w:rPr>
      </w:pPr>
      <w:r w:rsidRPr="00B94D00">
        <w:rPr>
          <w:color w:val="000000"/>
        </w:rPr>
        <w:t>(j)</w:t>
      </w:r>
      <w:r w:rsidRPr="00B94D00">
        <w:rPr>
          <w:color w:val="000000"/>
        </w:rPr>
        <w:tab/>
        <w:t xml:space="preserve">The available capacity for reserves for each hour, which will be the available capacity calculated in paragraph (i) above minus the forecasted Demand for that hour. </w:t>
      </w:r>
    </w:p>
    <w:p w14:paraId="0BAF5FA3" w14:textId="77777777" w:rsidR="00572F68" w:rsidRPr="00B94D00" w:rsidRDefault="00572F68" w:rsidP="00572F68">
      <w:pPr>
        <w:keepNext/>
        <w:tabs>
          <w:tab w:val="left" w:pos="1080"/>
        </w:tabs>
        <w:spacing w:before="240" w:after="240"/>
        <w:ind w:left="1080" w:hanging="1080"/>
        <w:outlineLvl w:val="2"/>
        <w:rPr>
          <w:rFonts w:eastAsia="Times New Roman"/>
          <w:b/>
          <w:bCs/>
          <w:i/>
          <w:szCs w:val="20"/>
        </w:rPr>
      </w:pPr>
      <w:r w:rsidRPr="00B94D00">
        <w:rPr>
          <w:rFonts w:eastAsia="Times New Roman"/>
          <w:b/>
          <w:bCs/>
          <w:i/>
          <w:szCs w:val="20"/>
        </w:rPr>
        <w:t>3.9.1</w:t>
      </w:r>
      <w:r w:rsidRPr="00B94D00">
        <w:rPr>
          <w:rFonts w:eastAsia="Times New Roman"/>
          <w:b/>
          <w:bCs/>
          <w:i/>
          <w:szCs w:val="20"/>
        </w:rPr>
        <w:tab/>
        <w:t>Current Operating Plan (COP) Criteria</w:t>
      </w:r>
      <w:bookmarkEnd w:id="55"/>
    </w:p>
    <w:p w14:paraId="61F498F9" w14:textId="77777777" w:rsidR="00572F68" w:rsidRPr="00B94D00" w:rsidRDefault="00572F68" w:rsidP="00572F68">
      <w:pPr>
        <w:spacing w:after="240"/>
        <w:ind w:left="720" w:hanging="720"/>
        <w:rPr>
          <w:rFonts w:eastAsia="Times New Roman"/>
          <w:iCs/>
          <w:szCs w:val="20"/>
        </w:rPr>
      </w:pPr>
      <w:bookmarkStart w:id="80" w:name="_Hlk213925065"/>
      <w:r w:rsidRPr="00B94D00">
        <w:rPr>
          <w:rFonts w:eastAsia="Times New Roman"/>
          <w:iCs/>
          <w:szCs w:val="20"/>
        </w:rPr>
        <w:t>(1)</w:t>
      </w:r>
      <w:r w:rsidRPr="00B94D00">
        <w:rPr>
          <w:rFonts w:eastAsia="Times New Roman"/>
          <w:iCs/>
          <w:szCs w:val="20"/>
        </w:rPr>
        <w:tab/>
        <w:t>Each QSE that represents a Resource must submit a COP to ERCOT that reflects expected operating conditions for each Resource for each hour in the next seven Operating Days.</w:t>
      </w:r>
    </w:p>
    <w:p w14:paraId="7F9D8176"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B94D00">
        <w:rPr>
          <w:rFonts w:eastAsia="Times New Roman"/>
          <w:iCs/>
          <w:color w:val="000000"/>
        </w:rPr>
        <w:t>The time for updating the COP begins once the undue threat to safety, undue risk of bodily harm, or undue damage to equipment no longer exists.</w:t>
      </w:r>
    </w:p>
    <w:p w14:paraId="587C997B" w14:textId="77777777" w:rsidR="00572F68" w:rsidRPr="00B94D00" w:rsidRDefault="00572F68" w:rsidP="00572F68">
      <w:pPr>
        <w:spacing w:after="240"/>
        <w:ind w:left="720" w:hanging="720"/>
        <w:rPr>
          <w:rFonts w:eastAsia="Times New Roman"/>
          <w:iCs/>
          <w:szCs w:val="20"/>
        </w:rPr>
      </w:pPr>
      <w:bookmarkStart w:id="81" w:name="_Hlk216075459"/>
      <w:r w:rsidRPr="00B94D00">
        <w:rPr>
          <w:rFonts w:eastAsia="Times New Roman"/>
          <w:iCs/>
          <w:szCs w:val="20"/>
        </w:rPr>
        <w:t>(3)</w:t>
      </w:r>
      <w:r w:rsidRPr="00B94D00">
        <w:rPr>
          <w:rFonts w:eastAsia="Times New Roman"/>
          <w:iCs/>
          <w:szCs w:val="20"/>
        </w:rPr>
        <w:tab/>
        <w:t>Each QSE that represents a Resource shall update its COP to reflect the ability of the Resource to provide each Ancillary Service by product and sub-type.  Additionally, for a COP provided for an ESR, the QSE shall ensure that the Hour Beginning Planned State of Charge (HBSOC) for any two consecutive hours shall be feasible based on the ESR’s maximum rate of charge or discharge.</w:t>
      </w:r>
    </w:p>
    <w:bookmarkEnd w:id="81"/>
    <w:p w14:paraId="3F18E936"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(4)</w:t>
      </w:r>
      <w:r w:rsidRPr="00B94D00">
        <w:rPr>
          <w:rFonts w:eastAsia="Times New Roman"/>
          <w:iCs/>
          <w:szCs w:val="20"/>
        </w:rPr>
        <w:tab/>
      </w:r>
      <w:r w:rsidRPr="00B94D00">
        <w:rPr>
          <w:rFonts w:eastAsia="Times New Roman"/>
          <w:szCs w:val="20"/>
        </w:rPr>
        <w:t xml:space="preserve">Load Resource COP values may be adjusted to reflect Distribution Losses in accordance with Section 8.1.1.2, </w:t>
      </w:r>
      <w:r w:rsidRPr="00B94D00">
        <w:rPr>
          <w:rFonts w:eastAsia="Times New Roman"/>
          <w:iCs/>
          <w:szCs w:val="20"/>
        </w:rPr>
        <w:t>General Capacity Testing Requirements.</w:t>
      </w:r>
    </w:p>
    <w:p w14:paraId="39B79B2D"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A COP must include the following for each Resource represented by the QSE:</w:t>
      </w:r>
    </w:p>
    <w:p w14:paraId="53C8F007"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name of the Resource;</w:t>
      </w:r>
    </w:p>
    <w:p w14:paraId="5EAD1ED9"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expected Resource Status:</w:t>
      </w:r>
    </w:p>
    <w:p w14:paraId="328550A9" w14:textId="77777777" w:rsidR="00572F68" w:rsidRPr="00B94D00" w:rsidRDefault="00572F68" w:rsidP="00572F68">
      <w:pPr>
        <w:spacing w:after="240"/>
        <w:ind w:left="2160" w:hanging="720"/>
        <w:rPr>
          <w:rFonts w:eastAsia="Times New Roman"/>
          <w:szCs w:val="20"/>
        </w:rPr>
      </w:pPr>
      <w:r w:rsidRPr="00B94D00">
        <w:rPr>
          <w:rFonts w:eastAsia="Times New Roman"/>
          <w:szCs w:val="20"/>
        </w:rPr>
        <w:lastRenderedPageBreak/>
        <w:t>(i)</w:t>
      </w:r>
      <w:r w:rsidRPr="00B94D00">
        <w:rPr>
          <w:rFonts w:eastAsia="Times New Roma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F743777"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ONRUC – On-Line and the hour is a RUC-Committed Hour;</w:t>
      </w:r>
    </w:p>
    <w:p w14:paraId="6880A26D" w14:textId="77777777" w:rsidR="00572F68" w:rsidRPr="00B94D00" w:rsidRDefault="00572F68" w:rsidP="00572F68">
      <w:pPr>
        <w:spacing w:before="240" w:after="240"/>
        <w:ind w:left="2880" w:hanging="720"/>
        <w:rPr>
          <w:rFonts w:eastAsia="Times New Roman"/>
          <w:szCs w:val="20"/>
        </w:rPr>
      </w:pPr>
      <w:r w:rsidRPr="00B94D00">
        <w:rPr>
          <w:rFonts w:eastAsia="Times New Roman"/>
          <w:szCs w:val="20"/>
        </w:rPr>
        <w:t>(B)</w:t>
      </w:r>
      <w:r w:rsidRPr="00B94D00">
        <w:rPr>
          <w:rFonts w:eastAsia="Times New Roman"/>
          <w:szCs w:val="20"/>
        </w:rPr>
        <w:tab/>
        <w:t>ON – On-Line Resource with Energy Offer Curve;</w:t>
      </w:r>
    </w:p>
    <w:p w14:paraId="29E41367" w14:textId="77777777" w:rsidR="00572F68" w:rsidRPr="00B94D00" w:rsidRDefault="00572F68" w:rsidP="00572F68">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ONOS – On-Line Resource with Output Schedule;</w:t>
      </w:r>
    </w:p>
    <w:p w14:paraId="2DC92E29" w14:textId="77777777" w:rsidR="00572F68" w:rsidRPr="00B94D00" w:rsidRDefault="00572F68" w:rsidP="00572F68">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ONTEST – On-Line blocked from Security-Constrained Economic Dispatch (SCED) for operations testing (while ONTEST, a Generation Resource may be shown on Outage in the Outage Scheduler);</w:t>
      </w:r>
    </w:p>
    <w:p w14:paraId="19FCA946" w14:textId="77777777" w:rsidR="00572F68" w:rsidRPr="00B94D00" w:rsidRDefault="00572F68" w:rsidP="00572F68">
      <w:pPr>
        <w:spacing w:after="240"/>
        <w:ind w:left="2880" w:hanging="720"/>
        <w:rPr>
          <w:rFonts w:eastAsia="Times New Roman"/>
          <w:szCs w:val="20"/>
        </w:rPr>
      </w:pPr>
      <w:r w:rsidRPr="00B94D00">
        <w:rPr>
          <w:rFonts w:eastAsia="Times New Roman"/>
          <w:szCs w:val="20"/>
        </w:rPr>
        <w:t>(E)</w:t>
      </w:r>
      <w:r w:rsidRPr="00B94D00">
        <w:rPr>
          <w:rFonts w:eastAsia="Times New Roman"/>
          <w:szCs w:val="20"/>
        </w:rPr>
        <w:tab/>
        <w:t>ONEMR – On-Line EMR (available for commitment or dispatch only for ERCOT-declared Emergency Conditions; the QSE may appropriately set LSL and High Sustained Limit (HSL) to reflect operating limits);</w:t>
      </w:r>
    </w:p>
    <w:p w14:paraId="0CF695C2" w14:textId="77777777" w:rsidR="00572F68" w:rsidRPr="00B94D00" w:rsidRDefault="00572F68" w:rsidP="00572F68">
      <w:pPr>
        <w:spacing w:after="240"/>
        <w:ind w:left="2880" w:hanging="720"/>
        <w:rPr>
          <w:rFonts w:eastAsia="Times New Roman"/>
          <w:szCs w:val="20"/>
        </w:rPr>
      </w:pPr>
      <w:r w:rsidRPr="00B94D00">
        <w:rPr>
          <w:rFonts w:eastAsia="Times New Roman"/>
          <w:szCs w:val="20"/>
        </w:rPr>
        <w:t>(F)</w:t>
      </w:r>
      <w:r w:rsidRPr="00B94D00">
        <w:rPr>
          <w:rFonts w:eastAsia="Times New Roman"/>
          <w:szCs w:val="20"/>
        </w:rPr>
        <w:tab/>
        <w:t xml:space="preserve">ONOPTOUT – On-Line and the hour is a RUC Buy-Back Hour; </w:t>
      </w:r>
    </w:p>
    <w:p w14:paraId="6ADBF736" w14:textId="77777777" w:rsidR="00572F68" w:rsidRPr="00B94D00" w:rsidRDefault="00572F68" w:rsidP="00572F68">
      <w:pPr>
        <w:spacing w:after="240"/>
        <w:ind w:left="2880" w:hanging="720"/>
        <w:rPr>
          <w:rFonts w:eastAsia="Times New Roman"/>
          <w:szCs w:val="20"/>
        </w:rPr>
      </w:pPr>
      <w:r w:rsidRPr="00B94D00">
        <w:rPr>
          <w:rFonts w:eastAsia="Times New Roman"/>
          <w:szCs w:val="20"/>
        </w:rPr>
        <w:t>(G)</w:t>
      </w:r>
      <w:r w:rsidRPr="00B94D00">
        <w:rPr>
          <w:rFonts w:eastAsia="Times New Roman"/>
          <w:szCs w:val="20"/>
        </w:rPr>
        <w:tab/>
        <w:t>SHUTDOWN – The Resource is On-Line and in a shutdown sequence, and is not eligible for an Ancillary Service award.  This Resource Status is only to be used for Real-Time telemetry purposes;</w:t>
      </w:r>
    </w:p>
    <w:p w14:paraId="13A7B440" w14:textId="77777777" w:rsidR="00572F68" w:rsidRPr="00B94D00" w:rsidRDefault="00572F68" w:rsidP="00572F68">
      <w:pPr>
        <w:spacing w:after="240"/>
        <w:ind w:left="2880" w:hanging="720"/>
        <w:rPr>
          <w:rFonts w:eastAsia="Times New Roman"/>
          <w:szCs w:val="20"/>
        </w:rPr>
      </w:pPr>
      <w:r w:rsidRPr="00B94D00">
        <w:rPr>
          <w:rFonts w:eastAsia="Times New Roman"/>
          <w:szCs w:val="20"/>
        </w:rPr>
        <w:t>(H)</w:t>
      </w:r>
      <w:r w:rsidRPr="00B94D00">
        <w:rPr>
          <w:rFonts w:eastAsia="Times New Roman"/>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p w14:paraId="23BAC8CE" w14:textId="77777777" w:rsidR="00572F68" w:rsidRPr="00B94D00" w:rsidRDefault="00572F68" w:rsidP="00572F68">
      <w:pPr>
        <w:spacing w:after="240"/>
        <w:ind w:left="2880" w:hanging="720"/>
        <w:rPr>
          <w:rFonts w:eastAsia="Times New Roman"/>
          <w:szCs w:val="20"/>
        </w:rPr>
      </w:pPr>
      <w:r w:rsidRPr="00B94D00">
        <w:rPr>
          <w:rFonts w:eastAsia="Times New Roman"/>
          <w:szCs w:val="20"/>
        </w:rPr>
        <w:t>(I)</w:t>
      </w:r>
      <w:r w:rsidRPr="00B94D00">
        <w:rPr>
          <w:rFonts w:eastAsia="Times New Roman"/>
          <w:szCs w:val="20"/>
        </w:rPr>
        <w:tab/>
        <w:t>OFFQS – Off-Line but available for SCED deployment and to provide ECRS</w:t>
      </w:r>
      <w:ins w:id="82" w:author="ERCOT" w:date="2025-12-08T08:40:00Z" w16du:dateUtc="2025-12-08T14:40:00Z">
        <w:r w:rsidRPr="00B94D00">
          <w:rPr>
            <w:rFonts w:eastAsia="Times New Roman"/>
            <w:szCs w:val="20"/>
          </w:rPr>
          <w:t>,</w:t>
        </w:r>
      </w:ins>
      <w:del w:id="83" w:author="ERCOT" w:date="2025-12-08T08:40:00Z" w16du:dateUtc="2025-12-08T14:40:00Z">
        <w:r w:rsidRPr="00B94D00" w:rsidDel="00952F6F">
          <w:rPr>
            <w:rFonts w:eastAsia="Times New Roman"/>
            <w:szCs w:val="20"/>
          </w:rPr>
          <w:delText xml:space="preserve"> and</w:delText>
        </w:r>
      </w:del>
      <w:r w:rsidRPr="00B94D00">
        <w:rPr>
          <w:rFonts w:eastAsia="Times New Roman"/>
          <w:szCs w:val="20"/>
        </w:rPr>
        <w:t xml:space="preserve"> Non-Spin</w:t>
      </w:r>
      <w:ins w:id="84" w:author="ERCOT" w:date="2025-12-08T08:40:00Z" w16du:dateUtc="2025-12-08T14:40:00Z">
        <w:r w:rsidRPr="00B94D00">
          <w:rPr>
            <w:rFonts w:eastAsia="Times New Roman"/>
            <w:szCs w:val="20"/>
          </w:rPr>
          <w:t>, and DRRS</w:t>
        </w:r>
      </w:ins>
      <w:r w:rsidRPr="00B94D00">
        <w:rPr>
          <w:rFonts w:eastAsia="Times New Roman"/>
          <w:szCs w:val="20"/>
        </w:rPr>
        <w:t xml:space="preserve">, if qualified and capable.  Only qualified Quick Start Generation Resources (QSGRs) may utilize this status; </w:t>
      </w:r>
    </w:p>
    <w:p w14:paraId="4FB63A3C" w14:textId="77777777" w:rsidR="00572F68" w:rsidRPr="00B94D00" w:rsidRDefault="00572F68" w:rsidP="00572F68">
      <w:pPr>
        <w:spacing w:after="240"/>
        <w:ind w:left="2880" w:hanging="720"/>
        <w:rPr>
          <w:rFonts w:eastAsia="Times New Roman"/>
          <w:szCs w:val="20"/>
        </w:rPr>
      </w:pPr>
      <w:r w:rsidRPr="00B94D00">
        <w:rPr>
          <w:rFonts w:eastAsia="Times New Roman"/>
          <w:szCs w:val="20"/>
        </w:rPr>
        <w:t>(J)</w:t>
      </w:r>
      <w:r w:rsidRPr="00B94D00">
        <w:rPr>
          <w:rFonts w:eastAsia="Times New Roman"/>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1CE500DE" w14:textId="77777777" w:rsidR="00572F68" w:rsidRPr="00B94D00" w:rsidRDefault="00572F68" w:rsidP="00572F68">
      <w:pPr>
        <w:spacing w:after="240"/>
        <w:ind w:left="2880" w:hanging="720"/>
        <w:rPr>
          <w:rFonts w:eastAsia="Times New Roman"/>
          <w:szCs w:val="20"/>
        </w:rPr>
      </w:pPr>
      <w:r w:rsidRPr="00B94D00">
        <w:rPr>
          <w:rFonts w:eastAsia="Times New Roman"/>
          <w:szCs w:val="20"/>
        </w:rPr>
        <w:lastRenderedPageBreak/>
        <w:t>(K)</w:t>
      </w:r>
      <w:r w:rsidRPr="00B94D00">
        <w:rPr>
          <w:rFonts w:eastAsia="Times New Roman"/>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572F68" w:rsidRPr="00B94D00" w14:paraId="70EF42A3" w14:textId="77777777" w:rsidTr="005C0B53">
        <w:tc>
          <w:tcPr>
            <w:tcW w:w="9332" w:type="dxa"/>
            <w:tcBorders>
              <w:top w:val="single" w:sz="4" w:space="0" w:color="auto"/>
              <w:left w:val="single" w:sz="4" w:space="0" w:color="auto"/>
              <w:bottom w:val="single" w:sz="4" w:space="0" w:color="auto"/>
              <w:right w:val="single" w:sz="4" w:space="0" w:color="auto"/>
            </w:tcBorders>
            <w:shd w:val="clear" w:color="auto" w:fill="D9D9D9"/>
          </w:tcPr>
          <w:p w14:paraId="185EFBCC" w14:textId="77777777" w:rsidR="00572F68" w:rsidRPr="00B94D00" w:rsidRDefault="00572F68" w:rsidP="005C0B53">
            <w:pPr>
              <w:spacing w:before="120" w:after="240"/>
              <w:rPr>
                <w:rFonts w:eastAsia="Times New Roman"/>
                <w:b/>
                <w:i/>
                <w:szCs w:val="20"/>
              </w:rPr>
            </w:pPr>
            <w:r w:rsidRPr="00B94D00">
              <w:rPr>
                <w:rFonts w:eastAsia="Times New Roman"/>
                <w:b/>
                <w:i/>
                <w:szCs w:val="20"/>
              </w:rPr>
              <w:t>[NPRR1188:  Replace item (K) above with the following upon system implementation:]</w:t>
            </w:r>
          </w:p>
          <w:p w14:paraId="0EEE8EF7" w14:textId="77777777" w:rsidR="00572F68" w:rsidRPr="00B94D00" w:rsidRDefault="00572F68" w:rsidP="005C0B53">
            <w:pPr>
              <w:spacing w:after="240"/>
              <w:ind w:left="2880" w:hanging="720"/>
              <w:rPr>
                <w:rFonts w:eastAsia="Times New Roman"/>
                <w:szCs w:val="20"/>
              </w:rPr>
            </w:pPr>
            <w:r w:rsidRPr="00B94D00">
              <w:rPr>
                <w:rFonts w:eastAsia="Times New Roman"/>
                <w:szCs w:val="20"/>
              </w:rPr>
              <w:t>(K)</w:t>
            </w:r>
            <w:r w:rsidRPr="00B94D00">
              <w:rPr>
                <w:rFonts w:eastAsia="Times New Roman"/>
                <w:szCs w:val="20"/>
              </w:rPr>
              <w:tab/>
              <w:t>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25DC6E2A"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(ii)</w:t>
      </w:r>
      <w:r w:rsidRPr="00B94D00">
        <w:rPr>
          <w:rFonts w:eastAsia="Times New Roma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147AF9FB"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OUT – Off-Line and unavailable, or not connected to the ERCOT System and operating in a Private Microgrid Island (PMI);</w:t>
      </w:r>
    </w:p>
    <w:p w14:paraId="4CD4D8EA" w14:textId="77777777" w:rsidR="00572F68" w:rsidRPr="00B94D00" w:rsidRDefault="00572F68" w:rsidP="00572F68">
      <w:pPr>
        <w:spacing w:before="240" w:after="240"/>
        <w:ind w:left="2880" w:hanging="720"/>
        <w:rPr>
          <w:ins w:id="85" w:author="ERCOT" w:date="2025-12-08T08:41:00Z" w16du:dateUtc="2025-12-08T14:41:00Z"/>
          <w:rFonts w:eastAsia="Times New Roman"/>
          <w:szCs w:val="20"/>
        </w:rPr>
      </w:pPr>
      <w:r w:rsidRPr="00B94D00">
        <w:rPr>
          <w:rFonts w:eastAsia="Times New Roman"/>
          <w:szCs w:val="20"/>
        </w:rPr>
        <w:t>(B)</w:t>
      </w:r>
      <w:r w:rsidRPr="00B94D00">
        <w:rPr>
          <w:rFonts w:eastAsia="Times New Roman"/>
          <w:szCs w:val="20"/>
        </w:rPr>
        <w:tab/>
        <w:t>OFF – Off-Line but available for commitment in the Day-Ahead Market (DAM), RUC, and providing Non-Spin</w:t>
      </w:r>
      <w:ins w:id="86" w:author="ERCOT" w:date="2025-12-08T08:41:00Z" w16du:dateUtc="2025-12-08T14:41:00Z">
        <w:r w:rsidRPr="00B94D00">
          <w:rPr>
            <w:rFonts w:eastAsia="Times New Roman"/>
            <w:szCs w:val="20"/>
          </w:rPr>
          <w:t xml:space="preserve"> or DRRS</w:t>
        </w:r>
      </w:ins>
      <w:r w:rsidRPr="00B94D00">
        <w:rPr>
          <w:rFonts w:eastAsia="Times New Roman"/>
          <w:szCs w:val="20"/>
        </w:rPr>
        <w:t>, if qualified and capable;</w:t>
      </w:r>
    </w:p>
    <w:p w14:paraId="1C9274D5" w14:textId="77777777" w:rsidR="00572F68" w:rsidRPr="00B94D00" w:rsidRDefault="00572F68" w:rsidP="00572F68">
      <w:pPr>
        <w:spacing w:before="240" w:after="240"/>
        <w:ind w:left="2880" w:hanging="720"/>
        <w:rPr>
          <w:rFonts w:eastAsia="Times New Roman"/>
          <w:szCs w:val="20"/>
        </w:rPr>
      </w:pPr>
      <w:ins w:id="87" w:author="ERCOT" w:date="2025-12-08T08:41:00Z" w16du:dateUtc="2025-12-08T14:41:00Z">
        <w:r w:rsidRPr="00B94D00">
          <w:rPr>
            <w:rFonts w:eastAsia="Times New Roman"/>
            <w:szCs w:val="20"/>
          </w:rPr>
          <w:t>(C)</w:t>
        </w:r>
        <w:r w:rsidRPr="00B94D00">
          <w:rPr>
            <w:rFonts w:eastAsia="Times New Roman"/>
            <w:szCs w:val="20"/>
          </w:rPr>
          <w:tab/>
          <w:t>DRRS</w:t>
        </w:r>
      </w:ins>
      <w:ins w:id="88" w:author="ERCOT" w:date="2025-12-08T08:42:00Z" w16du:dateUtc="2025-12-08T14:42:00Z">
        <w:r w:rsidRPr="00B94D00">
          <w:rPr>
            <w:rFonts w:eastAsia="Times New Roman"/>
            <w:szCs w:val="20"/>
          </w:rPr>
          <w:t xml:space="preserve"> – Off-Line and available for DRRS deployment;</w:t>
        </w:r>
      </w:ins>
    </w:p>
    <w:p w14:paraId="3998D177" w14:textId="77777777" w:rsidR="00572F68" w:rsidRPr="00B94D00" w:rsidRDefault="00572F68" w:rsidP="00572F68">
      <w:pPr>
        <w:spacing w:after="240"/>
        <w:ind w:left="2880" w:hanging="720"/>
        <w:rPr>
          <w:rFonts w:eastAsia="Times New Roman"/>
          <w:szCs w:val="20"/>
        </w:rPr>
      </w:pPr>
      <w:r w:rsidRPr="00B94D00">
        <w:rPr>
          <w:rFonts w:eastAsia="Times New Roman"/>
          <w:szCs w:val="20"/>
        </w:rPr>
        <w:t>(</w:t>
      </w:r>
      <w:ins w:id="89" w:author="ERCOT" w:date="2025-12-08T08:42:00Z" w16du:dateUtc="2025-12-08T14:42:00Z">
        <w:r w:rsidRPr="00B94D00">
          <w:rPr>
            <w:rFonts w:eastAsia="Times New Roman"/>
            <w:szCs w:val="20"/>
          </w:rPr>
          <w:t>D</w:t>
        </w:r>
      </w:ins>
      <w:del w:id="90" w:author="ERCOT" w:date="2025-12-08T08:42:00Z" w16du:dateUtc="2025-12-08T14:42:00Z">
        <w:r w:rsidRPr="00B94D00" w:rsidDel="00952F6F">
          <w:rPr>
            <w:rFonts w:eastAsia="Times New Roman"/>
            <w:szCs w:val="20"/>
          </w:rPr>
          <w:delText>C</w:delText>
        </w:r>
      </w:del>
      <w:r w:rsidRPr="00B94D00">
        <w:rPr>
          <w:rFonts w:eastAsia="Times New Roman"/>
          <w:szCs w:val="20"/>
        </w:rPr>
        <w:t>)</w:t>
      </w:r>
      <w:r w:rsidRPr="00B94D00">
        <w:rPr>
          <w:rFonts w:eastAsia="Times New Roma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36A8A403" w14:textId="77777777" w:rsidR="00572F68" w:rsidRPr="00B94D00" w:rsidRDefault="00572F68" w:rsidP="00572F68">
      <w:pPr>
        <w:spacing w:after="240"/>
        <w:ind w:left="2880" w:hanging="720"/>
        <w:rPr>
          <w:rFonts w:eastAsia="Times New Roman"/>
          <w:szCs w:val="20"/>
        </w:rPr>
      </w:pPr>
      <w:r w:rsidRPr="00B94D00">
        <w:rPr>
          <w:rFonts w:eastAsia="Times New Roman"/>
          <w:szCs w:val="20"/>
        </w:rPr>
        <w:t>(</w:t>
      </w:r>
      <w:ins w:id="91" w:author="ERCOT" w:date="2025-12-08T08:42:00Z" w16du:dateUtc="2025-12-08T14:42:00Z">
        <w:r w:rsidRPr="00B94D00">
          <w:rPr>
            <w:rFonts w:eastAsia="Times New Roman"/>
            <w:szCs w:val="20"/>
          </w:rPr>
          <w:t>E</w:t>
        </w:r>
      </w:ins>
      <w:del w:id="92" w:author="ERCOT" w:date="2025-12-08T08:42:00Z" w16du:dateUtc="2025-12-08T14:42:00Z">
        <w:r w:rsidRPr="00B94D00" w:rsidDel="00952F6F">
          <w:rPr>
            <w:rFonts w:eastAsia="Times New Roman"/>
            <w:szCs w:val="20"/>
          </w:rPr>
          <w:delText>D</w:delText>
        </w:r>
      </w:del>
      <w:r w:rsidRPr="00B94D00">
        <w:rPr>
          <w:rFonts w:eastAsia="Times New Roman"/>
          <w:szCs w:val="20"/>
        </w:rPr>
        <w:t>)</w:t>
      </w:r>
      <w:r w:rsidRPr="00B94D00">
        <w:rPr>
          <w:rFonts w:eastAsia="Times New Roma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EA8E280" w14:textId="77777777" w:rsidR="00572F68" w:rsidRPr="00B94D00" w:rsidRDefault="00572F68" w:rsidP="00572F68">
      <w:pPr>
        <w:spacing w:after="240"/>
        <w:ind w:left="2160" w:hanging="720"/>
        <w:rPr>
          <w:rFonts w:eastAsia="Times New Roman"/>
          <w:szCs w:val="20"/>
        </w:rPr>
      </w:pPr>
      <w:r w:rsidRPr="00B94D00">
        <w:rPr>
          <w:rFonts w:eastAsia="Times New Roman"/>
          <w:szCs w:val="20"/>
        </w:rPr>
        <w:lastRenderedPageBreak/>
        <w:t>(iii)</w:t>
      </w:r>
      <w:r w:rsidRPr="00B94D00">
        <w:rPr>
          <w:rFonts w:eastAsia="Times New Roman"/>
          <w:szCs w:val="20"/>
        </w:rP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72F68" w:rsidRPr="00B94D00" w14:paraId="58EBC7CA" w14:textId="77777777" w:rsidTr="005C0B53">
        <w:tc>
          <w:tcPr>
            <w:tcW w:w="9350" w:type="dxa"/>
            <w:tcBorders>
              <w:top w:val="single" w:sz="4" w:space="0" w:color="auto"/>
              <w:left w:val="single" w:sz="4" w:space="0" w:color="auto"/>
              <w:bottom w:val="single" w:sz="4" w:space="0" w:color="auto"/>
              <w:right w:val="single" w:sz="4" w:space="0" w:color="auto"/>
            </w:tcBorders>
            <w:shd w:val="clear" w:color="auto" w:fill="D9D9D9"/>
          </w:tcPr>
          <w:p w14:paraId="3006396B" w14:textId="77777777" w:rsidR="00572F68" w:rsidRPr="00B94D00" w:rsidRDefault="00572F68" w:rsidP="005C0B53">
            <w:pPr>
              <w:spacing w:before="120" w:after="240"/>
              <w:rPr>
                <w:rFonts w:eastAsia="Times New Roman"/>
                <w:b/>
                <w:i/>
                <w:szCs w:val="20"/>
              </w:rPr>
            </w:pPr>
            <w:r w:rsidRPr="00B94D00">
              <w:rPr>
                <w:rFonts w:eastAsia="Times New Roman"/>
                <w:b/>
                <w:i/>
                <w:szCs w:val="20"/>
              </w:rPr>
              <w:t>[NPRR1188:  Insert items (A) and (B) below upon system implementation and renumber accordingly:]</w:t>
            </w:r>
          </w:p>
          <w:p w14:paraId="79D58D84" w14:textId="77777777" w:rsidR="00572F68" w:rsidRPr="00B94D00" w:rsidRDefault="00572F68" w:rsidP="005C0B53">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ONTEST – On-Line blocked from SCED for operations testing;</w:t>
            </w:r>
          </w:p>
          <w:p w14:paraId="10A30461" w14:textId="77777777" w:rsidR="00572F68" w:rsidRPr="00B94D00" w:rsidRDefault="00572F68" w:rsidP="005C0B53">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685C8651" w14:textId="77777777" w:rsidR="00572F68" w:rsidRPr="00B94D00" w:rsidRDefault="00572F68" w:rsidP="00572F68">
      <w:pPr>
        <w:spacing w:before="240" w:after="240"/>
        <w:ind w:left="2880" w:hanging="720"/>
        <w:rPr>
          <w:rFonts w:eastAsia="Times New Roman"/>
          <w:szCs w:val="20"/>
        </w:rPr>
      </w:pPr>
      <w:r w:rsidRPr="00B94D00">
        <w:rPr>
          <w:rFonts w:eastAsia="Times New Roman"/>
          <w:szCs w:val="20"/>
        </w:rPr>
        <w:t>(A)</w:t>
      </w:r>
      <w:r w:rsidRPr="00B94D00">
        <w:rPr>
          <w:rFonts w:eastAsia="Times New Roman"/>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72F68" w:rsidRPr="00B94D00" w14:paraId="20BC52C1" w14:textId="77777777" w:rsidTr="005C0B53">
        <w:tc>
          <w:tcPr>
            <w:tcW w:w="9350" w:type="dxa"/>
            <w:tcBorders>
              <w:top w:val="single" w:sz="4" w:space="0" w:color="auto"/>
              <w:left w:val="single" w:sz="4" w:space="0" w:color="auto"/>
              <w:bottom w:val="single" w:sz="4" w:space="0" w:color="auto"/>
              <w:right w:val="single" w:sz="4" w:space="0" w:color="auto"/>
            </w:tcBorders>
            <w:shd w:val="clear" w:color="auto" w:fill="D9D9D9"/>
          </w:tcPr>
          <w:p w14:paraId="4099CDE2" w14:textId="77777777" w:rsidR="00572F68" w:rsidRPr="00B94D00" w:rsidRDefault="00572F68" w:rsidP="005C0B53">
            <w:pPr>
              <w:spacing w:before="120" w:after="240"/>
              <w:rPr>
                <w:rFonts w:eastAsia="Times New Roman"/>
                <w:b/>
                <w:i/>
                <w:szCs w:val="20"/>
              </w:rPr>
            </w:pPr>
            <w:r w:rsidRPr="00B94D00">
              <w:rPr>
                <w:rFonts w:eastAsia="Times New Roman"/>
                <w:b/>
                <w:i/>
                <w:szCs w:val="20"/>
              </w:rPr>
              <w:t>[NPRR1188:  Replace item (A) above with the following upon system implementation:]</w:t>
            </w:r>
          </w:p>
          <w:p w14:paraId="677C25A0" w14:textId="77777777" w:rsidR="00572F68" w:rsidRPr="00B94D00" w:rsidRDefault="00572F68" w:rsidP="005C0B53">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OUTL – Not available.  For a CLR that is not an Aggregate Load Resource (ALR), this status can only be used when the Resource is Off-Line and unavailable with its energy consumption at zero;</w:t>
            </w:r>
          </w:p>
        </w:tc>
      </w:tr>
    </w:tbl>
    <w:p w14:paraId="73BF719B" w14:textId="77777777" w:rsidR="00572F68" w:rsidRPr="00B94D00" w:rsidRDefault="00572F68" w:rsidP="00572F68">
      <w:pPr>
        <w:spacing w:before="240" w:after="240"/>
        <w:ind w:left="2880" w:hanging="720"/>
        <w:rPr>
          <w:rFonts w:eastAsia="Times New Roman"/>
          <w:szCs w:val="20"/>
        </w:rPr>
      </w:pPr>
      <w:r w:rsidRPr="00B94D00">
        <w:rPr>
          <w:rFonts w:eastAsia="Times New Roman"/>
          <w:szCs w:val="20"/>
        </w:rPr>
        <w:t>(B)</w:t>
      </w:r>
      <w:r w:rsidRPr="00B94D00">
        <w:rPr>
          <w:rFonts w:eastAsia="Times New Roman"/>
          <w:szCs w:val="20"/>
        </w:rPr>
        <w:tab/>
        <w:t>ONL – On-Line and available for Dispatch by SCED or providing Ancillary Services.</w:t>
      </w:r>
    </w:p>
    <w:p w14:paraId="127629B1"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Select one of the following for ESRs.  Unless otherwise provided below, these Resource Statuses are to be used for COP and Real-Time telemetry purposes:</w:t>
      </w:r>
    </w:p>
    <w:p w14:paraId="5A2A31CF"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 – On-Line Resource with Energy Bid/Offer Curve;</w:t>
      </w:r>
    </w:p>
    <w:p w14:paraId="1FC5A91E" w14:textId="77777777" w:rsidR="00572F68" w:rsidRPr="00B94D00" w:rsidRDefault="00572F68" w:rsidP="00572F68">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ONOS – On-Line Resource with Output Schedule;</w:t>
      </w:r>
    </w:p>
    <w:p w14:paraId="7CF5B258" w14:textId="77777777" w:rsidR="00572F68" w:rsidRPr="00B94D00" w:rsidRDefault="00572F68" w:rsidP="00572F68">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ONTEST – On-Line blocked from SCED for operations testing (while ONTEST, an ESR may be shown on Outage in the Outage Scheduler);</w:t>
      </w:r>
    </w:p>
    <w:p w14:paraId="78C7E0FD" w14:textId="77777777" w:rsidR="00572F68" w:rsidRPr="00B94D00" w:rsidRDefault="00572F68" w:rsidP="00572F68">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ONEMR – On-Line EMR (available for commitment or dispatch only for ERCOT-declared Emergency Conditions; the QSE may appropriately set LSL and HSL to reflect operating limits);</w:t>
      </w:r>
    </w:p>
    <w:p w14:paraId="270F300A" w14:textId="77777777" w:rsidR="00572F68" w:rsidRPr="00B94D00" w:rsidRDefault="00572F68" w:rsidP="00572F68">
      <w:pPr>
        <w:spacing w:after="240"/>
        <w:ind w:left="2880" w:hanging="720"/>
        <w:rPr>
          <w:rFonts w:eastAsia="Times New Roman"/>
          <w:szCs w:val="20"/>
        </w:rPr>
      </w:pPr>
      <w:r w:rsidRPr="00B94D00">
        <w:rPr>
          <w:rFonts w:eastAsia="Times New Roman"/>
          <w:szCs w:val="20"/>
        </w:rPr>
        <w:lastRenderedPageBreak/>
        <w:t>(E)</w:t>
      </w:r>
      <w:r w:rsidRPr="00B94D00">
        <w:rPr>
          <w:rFonts w:eastAsia="Times New Roman"/>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0CB2B94A" w14:textId="77777777" w:rsidR="00572F68" w:rsidRPr="00B94D00" w:rsidRDefault="00572F68" w:rsidP="00572F68">
      <w:pPr>
        <w:spacing w:after="240"/>
        <w:ind w:left="2880" w:hanging="720"/>
        <w:rPr>
          <w:rFonts w:eastAsia="Times New Roman"/>
          <w:szCs w:val="20"/>
        </w:rPr>
      </w:pPr>
      <w:r w:rsidRPr="00B94D00">
        <w:rPr>
          <w:rFonts w:eastAsia="Times New Roman"/>
          <w:szCs w:val="20"/>
        </w:rPr>
        <w:t>(F)</w:t>
      </w:r>
      <w:r w:rsidRPr="00B94D00">
        <w:rPr>
          <w:rFonts w:eastAsia="Times New Roman"/>
          <w:szCs w:val="20"/>
        </w:rPr>
        <w:tab/>
        <w:t>OUT – Off-Line and unavailable, or not connected to the ERCOT System and operating in a PMI;</w:t>
      </w:r>
    </w:p>
    <w:p w14:paraId="3F7B1490"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r>
      <w:proofErr w:type="gramStart"/>
      <w:r w:rsidRPr="00B94D00">
        <w:rPr>
          <w:rFonts w:eastAsia="Times New Roman"/>
          <w:szCs w:val="20"/>
        </w:rPr>
        <w:t>The HSL</w:t>
      </w:r>
      <w:proofErr w:type="gramEnd"/>
      <w:r w:rsidRPr="00B94D00">
        <w:rPr>
          <w:rFonts w:eastAsia="Times New Roman"/>
          <w:szCs w:val="20"/>
        </w:rPr>
        <w:t>;</w:t>
      </w:r>
    </w:p>
    <w:p w14:paraId="6FD0B97E"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For Load Resources other than CLRs, </w:t>
      </w:r>
      <w:proofErr w:type="gramStart"/>
      <w:r w:rsidRPr="00B94D00">
        <w:rPr>
          <w:rFonts w:eastAsia="Times New Roman"/>
          <w:szCs w:val="20"/>
        </w:rPr>
        <w:t>the HSL</w:t>
      </w:r>
      <w:proofErr w:type="gramEnd"/>
      <w:r w:rsidRPr="00B94D00">
        <w:rPr>
          <w:rFonts w:eastAsia="Times New Roman"/>
          <w:szCs w:val="20"/>
        </w:rPr>
        <w:t xml:space="preserve"> should equal the expected power consumption;</w:t>
      </w:r>
    </w:p>
    <w:p w14:paraId="3569072B"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ESRs, the HSL may be negative;</w:t>
      </w:r>
    </w:p>
    <w:p w14:paraId="1944C1C8"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The LSL;</w:t>
      </w:r>
    </w:p>
    <w:p w14:paraId="7DCAE23B"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Load Resources other than CLRs, the LSL should equal the expected Low Power Consumption (LPC);</w:t>
      </w:r>
    </w:p>
    <w:p w14:paraId="6B55E3B2"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ESRs, the LSL may be positive;</w:t>
      </w:r>
    </w:p>
    <w:p w14:paraId="590D2404" w14:textId="77777777" w:rsidR="00572F68" w:rsidRPr="00B94D00" w:rsidRDefault="00572F68" w:rsidP="00572F68">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The High Emergency Limit (HEL);</w:t>
      </w:r>
    </w:p>
    <w:p w14:paraId="682B8D22" w14:textId="77777777" w:rsidR="00572F68" w:rsidRPr="00B94D00" w:rsidRDefault="00572F68" w:rsidP="00572F68">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The Low Emergency Limit (LEL);</w:t>
      </w:r>
    </w:p>
    <w:p w14:paraId="69D24FD4" w14:textId="77777777" w:rsidR="00572F68" w:rsidRPr="00B94D00" w:rsidRDefault="00572F68" w:rsidP="00572F68">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Ancillary Service capability in MW for each product and sub-type; and</w:t>
      </w:r>
    </w:p>
    <w:p w14:paraId="444D693B" w14:textId="77777777" w:rsidR="00572F68" w:rsidRPr="00B94D00" w:rsidRDefault="00572F68" w:rsidP="00572F68">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For ESRs:</w:t>
      </w:r>
    </w:p>
    <w:p w14:paraId="68CAE7E1"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Minimum State of Charge (</w:t>
      </w:r>
      <w:proofErr w:type="spellStart"/>
      <w:r w:rsidRPr="00B94D00">
        <w:rPr>
          <w:rFonts w:eastAsia="Times New Roman"/>
          <w:szCs w:val="20"/>
        </w:rPr>
        <w:t>MinSOC</w:t>
      </w:r>
      <w:proofErr w:type="spellEnd"/>
      <w:r w:rsidRPr="00B94D00">
        <w:rPr>
          <w:rFonts w:eastAsia="Times New Roman"/>
          <w:szCs w:val="20"/>
        </w:rPr>
        <w:t>);</w:t>
      </w:r>
    </w:p>
    <w:p w14:paraId="4B2E8EB6"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Maximum State of Charge (</w:t>
      </w:r>
      <w:proofErr w:type="spellStart"/>
      <w:r w:rsidRPr="00B94D00">
        <w:rPr>
          <w:rFonts w:eastAsia="Times New Roman"/>
          <w:szCs w:val="20"/>
        </w:rPr>
        <w:t>MaxSOC</w:t>
      </w:r>
      <w:proofErr w:type="spellEnd"/>
      <w:r w:rsidRPr="00B94D00">
        <w:rPr>
          <w:rFonts w:eastAsia="Times New Roman"/>
          <w:szCs w:val="20"/>
        </w:rPr>
        <w:t>); and</w:t>
      </w:r>
    </w:p>
    <w:p w14:paraId="5425AC24"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HBSOC.</w:t>
      </w:r>
    </w:p>
    <w:p w14:paraId="4449BA9E"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(6)</w:t>
      </w:r>
      <w:r w:rsidRPr="00B94D00">
        <w:rPr>
          <w:rFonts w:eastAsia="Times New Roma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5B891B8F"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w:t>
      </w:r>
      <w:r w:rsidRPr="00B94D00">
        <w:rPr>
          <w:rFonts w:eastAsia="Times New Roman"/>
          <w:szCs w:val="20"/>
        </w:rPr>
        <w:lastRenderedPageBreak/>
        <w:t>application of this process are ineligible for RUC commitment or de-commitment Dispatch Instructions.</w:t>
      </w:r>
    </w:p>
    <w:p w14:paraId="35F326D3"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4C253961"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ERCOT systems shall allow only one Combined Cycle Generation Resource in a Combined Cycle Train to offer Off-Line Non-Spin in the DAM or SCED.</w:t>
      </w:r>
    </w:p>
    <w:p w14:paraId="4B171814" w14:textId="77777777" w:rsidR="00572F68" w:rsidRPr="00B94D00" w:rsidRDefault="00572F68" w:rsidP="00572F68">
      <w:pPr>
        <w:spacing w:after="240"/>
        <w:ind w:left="2160" w:hanging="720"/>
        <w:rPr>
          <w:rFonts w:eastAsia="Times New Roman"/>
          <w:szCs w:val="20"/>
        </w:rPr>
      </w:pPr>
      <w:proofErr w:type="gramStart"/>
      <w:r w:rsidRPr="00B94D00">
        <w:rPr>
          <w:rFonts w:eastAsia="Times New Roman"/>
          <w:szCs w:val="20"/>
        </w:rPr>
        <w:t>(i)</w:t>
      </w:r>
      <w:r w:rsidRPr="00B94D00">
        <w:rPr>
          <w:rFonts w:eastAsia="Times New Roman"/>
          <w:szCs w:val="20"/>
        </w:rPr>
        <w:tab/>
        <w:t>If</w:t>
      </w:r>
      <w:proofErr w:type="gramEnd"/>
      <w:r w:rsidRPr="00B94D00">
        <w:rPr>
          <w:rFonts w:eastAsia="Times New Roman"/>
          <w:szCs w:val="20"/>
        </w:rPr>
        <w:t xml:space="preserve">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00388F0"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2A93894"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(d)</w:t>
      </w:r>
      <w:r w:rsidRPr="00B94D00">
        <w:rPr>
          <w:rFonts w:eastAsia="Times New Roman"/>
          <w:iCs/>
          <w:szCs w:val="20"/>
        </w:rPr>
        <w:tab/>
      </w:r>
      <w:proofErr w:type="gramStart"/>
      <w:r w:rsidRPr="00B94D00">
        <w:rPr>
          <w:rFonts w:eastAsia="Times New Roman"/>
          <w:iCs/>
          <w:szCs w:val="20"/>
        </w:rPr>
        <w:t>The DAM</w:t>
      </w:r>
      <w:proofErr w:type="gramEnd"/>
      <w:r w:rsidRPr="00B94D00">
        <w:rPr>
          <w:rFonts w:eastAsia="Times New Roman"/>
          <w:iCs/>
          <w:szCs w:val="20"/>
        </w:rPr>
        <w:t xml:space="preserve">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20EC53FE"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(7)</w:t>
      </w:r>
      <w:r w:rsidRPr="00B94D00">
        <w:rPr>
          <w:rFonts w:eastAsia="Times New Roman"/>
          <w:iCs/>
          <w:szCs w:val="20"/>
        </w:rPr>
        <w:tab/>
        <w:t>ERCOT may accept COPs only from QSEs.</w:t>
      </w:r>
    </w:p>
    <w:p w14:paraId="255F0307"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(8)</w:t>
      </w:r>
      <w:r w:rsidRPr="00B94D00">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94D00">
        <w:rPr>
          <w:rFonts w:eastAsia="Times New Roman"/>
          <w:iCs/>
          <w:szCs w:val="20"/>
        </w:rPr>
        <w:t>PhotoVoltaic</w:t>
      </w:r>
      <w:proofErr w:type="spellEnd"/>
      <w:r w:rsidRPr="00B94D00">
        <w:rPr>
          <w:rFonts w:eastAsia="Times New Roman"/>
          <w:iCs/>
          <w:szCs w:val="20"/>
        </w:rPr>
        <w:t xml:space="preserve"> Generation Resources (PVGRs) with the most recently updated Short-Term </w:t>
      </w:r>
      <w:proofErr w:type="spellStart"/>
      <w:r w:rsidRPr="00B94D00">
        <w:rPr>
          <w:rFonts w:eastAsia="Times New Roman"/>
          <w:iCs/>
          <w:szCs w:val="20"/>
        </w:rPr>
        <w:t>PhotoVoltaic</w:t>
      </w:r>
      <w:proofErr w:type="spellEnd"/>
      <w:r w:rsidRPr="00B94D00">
        <w:rPr>
          <w:rFonts w:eastAsia="Times New Roman"/>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w:t>
      </w:r>
      <w:r w:rsidRPr="00B94D00">
        <w:rPr>
          <w:rFonts w:eastAsia="Times New Roman"/>
          <w:iCs/>
          <w:szCs w:val="20"/>
        </w:rPr>
        <w:lastRenderedPageBreak/>
        <w:t xml:space="preserve">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72F68" w:rsidRPr="00B94D00" w14:paraId="6143530B" w14:textId="77777777" w:rsidTr="005C0B53">
        <w:tc>
          <w:tcPr>
            <w:tcW w:w="9350" w:type="dxa"/>
            <w:tcBorders>
              <w:top w:val="single" w:sz="4" w:space="0" w:color="auto"/>
              <w:left w:val="single" w:sz="4" w:space="0" w:color="auto"/>
              <w:bottom w:val="single" w:sz="4" w:space="0" w:color="auto"/>
              <w:right w:val="single" w:sz="4" w:space="0" w:color="auto"/>
            </w:tcBorders>
            <w:shd w:val="clear" w:color="auto" w:fill="D9D9D9"/>
          </w:tcPr>
          <w:p w14:paraId="4903EF85" w14:textId="77777777" w:rsidR="00572F68" w:rsidRPr="00B94D00" w:rsidRDefault="00572F68" w:rsidP="005C0B53">
            <w:pPr>
              <w:spacing w:before="120" w:after="240"/>
              <w:rPr>
                <w:rFonts w:eastAsia="Times New Roman"/>
                <w:b/>
                <w:i/>
                <w:szCs w:val="20"/>
              </w:rPr>
            </w:pPr>
            <w:r w:rsidRPr="00B94D00">
              <w:rPr>
                <w:rFonts w:eastAsia="Times New Roman"/>
                <w:b/>
                <w:i/>
                <w:szCs w:val="20"/>
              </w:rPr>
              <w:t>[NPRR1029:  Replace paragraph (8) above with the following upon system implementation:]</w:t>
            </w:r>
          </w:p>
          <w:p w14:paraId="3708A233" w14:textId="77777777" w:rsidR="00572F68" w:rsidRPr="00B94D00" w:rsidRDefault="00572F68" w:rsidP="005C0B53">
            <w:pPr>
              <w:spacing w:after="240"/>
              <w:ind w:left="720" w:hanging="720"/>
              <w:rPr>
                <w:rFonts w:eastAsia="Times New Roman"/>
                <w:iCs/>
                <w:szCs w:val="20"/>
              </w:rPr>
            </w:pPr>
            <w:r w:rsidRPr="00B94D00">
              <w:rPr>
                <w:rFonts w:eastAsia="Times New Roman"/>
                <w:iCs/>
                <w:szCs w:val="20"/>
              </w:rPr>
              <w:t>(8)</w:t>
            </w:r>
            <w:r w:rsidRPr="00B94D00">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94D00">
              <w:rPr>
                <w:rFonts w:eastAsia="Times New Roman"/>
                <w:iCs/>
                <w:szCs w:val="20"/>
              </w:rPr>
              <w:t>PhotoVoltaic</w:t>
            </w:r>
            <w:proofErr w:type="spellEnd"/>
            <w:r w:rsidRPr="00B94D00">
              <w:rPr>
                <w:rFonts w:eastAsia="Times New Roman"/>
                <w:iCs/>
                <w:szCs w:val="20"/>
              </w:rPr>
              <w:t xml:space="preserve"> Generation Resources (PVGRs) with the most recently updated Short-Term </w:t>
            </w:r>
            <w:proofErr w:type="spellStart"/>
            <w:r w:rsidRPr="00B94D00">
              <w:rPr>
                <w:rFonts w:eastAsia="Times New Roman"/>
                <w:iCs/>
                <w:szCs w:val="20"/>
              </w:rPr>
              <w:t>PhotoVoltaic</w:t>
            </w:r>
            <w:proofErr w:type="spellEnd"/>
            <w:r w:rsidRPr="00B94D00">
              <w:rPr>
                <w:rFonts w:eastAsia="Times New Roman"/>
                <w:iCs/>
                <w:szCs w:val="20"/>
              </w:rPr>
              <w:t xml:space="preserve"> Power Forecast (STPPF).  </w:t>
            </w:r>
            <w:r w:rsidRPr="00B94D00">
              <w:rPr>
                <w:rFonts w:eastAsia="Times New Roman"/>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94D00">
              <w:rPr>
                <w:rFonts w:eastAsia="Times New Roman"/>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94D00">
              <w:rPr>
                <w:rFonts w:eastAsia="Times New Roman"/>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ED5C900" w14:textId="77777777" w:rsidR="00572F68" w:rsidRPr="00B94D00" w:rsidRDefault="00572F68" w:rsidP="00572F68">
      <w:pPr>
        <w:spacing w:before="240" w:after="240"/>
        <w:ind w:left="720" w:hanging="720"/>
        <w:rPr>
          <w:rFonts w:eastAsia="Times New Roman"/>
          <w:iCs/>
          <w:szCs w:val="20"/>
        </w:rPr>
      </w:pPr>
      <w:r w:rsidRPr="00B94D00">
        <w:rPr>
          <w:rFonts w:eastAsia="Times New Roman"/>
          <w:iCs/>
          <w:szCs w:val="20"/>
        </w:rPr>
        <w:t>(9)</w:t>
      </w:r>
      <w:r w:rsidRPr="00B94D00">
        <w:rPr>
          <w:rFonts w:eastAsia="Times New Roma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94D00">
        <w:rPr>
          <w:rFonts w:eastAsia="Times New Roma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94D00">
        <w:rPr>
          <w:rFonts w:eastAsia="Times New Roma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1A8CF672"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2CD72731"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(11)</w:t>
      </w:r>
      <w:r w:rsidRPr="00B94D00">
        <w:rPr>
          <w:rFonts w:eastAsia="Times New Roman"/>
          <w:iCs/>
          <w:szCs w:val="20"/>
        </w:rPr>
        <w:tab/>
        <w:t xml:space="preserve">If a COP is not available for any Resource for any hour from the current hour to the start of the DAM period or RUC study, then the Resource Status for those hours are </w:t>
      </w:r>
      <w:r w:rsidRPr="00B94D00">
        <w:rPr>
          <w:rFonts w:eastAsia="Times New Roman"/>
          <w:iCs/>
          <w:szCs w:val="20"/>
        </w:rPr>
        <w:lastRenderedPageBreak/>
        <w:t>considered equal to the last known Resource Status from a previous hour’s COP or from telemetry as appropriate for that Resource.</w:t>
      </w:r>
    </w:p>
    <w:p w14:paraId="550749FB"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(12)</w:t>
      </w:r>
      <w:r w:rsidRPr="00B94D00">
        <w:rPr>
          <w:rFonts w:eastAsia="Times New Roma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94D00">
        <w:rPr>
          <w:rFonts w:eastAsia="Times New Roman"/>
          <w:szCs w:val="20"/>
        </w:rPr>
        <w:t xml:space="preserve"> that </w:t>
      </w:r>
      <w:r w:rsidRPr="00B94D00">
        <w:rPr>
          <w:rFonts w:eastAsia="Times New Roman"/>
          <w:iCs/>
          <w:szCs w:val="20"/>
        </w:rPr>
        <w:t xml:space="preserve">has been contracted by ERCOT under Section 3.14.1 or under paragraph (4) of Section 6.5.1.1, the QSE shall change its Resource Status to </w:t>
      </w:r>
      <w:r w:rsidRPr="00B94D00">
        <w:rPr>
          <w:rFonts w:eastAsia="Times New Roman"/>
          <w:szCs w:val="20"/>
        </w:rPr>
        <w:t xml:space="preserve">ONRUC.  Otherwise, the QSE shall change its Resource Status to </w:t>
      </w:r>
      <w:r w:rsidRPr="00B94D00">
        <w:rPr>
          <w:rFonts w:eastAsia="Times New Roman"/>
          <w:iCs/>
          <w:szCs w:val="20"/>
        </w:rPr>
        <w:t>ONEMR.</w:t>
      </w:r>
    </w:p>
    <w:p w14:paraId="13AE1175"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 xml:space="preserve">(13)     A QSE representing a Resource may use the Resource Status code of ONEMR for a        Resource that is: </w:t>
      </w:r>
    </w:p>
    <w:p w14:paraId="17E05EDE"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(a)</w:t>
      </w:r>
      <w:r w:rsidRPr="00B94D00">
        <w:rPr>
          <w:rFonts w:eastAsia="Times New Roman"/>
          <w:iCs/>
          <w:szCs w:val="20"/>
        </w:rPr>
        <w:tab/>
        <w:t>On-Line, but for equipment problems it must be held at its current output level until repair and/or replacement of equipment can be accomplished; or</w:t>
      </w:r>
    </w:p>
    <w:p w14:paraId="15A42851"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(b)</w:t>
      </w:r>
      <w:r w:rsidRPr="00B94D00">
        <w:rPr>
          <w:rFonts w:eastAsia="Times New Roman"/>
          <w:iCs/>
          <w:szCs w:val="20"/>
        </w:rPr>
        <w:tab/>
        <w:t xml:space="preserve">A hydro unit. </w:t>
      </w:r>
    </w:p>
    <w:p w14:paraId="55AB71B5"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(14)</w:t>
      </w:r>
      <w:r w:rsidRPr="00B94D00">
        <w:rPr>
          <w:rFonts w:eastAsia="Times New Roman"/>
          <w:iCs/>
          <w:szCs w:val="20"/>
        </w:rPr>
        <w:tab/>
        <w:t>A QSE operating a Resource with a Resource Status code of ONEMR may set the HSL and LSL of the unit to be equal to ensure that SCED does not send Base Points that would move the unit.</w:t>
      </w:r>
    </w:p>
    <w:p w14:paraId="2D361521"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(15)</w:t>
      </w:r>
      <w:r w:rsidRPr="00B94D00">
        <w:rPr>
          <w:rFonts w:eastAsia="Times New Roman"/>
          <w:iCs/>
          <w:szCs w:val="20"/>
        </w:rPr>
        <w:tab/>
        <w:t>A QSE representing a Resource may use the Resource Status code of EMRSWGR only for an SWGR.</w:t>
      </w:r>
    </w:p>
    <w:p w14:paraId="0ED56DCE"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(16)</w:t>
      </w:r>
      <w:r w:rsidRPr="00B94D00">
        <w:rPr>
          <w:rFonts w:eastAsia="Times New Roman"/>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572F68" w:rsidRPr="00B94D00" w14:paraId="2AFA0E61" w14:textId="77777777" w:rsidTr="005C0B53">
        <w:tc>
          <w:tcPr>
            <w:tcW w:w="9350" w:type="dxa"/>
            <w:tcBorders>
              <w:top w:val="single" w:sz="4" w:space="0" w:color="auto"/>
              <w:left w:val="single" w:sz="4" w:space="0" w:color="auto"/>
              <w:bottom w:val="single" w:sz="4" w:space="0" w:color="auto"/>
              <w:right w:val="single" w:sz="4" w:space="0" w:color="auto"/>
            </w:tcBorders>
            <w:shd w:val="clear" w:color="auto" w:fill="D9D9D9"/>
          </w:tcPr>
          <w:p w14:paraId="2CE23102" w14:textId="77777777" w:rsidR="00572F68" w:rsidRPr="00B94D00" w:rsidRDefault="00572F68" w:rsidP="005C0B53">
            <w:pPr>
              <w:spacing w:before="120" w:after="240"/>
              <w:rPr>
                <w:rFonts w:eastAsia="Times New Roman"/>
                <w:b/>
                <w:i/>
                <w:szCs w:val="20"/>
              </w:rPr>
            </w:pPr>
            <w:r w:rsidRPr="00B94D00">
              <w:rPr>
                <w:rFonts w:eastAsia="Times New Roman"/>
                <w:b/>
                <w:i/>
                <w:szCs w:val="20"/>
              </w:rPr>
              <w:t>[NPRR1029:  Insert paragraph (17) below upon system implementation and renumber accordingly:]</w:t>
            </w:r>
          </w:p>
          <w:p w14:paraId="7C7EE3E7" w14:textId="77777777" w:rsidR="00572F68" w:rsidRPr="00B94D00" w:rsidRDefault="00572F68" w:rsidP="005C0B53">
            <w:pPr>
              <w:autoSpaceDE w:val="0"/>
              <w:autoSpaceDN w:val="0"/>
              <w:spacing w:after="240"/>
              <w:ind w:left="720" w:hanging="720"/>
              <w:rPr>
                <w:rFonts w:eastAsia="Times New Roman"/>
                <w:szCs w:val="20"/>
              </w:rPr>
            </w:pPr>
            <w:r w:rsidRPr="00B94D00">
              <w:rPr>
                <w:rFonts w:eastAsia="Times New Roman"/>
                <w:szCs w:val="20"/>
              </w:rPr>
              <w:t>(17)</w:t>
            </w:r>
            <w:r w:rsidRPr="00B94D00">
              <w:rPr>
                <w:rFonts w:eastAsia="Times New Roman"/>
                <w:szCs w:val="20"/>
              </w:rPr>
              <w:tab/>
              <w:t xml:space="preserve">A QSE representing a DC-Coupled Resource shall not submit an HSL </w:t>
            </w:r>
            <w:r w:rsidRPr="00B94D00">
              <w:rPr>
                <w:rFonts w:eastAsia="Times New Roman"/>
                <w:color w:val="000000"/>
                <w:szCs w:val="20"/>
              </w:rPr>
              <w:t>that exceeds the inverter rating or the sum of the nameplate ratings of the generation component(s) of the Resource.</w:t>
            </w:r>
          </w:p>
        </w:tc>
      </w:tr>
    </w:tbl>
    <w:p w14:paraId="560663A6" w14:textId="77777777" w:rsidR="00572F68" w:rsidRPr="00B94D00" w:rsidRDefault="00572F68" w:rsidP="00572F68">
      <w:pPr>
        <w:spacing w:before="240" w:after="240"/>
        <w:ind w:left="720" w:hanging="720"/>
        <w:rPr>
          <w:rFonts w:eastAsia="Times New Roman"/>
          <w:szCs w:val="20"/>
        </w:rPr>
      </w:pPr>
      <w:r w:rsidRPr="00B94D00">
        <w:rPr>
          <w:rFonts w:eastAsia="Times New Roman"/>
          <w:iCs/>
          <w:szCs w:val="20"/>
        </w:rPr>
        <w:t>(17)</w:t>
      </w:r>
      <w:r w:rsidRPr="00B94D00">
        <w:rPr>
          <w:rFonts w:eastAsia="Times New Roman"/>
          <w:iCs/>
          <w:szCs w:val="20"/>
        </w:rPr>
        <w:tab/>
      </w:r>
      <w:r w:rsidRPr="00B94D00">
        <w:rPr>
          <w:rFonts w:eastAsia="Times New Roman"/>
          <w:szCs w:val="20"/>
        </w:rPr>
        <w:t>A QSE representing an ESR shall ensure that COP values for a given hour follow the following rules:</w:t>
      </w:r>
    </w:p>
    <w:p w14:paraId="4E29AAED"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r>
      <w:proofErr w:type="spellStart"/>
      <w:r w:rsidRPr="00B94D00">
        <w:rPr>
          <w:rFonts w:eastAsia="Times New Roman"/>
          <w:szCs w:val="20"/>
        </w:rPr>
        <w:t>MinSOC</w:t>
      </w:r>
      <w:proofErr w:type="spellEnd"/>
      <w:r w:rsidRPr="00B94D00">
        <w:rPr>
          <w:rFonts w:eastAsia="Times New Roman"/>
          <w:szCs w:val="20"/>
        </w:rPr>
        <w:t xml:space="preserve"> is greater than or equal to the nameplate minimum MWh operating SOC limit;</w:t>
      </w:r>
    </w:p>
    <w:p w14:paraId="2F8F14D9"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r>
      <w:proofErr w:type="spellStart"/>
      <w:r w:rsidRPr="00B94D00">
        <w:rPr>
          <w:rFonts w:eastAsia="Times New Roman"/>
          <w:szCs w:val="20"/>
        </w:rPr>
        <w:t>MaxSOC</w:t>
      </w:r>
      <w:proofErr w:type="spellEnd"/>
      <w:r w:rsidRPr="00B94D00">
        <w:rPr>
          <w:rFonts w:eastAsia="Times New Roman"/>
          <w:szCs w:val="20"/>
        </w:rPr>
        <w:t xml:space="preserve"> is less than or equal to the nameplate maximum MWh operating SOC limit; and</w:t>
      </w:r>
    </w:p>
    <w:p w14:paraId="1F1F9F00" w14:textId="77777777" w:rsidR="00572F68" w:rsidRPr="00B94D00" w:rsidRDefault="00572F68" w:rsidP="00572F68">
      <w:pPr>
        <w:spacing w:after="240"/>
        <w:ind w:left="1440" w:hanging="720"/>
        <w:rPr>
          <w:rFonts w:eastAsia="Times New Roman"/>
          <w:szCs w:val="20"/>
        </w:rPr>
      </w:pPr>
      <w:r w:rsidRPr="00B94D00">
        <w:rPr>
          <w:rFonts w:eastAsia="Times New Roman"/>
          <w:szCs w:val="20"/>
        </w:rPr>
        <w:lastRenderedPageBreak/>
        <w:t>(c)</w:t>
      </w:r>
      <w:r w:rsidRPr="00B94D00">
        <w:rPr>
          <w:rFonts w:eastAsia="Times New Roman"/>
          <w:szCs w:val="20"/>
        </w:rPr>
        <w:tab/>
        <w:t xml:space="preserve">HBSOC is a value between the corresponding COP values of </w:t>
      </w:r>
      <w:proofErr w:type="spellStart"/>
      <w:r w:rsidRPr="00B94D00">
        <w:rPr>
          <w:rFonts w:eastAsia="Times New Roman"/>
          <w:szCs w:val="20"/>
        </w:rPr>
        <w:t>MinSOC</w:t>
      </w:r>
      <w:proofErr w:type="spellEnd"/>
      <w:r w:rsidRPr="00B94D00">
        <w:rPr>
          <w:rFonts w:eastAsia="Times New Roman"/>
          <w:szCs w:val="20"/>
        </w:rPr>
        <w:t xml:space="preserve"> and </w:t>
      </w:r>
      <w:proofErr w:type="spellStart"/>
      <w:r w:rsidRPr="00B94D00">
        <w:rPr>
          <w:rFonts w:eastAsia="Times New Roman"/>
          <w:szCs w:val="20"/>
        </w:rPr>
        <w:t>MaxSOC</w:t>
      </w:r>
      <w:proofErr w:type="spellEnd"/>
      <w:r w:rsidRPr="00B94D00">
        <w:rPr>
          <w:rFonts w:eastAsia="Times New Roman"/>
          <w:szCs w:val="20"/>
        </w:rPr>
        <w:t>.</w:t>
      </w:r>
    </w:p>
    <w:p w14:paraId="1B23987F" w14:textId="77777777" w:rsidR="00572F68" w:rsidRPr="00B94D00" w:rsidRDefault="00572F68" w:rsidP="00572F68">
      <w:pPr>
        <w:keepNext/>
        <w:tabs>
          <w:tab w:val="left" w:pos="1080"/>
        </w:tabs>
        <w:spacing w:before="240" w:after="240"/>
        <w:ind w:left="1080" w:hanging="1080"/>
        <w:outlineLvl w:val="2"/>
        <w:rPr>
          <w:ins w:id="93" w:author="ERCOT" w:date="2024-05-10T15:57:00Z"/>
          <w:b/>
          <w:bCs/>
          <w:i/>
          <w:iCs/>
        </w:rPr>
      </w:pPr>
      <w:bookmarkStart w:id="94" w:name="_Toc114235812"/>
      <w:bookmarkStart w:id="95" w:name="_Toc144692000"/>
      <w:bookmarkStart w:id="96" w:name="_Toc204048612"/>
      <w:bookmarkStart w:id="97" w:name="_Toc400526230"/>
      <w:bookmarkStart w:id="98" w:name="_Toc405534548"/>
      <w:bookmarkStart w:id="99" w:name="_Toc406570561"/>
      <w:bookmarkStart w:id="100" w:name="_Toc410910713"/>
      <w:bookmarkStart w:id="101" w:name="_Toc411841142"/>
      <w:bookmarkStart w:id="102" w:name="_Toc422147104"/>
      <w:bookmarkStart w:id="103" w:name="_Toc433020700"/>
      <w:bookmarkStart w:id="104" w:name="_Toc437262141"/>
      <w:bookmarkStart w:id="105" w:name="_Toc478375319"/>
      <w:bookmarkStart w:id="106" w:name="_Toc135989111"/>
      <w:bookmarkStart w:id="107" w:name="_Toc92873942"/>
      <w:bookmarkStart w:id="108" w:name="_Toc93910998"/>
      <w:bookmarkEnd w:id="56"/>
      <w:bookmarkEnd w:id="57"/>
      <w:bookmarkEnd w:id="58"/>
      <w:bookmarkEnd w:id="59"/>
      <w:bookmarkEnd w:id="60"/>
      <w:bookmarkEnd w:id="61"/>
      <w:bookmarkEnd w:id="62"/>
      <w:bookmarkEnd w:id="63"/>
      <w:bookmarkEnd w:id="64"/>
      <w:bookmarkEnd w:id="65"/>
      <w:bookmarkEnd w:id="66"/>
      <w:bookmarkEnd w:id="80"/>
      <w:ins w:id="109" w:author="ERCOT" w:date="2024-05-10T15:57:00Z">
        <w:r w:rsidRPr="00B94D00">
          <w:rPr>
            <w:b/>
            <w:bCs/>
            <w:i/>
            <w:iCs/>
          </w:rPr>
          <w:t>3.17.5</w:t>
        </w:r>
        <w:r w:rsidRPr="00B94D00">
          <w:tab/>
        </w:r>
        <w:r w:rsidRPr="00B94D00">
          <w:rPr>
            <w:b/>
            <w:bCs/>
            <w:i/>
            <w:iCs/>
          </w:rPr>
          <w:t>Dispatchable Reliability Reserve Service</w:t>
        </w:r>
      </w:ins>
    </w:p>
    <w:p w14:paraId="3F9DFD47" w14:textId="77777777" w:rsidR="00572F68" w:rsidRDefault="00572F68" w:rsidP="00572F68">
      <w:pPr>
        <w:spacing w:after="240"/>
        <w:ind w:left="720" w:hanging="720"/>
        <w:rPr>
          <w:ins w:id="110" w:author="ERCOT" w:date="2025-11-19T17:18:00Z" w16du:dateUtc="2025-11-19T23:18:00Z"/>
        </w:rPr>
      </w:pPr>
      <w:bookmarkStart w:id="111" w:name="_Toc199405437"/>
      <w:ins w:id="112" w:author="ERCOT" w:date="2025-11-19T17:18:00Z" w16du:dateUtc="2025-11-19T23:18:00Z">
        <w:r>
          <w:t>(1)</w:t>
        </w:r>
        <w:r>
          <w:tab/>
          <w:t>Dispatchable Reliability Reserve Service (DRRS) is a market mechanism designed to manage uncertainty on the ERCOT System while mitigating the need for Reliability Unit Commitment (RUC) instructions.  It may also be used to support Resource adequacy through the DRRS Release Factor (DRRSRF) which allows DRRS-awarded capacity to overlap with energy and other Ancillary Service awards.  DRRS is provided using capacity from:</w:t>
        </w:r>
      </w:ins>
    </w:p>
    <w:p w14:paraId="2B0A6F07" w14:textId="77777777" w:rsidR="00572F68" w:rsidRDefault="00572F68" w:rsidP="00572F68">
      <w:pPr>
        <w:spacing w:after="240"/>
        <w:ind w:left="1440" w:hanging="720"/>
        <w:rPr>
          <w:ins w:id="113" w:author="ERCOT" w:date="2025-11-19T17:18:00Z" w16du:dateUtc="2025-11-19T23:18:00Z"/>
        </w:rPr>
      </w:pPr>
      <w:ins w:id="114" w:author="ERCOT" w:date="2025-11-19T17:18:00Z" w16du:dateUtc="2025-11-19T23:18:00Z">
        <w:r>
          <w:t>(a)</w:t>
        </w:r>
        <w:r>
          <w:tab/>
          <w:t>Off-Line Generation Resources that can demonstrate a two-hour ramping capability to a specified output level and operate at a specified output level for at least four consecutive hours;</w:t>
        </w:r>
      </w:ins>
    </w:p>
    <w:p w14:paraId="4A52180A" w14:textId="77777777" w:rsidR="00572F68" w:rsidRDefault="00572F68" w:rsidP="00572F68">
      <w:pPr>
        <w:spacing w:after="240"/>
        <w:ind w:left="1440" w:hanging="720"/>
        <w:rPr>
          <w:ins w:id="115" w:author="ERCOT" w:date="2025-11-19T17:18:00Z" w16du:dateUtc="2025-11-19T23:18:00Z"/>
        </w:rPr>
      </w:pPr>
      <w:ins w:id="116" w:author="ERCOT" w:date="2025-11-19T17:18:00Z" w16du:dateUtc="2025-11-19T23:18:00Z">
        <w:r>
          <w:t>(b)</w:t>
        </w:r>
        <w:r>
          <w:tab/>
          <w:t>On-Line Generation Resources that can demonstrate a two-hour ramping capability to a specified output level and operate at a specified output level for at least four consecutive hours; and</w:t>
        </w:r>
      </w:ins>
    </w:p>
    <w:p w14:paraId="4A710FD3" w14:textId="77777777" w:rsidR="00572F68" w:rsidRDefault="00572F68" w:rsidP="00572F68">
      <w:pPr>
        <w:spacing w:after="240"/>
        <w:ind w:left="1440" w:hanging="720"/>
      </w:pPr>
      <w:ins w:id="117" w:author="ERCOT" w:date="2025-11-19T17:18:00Z" w16du:dateUtc="2025-11-19T23:18:00Z">
        <w:r>
          <w:t>(c)</w:t>
        </w:r>
        <w:r>
          <w:tab/>
          <w:t>The injection capability (i.e., 0 MW to High Sustained Limit (HSL)) of an Energy Storage Resource (ESR) that can demonstrate a two-hour ramping capability to a specified output level and operate at a specified output level for at least four consecutive hours.</w:t>
        </w:r>
      </w:ins>
      <w:r>
        <w:t xml:space="preserve"> </w:t>
      </w:r>
    </w:p>
    <w:p w14:paraId="6E78E379" w14:textId="77777777" w:rsidR="00572F68" w:rsidRDefault="00572F68" w:rsidP="00572F68">
      <w:pPr>
        <w:spacing w:before="240" w:after="240"/>
        <w:ind w:left="720" w:hanging="720"/>
        <w:rPr>
          <w:ins w:id="118" w:author="ERCOT" w:date="2025-11-19T17:18:00Z" w16du:dateUtc="2025-11-19T23:18:00Z"/>
        </w:rPr>
      </w:pPr>
      <w:ins w:id="119" w:author="ERCOT" w:date="2025-11-19T17:18:00Z" w16du:dateUtc="2025-11-19T23:18:00Z">
        <w:r>
          <w:t>(3)</w:t>
        </w:r>
        <w:r>
          <w:tab/>
          <w:t xml:space="preserve">DRRS-awarded capacity can overlap with energy and other Ancillary Service awards when the DRRSRF parameter is set to a value greater than 0.    </w:t>
        </w:r>
      </w:ins>
    </w:p>
    <w:p w14:paraId="2EBB8049" w14:textId="77777777" w:rsidR="00572F68" w:rsidRDefault="00572F68" w:rsidP="00572F68">
      <w:pPr>
        <w:spacing w:after="240"/>
        <w:ind w:left="1440" w:hanging="720"/>
        <w:rPr>
          <w:ins w:id="120" w:author="ERCOT" w:date="2025-11-19T17:18:00Z" w16du:dateUtc="2025-11-19T23:18:00Z"/>
        </w:rPr>
      </w:pPr>
      <w:ins w:id="121" w:author="ERCOT" w:date="2025-11-19T17:18:00Z" w16du:dateUtc="2025-11-19T23:18:00Z">
        <w:r>
          <w:t>(a)</w:t>
        </w:r>
        <w:r>
          <w:tab/>
          <w:t>The default parameter value for the DRRSRF is 0 unless and until the Public Utility Commission of Texas (PUCT) approves an adjustment to the DRRSRF.</w:t>
        </w:r>
      </w:ins>
    </w:p>
    <w:p w14:paraId="6A353693" w14:textId="77777777" w:rsidR="00572F68" w:rsidRDefault="00572F68" w:rsidP="00572F68">
      <w:pPr>
        <w:spacing w:after="240"/>
        <w:ind w:left="1440" w:hanging="720"/>
        <w:rPr>
          <w:ins w:id="122" w:author="ERCOT" w:date="2025-11-19T17:18:00Z" w16du:dateUtc="2025-11-19T23:18:00Z"/>
        </w:rPr>
      </w:pPr>
      <w:ins w:id="123" w:author="ERCOT" w:date="2025-11-19T17:18:00Z" w16du:dateUtc="2025-11-19T23:18:00Z">
        <w:r>
          <w:t>(b)</w:t>
        </w:r>
        <w:r>
          <w:tab/>
          <w:t>Following such PUCT approval, ERCOT shall provide a Market Notice prior to implementation of the updated parameter values for the DRRSRF.</w:t>
        </w:r>
      </w:ins>
    </w:p>
    <w:p w14:paraId="167B9F3D" w14:textId="77777777" w:rsidR="00572F68" w:rsidRPr="00B94D00" w:rsidRDefault="00572F68" w:rsidP="00572F68">
      <w:pPr>
        <w:keepNext/>
        <w:tabs>
          <w:tab w:val="left" w:pos="900"/>
        </w:tabs>
        <w:spacing w:before="480" w:after="240"/>
        <w:ind w:left="900" w:hanging="900"/>
        <w:outlineLvl w:val="1"/>
        <w:rPr>
          <w:rFonts w:eastAsia="Times New Roman"/>
          <w:b/>
          <w:szCs w:val="20"/>
        </w:rPr>
      </w:pPr>
      <w:r w:rsidRPr="00B94D00">
        <w:rPr>
          <w:rFonts w:eastAsia="Times New Roman"/>
          <w:b/>
          <w:szCs w:val="20"/>
        </w:rPr>
        <w:t>3.18</w:t>
      </w:r>
      <w:r w:rsidRPr="00B94D00">
        <w:rPr>
          <w:rFonts w:eastAsia="Times New Roman"/>
          <w:b/>
          <w:szCs w:val="20"/>
        </w:rPr>
        <w:tab/>
        <w:t>Resource Limits in Providing Ancillary Service</w:t>
      </w:r>
      <w:bookmarkEnd w:id="111"/>
      <w:r w:rsidRPr="00B94D00">
        <w:rPr>
          <w:rFonts w:eastAsia="Times New Roman"/>
          <w:b/>
          <w:szCs w:val="20"/>
        </w:rPr>
        <w:t xml:space="preserve"> </w:t>
      </w:r>
    </w:p>
    <w:p w14:paraId="1F98A7FA"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For Generation Resources, Energy Storage Resources (ESRs),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p w14:paraId="3E70D9DE"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For Non-Spin, the amount of Non-Spin awarded must be less than or equal to the HSL for Off-Line Generation Resources.</w:t>
      </w:r>
    </w:p>
    <w:p w14:paraId="0A62EE65" w14:textId="77777777" w:rsidR="00572F68" w:rsidRDefault="00572F68" w:rsidP="00572F68">
      <w:pPr>
        <w:spacing w:before="240" w:after="240"/>
        <w:ind w:left="720" w:hanging="720"/>
        <w:rPr>
          <w:ins w:id="124" w:author="ERCOT" w:date="2025-11-19T17:26:00Z" w16du:dateUtc="2025-11-19T23:26:00Z"/>
        </w:rPr>
      </w:pPr>
      <w:ins w:id="125" w:author="ERCOT" w:date="2025-11-19T17:26:00Z" w16du:dateUtc="2025-11-19T23:26:00Z">
        <w:r>
          <w:t>(3)</w:t>
        </w:r>
        <w:r>
          <w:tab/>
          <w:t>For any DRRS-eligible On-Line Generation Resource or Energy Storage Resource (ESR), the Resource’s HSL must be greater than or equal to the sum of  the Resource-</w:t>
        </w:r>
        <w:r>
          <w:lastRenderedPageBreak/>
          <w:t>specific awards to that Resource for RRS, ECRS, Reg-Up, Reg-Down, Non-Spin, and (1 - DRRSRF)*DRRS.</w:t>
        </w:r>
      </w:ins>
    </w:p>
    <w:p w14:paraId="10605CE1" w14:textId="77777777" w:rsidR="00572F68" w:rsidRDefault="00572F68" w:rsidP="00572F68">
      <w:pPr>
        <w:spacing w:after="240"/>
        <w:ind w:left="720" w:hanging="720"/>
        <w:rPr>
          <w:rStyle w:val="ui-provider"/>
        </w:rPr>
      </w:pPr>
      <w:ins w:id="126" w:author="ERCOT" w:date="2025-11-19T17:26:00Z" w16du:dateUtc="2025-11-19T23:26:00Z">
        <w:r>
          <w:t>(4)       For any Off-Line Generation Resource, the sum of awards to that Resource for ECRS, Non-Spin, and (1 - DRRSRF) * DRRS must</w:t>
        </w:r>
        <w:r w:rsidRPr="17EAEC62">
          <w:rPr>
            <w:rStyle w:val="ui-provider"/>
          </w:rPr>
          <w:t xml:space="preserve"> be less than or equal to the Resource’s HSL.</w:t>
        </w:r>
      </w:ins>
    </w:p>
    <w:p w14:paraId="5BD7E274" w14:textId="77777777" w:rsidR="00572F68" w:rsidRDefault="00572F68" w:rsidP="00572F68">
      <w:pPr>
        <w:spacing w:after="240"/>
        <w:ind w:left="720" w:hanging="720"/>
        <w:rPr>
          <w:rStyle w:val="ui-provider"/>
        </w:rPr>
      </w:pPr>
      <w:ins w:id="127" w:author="ERCOT" w:date="2025-11-19T17:25:00Z" w16du:dateUtc="2025-11-19T23:25:00Z">
        <w:r>
          <w:t>(5)</w:t>
        </w:r>
        <w:r>
          <w:tab/>
          <w:t xml:space="preserve">For any DRRS-eligible ESR, the ESR must have sufficient State of Charge </w:t>
        </w:r>
      </w:ins>
      <w:ins w:id="128" w:author="ERCOT" w:date="2025-11-19T17:27:00Z" w16du:dateUtc="2025-11-19T23:27:00Z">
        <w:r>
          <w:t xml:space="preserve">(SOC) </w:t>
        </w:r>
      </w:ins>
      <w:ins w:id="129" w:author="ERCOT" w:date="2025-11-19T17:25:00Z" w16du:dateUtc="2025-11-19T23:25:00Z">
        <w:r>
          <w:t xml:space="preserve">to sustain its DRRS award for four consecutive hours.  In addition, the </w:t>
        </w:r>
      </w:ins>
      <w:ins w:id="130" w:author="ERCOT" w:date="2025-11-19T17:27:00Z" w16du:dateUtc="2025-11-19T23:27:00Z">
        <w:r>
          <w:t>SOC</w:t>
        </w:r>
      </w:ins>
      <w:ins w:id="131" w:author="ERCOT" w:date="2025-11-19T17:25:00Z" w16du:dateUtc="2025-11-19T23:25:00Z">
        <w:r>
          <w:t xml:space="preserve"> reserved for (1 - DRRSRF) * DRRS portion of the DRRS award cannot be used for energy or any other type of Ancillary Service.</w:t>
        </w:r>
      </w:ins>
    </w:p>
    <w:p w14:paraId="04175742"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w:t>
      </w:r>
      <w:ins w:id="132" w:author="ERCOT" w:date="2025-12-09T16:03:00Z" w16du:dateUtc="2025-12-09T22:03:00Z">
        <w:r>
          <w:rPr>
            <w:rFonts w:eastAsia="Times New Roman"/>
            <w:iCs/>
            <w:szCs w:val="20"/>
          </w:rPr>
          <w:t>6</w:t>
        </w:r>
      </w:ins>
      <w:del w:id="133" w:author="ERCOT" w:date="2025-12-08T08:44:00Z" w16du:dateUtc="2025-12-08T14:44:00Z">
        <w:r w:rsidRPr="00B94D00" w:rsidDel="00FA5632">
          <w:rPr>
            <w:rFonts w:eastAsia="Times New Roman"/>
            <w:iCs/>
            <w:szCs w:val="20"/>
          </w:rPr>
          <w:delText>3</w:delText>
        </w:r>
      </w:del>
      <w:r w:rsidRPr="00B94D00">
        <w:rPr>
          <w:rFonts w:eastAsia="Times New Roman"/>
          <w:iCs/>
          <w:szCs w:val="20"/>
        </w:rPr>
        <w:t>)</w:t>
      </w:r>
      <w:r w:rsidRPr="00B94D00">
        <w:rPr>
          <w:rFonts w:eastAsia="Times New Roman"/>
          <w:iCs/>
          <w:szCs w:val="20"/>
        </w:rPr>
        <w:tab/>
        <w:t>For RRS:</w:t>
      </w:r>
    </w:p>
    <w:p w14:paraId="0E7B2DA9"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full amount of RRS u</w:t>
      </w:r>
      <w:r w:rsidRPr="00B94D00">
        <w:rPr>
          <w:rFonts w:eastAsia="Times New Roman"/>
          <w:color w:val="000000"/>
          <w:szCs w:val="20"/>
        </w:rPr>
        <w:t>sing Primary Frequency Response</w:t>
      </w:r>
      <w:r w:rsidRPr="00B94D00">
        <w:rPr>
          <w:rFonts w:eastAsia="Times New Roman"/>
          <w:szCs w:val="20"/>
        </w:rPr>
        <w:t xml:space="preserve"> that can be provided by an On-Line Resource is dependent upon the verified droop characteristics of the Resource.  ERCOT shall calculate and update, using the methodology described in Nodal Operating Guide</w:t>
      </w:r>
      <w:r w:rsidRPr="00B94D00">
        <w:rPr>
          <w:rFonts w:eastAsia="Times New Roman"/>
          <w:color w:val="000000"/>
          <w:szCs w:val="20"/>
        </w:rPr>
        <w:t xml:space="preserve"> Section 8, Attachment N, Procedure for Calculating RRS MW Limits for Individual Resources to Provide RRS Using Primary Frequency Response</w:t>
      </w:r>
      <w:r w:rsidRPr="00B94D00">
        <w:rPr>
          <w:rFonts w:eastAsia="Times New Roman"/>
          <w:szCs w:val="20"/>
        </w:rPr>
        <w:t>, a maximum MW amount of RRS u</w:t>
      </w:r>
      <w:r w:rsidRPr="00B94D00">
        <w:rPr>
          <w:rFonts w:eastAsia="Times New Roman"/>
          <w:color w:val="000000"/>
          <w:szCs w:val="20"/>
        </w:rPr>
        <w:t>sing Primary Frequency Response</w:t>
      </w:r>
      <w:r w:rsidRPr="00B94D00">
        <w:rPr>
          <w:rFonts w:eastAsia="Times New Roman"/>
          <w:szCs w:val="20"/>
        </w:rPr>
        <w:t xml:space="preserve"> for each Resource subject to verified droop performance.  The default value for any newly qualified Resource not yet evaluated per Nodal Operating Guide </w:t>
      </w:r>
      <w:r w:rsidRPr="00B94D00">
        <w:rPr>
          <w:rFonts w:eastAsia="Times New Roman"/>
          <w:color w:val="000000"/>
          <w:szCs w:val="20"/>
        </w:rPr>
        <w:t>Section 8, Attachment N</w:t>
      </w:r>
      <w:r w:rsidRPr="00B94D00">
        <w:rPr>
          <w:rFonts w:eastAsia="Times New Roman"/>
          <w:szCs w:val="20"/>
        </w:rPr>
        <w:t xml:space="preserve"> shall be 20% of its Maximum Droop Response Range (MDRR).  A Private Use Network with a registered Resource may use the gross HSL for qualification and </w:t>
      </w:r>
      <w:proofErr w:type="gramStart"/>
      <w:r w:rsidRPr="00B94D00">
        <w:rPr>
          <w:rFonts w:eastAsia="Times New Roman"/>
          <w:szCs w:val="20"/>
        </w:rPr>
        <w:t>establishing</w:t>
      </w:r>
      <w:proofErr w:type="gramEnd"/>
      <w:r w:rsidRPr="00B94D00">
        <w:rPr>
          <w:rFonts w:eastAsia="Times New Roman"/>
          <w:szCs w:val="20"/>
        </w:rPr>
        <w:t xml:space="preserve"> a limit on the amount of RRS capacity that the Resource within the Private Use Network can provide;  </w:t>
      </w:r>
    </w:p>
    <w:p w14:paraId="26936617"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7FC054F2"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The initiation setting of the automatic under-frequency relay setting for Load Resources providing RRS shall not be lower than 59.70 Hz; and</w:t>
      </w:r>
    </w:p>
    <w:p w14:paraId="1087CAE4"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p w14:paraId="447F53C9"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w:t>
      </w:r>
      <w:ins w:id="134" w:author="ERCOT" w:date="2025-12-09T16:04:00Z" w16du:dateUtc="2025-12-09T22:04:00Z">
        <w:r>
          <w:rPr>
            <w:rFonts w:eastAsia="Times New Roman"/>
            <w:iCs/>
            <w:szCs w:val="20"/>
          </w:rPr>
          <w:t>7</w:t>
        </w:r>
      </w:ins>
      <w:del w:id="135" w:author="ERCOT" w:date="2025-12-08T08:44:00Z" w16du:dateUtc="2025-12-08T14:44:00Z">
        <w:r w:rsidRPr="00B94D00" w:rsidDel="00FA5632">
          <w:rPr>
            <w:rFonts w:eastAsia="Times New Roman"/>
            <w:iCs/>
            <w:szCs w:val="20"/>
          </w:rPr>
          <w:delText>4</w:delText>
        </w:r>
      </w:del>
      <w:r w:rsidRPr="00B94D00">
        <w:rPr>
          <w:rFonts w:eastAsia="Times New Roman"/>
          <w:iCs/>
          <w:szCs w:val="20"/>
        </w:rPr>
        <w:t>)</w:t>
      </w:r>
      <w:r w:rsidRPr="00B94D00">
        <w:rPr>
          <w:rFonts w:eastAsia="Times New Roman"/>
          <w:iCs/>
          <w:szCs w:val="20"/>
        </w:rPr>
        <w:tab/>
        <w:t>For ECRS:</w:t>
      </w:r>
    </w:p>
    <w:p w14:paraId="63BE2062"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full amount of ECRS that can be awarded to an On-Line Generation Resource or ESR must be less than or equal to ten times the Emergency Ramp Rate;</w:t>
      </w:r>
    </w:p>
    <w:p w14:paraId="0FED2BB1"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The full amount of ECRS that can be awarded to a Quick Start Generation Resource (QSGR) must be less than or equal to its proven ten-minute capability </w:t>
      </w:r>
      <w:r w:rsidRPr="00B94D00">
        <w:rPr>
          <w:rFonts w:eastAsia="Times New Roman"/>
          <w:szCs w:val="20"/>
        </w:rPr>
        <w:lastRenderedPageBreak/>
        <w:t xml:space="preserve">as demonstrated pursuant to paragraph (16) of Section 8.1.1.2, General Capacity Testing Requirements; </w:t>
      </w:r>
    </w:p>
    <w:p w14:paraId="18B1E1D8"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7B31EC50"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p w14:paraId="4543B8E4" w14:textId="77777777" w:rsidR="00572F68" w:rsidRPr="00B94D00" w:rsidRDefault="00572F68" w:rsidP="00572F68">
      <w:pPr>
        <w:keepNext/>
        <w:widowControl w:val="0"/>
        <w:tabs>
          <w:tab w:val="left" w:pos="1260"/>
        </w:tabs>
        <w:spacing w:before="480" w:after="240"/>
        <w:ind w:left="1260" w:hanging="1260"/>
        <w:outlineLvl w:val="3"/>
        <w:rPr>
          <w:b/>
          <w:bCs/>
          <w:snapToGrid w:val="0"/>
          <w:szCs w:val="20"/>
        </w:rPr>
      </w:pPr>
      <w:bookmarkStart w:id="136" w:name="_Toc90197101"/>
      <w:bookmarkStart w:id="137" w:name="_Toc92873943"/>
      <w:bookmarkStart w:id="138" w:name="_Toc142108919"/>
      <w:bookmarkStart w:id="139" w:name="_Toc142113764"/>
      <w:bookmarkStart w:id="140" w:name="_Toc402345587"/>
      <w:bookmarkStart w:id="141" w:name="_Toc405383870"/>
      <w:bookmarkStart w:id="142" w:name="_Toc405536972"/>
      <w:bookmarkStart w:id="143" w:name="_Toc440871759"/>
      <w:bookmarkStart w:id="144" w:name="_Toc135990633"/>
      <w:bookmarkStart w:id="145" w:name="OLE_LINK1"/>
      <w:bookmarkStart w:id="146" w:name="OLE_LINK2"/>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B94D00">
        <w:rPr>
          <w:b/>
          <w:bCs/>
          <w:snapToGrid w:val="0"/>
          <w:szCs w:val="20"/>
        </w:rPr>
        <w:t>4.4.7.1</w:t>
      </w:r>
      <w:r w:rsidRPr="00B94D00">
        <w:rPr>
          <w:b/>
          <w:bCs/>
          <w:snapToGrid w:val="0"/>
          <w:szCs w:val="20"/>
        </w:rPr>
        <w:tab/>
        <w:t>Self-Arranged Ancillary Service Quantities</w:t>
      </w:r>
      <w:bookmarkEnd w:id="136"/>
      <w:bookmarkEnd w:id="137"/>
      <w:bookmarkEnd w:id="138"/>
      <w:bookmarkEnd w:id="139"/>
      <w:bookmarkEnd w:id="140"/>
      <w:bookmarkEnd w:id="141"/>
      <w:bookmarkEnd w:id="142"/>
      <w:bookmarkEnd w:id="143"/>
      <w:bookmarkEnd w:id="144"/>
    </w:p>
    <w:p w14:paraId="5218D82C"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p w14:paraId="1E29E58E"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p w14:paraId="48583CB2"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(3)</w:t>
      </w:r>
      <w:r w:rsidRPr="00B94D00">
        <w:rPr>
          <w:rFonts w:eastAsia="Times New Roman"/>
          <w:iCs/>
          <w:szCs w:val="20"/>
        </w:rPr>
        <w:tab/>
        <w:t>At or after 1000 in the Day-Ahead, a QSE may not change its Self-Arranged Ancillary Service Quantities.</w:t>
      </w:r>
    </w:p>
    <w:p w14:paraId="7C1D56C5"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(4)</w:t>
      </w:r>
      <w:r w:rsidRPr="00B94D00">
        <w:rPr>
          <w:rFonts w:eastAsia="Times New Roman"/>
          <w:iCs/>
          <w:szCs w:val="20"/>
        </w:rPr>
        <w:tab/>
        <w:t>Before 1430 in the Day-Ahead, all Self-Arranged Ancillary Service Quantities must be represented by physical capacity, either by Generation Resources, ESRs, or Load Resources, or backed by Ancillary Service Trades.</w:t>
      </w:r>
    </w:p>
    <w:p w14:paraId="0C96C92B"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 xml:space="preserve">The QSE may self-arrange Reg-Up, Reg-Down, ECRS, RRS, </w:t>
      </w:r>
      <w:del w:id="147" w:author="ERCOT" w:date="2024-01-12T14:28:00Z">
        <w:r w:rsidRPr="00B94D00" w:rsidDel="007C6B65">
          <w:rPr>
            <w:iCs/>
            <w:szCs w:val="20"/>
          </w:rPr>
          <w:delText>and</w:delText>
        </w:r>
      </w:del>
      <w:r w:rsidRPr="00B94D00">
        <w:rPr>
          <w:iCs/>
          <w:szCs w:val="20"/>
        </w:rPr>
        <w:t xml:space="preserve"> Non-Spin</w:t>
      </w:r>
      <w:ins w:id="148" w:author="ERCOT" w:date="2024-01-12T14:29:00Z">
        <w:r w:rsidRPr="00B94D00">
          <w:rPr>
            <w:iCs/>
            <w:szCs w:val="20"/>
          </w:rPr>
          <w:t>, and DRRS</w:t>
        </w:r>
      </w:ins>
      <w:r w:rsidRPr="00B94D00">
        <w:rPr>
          <w:rFonts w:eastAsia="Times New Roman"/>
          <w:iCs/>
          <w:szCs w:val="20"/>
        </w:rPr>
        <w:t>.</w:t>
      </w:r>
    </w:p>
    <w:p w14:paraId="0FB02501" w14:textId="77777777" w:rsidR="00572F68" w:rsidRPr="00B94D00" w:rsidRDefault="00572F68" w:rsidP="00572F68">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The QSE may self-arrange Ancillary Services from one or more Resources it represents and/or through an Ancillary Service Trade. </w:t>
      </w:r>
    </w:p>
    <w:p w14:paraId="73885B8C"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For Ancillary Services sub-types that can be self-provided, </w:t>
      </w:r>
      <w:proofErr w:type="gramStart"/>
      <w:r w:rsidRPr="00B94D00">
        <w:rPr>
          <w:rFonts w:eastAsia="Times New Roman"/>
          <w:szCs w:val="20"/>
        </w:rPr>
        <w:t>a QSE</w:t>
      </w:r>
      <w:proofErr w:type="gramEnd"/>
      <w:r w:rsidRPr="00B94D00">
        <w:rPr>
          <w:rFonts w:eastAsia="Times New Roman"/>
          <w:szCs w:val="20"/>
        </w:rPr>
        <w:t xml:space="preserve"> shall not submit Ancillary Services trades that result in the QSE’s net purchased quantities of Ancillary Services exceeding the sum of the QSE’s Self-Arranged Ancillary Service Quantities and DAM Ancillary Service Awards. </w:t>
      </w:r>
    </w:p>
    <w:p w14:paraId="512CEEF0"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lastRenderedPageBreak/>
        <w:t>(a)</w:t>
      </w:r>
      <w:r w:rsidRPr="00B94D00">
        <w:rPr>
          <w:rFonts w:eastAsia="Times New Roman"/>
          <w:szCs w:val="20"/>
        </w:rPr>
        <w:tab/>
        <w:t>At 1430 in the Day-Ahead, ERCOT shall post a report on the MIS Certified Area to notify the QSE if there is an overage in the QSE’s purchased quantities of Ancillary Services in violation of the above limitation.</w:t>
      </w:r>
    </w:p>
    <w:p w14:paraId="43D74860"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If the QSE has such an overage as of the end of the Adjustment Period, that QSE will be charged for any quantity that exceeds the sum of their Self-Arranged Ancillary Service Quantities</w:t>
      </w:r>
      <w:r w:rsidRPr="00B94D00" w:rsidDel="00E22BA7">
        <w:rPr>
          <w:rFonts w:eastAsia="Times New Roman"/>
          <w:szCs w:val="20"/>
        </w:rPr>
        <w:t xml:space="preserve"> </w:t>
      </w:r>
      <w:r w:rsidRPr="00B94D00">
        <w:rPr>
          <w:rFonts w:eastAsia="Times New Roman"/>
          <w:szCs w:val="20"/>
        </w:rPr>
        <w:t xml:space="preserve">and DAM Ancillary Service Awards per Section 6.7.2.1, Real-Time Ancillary Service Imbalance Payment or Charge. </w:t>
      </w:r>
    </w:p>
    <w:p w14:paraId="350066E3" w14:textId="77777777" w:rsidR="00572F68" w:rsidRPr="00B94D00" w:rsidRDefault="00572F68" w:rsidP="00572F68">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self-arranged RRS, the QSE shall indicate the quantity of the service that is provided from:</w:t>
      </w:r>
    </w:p>
    <w:p w14:paraId="6B77EE66" w14:textId="77777777" w:rsidR="00572F68" w:rsidRPr="00B94D00" w:rsidRDefault="00572F68" w:rsidP="00572F68">
      <w:pPr>
        <w:spacing w:after="240"/>
        <w:ind w:left="1440" w:hanging="720"/>
        <w:rPr>
          <w:rFonts w:eastAsia="Times New Roman"/>
        </w:rPr>
      </w:pPr>
      <w:r w:rsidRPr="00B94D00">
        <w:rPr>
          <w:rFonts w:eastAsia="Times New Roman"/>
        </w:rPr>
        <w:t>(a)</w:t>
      </w:r>
      <w:r w:rsidRPr="00B94D00">
        <w:rPr>
          <w:rFonts w:eastAsia="Times New Roman"/>
          <w:szCs w:val="20"/>
        </w:rPr>
        <w:tab/>
        <w:t>Resources providing Primary Frequency Response</w:t>
      </w:r>
      <w:r w:rsidRPr="00B94D00">
        <w:rPr>
          <w:rFonts w:eastAsia="Times New Roman"/>
        </w:rPr>
        <w:t>;</w:t>
      </w:r>
    </w:p>
    <w:p w14:paraId="7301BA62"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r>
      <w:r w:rsidRPr="00B94D00">
        <w:rPr>
          <w:rFonts w:eastAsia="Times New Roman"/>
        </w:rPr>
        <w:t>Load</w:t>
      </w:r>
      <w:r w:rsidRPr="00B94D00">
        <w:rPr>
          <w:rFonts w:eastAsia="Times New Roman"/>
          <w:szCs w:val="20"/>
        </w:rPr>
        <w:t xml:space="preserve"> Resources </w:t>
      </w:r>
      <w:r w:rsidRPr="00B94D00">
        <w:rPr>
          <w:rFonts w:eastAsia="Times New Roman"/>
        </w:rPr>
        <w:t>controlled</w:t>
      </w:r>
      <w:r w:rsidRPr="00B94D00">
        <w:rPr>
          <w:rFonts w:eastAsia="Times New Roman"/>
          <w:szCs w:val="20"/>
        </w:rPr>
        <w:t xml:space="preserve"> by high-set under-frequency relays; and</w:t>
      </w:r>
    </w:p>
    <w:p w14:paraId="24584135"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Fast Frequency Response (FFR) Resources.</w:t>
      </w:r>
    </w:p>
    <w:bookmarkEnd w:id="145"/>
    <w:bookmarkEnd w:id="146"/>
    <w:p w14:paraId="68CA4E9D" w14:textId="77777777" w:rsidR="00572F68" w:rsidRPr="00B94D00" w:rsidRDefault="00572F68" w:rsidP="00572F68">
      <w:pPr>
        <w:spacing w:after="240"/>
        <w:ind w:left="720" w:hanging="720"/>
        <w:rPr>
          <w:rFonts w:eastAsia="Times New Roman"/>
        </w:rPr>
      </w:pPr>
      <w:r w:rsidRPr="00B94D00">
        <w:rPr>
          <w:rFonts w:eastAsia="Times New Roman"/>
          <w:szCs w:val="20"/>
        </w:rPr>
        <w:t>(9)</w:t>
      </w:r>
      <w:r w:rsidRPr="00B94D00">
        <w:rPr>
          <w:rFonts w:eastAsia="Times New Roman"/>
          <w:szCs w:val="20"/>
        </w:rPr>
        <w:tab/>
        <w:t xml:space="preserve">For self-arranged ECRS, the QSE shall indicate the quantity of the service that is provided </w:t>
      </w:r>
      <w:proofErr w:type="gramStart"/>
      <w:r w:rsidRPr="00B94D00">
        <w:rPr>
          <w:rFonts w:eastAsia="Times New Roman"/>
          <w:szCs w:val="20"/>
        </w:rPr>
        <w:t>from</w:t>
      </w:r>
      <w:proofErr w:type="gramEnd"/>
      <w:r w:rsidRPr="00B94D00">
        <w:rPr>
          <w:rFonts w:eastAsia="Times New Roman"/>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1ED6E8D6" w14:textId="77777777" w:rsidTr="005C0B53">
        <w:trPr>
          <w:trHeight w:val="386"/>
        </w:trPr>
        <w:tc>
          <w:tcPr>
            <w:tcW w:w="9350" w:type="dxa"/>
            <w:shd w:val="pct12" w:color="auto" w:fill="auto"/>
          </w:tcPr>
          <w:p w14:paraId="3436DE5D" w14:textId="77777777" w:rsidR="00572F68" w:rsidRPr="00B94D00" w:rsidRDefault="00572F68" w:rsidP="005C0B53">
            <w:pPr>
              <w:spacing w:before="120" w:after="240"/>
              <w:rPr>
                <w:rFonts w:eastAsia="Times New Roman"/>
                <w:b/>
                <w:i/>
                <w:iCs/>
              </w:rPr>
            </w:pPr>
            <w:r w:rsidRPr="00B94D00">
              <w:rPr>
                <w:rFonts w:eastAsia="Times New Roman"/>
                <w:b/>
                <w:i/>
                <w:iCs/>
              </w:rPr>
              <w:t>[NPRR1213:  Replace paragraph (9) above with the following upon system implementation, and upon system implementation of NPRR1171:]</w:t>
            </w:r>
          </w:p>
          <w:p w14:paraId="37FD5CE5" w14:textId="77777777" w:rsidR="00572F68" w:rsidRPr="00B94D00" w:rsidRDefault="00572F68" w:rsidP="005C0B53">
            <w:pPr>
              <w:spacing w:after="240"/>
              <w:ind w:left="720" w:hanging="720"/>
              <w:rPr>
                <w:rFonts w:eastAsia="Times New Roman"/>
                <w:szCs w:val="20"/>
              </w:rPr>
            </w:pPr>
            <w:bookmarkStart w:id="149" w:name="_Hlk158043402"/>
            <w:r w:rsidRPr="00B94D00">
              <w:rPr>
                <w:rFonts w:eastAsia="Times New Roman"/>
                <w:szCs w:val="20"/>
              </w:rPr>
              <w:t>(9)</w:t>
            </w:r>
            <w:r w:rsidRPr="00B94D00">
              <w:rPr>
                <w:rFonts w:eastAsia="Times New Roman"/>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0DE17F22" w14:textId="77777777" w:rsidR="00572F68" w:rsidRPr="00B94D00" w:rsidRDefault="00572F68" w:rsidP="005C0B53">
            <w:pPr>
              <w:spacing w:after="240"/>
              <w:ind w:left="720" w:hanging="720"/>
              <w:rPr>
                <w:rFonts w:eastAsia="Times New Roman"/>
                <w:szCs w:val="20"/>
              </w:rPr>
            </w:pPr>
            <w:r w:rsidRPr="00B94D00">
              <w:rPr>
                <w:rFonts w:eastAsia="Times New Roman"/>
                <w:szCs w:val="20"/>
              </w:rPr>
              <w:t>(10)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49"/>
          </w:p>
        </w:tc>
      </w:tr>
    </w:tbl>
    <w:p w14:paraId="35AF1709" w14:textId="77777777" w:rsidR="00572F68" w:rsidRPr="00B94D00" w:rsidRDefault="00572F68" w:rsidP="00572F68">
      <w:pPr>
        <w:keepNext/>
        <w:widowControl w:val="0"/>
        <w:tabs>
          <w:tab w:val="left" w:pos="1260"/>
        </w:tabs>
        <w:spacing w:before="480" w:after="240"/>
        <w:ind w:left="1267" w:hanging="1267"/>
        <w:outlineLvl w:val="3"/>
        <w:rPr>
          <w:rFonts w:eastAsia="Times New Roman"/>
          <w:b/>
          <w:bCs/>
          <w:snapToGrid w:val="0"/>
        </w:rPr>
      </w:pPr>
      <w:r w:rsidRPr="00B94D00">
        <w:rPr>
          <w:rFonts w:eastAsia="Times New Roman"/>
          <w:b/>
          <w:bCs/>
          <w:snapToGrid w:val="0"/>
        </w:rPr>
        <w:t>4.4.7.2</w:t>
      </w:r>
      <w:r w:rsidRPr="00B94D00">
        <w:rPr>
          <w:rFonts w:eastAsia="Times New Roman"/>
          <w:b/>
          <w:bCs/>
          <w:snapToGrid w:val="0"/>
        </w:rPr>
        <w:tab/>
        <w:t>Ancillary Service Offers</w:t>
      </w:r>
    </w:p>
    <w:p w14:paraId="19137E14" w14:textId="77777777" w:rsidR="00572F68" w:rsidRPr="00B94D00" w:rsidRDefault="00572F68" w:rsidP="00572F68">
      <w:pPr>
        <w:spacing w:after="240"/>
        <w:ind w:left="720" w:hanging="720"/>
        <w:rPr>
          <w:rFonts w:eastAsia="Times New Roman"/>
          <w:iCs/>
        </w:rPr>
      </w:pPr>
      <w:r w:rsidRPr="00B94D00">
        <w:rPr>
          <w:rFonts w:eastAsia="Times New Roman"/>
          <w:iCs/>
        </w:rPr>
        <w:t>(1)</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w:t>
      </w:r>
      <w:r w:rsidRPr="00B94D00">
        <w:rPr>
          <w:rFonts w:eastAsia="Times New Roman"/>
          <w:iCs/>
        </w:rPr>
        <w:lastRenderedPageBreak/>
        <w:t xml:space="preserve">by ERCOT.  Offers of more than one Ancillary Service product from one ESR may be inclusive or exclusive of each other,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49DDD6C1" w14:textId="77777777" w:rsidTr="005C0B53">
        <w:trPr>
          <w:trHeight w:val="386"/>
        </w:trPr>
        <w:tc>
          <w:tcPr>
            <w:tcW w:w="9350" w:type="dxa"/>
            <w:shd w:val="pct12" w:color="auto" w:fill="auto"/>
          </w:tcPr>
          <w:p w14:paraId="1BD87586"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(1) above with the following upon system implementation:]</w:t>
            </w:r>
          </w:p>
          <w:p w14:paraId="5A214841" w14:textId="77777777" w:rsidR="00572F68" w:rsidRPr="00B94D00" w:rsidRDefault="00572F68" w:rsidP="005C0B53">
            <w:pPr>
              <w:spacing w:after="240"/>
              <w:ind w:left="720" w:hanging="720"/>
              <w:rPr>
                <w:rFonts w:eastAsia="Times New Roman"/>
                <w:iCs/>
              </w:rPr>
            </w:pPr>
            <w:r w:rsidRPr="00B94D00">
              <w:rPr>
                <w:rFonts w:eastAsia="Times New Roman"/>
                <w:iCs/>
              </w:rPr>
              <w:t>(1)</w:t>
            </w:r>
            <w:r w:rsidRPr="00B94D00">
              <w:rPr>
                <w:rFonts w:eastAsia="Times New Roman"/>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B94D00">
              <w:rPr>
                <w:rFonts w:eastAsia="Times New Roman"/>
              </w:rPr>
              <w:t xml:space="preserve"> </w:t>
            </w:r>
            <w:r w:rsidRPr="00B94D00">
              <w:rPr>
                <w:rFonts w:eastAsia="Times New Roman"/>
                <w:iCs/>
              </w:rPr>
              <w:t xml:space="preserve">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CLR may be inclusive or exclusive </w:t>
            </w:r>
            <w:proofErr w:type="gramStart"/>
            <w:r w:rsidRPr="00B94D00">
              <w:rPr>
                <w:rFonts w:eastAsia="Times New Roman"/>
                <w:iCs/>
              </w:rPr>
              <w:t>of</w:t>
            </w:r>
            <w:proofErr w:type="gramEnd"/>
            <w:r w:rsidRPr="00B94D00">
              <w:rPr>
                <w:rFonts w:eastAsia="Times New Roman"/>
                <w:iCs/>
              </w:rPr>
              <w:t xml:space="preserve"> each other but considered inclusive of any Energy Bid Curve, as specified according to a procedure developed by ERCOT.  Offers of more than one Ancillary Service product from one ESR may be inclusive or exclusive of each other, as specified according to a procedure developed by ERCOT.</w:t>
            </w:r>
          </w:p>
        </w:tc>
      </w:tr>
    </w:tbl>
    <w:p w14:paraId="5E848E97" w14:textId="77777777" w:rsidR="00572F68" w:rsidRPr="00B94D00" w:rsidRDefault="00572F68" w:rsidP="00572F68">
      <w:pPr>
        <w:spacing w:before="240" w:after="240"/>
        <w:ind w:left="720" w:hanging="720"/>
        <w:rPr>
          <w:rFonts w:eastAsia="Times New Roman"/>
          <w:iCs/>
        </w:rPr>
      </w:pPr>
      <w:r w:rsidRPr="00B94D00">
        <w:rPr>
          <w:rFonts w:eastAsia="Times New Roman"/>
          <w:iCs/>
        </w:rPr>
        <w:t>(2)</w:t>
      </w:r>
      <w:r w:rsidRPr="00B94D00">
        <w:rPr>
          <w:rFonts w:eastAsia="Times New Roman"/>
          <w:iCs/>
        </w:rPr>
        <w:tab/>
        <w:t xml:space="preserve">By 1000 in the Day-Ahead, a QSE may submit Load Resource-Specific Ancillary Service Offers for Regulation Service, Non-Spin, RRS, and ECRS to ERCOT and may offer the same Load Resource capacity for any or </w:t>
      </w:r>
      <w:proofErr w:type="gramStart"/>
      <w:r w:rsidRPr="00B94D00">
        <w:rPr>
          <w:rFonts w:eastAsia="Times New Roman"/>
          <w:iCs/>
        </w:rPr>
        <w:t>all of</w:t>
      </w:r>
      <w:proofErr w:type="gramEnd"/>
      <w:r w:rsidRPr="00B94D00">
        <w:rPr>
          <w:rFonts w:eastAsia="Times New Roman"/>
          <w:iCs/>
        </w:rPr>
        <w:t xml:space="preserve"> those Ancillary Service products simultaneously.  Offers of more than one Ancillary Service product from one Load Resource may be inclusive or exclusive of each other, as specified according to a procedure developed by ERCOT.</w:t>
      </w:r>
    </w:p>
    <w:p w14:paraId="1E5F26F3" w14:textId="77777777" w:rsidR="00572F68" w:rsidRPr="00B94D00" w:rsidRDefault="00572F68" w:rsidP="00572F68">
      <w:pPr>
        <w:spacing w:after="240"/>
        <w:ind w:left="720" w:hanging="720"/>
        <w:rPr>
          <w:rFonts w:eastAsia="Times New Roman"/>
          <w:iCs/>
        </w:rPr>
      </w:pPr>
      <w:r w:rsidRPr="00B94D00">
        <w:rPr>
          <w:rFonts w:eastAsia="Times New Roman"/>
          <w:iCs/>
        </w:rPr>
        <w:t>(3)</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Resource-Specific Ancillary Service Offers to ERCOT for FFR Resources, and may offer the same capacity for any or </w:t>
      </w:r>
      <w:proofErr w:type="gramStart"/>
      <w:r w:rsidRPr="00B94D00">
        <w:rPr>
          <w:rFonts w:eastAsia="Times New Roman"/>
          <w:iCs/>
        </w:rPr>
        <w:t>all of</w:t>
      </w:r>
      <w:proofErr w:type="gramEnd"/>
      <w:r w:rsidRPr="00B94D00">
        <w:rPr>
          <w:rFonts w:eastAsia="Times New Roman"/>
          <w:iCs/>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p w14:paraId="436607ED" w14:textId="77777777" w:rsidR="00572F68" w:rsidRPr="00B94D00" w:rsidRDefault="00572F68" w:rsidP="00572F68">
      <w:pPr>
        <w:spacing w:after="240"/>
        <w:ind w:left="720" w:hanging="720"/>
        <w:rPr>
          <w:rFonts w:eastAsia="Times New Roman"/>
          <w:iCs/>
        </w:rPr>
      </w:pPr>
      <w:r w:rsidRPr="00B94D00">
        <w:rPr>
          <w:rFonts w:eastAsia="Times New Roman"/>
          <w:iCs/>
        </w:rPr>
        <w:t>(4)</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3C4AEC29" w14:textId="77777777" w:rsidR="00572F68" w:rsidRPr="00B94D00" w:rsidRDefault="00572F68" w:rsidP="00572F68">
      <w:pPr>
        <w:spacing w:after="240"/>
        <w:ind w:left="720" w:hanging="720"/>
        <w:rPr>
          <w:rFonts w:eastAsia="Times New Roman"/>
          <w:iCs/>
        </w:rPr>
      </w:pPr>
      <w:r w:rsidRPr="00B94D00">
        <w:rPr>
          <w:rFonts w:eastAsia="Times New Roman"/>
          <w:iCs/>
        </w:rPr>
        <w:t>(5)</w:t>
      </w:r>
      <w:r w:rsidRPr="00B94D00">
        <w:rPr>
          <w:rFonts w:eastAsia="Times New Roman"/>
          <w:iCs/>
        </w:rPr>
        <w:tab/>
        <w:t xml:space="preserve">Ancillary Service Offers remain active for the offered period unless the offer is:  </w:t>
      </w:r>
    </w:p>
    <w:p w14:paraId="2152AB4D" w14:textId="77777777" w:rsidR="00572F68" w:rsidRPr="00B94D00" w:rsidRDefault="00572F68" w:rsidP="00572F68">
      <w:pPr>
        <w:spacing w:after="240"/>
        <w:ind w:left="1440" w:hanging="720"/>
        <w:rPr>
          <w:rFonts w:eastAsia="Times New Roman"/>
        </w:rPr>
      </w:pPr>
      <w:r w:rsidRPr="00B94D00">
        <w:rPr>
          <w:rFonts w:eastAsia="Times New Roman"/>
        </w:rPr>
        <w:lastRenderedPageBreak/>
        <w:t>(a)</w:t>
      </w:r>
      <w:r w:rsidRPr="00B94D00">
        <w:rPr>
          <w:rFonts w:eastAsia="Times New Roman"/>
        </w:rPr>
        <w:tab/>
        <w:t xml:space="preserve">Effective after DAM and is higher than the Real-Time System-Wide Offer Cap (RTSWCAP); </w:t>
      </w:r>
    </w:p>
    <w:p w14:paraId="7B826A9B" w14:textId="77777777" w:rsidR="00572F68" w:rsidRPr="00B94D00" w:rsidRDefault="00572F68" w:rsidP="00572F68">
      <w:pPr>
        <w:spacing w:after="240"/>
        <w:ind w:left="1440" w:hanging="720"/>
        <w:rPr>
          <w:rFonts w:eastAsia="Times New Roman"/>
        </w:rPr>
      </w:pPr>
      <w:r w:rsidRPr="00B94D00">
        <w:rPr>
          <w:rFonts w:eastAsia="Times New Roman"/>
        </w:rPr>
        <w:t>(b)</w:t>
      </w:r>
      <w:r w:rsidRPr="00B94D00">
        <w:rPr>
          <w:rFonts w:eastAsia="Times New Roman"/>
        </w:rPr>
        <w:tab/>
        <w:t>Automatically inactivated by the software at the offer expiration time specified by the QSE when the offer is submitted; or</w:t>
      </w:r>
    </w:p>
    <w:p w14:paraId="5540C101" w14:textId="77777777" w:rsidR="00572F68" w:rsidRPr="00B94D00" w:rsidRDefault="00572F68" w:rsidP="00572F68">
      <w:pPr>
        <w:spacing w:after="240"/>
        <w:ind w:left="1440" w:hanging="720"/>
        <w:rPr>
          <w:rFonts w:eastAsia="Times New Roman"/>
        </w:rPr>
      </w:pPr>
      <w:r w:rsidRPr="00B94D00">
        <w:rPr>
          <w:rFonts w:eastAsia="Times New Roman"/>
        </w:rPr>
        <w:t>(c)</w:t>
      </w:r>
      <w:r w:rsidRPr="00B94D00">
        <w:rPr>
          <w:rFonts w:eastAsia="Times New Roman"/>
        </w:rPr>
        <w:tab/>
        <w:t>Withdrawn by the QSE, but a withdrawal is not effective if the deadline for submitting offers has already passed.</w:t>
      </w:r>
    </w:p>
    <w:p w14:paraId="30393794" w14:textId="77777777" w:rsidR="00572F68" w:rsidRPr="00B94D00" w:rsidRDefault="00572F68" w:rsidP="00572F68">
      <w:pPr>
        <w:spacing w:after="240"/>
        <w:ind w:left="720" w:hanging="720"/>
        <w:rPr>
          <w:rFonts w:eastAsia="Times New Roman"/>
          <w:iCs/>
        </w:rPr>
      </w:pPr>
      <w:r w:rsidRPr="00B94D00">
        <w:rPr>
          <w:rFonts w:eastAsia="Times New Roman"/>
          <w:iCs/>
        </w:rPr>
        <w:t>(6)</w:t>
      </w:r>
      <w:r w:rsidRPr="00B94D00">
        <w:rPr>
          <w:rFonts w:eastAsia="Times New Roman"/>
          <w:iCs/>
        </w:rPr>
        <w:tab/>
        <w:t>A Load Resource that is not a CLR may specify whether its Resource-Specific Ancillary Service Offer for RRS or Non-Spin may only be procured by ERCOT as a block.</w:t>
      </w:r>
    </w:p>
    <w:p w14:paraId="1E15F80B" w14:textId="77777777" w:rsidR="00572F68" w:rsidRPr="00B94D00" w:rsidRDefault="00572F68" w:rsidP="00572F68">
      <w:pPr>
        <w:spacing w:after="240"/>
        <w:ind w:left="720" w:hanging="720"/>
        <w:rPr>
          <w:rFonts w:eastAsia="Times New Roman"/>
          <w:iCs/>
        </w:rPr>
      </w:pPr>
      <w:r w:rsidRPr="00B94D00">
        <w:rPr>
          <w:rFonts w:eastAsia="Times New Roman"/>
          <w:iCs/>
        </w:rPr>
        <w:t>(7)</w:t>
      </w:r>
      <w:r w:rsidRPr="00B94D00">
        <w:rPr>
          <w:rFonts w:eastAsia="Times New Roman"/>
          <w:iCs/>
        </w:rPr>
        <w:tab/>
        <w:t>A Load Resource that is not a CLR may specify whether its Resource-Specific Ancillary Service Offer for ECRS may only be procured by ERCOT as a block.</w:t>
      </w:r>
    </w:p>
    <w:p w14:paraId="4BD97837" w14:textId="77777777" w:rsidR="00572F68" w:rsidRPr="00B94D00" w:rsidRDefault="00572F68" w:rsidP="00572F68">
      <w:pPr>
        <w:spacing w:after="240"/>
        <w:ind w:left="720" w:hanging="720"/>
        <w:rPr>
          <w:rFonts w:eastAsia="Times New Roman"/>
          <w:iCs/>
        </w:rPr>
      </w:pPr>
      <w:r w:rsidRPr="00B94D00">
        <w:rPr>
          <w:rFonts w:eastAsia="Times New Roman"/>
          <w:iCs/>
        </w:rPr>
        <w:t xml:space="preserve">(8) </w:t>
      </w:r>
      <w:r w:rsidRPr="00B94D00">
        <w:rPr>
          <w:rFonts w:eastAsia="Times New Roman"/>
          <w:iCs/>
        </w:rPr>
        <w:tab/>
        <w:t>A QSE that submits an On-Line Resource-Specific Ancillary Service Offer without also submitting a Three-Part Supply Offer for the DAM for any given hour will be considered by the DAM to be self-committed for that hour, as long as a</w:t>
      </w:r>
      <w:ins w:id="150" w:author="ERCOT" w:date="2025-09-18T17:46:00Z" w16du:dateUtc="2025-09-18T22:46:00Z">
        <w:r w:rsidRPr="00B94D00">
          <w:rPr>
            <w:rFonts w:eastAsia="Times New Roman"/>
            <w:iCs/>
          </w:rPr>
          <w:t>n Off-Line</w:t>
        </w:r>
      </w:ins>
      <w:r w:rsidRPr="00B94D00">
        <w:rPr>
          <w:rFonts w:eastAsia="Times New Roman"/>
          <w:iCs/>
        </w:rPr>
        <w:t xml:space="preserve"> Resource-Specific Ancillary Service Offer</w:t>
      </w:r>
      <w:del w:id="151" w:author="ERCOT" w:date="2025-12-08T08:58:00Z" w16du:dateUtc="2025-12-08T14:58:00Z">
        <w:r w:rsidRPr="00B94D00" w:rsidDel="00434DBA">
          <w:rPr>
            <w:rFonts w:eastAsia="Times New Roman"/>
            <w:iCs/>
          </w:rPr>
          <w:delText xml:space="preserve"> for Off-Line Non-Spin</w:delText>
        </w:r>
      </w:del>
      <w:r w:rsidRPr="00B94D00">
        <w:rPr>
          <w:rFonts w:eastAsia="Times New Roman"/>
          <w:iCs/>
        </w:rPr>
        <w:t xml:space="preserve"> was not also submitted for that hour.  A QSE that submits an On-Line ESR-specific Ancillary Service Offer or Energy Bid/Offer Curve for the DAM will </w:t>
      </w:r>
      <w:proofErr w:type="gramStart"/>
      <w:r w:rsidRPr="00B94D00">
        <w:rPr>
          <w:rFonts w:eastAsia="Times New Roman"/>
          <w:iCs/>
        </w:rPr>
        <w:t>be considered to be</w:t>
      </w:r>
      <w:proofErr w:type="gramEnd"/>
      <w:r w:rsidRPr="00B94D00">
        <w:rPr>
          <w:rFonts w:eastAsia="Times New Roman"/>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B94D00">
        <w:rPr>
          <w:rFonts w:eastAsia="Times New Roman"/>
        </w:rPr>
        <w:t xml:space="preserve">A Combined Cycle Generation Resource will be considered by the DAM to be self-committed based on an On-Line </w:t>
      </w:r>
      <w:r w:rsidRPr="00B94D00">
        <w:rPr>
          <w:rFonts w:eastAsia="Times New Roman"/>
          <w:iCs/>
        </w:rPr>
        <w:t xml:space="preserve">Resource-Specific </w:t>
      </w:r>
      <w:r w:rsidRPr="00B94D00">
        <w:rPr>
          <w:rFonts w:eastAsia="Times New Roman"/>
        </w:rPr>
        <w:t xml:space="preserve">Ancillary Service Offer submittal if: </w:t>
      </w:r>
    </w:p>
    <w:p w14:paraId="70E5B4FD" w14:textId="77777777" w:rsidR="00572F68" w:rsidRPr="00B94D00" w:rsidRDefault="00572F68" w:rsidP="00572F68">
      <w:pPr>
        <w:spacing w:after="240"/>
        <w:ind w:left="1440" w:hanging="720"/>
        <w:rPr>
          <w:rFonts w:eastAsia="Times New Roman"/>
        </w:rPr>
      </w:pPr>
      <w:r w:rsidRPr="00B94D00">
        <w:rPr>
          <w:rFonts w:eastAsia="Times New Roman"/>
        </w:rPr>
        <w:t>(a)</w:t>
      </w:r>
      <w:r w:rsidRPr="00B94D00">
        <w:rPr>
          <w:rFonts w:eastAsia="Times New Roman"/>
        </w:rPr>
        <w:tab/>
        <w:t xml:space="preserve">Its QSE submits an On-Line </w:t>
      </w:r>
      <w:r w:rsidRPr="00B94D00">
        <w:rPr>
          <w:rFonts w:eastAsia="Times New Roman"/>
          <w:iCs/>
        </w:rPr>
        <w:t xml:space="preserve">Resource-Specific </w:t>
      </w:r>
      <w:r w:rsidRPr="00B94D00">
        <w:rPr>
          <w:rFonts w:eastAsia="Times New Roman"/>
        </w:rPr>
        <w:t>Ancillary Service Offer without also submitting a Three-Part Supply Offer for the DAM for any Combined Cycle Generation Resource within the Combined Cycle Train for that hour;</w:t>
      </w:r>
    </w:p>
    <w:p w14:paraId="375D340A" w14:textId="77777777" w:rsidR="00572F68" w:rsidRPr="00B94D00" w:rsidRDefault="00572F68" w:rsidP="00572F68">
      <w:pPr>
        <w:spacing w:after="240"/>
        <w:ind w:left="1440" w:hanging="720"/>
        <w:rPr>
          <w:rFonts w:eastAsia="Times New Roman"/>
        </w:rPr>
      </w:pPr>
      <w:r w:rsidRPr="00B94D00">
        <w:rPr>
          <w:rFonts w:eastAsia="Times New Roman"/>
        </w:rPr>
        <w:t>(b)</w:t>
      </w:r>
      <w:r w:rsidRPr="00B94D00">
        <w:rPr>
          <w:rFonts w:eastAsia="Times New Roman"/>
        </w:rPr>
        <w:tab/>
        <w:t xml:space="preserve">No </w:t>
      </w:r>
      <w:ins w:id="152" w:author="ERCOT" w:date="2025-12-08T08:58:00Z" w16du:dateUtc="2025-12-08T14:58:00Z">
        <w:r w:rsidRPr="00B94D00">
          <w:rPr>
            <w:rFonts w:eastAsia="Times New Roman"/>
          </w:rPr>
          <w:t xml:space="preserve">Off-Line </w:t>
        </w:r>
      </w:ins>
      <w:r w:rsidRPr="00B94D00">
        <w:rPr>
          <w:rFonts w:eastAsia="Times New Roman"/>
          <w:iCs/>
        </w:rPr>
        <w:t xml:space="preserve">Resource-Specific </w:t>
      </w:r>
      <w:r w:rsidRPr="00B94D00">
        <w:rPr>
          <w:rFonts w:eastAsia="Times New Roman"/>
        </w:rPr>
        <w:t>Ancillary Service Offer</w:t>
      </w:r>
      <w:del w:id="153" w:author="ERCOT" w:date="2025-12-08T08:58:00Z" w16du:dateUtc="2025-12-08T14:58:00Z">
        <w:r w:rsidRPr="00B94D00" w:rsidDel="00434DBA">
          <w:rPr>
            <w:rFonts w:eastAsia="Times New Roman"/>
          </w:rPr>
          <w:delText xml:space="preserve"> for Off-Line Non-Spin</w:delText>
        </w:r>
      </w:del>
      <w:r w:rsidRPr="00B94D00">
        <w:rPr>
          <w:rFonts w:eastAsia="Times New Roman"/>
        </w:rPr>
        <w:t xml:space="preserve"> for any Combined Cycle Generation Resource within the Combined Cycle Train is submitted for that hour; and</w:t>
      </w:r>
    </w:p>
    <w:p w14:paraId="0DA22D4A" w14:textId="77777777" w:rsidR="00572F68" w:rsidRPr="00B94D00" w:rsidRDefault="00572F68" w:rsidP="00572F68">
      <w:pPr>
        <w:spacing w:after="240"/>
        <w:ind w:left="1440" w:hanging="720"/>
        <w:rPr>
          <w:rFonts w:eastAsia="Times New Roman"/>
        </w:rPr>
      </w:pPr>
      <w:r w:rsidRPr="00B94D00">
        <w:rPr>
          <w:rFonts w:eastAsia="Times New Roman"/>
        </w:rPr>
        <w:t>(c)</w:t>
      </w:r>
      <w:r w:rsidRPr="00B94D00">
        <w:rPr>
          <w:rFonts w:eastAsia="Times New Roman"/>
        </w:rPr>
        <w:tab/>
        <w:t xml:space="preserve">No On-Line </w:t>
      </w:r>
      <w:r w:rsidRPr="00B94D00">
        <w:rPr>
          <w:rFonts w:eastAsia="Times New Roman"/>
          <w:iCs/>
        </w:rPr>
        <w:t xml:space="preserve">Resource-Specific </w:t>
      </w:r>
      <w:r w:rsidRPr="00B94D00">
        <w:rPr>
          <w:rFonts w:eastAsia="Times New Roman"/>
        </w:rPr>
        <w:t xml:space="preserve">Ancillary Service Offer for any other Combined Cycle Generation Resource within the Combined Cycled Train is submitted for that hour. </w:t>
      </w:r>
    </w:p>
    <w:p w14:paraId="21B03891" w14:textId="77777777" w:rsidR="00572F68" w:rsidRPr="00B94D00" w:rsidRDefault="00572F68" w:rsidP="00572F68">
      <w:pPr>
        <w:spacing w:after="240"/>
        <w:ind w:left="720" w:hanging="720"/>
        <w:rPr>
          <w:rFonts w:eastAsia="Times New Roman"/>
        </w:rPr>
      </w:pPr>
      <w:r w:rsidRPr="00B94D00">
        <w:rPr>
          <w:rFonts w:eastAsia="Times New Roman"/>
        </w:rPr>
        <w:t>(9)</w:t>
      </w:r>
      <w:r w:rsidRPr="00B94D00">
        <w:rPr>
          <w:rFonts w:eastAsia="Times New Roman"/>
        </w:rPr>
        <w:tab/>
        <w:t>ERCOT will attempt to procure the quantity from its Ancillary Service Plan from Resource-</w:t>
      </w:r>
      <w:r w:rsidRPr="00B94D00">
        <w:rPr>
          <w:rFonts w:eastAsia="Times New Roman"/>
          <w:iCs/>
        </w:rPr>
        <w:t>Specific</w:t>
      </w:r>
      <w:r w:rsidRPr="00B94D00">
        <w:rPr>
          <w:rFonts w:eastAsia="Times New Roman"/>
        </w:rPr>
        <w:t xml:space="preserve"> Ancillary Service Offers as well as Ancillary Service Only Offers against respective ASDCs.</w:t>
      </w:r>
    </w:p>
    <w:p w14:paraId="0076CD80" w14:textId="77777777" w:rsidR="00572F68" w:rsidRPr="00B94D00" w:rsidRDefault="00572F68" w:rsidP="00572F68">
      <w:pPr>
        <w:keepNext/>
        <w:widowControl w:val="0"/>
        <w:tabs>
          <w:tab w:val="left" w:pos="1260"/>
        </w:tabs>
        <w:spacing w:before="480" w:after="240"/>
        <w:ind w:left="1267" w:hanging="1267"/>
        <w:outlineLvl w:val="3"/>
        <w:rPr>
          <w:rFonts w:eastAsia="Times New Roman"/>
          <w:b/>
          <w:bCs/>
          <w:snapToGrid w:val="0"/>
        </w:rPr>
      </w:pPr>
      <w:bookmarkStart w:id="154" w:name="_Toc135990640"/>
      <w:bookmarkStart w:id="155" w:name="_Hlk135897772"/>
      <w:r w:rsidRPr="00B94D00">
        <w:rPr>
          <w:rFonts w:eastAsia="Times New Roman"/>
          <w:b/>
          <w:bCs/>
          <w:snapToGrid w:val="0"/>
        </w:rPr>
        <w:lastRenderedPageBreak/>
        <w:t>4.4.7.3</w:t>
      </w:r>
      <w:r w:rsidRPr="00B94D00">
        <w:rPr>
          <w:rFonts w:eastAsia="Times New Roman"/>
          <w:b/>
          <w:bCs/>
          <w:snapToGrid w:val="0"/>
        </w:rPr>
        <w:tab/>
        <w:t>Ancillary Service Trades</w:t>
      </w:r>
    </w:p>
    <w:p w14:paraId="68B64B2A" w14:textId="77777777" w:rsidR="00572F68" w:rsidRPr="00B94D00" w:rsidRDefault="00572F68" w:rsidP="00572F68">
      <w:pPr>
        <w:spacing w:after="240"/>
        <w:ind w:left="720" w:hanging="720"/>
        <w:rPr>
          <w:iCs/>
          <w:szCs w:val="20"/>
        </w:rPr>
      </w:pPr>
      <w:r w:rsidRPr="00B94D00">
        <w:rPr>
          <w:iCs/>
          <w:szCs w:val="20"/>
        </w:rPr>
        <w:t>(1)</w:t>
      </w:r>
      <w:r w:rsidRPr="00B94D00">
        <w:rPr>
          <w:iCs/>
          <w:szCs w:val="20"/>
        </w:rPr>
        <w:tab/>
      </w:r>
      <w:proofErr w:type="gramStart"/>
      <w:r w:rsidRPr="00B94D00">
        <w:rPr>
          <w:iCs/>
          <w:szCs w:val="20"/>
        </w:rPr>
        <w:t>An Ancillary</w:t>
      </w:r>
      <w:proofErr w:type="gramEnd"/>
      <w:r w:rsidRPr="00B94D00">
        <w:rPr>
          <w:iCs/>
          <w:szCs w:val="20"/>
        </w:rPr>
        <w:t xml:space="preserve"> Service Trade is the information for a QSE-to-QSE transaction that transfers an obligation to provide Ancillary Service capacity or purchase Ancillary Services in the RTM between a buyer and a seller. </w:t>
      </w:r>
    </w:p>
    <w:p w14:paraId="346E75C8" w14:textId="77777777" w:rsidR="00572F68" w:rsidRPr="00B94D00" w:rsidRDefault="00572F68" w:rsidP="00572F68">
      <w:pPr>
        <w:spacing w:after="240"/>
        <w:ind w:left="720" w:hanging="720"/>
        <w:rPr>
          <w:iCs/>
          <w:szCs w:val="20"/>
        </w:rPr>
      </w:pPr>
      <w:r w:rsidRPr="00B94D00">
        <w:rPr>
          <w:iCs/>
          <w:szCs w:val="20"/>
        </w:rPr>
        <w:t>(2)</w:t>
      </w:r>
      <w:r w:rsidRPr="00B94D00">
        <w:rPr>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0CA951B3" w14:textId="77777777" w:rsidR="00572F68" w:rsidRPr="00B94D00" w:rsidRDefault="00572F68" w:rsidP="00572F68">
      <w:pPr>
        <w:spacing w:after="240"/>
        <w:ind w:left="720" w:hanging="720"/>
        <w:rPr>
          <w:iCs/>
          <w:szCs w:val="20"/>
        </w:rPr>
      </w:pPr>
      <w:r w:rsidRPr="00B94D00">
        <w:rPr>
          <w:iCs/>
          <w:szCs w:val="20"/>
        </w:rPr>
        <w:t>(3)</w:t>
      </w:r>
      <w:r w:rsidRPr="00B94D00">
        <w:rPr>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56B003E9" w14:textId="77777777" w:rsidR="00572F68" w:rsidRPr="00B94D00" w:rsidRDefault="00572F68" w:rsidP="00572F68">
      <w:pPr>
        <w:spacing w:after="240"/>
        <w:ind w:left="720" w:hanging="720"/>
        <w:rPr>
          <w:iCs/>
          <w:szCs w:val="20"/>
        </w:rPr>
      </w:pPr>
      <w:bookmarkStart w:id="156" w:name="_Hlk135898101"/>
      <w:r w:rsidRPr="00B94D00">
        <w:rPr>
          <w:iCs/>
          <w:szCs w:val="20"/>
        </w:rPr>
        <w:t>(4)</w:t>
      </w:r>
      <w:r w:rsidRPr="00B94D00">
        <w:rPr>
          <w:iCs/>
          <w:szCs w:val="20"/>
        </w:rPr>
        <w:tab/>
        <w:t>A QSE with an Ancillary Service Position for ECRS, originally designated to be provided by a SCED-dispatchable Resource, may transfer that portion of its Ancillary Service Position via Ancillary Service Trade(s) to another QSE only if that QSE designates the ECRS will be provided by a SCED-dispatchable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553C9037" w14:textId="77777777" w:rsidTr="005C0B53">
        <w:trPr>
          <w:trHeight w:val="386"/>
        </w:trPr>
        <w:tc>
          <w:tcPr>
            <w:tcW w:w="9350" w:type="dxa"/>
            <w:shd w:val="pct12" w:color="auto" w:fill="auto"/>
          </w:tcPr>
          <w:p w14:paraId="3992F137" w14:textId="77777777" w:rsidR="00572F68" w:rsidRPr="00B94D00" w:rsidRDefault="00572F68" w:rsidP="005C0B53">
            <w:pPr>
              <w:spacing w:before="120" w:after="240"/>
            </w:pPr>
            <w:r w:rsidRPr="00B94D00">
              <w:rPr>
                <w:b/>
                <w:i/>
                <w:iCs/>
              </w:rPr>
              <w:t>[NPRR1213:  Delete paragraph (4) above upon system implementation, and upon system implementation of NPRR1171, and renumber accordingly.]</w:t>
            </w:r>
          </w:p>
        </w:tc>
      </w:tr>
    </w:tbl>
    <w:p w14:paraId="0F756187" w14:textId="77777777" w:rsidR="00572F68" w:rsidRPr="00B94D00" w:rsidRDefault="00572F68" w:rsidP="00572F68">
      <w:pPr>
        <w:spacing w:before="240" w:after="240"/>
        <w:ind w:left="720" w:hanging="720"/>
        <w:rPr>
          <w:iCs/>
          <w:szCs w:val="20"/>
        </w:rPr>
      </w:pPr>
      <w:r w:rsidRPr="00B94D00">
        <w:rPr>
          <w:iCs/>
          <w:szCs w:val="20"/>
        </w:rPr>
        <w:t>(5)</w:t>
      </w:r>
      <w:r w:rsidRPr="00B94D00">
        <w:rPr>
          <w:iCs/>
          <w:szCs w:val="20"/>
        </w:rPr>
        <w:tab/>
        <w:t>A QSE with an Ancillary Service Position for ECRS, originally designated to be provided by a Load Resource providing ECRS triggered with or without under-</w:t>
      </w:r>
      <w:proofErr w:type="gramStart"/>
      <w:r w:rsidRPr="00B94D00">
        <w:rPr>
          <w:iCs/>
          <w:szCs w:val="20"/>
        </w:rPr>
        <w:t>frequency</w:t>
      </w:r>
      <w:proofErr w:type="gramEnd"/>
      <w:r w:rsidRPr="00B94D00">
        <w:rPr>
          <w:iCs/>
          <w:szCs w:val="20"/>
        </w:rPr>
        <w:t xml:space="preserve"> relays set at 59.70 Hz, may transfer that portion of its Ancillary Service Position via Ancillary Service Trade(s) to another QSE only if that QSE designates the ECRS will be provided by either:</w:t>
      </w:r>
    </w:p>
    <w:p w14:paraId="252B3FD4" w14:textId="77777777" w:rsidR="00572F68" w:rsidRPr="00B94D00" w:rsidRDefault="00572F68" w:rsidP="00572F68">
      <w:pPr>
        <w:spacing w:after="240"/>
        <w:ind w:left="1440" w:hanging="720"/>
        <w:rPr>
          <w:szCs w:val="20"/>
        </w:rPr>
      </w:pPr>
      <w:r w:rsidRPr="00B94D00">
        <w:rPr>
          <w:szCs w:val="20"/>
        </w:rPr>
        <w:t>(a)</w:t>
      </w:r>
      <w:r w:rsidRPr="00B94D00">
        <w:rPr>
          <w:szCs w:val="20"/>
        </w:rPr>
        <w:tab/>
        <w:t xml:space="preserve">A Generation Resource; </w:t>
      </w:r>
    </w:p>
    <w:p w14:paraId="073C5BF2" w14:textId="77777777" w:rsidR="00572F68" w:rsidRPr="00B94D00" w:rsidRDefault="00572F68" w:rsidP="00572F68">
      <w:pPr>
        <w:spacing w:after="240"/>
        <w:ind w:left="1440" w:hanging="720"/>
        <w:rPr>
          <w:szCs w:val="20"/>
        </w:rPr>
      </w:pPr>
      <w:r w:rsidRPr="00B94D00">
        <w:rPr>
          <w:szCs w:val="20"/>
        </w:rPr>
        <w:t>(b)</w:t>
      </w:r>
      <w:r w:rsidRPr="00B94D00">
        <w:rPr>
          <w:szCs w:val="20"/>
        </w:rPr>
        <w:tab/>
        <w:t>An ESR; or</w:t>
      </w:r>
    </w:p>
    <w:p w14:paraId="31A001AC" w14:textId="77777777" w:rsidR="00572F68" w:rsidRPr="00B94D00" w:rsidRDefault="00572F68" w:rsidP="00572F68">
      <w:pPr>
        <w:spacing w:after="240"/>
        <w:ind w:left="1440" w:hanging="720"/>
        <w:rPr>
          <w:szCs w:val="20"/>
        </w:rPr>
      </w:pPr>
      <w:r w:rsidRPr="00B94D00">
        <w:rPr>
          <w:szCs w:val="20"/>
        </w:rPr>
        <w:t>(c)</w:t>
      </w:r>
      <w:r w:rsidRPr="00B94D00">
        <w:rPr>
          <w:szCs w:val="20"/>
        </w:rPr>
        <w:tab/>
        <w:t xml:space="preserve">A Load Resource providing ECRS triggered with or without 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06795648" w14:textId="77777777" w:rsidTr="005C0B53">
        <w:trPr>
          <w:trHeight w:val="386"/>
        </w:trPr>
        <w:tc>
          <w:tcPr>
            <w:tcW w:w="9350" w:type="dxa"/>
            <w:shd w:val="pct12" w:color="auto" w:fill="auto"/>
          </w:tcPr>
          <w:p w14:paraId="626CE425" w14:textId="77777777" w:rsidR="00572F68" w:rsidRPr="00B94D00" w:rsidRDefault="00572F68" w:rsidP="005C0B53">
            <w:pPr>
              <w:spacing w:before="120" w:after="240"/>
            </w:pPr>
            <w:r w:rsidRPr="00B94D00">
              <w:rPr>
                <w:b/>
                <w:i/>
                <w:iCs/>
              </w:rPr>
              <w:t>[NPRR1213:  Delete paragraph (5) above upon system implementation, and upon system implementation of NPRR1171, and renumber accordingly.]</w:t>
            </w:r>
          </w:p>
        </w:tc>
      </w:tr>
    </w:tbl>
    <w:p w14:paraId="77EFBEC7" w14:textId="77777777" w:rsidR="00572F68" w:rsidRPr="00B94D00" w:rsidRDefault="00572F68" w:rsidP="00572F68">
      <w:pPr>
        <w:spacing w:before="240" w:after="240"/>
        <w:ind w:left="720" w:hanging="720"/>
        <w:rPr>
          <w:iCs/>
          <w:szCs w:val="20"/>
        </w:rPr>
      </w:pPr>
      <w:r w:rsidRPr="00B94D00">
        <w:rPr>
          <w:iCs/>
          <w:szCs w:val="20"/>
        </w:rPr>
        <w:t>(6)</w:t>
      </w:r>
      <w:r w:rsidRPr="00B94D00">
        <w:rPr>
          <w:iCs/>
          <w:szCs w:val="20"/>
        </w:rPr>
        <w:tab/>
        <w:t>The table below shows the ECRS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572F68" w:rsidRPr="00B94D00" w14:paraId="417D9E48" w14:textId="77777777" w:rsidTr="005C0B53">
        <w:trPr>
          <w:trHeight w:val="343"/>
        </w:trPr>
        <w:tc>
          <w:tcPr>
            <w:tcW w:w="2711" w:type="dxa"/>
            <w:vAlign w:val="center"/>
          </w:tcPr>
          <w:p w14:paraId="4376C218" w14:textId="77777777" w:rsidR="00572F68" w:rsidRPr="00B94D00" w:rsidRDefault="00572F68" w:rsidP="005C0B53">
            <w:pPr>
              <w:spacing w:after="240"/>
              <w:jc w:val="center"/>
              <w:rPr>
                <w:iCs/>
                <w:szCs w:val="20"/>
              </w:rPr>
            </w:pPr>
          </w:p>
        </w:tc>
        <w:tc>
          <w:tcPr>
            <w:tcW w:w="6338" w:type="dxa"/>
            <w:gridSpan w:val="2"/>
            <w:vAlign w:val="center"/>
          </w:tcPr>
          <w:p w14:paraId="3E00D87A" w14:textId="77777777" w:rsidR="00572F68" w:rsidRPr="00B94D00" w:rsidRDefault="00572F68" w:rsidP="005C0B53">
            <w:pPr>
              <w:spacing w:after="240"/>
              <w:jc w:val="center"/>
              <w:rPr>
                <w:b/>
                <w:iCs/>
                <w:szCs w:val="20"/>
              </w:rPr>
            </w:pPr>
            <w:r w:rsidRPr="00B94D00">
              <w:rPr>
                <w:b/>
                <w:iCs/>
                <w:szCs w:val="20"/>
              </w:rPr>
              <w:t>Allowable ECRS Ancillary Service Trades</w:t>
            </w:r>
          </w:p>
        </w:tc>
      </w:tr>
      <w:tr w:rsidR="00572F68" w:rsidRPr="00B94D00" w14:paraId="3F13EE8A" w14:textId="77777777" w:rsidTr="005C0B53">
        <w:trPr>
          <w:trHeight w:val="527"/>
        </w:trPr>
        <w:tc>
          <w:tcPr>
            <w:tcW w:w="2711" w:type="dxa"/>
            <w:vAlign w:val="center"/>
          </w:tcPr>
          <w:p w14:paraId="0B2E0175" w14:textId="77777777" w:rsidR="00572F68" w:rsidRPr="00B94D00" w:rsidRDefault="00572F68" w:rsidP="005C0B53">
            <w:pPr>
              <w:spacing w:after="240"/>
              <w:jc w:val="center"/>
              <w:rPr>
                <w:b/>
                <w:iCs/>
                <w:szCs w:val="20"/>
              </w:rPr>
            </w:pPr>
            <w:r w:rsidRPr="00B94D00">
              <w:rPr>
                <w:b/>
                <w:iCs/>
                <w:szCs w:val="20"/>
              </w:rPr>
              <w:t>Original Responsibility</w:t>
            </w:r>
          </w:p>
        </w:tc>
        <w:tc>
          <w:tcPr>
            <w:tcW w:w="3235" w:type="dxa"/>
            <w:vAlign w:val="center"/>
          </w:tcPr>
          <w:p w14:paraId="7EFA9C0C" w14:textId="77777777" w:rsidR="00572F68" w:rsidRPr="00B94D00" w:rsidRDefault="00572F68" w:rsidP="005C0B53">
            <w:pPr>
              <w:spacing w:after="240"/>
              <w:jc w:val="center"/>
              <w:rPr>
                <w:b/>
                <w:iCs/>
                <w:szCs w:val="20"/>
              </w:rPr>
            </w:pPr>
            <w:r w:rsidRPr="00B94D00">
              <w:rPr>
                <w:b/>
                <w:iCs/>
                <w:szCs w:val="20"/>
              </w:rPr>
              <w:t>SCED-dispatchable ECRS</w:t>
            </w:r>
          </w:p>
        </w:tc>
        <w:tc>
          <w:tcPr>
            <w:tcW w:w="3103" w:type="dxa"/>
            <w:vAlign w:val="center"/>
          </w:tcPr>
          <w:p w14:paraId="6F41818D" w14:textId="77777777" w:rsidR="00572F68" w:rsidRPr="00B94D00" w:rsidRDefault="00572F68" w:rsidP="005C0B53">
            <w:pPr>
              <w:spacing w:after="240"/>
              <w:jc w:val="center"/>
              <w:rPr>
                <w:b/>
                <w:iCs/>
                <w:szCs w:val="20"/>
              </w:rPr>
            </w:pPr>
            <w:r w:rsidRPr="00B94D00">
              <w:rPr>
                <w:b/>
                <w:iCs/>
                <w:szCs w:val="20"/>
              </w:rPr>
              <w:t>Manually dispatched ECRS</w:t>
            </w:r>
          </w:p>
        </w:tc>
      </w:tr>
      <w:tr w:rsidR="00572F68" w:rsidRPr="00B94D00" w14:paraId="6D449667" w14:textId="77777777" w:rsidTr="005C0B53">
        <w:trPr>
          <w:trHeight w:val="343"/>
        </w:trPr>
        <w:tc>
          <w:tcPr>
            <w:tcW w:w="2711" w:type="dxa"/>
            <w:vAlign w:val="center"/>
          </w:tcPr>
          <w:p w14:paraId="7AB308C2" w14:textId="77777777" w:rsidR="00572F68" w:rsidRPr="00B94D00" w:rsidRDefault="00572F68" w:rsidP="005C0B53">
            <w:pPr>
              <w:spacing w:after="240"/>
              <w:jc w:val="center"/>
              <w:rPr>
                <w:iCs/>
                <w:szCs w:val="20"/>
              </w:rPr>
            </w:pPr>
            <w:r w:rsidRPr="00B94D00">
              <w:rPr>
                <w:iCs/>
                <w:szCs w:val="20"/>
              </w:rPr>
              <w:t>SCED-dispatchable ECRS</w:t>
            </w:r>
          </w:p>
        </w:tc>
        <w:tc>
          <w:tcPr>
            <w:tcW w:w="3235" w:type="dxa"/>
            <w:vAlign w:val="center"/>
          </w:tcPr>
          <w:p w14:paraId="4163F882" w14:textId="77777777" w:rsidR="00572F68" w:rsidRPr="00B94D00" w:rsidRDefault="00572F68" w:rsidP="005C0B53">
            <w:pPr>
              <w:spacing w:after="240"/>
              <w:jc w:val="center"/>
              <w:rPr>
                <w:iCs/>
                <w:szCs w:val="20"/>
              </w:rPr>
            </w:pPr>
            <w:r w:rsidRPr="00B94D00">
              <w:rPr>
                <w:iCs/>
                <w:szCs w:val="20"/>
              </w:rPr>
              <w:t>Yes</w:t>
            </w:r>
          </w:p>
        </w:tc>
        <w:tc>
          <w:tcPr>
            <w:tcW w:w="3103" w:type="dxa"/>
            <w:vAlign w:val="center"/>
          </w:tcPr>
          <w:p w14:paraId="33415AC9" w14:textId="77777777" w:rsidR="00572F68" w:rsidRPr="00B94D00" w:rsidRDefault="00572F68" w:rsidP="005C0B53">
            <w:pPr>
              <w:spacing w:after="240"/>
              <w:jc w:val="center"/>
              <w:rPr>
                <w:iCs/>
                <w:szCs w:val="20"/>
              </w:rPr>
            </w:pPr>
            <w:r w:rsidRPr="00B94D00">
              <w:rPr>
                <w:iCs/>
                <w:szCs w:val="20"/>
              </w:rPr>
              <w:t>No</w:t>
            </w:r>
          </w:p>
        </w:tc>
      </w:tr>
      <w:tr w:rsidR="00572F68" w:rsidRPr="00B94D00" w14:paraId="3C65EE68" w14:textId="77777777" w:rsidTr="005C0B53">
        <w:trPr>
          <w:trHeight w:val="527"/>
        </w:trPr>
        <w:tc>
          <w:tcPr>
            <w:tcW w:w="2711" w:type="dxa"/>
            <w:vAlign w:val="center"/>
          </w:tcPr>
          <w:p w14:paraId="7B4ACEE5" w14:textId="77777777" w:rsidR="00572F68" w:rsidRPr="00B94D00" w:rsidRDefault="00572F68" w:rsidP="005C0B53">
            <w:pPr>
              <w:spacing w:after="240"/>
              <w:jc w:val="center"/>
              <w:rPr>
                <w:iCs/>
                <w:szCs w:val="20"/>
              </w:rPr>
            </w:pPr>
            <w:r w:rsidRPr="00B94D00">
              <w:rPr>
                <w:iCs/>
                <w:szCs w:val="20"/>
              </w:rPr>
              <w:t>Manually dispatched ECRS</w:t>
            </w:r>
          </w:p>
        </w:tc>
        <w:tc>
          <w:tcPr>
            <w:tcW w:w="3235" w:type="dxa"/>
            <w:vAlign w:val="center"/>
          </w:tcPr>
          <w:p w14:paraId="7FF03387" w14:textId="77777777" w:rsidR="00572F68" w:rsidRPr="00B94D00" w:rsidRDefault="00572F68" w:rsidP="005C0B53">
            <w:pPr>
              <w:spacing w:after="240"/>
              <w:jc w:val="center"/>
              <w:rPr>
                <w:iCs/>
                <w:szCs w:val="20"/>
              </w:rPr>
            </w:pPr>
            <w:r w:rsidRPr="00B94D00">
              <w:rPr>
                <w:iCs/>
                <w:szCs w:val="20"/>
              </w:rPr>
              <w:t>Yes</w:t>
            </w:r>
          </w:p>
        </w:tc>
        <w:tc>
          <w:tcPr>
            <w:tcW w:w="3103" w:type="dxa"/>
            <w:vAlign w:val="center"/>
          </w:tcPr>
          <w:p w14:paraId="3CF5CA7D" w14:textId="77777777" w:rsidR="00572F68" w:rsidRPr="00B94D00" w:rsidRDefault="00572F68" w:rsidP="005C0B53">
            <w:pPr>
              <w:spacing w:after="240"/>
              <w:jc w:val="center"/>
              <w:rPr>
                <w:iCs/>
                <w:szCs w:val="20"/>
              </w:rPr>
            </w:pPr>
            <w:r w:rsidRPr="00B94D00">
              <w:rPr>
                <w:iCs/>
                <w:szCs w:val="20"/>
              </w:rPr>
              <w:t>Yes</w:t>
            </w:r>
          </w:p>
        </w:tc>
      </w:tr>
    </w:tbl>
    <w:p w14:paraId="2D77F32F" w14:textId="77777777" w:rsidR="00572F68" w:rsidRPr="00B94D00" w:rsidRDefault="00572F68" w:rsidP="00572F68"/>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572F68" w:rsidRPr="00B94D00" w14:paraId="289DEF8D" w14:textId="77777777" w:rsidTr="005C0B53">
        <w:trPr>
          <w:trHeight w:val="386"/>
        </w:trPr>
        <w:tc>
          <w:tcPr>
            <w:tcW w:w="9591" w:type="dxa"/>
            <w:shd w:val="pct12" w:color="auto" w:fill="auto"/>
          </w:tcPr>
          <w:p w14:paraId="6DB91F06" w14:textId="77777777" w:rsidR="00572F68" w:rsidRPr="00B94D00" w:rsidRDefault="00572F68" w:rsidP="005C0B53">
            <w:pPr>
              <w:spacing w:before="120" w:after="240"/>
              <w:rPr>
                <w:b/>
                <w:i/>
                <w:iCs/>
              </w:rPr>
            </w:pPr>
            <w:bookmarkStart w:id="157" w:name="_Hlk116474121"/>
            <w:bookmarkEnd w:id="156"/>
            <w:r w:rsidRPr="00B94D00">
              <w:rPr>
                <w:b/>
                <w:i/>
                <w:iCs/>
              </w:rPr>
              <w:t>[NPRR1213:  Replace paragraph (6) above with the following upon system implementation, and upon system implementation of NPRR1171:]</w:t>
            </w:r>
          </w:p>
          <w:p w14:paraId="71E817EC" w14:textId="77777777" w:rsidR="00572F68" w:rsidRPr="00B94D00" w:rsidRDefault="00572F68" w:rsidP="005C0B53">
            <w:pPr>
              <w:spacing w:after="240"/>
              <w:ind w:left="720" w:hanging="720"/>
              <w:rPr>
                <w:iCs/>
              </w:rPr>
            </w:pPr>
            <w:r w:rsidRPr="00B94D00">
              <w:rPr>
                <w:iCs/>
              </w:rPr>
              <w:t>(4)</w:t>
            </w:r>
            <w:r w:rsidRPr="00B94D00">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572F68" w:rsidRPr="00B94D00" w14:paraId="6C0BC082" w14:textId="77777777" w:rsidTr="005C0B53">
              <w:trPr>
                <w:trHeight w:hRule="exact" w:val="20"/>
              </w:trPr>
              <w:tc>
                <w:tcPr>
                  <w:tcW w:w="1982" w:type="dxa"/>
                  <w:tcBorders>
                    <w:top w:val="nil"/>
                    <w:left w:val="nil"/>
                    <w:bottom w:val="nil"/>
                    <w:right w:val="nil"/>
                  </w:tcBorders>
                  <w:vAlign w:val="center"/>
                </w:tcPr>
                <w:p w14:paraId="6FEAA48E" w14:textId="77777777" w:rsidR="00572F68" w:rsidRPr="00B94D00" w:rsidRDefault="00572F68" w:rsidP="005C0B53">
                  <w:pPr>
                    <w:rPr>
                      <w:sz w:val="2"/>
                    </w:rPr>
                  </w:pPr>
                  <w:bookmarkStart w:id="158" w:name="_2451723d_ba9b_484c_9e02_3e33a443810c"/>
                  <w:bookmarkStart w:id="159" w:name="_5526f7cd_d748_4f30_aff3_ebfa468906df"/>
                  <w:bookmarkEnd w:id="158"/>
                </w:p>
              </w:tc>
              <w:tc>
                <w:tcPr>
                  <w:tcW w:w="2158" w:type="dxa"/>
                  <w:tcBorders>
                    <w:top w:val="nil"/>
                    <w:left w:val="nil"/>
                    <w:bottom w:val="nil"/>
                    <w:right w:val="nil"/>
                  </w:tcBorders>
                  <w:vAlign w:val="center"/>
                </w:tcPr>
                <w:p w14:paraId="17B7C41D" w14:textId="77777777" w:rsidR="00572F68" w:rsidRPr="00B94D00" w:rsidRDefault="00572F68" w:rsidP="005C0B53">
                  <w:pPr>
                    <w:rPr>
                      <w:sz w:val="2"/>
                    </w:rPr>
                  </w:pPr>
                </w:p>
              </w:tc>
              <w:tc>
                <w:tcPr>
                  <w:tcW w:w="2250" w:type="dxa"/>
                  <w:tcBorders>
                    <w:top w:val="nil"/>
                    <w:left w:val="nil"/>
                    <w:bottom w:val="nil"/>
                    <w:right w:val="nil"/>
                  </w:tcBorders>
                </w:tcPr>
                <w:p w14:paraId="7FEB4EFE" w14:textId="77777777" w:rsidR="00572F68" w:rsidRPr="00B94D00" w:rsidRDefault="00572F68" w:rsidP="005C0B53">
                  <w:pPr>
                    <w:rPr>
                      <w:sz w:val="2"/>
                    </w:rPr>
                  </w:pPr>
                </w:p>
              </w:tc>
              <w:tc>
                <w:tcPr>
                  <w:tcW w:w="2250" w:type="dxa"/>
                  <w:tcBorders>
                    <w:top w:val="nil"/>
                    <w:left w:val="nil"/>
                    <w:bottom w:val="nil"/>
                    <w:right w:val="nil"/>
                  </w:tcBorders>
                  <w:vAlign w:val="center"/>
                </w:tcPr>
                <w:p w14:paraId="01426AE7" w14:textId="77777777" w:rsidR="00572F68" w:rsidRPr="00B94D00" w:rsidRDefault="00572F68" w:rsidP="005C0B53">
                  <w:pPr>
                    <w:rPr>
                      <w:sz w:val="2"/>
                    </w:rPr>
                  </w:pPr>
                </w:p>
              </w:tc>
            </w:tr>
            <w:tr w:rsidR="00572F68" w:rsidRPr="00B94D00" w14:paraId="6A69FD8F" w14:textId="77777777" w:rsidTr="005C0B53">
              <w:trPr>
                <w:trHeight w:val="343"/>
              </w:trPr>
              <w:tc>
                <w:tcPr>
                  <w:tcW w:w="1982" w:type="dxa"/>
                  <w:vAlign w:val="center"/>
                </w:tcPr>
                <w:p w14:paraId="19E53BF5" w14:textId="77777777" w:rsidR="00572F68" w:rsidRPr="00B94D00" w:rsidRDefault="00572F68" w:rsidP="005C0B53">
                  <w:pPr>
                    <w:spacing w:after="240"/>
                    <w:jc w:val="center"/>
                    <w:rPr>
                      <w:iCs/>
                    </w:rPr>
                  </w:pPr>
                </w:p>
              </w:tc>
              <w:tc>
                <w:tcPr>
                  <w:tcW w:w="6658" w:type="dxa"/>
                  <w:gridSpan w:val="3"/>
                </w:tcPr>
                <w:p w14:paraId="0A39E745" w14:textId="77777777" w:rsidR="00572F68" w:rsidRPr="00B94D00" w:rsidRDefault="00572F68" w:rsidP="005C0B53">
                  <w:pPr>
                    <w:spacing w:after="240"/>
                    <w:jc w:val="center"/>
                    <w:rPr>
                      <w:b/>
                      <w:iCs/>
                    </w:rPr>
                  </w:pPr>
                  <w:r w:rsidRPr="00B94D00">
                    <w:rPr>
                      <w:b/>
                      <w:iCs/>
                    </w:rPr>
                    <w:t>Allowable ECRS Ancillary Service Trades</w:t>
                  </w:r>
                </w:p>
              </w:tc>
            </w:tr>
            <w:tr w:rsidR="00572F68" w:rsidRPr="00B94D00" w14:paraId="23FE51D4" w14:textId="77777777" w:rsidTr="005C0B53">
              <w:trPr>
                <w:trHeight w:val="527"/>
              </w:trPr>
              <w:tc>
                <w:tcPr>
                  <w:tcW w:w="1982" w:type="dxa"/>
                  <w:vAlign w:val="center"/>
                </w:tcPr>
                <w:p w14:paraId="7F313954" w14:textId="77777777" w:rsidR="00572F68" w:rsidRPr="00B94D00" w:rsidRDefault="00572F68" w:rsidP="005C0B53">
                  <w:pPr>
                    <w:spacing w:after="240"/>
                    <w:jc w:val="center"/>
                    <w:rPr>
                      <w:b/>
                      <w:iCs/>
                    </w:rPr>
                  </w:pPr>
                  <w:r w:rsidRPr="00B94D00">
                    <w:rPr>
                      <w:b/>
                      <w:iCs/>
                    </w:rPr>
                    <w:t>Original Responsibility</w:t>
                  </w:r>
                </w:p>
              </w:tc>
              <w:tc>
                <w:tcPr>
                  <w:tcW w:w="2158" w:type="dxa"/>
                  <w:vAlign w:val="center"/>
                </w:tcPr>
                <w:p w14:paraId="1E713850" w14:textId="77777777" w:rsidR="00572F68" w:rsidRPr="00B94D00" w:rsidRDefault="00572F68" w:rsidP="005C0B53">
                  <w:pPr>
                    <w:spacing w:after="240"/>
                    <w:jc w:val="center"/>
                    <w:rPr>
                      <w:b/>
                      <w:iCs/>
                    </w:rPr>
                  </w:pPr>
                  <w:r w:rsidRPr="00B94D00">
                    <w:rPr>
                      <w:b/>
                      <w:iCs/>
                    </w:rPr>
                    <w:t xml:space="preserve">SCED-dispatchable ECRS </w:t>
                  </w:r>
                  <w:r w:rsidRPr="00B94D00">
                    <w:rPr>
                      <w:b/>
                      <w:bCs/>
                      <w:iCs/>
                    </w:rPr>
                    <w:t>not from DGRs and DESRs on a Load shed circuit</w:t>
                  </w:r>
                </w:p>
              </w:tc>
              <w:tc>
                <w:tcPr>
                  <w:tcW w:w="2250" w:type="dxa"/>
                  <w:vAlign w:val="center"/>
                </w:tcPr>
                <w:p w14:paraId="788A2502" w14:textId="77777777" w:rsidR="00572F68" w:rsidRPr="00B94D00" w:rsidRDefault="00572F68" w:rsidP="005C0B53">
                  <w:pPr>
                    <w:spacing w:after="240"/>
                    <w:jc w:val="center"/>
                    <w:rPr>
                      <w:b/>
                      <w:iCs/>
                    </w:rPr>
                  </w:pPr>
                  <w:r w:rsidRPr="00B94D00">
                    <w:rPr>
                      <w:b/>
                      <w:iCs/>
                    </w:rPr>
                    <w:t>SCED-dispatchable ECRS</w:t>
                  </w:r>
                  <w:r w:rsidRPr="00B94D00">
                    <w:rPr>
                      <w:b/>
                      <w:bCs/>
                      <w:iCs/>
                    </w:rPr>
                    <w:t xml:space="preserve"> from DGRs and DESRs </w:t>
                  </w:r>
                  <w:r w:rsidRPr="00B94D00">
                    <w:rPr>
                      <w:b/>
                      <w:iCs/>
                    </w:rPr>
                    <w:t>on a Load shed circuit</w:t>
                  </w:r>
                </w:p>
              </w:tc>
              <w:tc>
                <w:tcPr>
                  <w:tcW w:w="2250" w:type="dxa"/>
                  <w:vAlign w:val="center"/>
                </w:tcPr>
                <w:p w14:paraId="66BAB6A9" w14:textId="77777777" w:rsidR="00572F68" w:rsidRPr="00B94D00" w:rsidRDefault="00572F68" w:rsidP="005C0B53">
                  <w:pPr>
                    <w:spacing w:after="240"/>
                    <w:jc w:val="center"/>
                    <w:rPr>
                      <w:b/>
                      <w:iCs/>
                    </w:rPr>
                  </w:pPr>
                  <w:r w:rsidRPr="00B94D00">
                    <w:rPr>
                      <w:b/>
                      <w:iCs/>
                    </w:rPr>
                    <w:t>Manually dispatched ECRS</w:t>
                  </w:r>
                </w:p>
              </w:tc>
            </w:tr>
            <w:tr w:rsidR="00572F68" w:rsidRPr="00B94D00" w14:paraId="1F3D1536" w14:textId="77777777" w:rsidTr="005C0B53">
              <w:trPr>
                <w:trHeight w:val="343"/>
              </w:trPr>
              <w:tc>
                <w:tcPr>
                  <w:tcW w:w="1982" w:type="dxa"/>
                  <w:vAlign w:val="center"/>
                </w:tcPr>
                <w:p w14:paraId="6E960316" w14:textId="77777777" w:rsidR="00572F68" w:rsidRPr="00B94D00" w:rsidRDefault="00572F68" w:rsidP="005C0B53">
                  <w:pPr>
                    <w:spacing w:after="240"/>
                    <w:jc w:val="center"/>
                    <w:rPr>
                      <w:iCs/>
                    </w:rPr>
                  </w:pPr>
                  <w:r w:rsidRPr="00B94D00">
                    <w:rPr>
                      <w:iCs/>
                    </w:rPr>
                    <w:t>SCED-dispatchable ECRS not from DGRs and DESRs</w:t>
                  </w:r>
                  <w:r w:rsidRPr="00B94D00">
                    <w:rPr>
                      <w:b/>
                      <w:bCs/>
                      <w:iCs/>
                    </w:rPr>
                    <w:t xml:space="preserve"> </w:t>
                  </w:r>
                  <w:r w:rsidRPr="00B94D00">
                    <w:rPr>
                      <w:iCs/>
                    </w:rPr>
                    <w:t>on a Load shed circuit</w:t>
                  </w:r>
                </w:p>
              </w:tc>
              <w:tc>
                <w:tcPr>
                  <w:tcW w:w="2158" w:type="dxa"/>
                  <w:vAlign w:val="center"/>
                </w:tcPr>
                <w:p w14:paraId="0C01515D" w14:textId="77777777" w:rsidR="00572F68" w:rsidRPr="00B94D00" w:rsidRDefault="00572F68" w:rsidP="005C0B53">
                  <w:pPr>
                    <w:spacing w:after="240"/>
                    <w:jc w:val="center"/>
                    <w:rPr>
                      <w:iCs/>
                    </w:rPr>
                  </w:pPr>
                  <w:r w:rsidRPr="00B94D00">
                    <w:rPr>
                      <w:iCs/>
                    </w:rPr>
                    <w:t>Yes</w:t>
                  </w:r>
                </w:p>
              </w:tc>
              <w:tc>
                <w:tcPr>
                  <w:tcW w:w="2250" w:type="dxa"/>
                  <w:vAlign w:val="center"/>
                </w:tcPr>
                <w:p w14:paraId="299B25B1" w14:textId="77777777" w:rsidR="00572F68" w:rsidRPr="00B94D00" w:rsidRDefault="00572F68" w:rsidP="005C0B53">
                  <w:pPr>
                    <w:spacing w:after="240"/>
                    <w:jc w:val="center"/>
                    <w:rPr>
                      <w:iCs/>
                    </w:rPr>
                  </w:pPr>
                  <w:r w:rsidRPr="00B94D00">
                    <w:rPr>
                      <w:iCs/>
                    </w:rPr>
                    <w:t>No</w:t>
                  </w:r>
                </w:p>
              </w:tc>
              <w:tc>
                <w:tcPr>
                  <w:tcW w:w="2250" w:type="dxa"/>
                  <w:vAlign w:val="center"/>
                </w:tcPr>
                <w:p w14:paraId="4001C706" w14:textId="77777777" w:rsidR="00572F68" w:rsidRPr="00B94D00" w:rsidRDefault="00572F68" w:rsidP="005C0B53">
                  <w:pPr>
                    <w:spacing w:after="240"/>
                    <w:jc w:val="center"/>
                    <w:rPr>
                      <w:iCs/>
                    </w:rPr>
                  </w:pPr>
                  <w:r w:rsidRPr="00B94D00">
                    <w:rPr>
                      <w:iCs/>
                    </w:rPr>
                    <w:t>No</w:t>
                  </w:r>
                </w:p>
              </w:tc>
            </w:tr>
            <w:tr w:rsidR="00572F68" w:rsidRPr="00B94D00" w14:paraId="55B05FE9" w14:textId="77777777" w:rsidTr="005C0B53">
              <w:trPr>
                <w:trHeight w:val="527"/>
              </w:trPr>
              <w:tc>
                <w:tcPr>
                  <w:tcW w:w="1982" w:type="dxa"/>
                  <w:vAlign w:val="center"/>
                </w:tcPr>
                <w:p w14:paraId="05637EE7" w14:textId="77777777" w:rsidR="00572F68" w:rsidRPr="00B94D00" w:rsidRDefault="00572F68" w:rsidP="005C0B53">
                  <w:pPr>
                    <w:spacing w:after="240"/>
                    <w:jc w:val="center"/>
                    <w:rPr>
                      <w:iCs/>
                    </w:rPr>
                  </w:pPr>
                  <w:r w:rsidRPr="00B94D00">
                    <w:rPr>
                      <w:iCs/>
                    </w:rPr>
                    <w:t>SCED-dispatchable ECRS from DGRs and DESRs</w:t>
                  </w:r>
                  <w:r w:rsidRPr="00B94D00">
                    <w:rPr>
                      <w:b/>
                      <w:bCs/>
                      <w:iCs/>
                    </w:rPr>
                    <w:t xml:space="preserve"> </w:t>
                  </w:r>
                  <w:r w:rsidRPr="00B94D00">
                    <w:rPr>
                      <w:iCs/>
                    </w:rPr>
                    <w:t>on a Load shed circuit</w:t>
                  </w:r>
                </w:p>
              </w:tc>
              <w:tc>
                <w:tcPr>
                  <w:tcW w:w="2158" w:type="dxa"/>
                  <w:vAlign w:val="center"/>
                </w:tcPr>
                <w:p w14:paraId="550825EE" w14:textId="77777777" w:rsidR="00572F68" w:rsidRPr="00B94D00" w:rsidRDefault="00572F68" w:rsidP="005C0B53">
                  <w:pPr>
                    <w:spacing w:after="240"/>
                    <w:jc w:val="center"/>
                    <w:rPr>
                      <w:iCs/>
                    </w:rPr>
                  </w:pPr>
                  <w:r w:rsidRPr="00B94D00">
                    <w:rPr>
                      <w:iCs/>
                    </w:rPr>
                    <w:t>Yes</w:t>
                  </w:r>
                </w:p>
              </w:tc>
              <w:tc>
                <w:tcPr>
                  <w:tcW w:w="2250" w:type="dxa"/>
                  <w:vAlign w:val="center"/>
                </w:tcPr>
                <w:p w14:paraId="34A3F646" w14:textId="77777777" w:rsidR="00572F68" w:rsidRPr="00B94D00" w:rsidRDefault="00572F68" w:rsidP="005C0B53">
                  <w:pPr>
                    <w:spacing w:after="240"/>
                    <w:jc w:val="center"/>
                    <w:rPr>
                      <w:iCs/>
                    </w:rPr>
                  </w:pPr>
                  <w:r w:rsidRPr="00B94D00">
                    <w:rPr>
                      <w:iCs/>
                    </w:rPr>
                    <w:t>Yes</w:t>
                  </w:r>
                </w:p>
              </w:tc>
              <w:tc>
                <w:tcPr>
                  <w:tcW w:w="2250" w:type="dxa"/>
                  <w:vAlign w:val="center"/>
                </w:tcPr>
                <w:p w14:paraId="112BBAF7" w14:textId="77777777" w:rsidR="00572F68" w:rsidRPr="00B94D00" w:rsidRDefault="00572F68" w:rsidP="005C0B53">
                  <w:pPr>
                    <w:spacing w:after="240"/>
                    <w:jc w:val="center"/>
                    <w:rPr>
                      <w:iCs/>
                    </w:rPr>
                  </w:pPr>
                  <w:r w:rsidRPr="00B94D00">
                    <w:rPr>
                      <w:iCs/>
                    </w:rPr>
                    <w:t>No</w:t>
                  </w:r>
                </w:p>
              </w:tc>
            </w:tr>
            <w:tr w:rsidR="00572F68" w:rsidRPr="00B94D00" w14:paraId="0F64B7AC" w14:textId="77777777" w:rsidTr="005C0B53">
              <w:trPr>
                <w:trHeight w:val="527"/>
              </w:trPr>
              <w:tc>
                <w:tcPr>
                  <w:tcW w:w="1982" w:type="dxa"/>
                  <w:vAlign w:val="center"/>
                </w:tcPr>
                <w:p w14:paraId="6A5C40BD" w14:textId="77777777" w:rsidR="00572F68" w:rsidRPr="00B94D00" w:rsidRDefault="00572F68" w:rsidP="005C0B53">
                  <w:pPr>
                    <w:spacing w:after="240"/>
                    <w:jc w:val="center"/>
                    <w:rPr>
                      <w:iCs/>
                    </w:rPr>
                  </w:pPr>
                  <w:r w:rsidRPr="00B94D00">
                    <w:rPr>
                      <w:iCs/>
                    </w:rPr>
                    <w:t>Manually dispatched ECRS</w:t>
                  </w:r>
                </w:p>
              </w:tc>
              <w:tc>
                <w:tcPr>
                  <w:tcW w:w="2158" w:type="dxa"/>
                  <w:vAlign w:val="center"/>
                </w:tcPr>
                <w:p w14:paraId="702C7D5B" w14:textId="77777777" w:rsidR="00572F68" w:rsidRPr="00B94D00" w:rsidRDefault="00572F68" w:rsidP="005C0B53">
                  <w:pPr>
                    <w:spacing w:after="240"/>
                    <w:jc w:val="center"/>
                    <w:rPr>
                      <w:iCs/>
                    </w:rPr>
                  </w:pPr>
                  <w:r w:rsidRPr="00B94D00">
                    <w:rPr>
                      <w:iCs/>
                    </w:rPr>
                    <w:t>Yes</w:t>
                  </w:r>
                </w:p>
              </w:tc>
              <w:tc>
                <w:tcPr>
                  <w:tcW w:w="2250" w:type="dxa"/>
                </w:tcPr>
                <w:p w14:paraId="75D1FF12" w14:textId="77777777" w:rsidR="00572F68" w:rsidRPr="00B94D00" w:rsidRDefault="00572F68" w:rsidP="005C0B53">
                  <w:pPr>
                    <w:spacing w:before="120" w:after="240"/>
                    <w:jc w:val="center"/>
                    <w:rPr>
                      <w:iCs/>
                    </w:rPr>
                  </w:pPr>
                  <w:r w:rsidRPr="00B94D00">
                    <w:rPr>
                      <w:iCs/>
                    </w:rPr>
                    <w:t>No</w:t>
                  </w:r>
                </w:p>
              </w:tc>
              <w:tc>
                <w:tcPr>
                  <w:tcW w:w="2250" w:type="dxa"/>
                  <w:vAlign w:val="center"/>
                </w:tcPr>
                <w:p w14:paraId="14334EDA" w14:textId="77777777" w:rsidR="00572F68" w:rsidRPr="00B94D00" w:rsidRDefault="00572F68" w:rsidP="005C0B53">
                  <w:pPr>
                    <w:spacing w:after="240"/>
                    <w:jc w:val="center"/>
                    <w:rPr>
                      <w:iCs/>
                    </w:rPr>
                  </w:pPr>
                  <w:r w:rsidRPr="00B94D00">
                    <w:rPr>
                      <w:iCs/>
                    </w:rPr>
                    <w:t>Yes</w:t>
                  </w:r>
                </w:p>
              </w:tc>
            </w:tr>
            <w:bookmarkEnd w:id="159"/>
          </w:tbl>
          <w:p w14:paraId="25E6F6FC" w14:textId="77777777" w:rsidR="00572F68" w:rsidRPr="00B94D00" w:rsidRDefault="00572F68" w:rsidP="005C0B53">
            <w:pPr>
              <w:spacing w:after="240"/>
              <w:ind w:left="720" w:hanging="720"/>
            </w:pPr>
          </w:p>
        </w:tc>
      </w:tr>
    </w:tbl>
    <w:p w14:paraId="4DFBAB12" w14:textId="77777777" w:rsidR="00572F68" w:rsidRPr="00B94D00" w:rsidRDefault="00572F68" w:rsidP="00572F68">
      <w:pPr>
        <w:spacing w:before="240" w:after="240"/>
        <w:ind w:left="720" w:hanging="720"/>
        <w:rPr>
          <w:iCs/>
          <w:szCs w:val="20"/>
        </w:rPr>
      </w:pPr>
      <w:r w:rsidRPr="00B94D00">
        <w:rPr>
          <w:iCs/>
          <w:szCs w:val="20"/>
        </w:rPr>
        <w:t>(7)</w:t>
      </w:r>
      <w:r w:rsidRPr="00B94D00">
        <w:rPr>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572F68" w:rsidRPr="00B94D00" w14:paraId="280E7339" w14:textId="77777777" w:rsidTr="005C0B53">
        <w:trPr>
          <w:trHeight w:val="343"/>
        </w:trPr>
        <w:tc>
          <w:tcPr>
            <w:tcW w:w="2219" w:type="dxa"/>
            <w:vAlign w:val="center"/>
          </w:tcPr>
          <w:p w14:paraId="4ADEA9E1" w14:textId="77777777" w:rsidR="00572F68" w:rsidRPr="00B94D00" w:rsidRDefault="00572F68" w:rsidP="005C0B53">
            <w:pPr>
              <w:spacing w:after="240"/>
              <w:jc w:val="center"/>
              <w:rPr>
                <w:iCs/>
                <w:szCs w:val="20"/>
              </w:rPr>
            </w:pPr>
          </w:p>
        </w:tc>
        <w:tc>
          <w:tcPr>
            <w:tcW w:w="6411" w:type="dxa"/>
            <w:gridSpan w:val="3"/>
            <w:vAlign w:val="center"/>
          </w:tcPr>
          <w:p w14:paraId="5B27FC7F" w14:textId="77777777" w:rsidR="00572F68" w:rsidRPr="00B94D00" w:rsidRDefault="00572F68" w:rsidP="005C0B53">
            <w:pPr>
              <w:spacing w:after="240"/>
              <w:jc w:val="center"/>
              <w:rPr>
                <w:b/>
                <w:iCs/>
                <w:szCs w:val="20"/>
              </w:rPr>
            </w:pPr>
            <w:r w:rsidRPr="00B94D00">
              <w:rPr>
                <w:b/>
                <w:iCs/>
                <w:szCs w:val="20"/>
              </w:rPr>
              <w:t>Allowable RRS Ancillary Service Trades</w:t>
            </w:r>
          </w:p>
        </w:tc>
      </w:tr>
      <w:tr w:rsidR="00572F68" w:rsidRPr="00B94D00" w14:paraId="115DA8E7" w14:textId="77777777" w:rsidTr="005C0B53">
        <w:trPr>
          <w:trHeight w:val="527"/>
        </w:trPr>
        <w:tc>
          <w:tcPr>
            <w:tcW w:w="2219" w:type="dxa"/>
            <w:vAlign w:val="center"/>
          </w:tcPr>
          <w:p w14:paraId="4D671870" w14:textId="77777777" w:rsidR="00572F68" w:rsidRPr="00B94D00" w:rsidRDefault="00572F68" w:rsidP="005C0B53">
            <w:pPr>
              <w:spacing w:after="240"/>
              <w:jc w:val="center"/>
              <w:rPr>
                <w:b/>
                <w:iCs/>
                <w:szCs w:val="20"/>
              </w:rPr>
            </w:pPr>
            <w:r w:rsidRPr="00B94D00">
              <w:rPr>
                <w:b/>
                <w:iCs/>
                <w:szCs w:val="20"/>
              </w:rPr>
              <w:t>Original Responsibility</w:t>
            </w:r>
          </w:p>
        </w:tc>
        <w:tc>
          <w:tcPr>
            <w:tcW w:w="2158" w:type="dxa"/>
            <w:vAlign w:val="center"/>
          </w:tcPr>
          <w:p w14:paraId="07216C83" w14:textId="77777777" w:rsidR="00572F68" w:rsidRPr="00B94D00" w:rsidRDefault="00572F68" w:rsidP="005C0B53">
            <w:pPr>
              <w:spacing w:after="240"/>
              <w:jc w:val="center"/>
              <w:rPr>
                <w:b/>
                <w:iCs/>
                <w:szCs w:val="20"/>
              </w:rPr>
            </w:pPr>
            <w:proofErr w:type="gramStart"/>
            <w:r w:rsidRPr="00B94D00">
              <w:rPr>
                <w:b/>
                <w:iCs/>
                <w:szCs w:val="20"/>
              </w:rPr>
              <w:t>Resource</w:t>
            </w:r>
            <w:proofErr w:type="gramEnd"/>
            <w:r w:rsidRPr="00B94D00">
              <w:rPr>
                <w:b/>
                <w:iCs/>
                <w:szCs w:val="20"/>
              </w:rPr>
              <w:t xml:space="preserve"> providing Primary Frequency Response</w:t>
            </w:r>
          </w:p>
        </w:tc>
        <w:tc>
          <w:tcPr>
            <w:tcW w:w="2036" w:type="dxa"/>
            <w:vAlign w:val="center"/>
          </w:tcPr>
          <w:p w14:paraId="284C9FAE" w14:textId="77777777" w:rsidR="00572F68" w:rsidRPr="00B94D00" w:rsidRDefault="00572F68" w:rsidP="005C0B53">
            <w:pPr>
              <w:spacing w:after="240"/>
              <w:jc w:val="center"/>
              <w:rPr>
                <w:b/>
                <w:iCs/>
                <w:szCs w:val="20"/>
              </w:rPr>
            </w:pPr>
            <w:r w:rsidRPr="00B94D00">
              <w:rPr>
                <w:b/>
                <w:iCs/>
                <w:szCs w:val="20"/>
              </w:rPr>
              <w:t>Resource providing FFR triggered at 59.85 Hz</w:t>
            </w:r>
          </w:p>
        </w:tc>
        <w:tc>
          <w:tcPr>
            <w:tcW w:w="2217" w:type="dxa"/>
            <w:vAlign w:val="center"/>
          </w:tcPr>
          <w:p w14:paraId="1E9691A2" w14:textId="77777777" w:rsidR="00572F68" w:rsidRPr="00B94D00" w:rsidRDefault="00572F68" w:rsidP="005C0B53">
            <w:pPr>
              <w:spacing w:after="240"/>
              <w:jc w:val="center"/>
              <w:rPr>
                <w:b/>
                <w:iCs/>
                <w:szCs w:val="20"/>
              </w:rPr>
            </w:pPr>
            <w:r w:rsidRPr="00B94D00">
              <w:rPr>
                <w:b/>
                <w:iCs/>
                <w:szCs w:val="20"/>
              </w:rPr>
              <w:t>Load Resource triggered at 59.7 Hz</w:t>
            </w:r>
          </w:p>
        </w:tc>
      </w:tr>
      <w:tr w:rsidR="00572F68" w:rsidRPr="00B94D00" w14:paraId="376D0ACE" w14:textId="77777777" w:rsidTr="005C0B53">
        <w:trPr>
          <w:trHeight w:val="343"/>
        </w:trPr>
        <w:tc>
          <w:tcPr>
            <w:tcW w:w="2219" w:type="dxa"/>
            <w:vAlign w:val="center"/>
          </w:tcPr>
          <w:p w14:paraId="51257079" w14:textId="77777777" w:rsidR="00572F68" w:rsidRPr="00B94D00" w:rsidRDefault="00572F68" w:rsidP="005C0B53">
            <w:pPr>
              <w:spacing w:after="240"/>
              <w:jc w:val="center"/>
              <w:rPr>
                <w:iCs/>
                <w:szCs w:val="20"/>
              </w:rPr>
            </w:pPr>
            <w:proofErr w:type="gramStart"/>
            <w:r w:rsidRPr="00B94D00">
              <w:rPr>
                <w:iCs/>
                <w:szCs w:val="20"/>
              </w:rPr>
              <w:t>Resource</w:t>
            </w:r>
            <w:proofErr w:type="gramEnd"/>
            <w:r w:rsidRPr="00B94D00">
              <w:rPr>
                <w:iCs/>
                <w:szCs w:val="20"/>
              </w:rPr>
              <w:t xml:space="preserve"> providing Primary Frequency Response</w:t>
            </w:r>
          </w:p>
        </w:tc>
        <w:tc>
          <w:tcPr>
            <w:tcW w:w="2158" w:type="dxa"/>
            <w:vAlign w:val="center"/>
          </w:tcPr>
          <w:p w14:paraId="2458A188" w14:textId="77777777" w:rsidR="00572F68" w:rsidRPr="00B94D00" w:rsidRDefault="00572F68" w:rsidP="005C0B53">
            <w:pPr>
              <w:spacing w:after="240"/>
              <w:jc w:val="center"/>
              <w:rPr>
                <w:iCs/>
                <w:szCs w:val="20"/>
              </w:rPr>
            </w:pPr>
            <w:r w:rsidRPr="00B94D00">
              <w:rPr>
                <w:iCs/>
                <w:szCs w:val="20"/>
              </w:rPr>
              <w:t>Yes</w:t>
            </w:r>
          </w:p>
        </w:tc>
        <w:tc>
          <w:tcPr>
            <w:tcW w:w="2036" w:type="dxa"/>
            <w:vAlign w:val="center"/>
          </w:tcPr>
          <w:p w14:paraId="7739B47F" w14:textId="77777777" w:rsidR="00572F68" w:rsidRPr="00B94D00" w:rsidRDefault="00572F68" w:rsidP="005C0B53">
            <w:pPr>
              <w:spacing w:after="240"/>
              <w:jc w:val="center"/>
              <w:rPr>
                <w:iCs/>
                <w:szCs w:val="20"/>
              </w:rPr>
            </w:pPr>
            <w:r w:rsidRPr="00B94D00">
              <w:rPr>
                <w:iCs/>
                <w:szCs w:val="20"/>
              </w:rPr>
              <w:t>No</w:t>
            </w:r>
          </w:p>
        </w:tc>
        <w:tc>
          <w:tcPr>
            <w:tcW w:w="2217" w:type="dxa"/>
            <w:vAlign w:val="center"/>
          </w:tcPr>
          <w:p w14:paraId="7BCE6106" w14:textId="77777777" w:rsidR="00572F68" w:rsidRPr="00B94D00" w:rsidRDefault="00572F68" w:rsidP="005C0B53">
            <w:pPr>
              <w:spacing w:after="240"/>
              <w:jc w:val="center"/>
              <w:rPr>
                <w:iCs/>
                <w:szCs w:val="20"/>
              </w:rPr>
            </w:pPr>
            <w:r w:rsidRPr="00B94D00">
              <w:rPr>
                <w:iCs/>
                <w:szCs w:val="20"/>
              </w:rPr>
              <w:t>No</w:t>
            </w:r>
          </w:p>
        </w:tc>
      </w:tr>
      <w:tr w:rsidR="00572F68" w:rsidRPr="00B94D00" w14:paraId="62288070" w14:textId="77777777" w:rsidTr="005C0B53">
        <w:trPr>
          <w:trHeight w:val="366"/>
        </w:trPr>
        <w:tc>
          <w:tcPr>
            <w:tcW w:w="2219" w:type="dxa"/>
            <w:vAlign w:val="center"/>
          </w:tcPr>
          <w:p w14:paraId="6D4462C4" w14:textId="77777777" w:rsidR="00572F68" w:rsidRPr="00B94D00" w:rsidRDefault="00572F68" w:rsidP="005C0B53">
            <w:pPr>
              <w:spacing w:after="240"/>
              <w:jc w:val="center"/>
              <w:rPr>
                <w:iCs/>
                <w:szCs w:val="20"/>
              </w:rPr>
            </w:pPr>
            <w:r w:rsidRPr="00B94D00">
              <w:rPr>
                <w:iCs/>
                <w:szCs w:val="20"/>
              </w:rPr>
              <w:t>Resource providing FFR triggered at 59.85 Hz</w:t>
            </w:r>
          </w:p>
        </w:tc>
        <w:tc>
          <w:tcPr>
            <w:tcW w:w="2158" w:type="dxa"/>
            <w:vAlign w:val="center"/>
          </w:tcPr>
          <w:p w14:paraId="738DE28D" w14:textId="77777777" w:rsidR="00572F68" w:rsidRPr="00B94D00" w:rsidRDefault="00572F68" w:rsidP="005C0B53">
            <w:pPr>
              <w:spacing w:after="240"/>
              <w:jc w:val="center"/>
              <w:rPr>
                <w:iCs/>
                <w:szCs w:val="20"/>
              </w:rPr>
            </w:pPr>
            <w:r w:rsidRPr="00B94D00">
              <w:rPr>
                <w:iCs/>
                <w:szCs w:val="20"/>
              </w:rPr>
              <w:t>Yes</w:t>
            </w:r>
          </w:p>
        </w:tc>
        <w:tc>
          <w:tcPr>
            <w:tcW w:w="2036" w:type="dxa"/>
            <w:vAlign w:val="center"/>
          </w:tcPr>
          <w:p w14:paraId="2539240D" w14:textId="77777777" w:rsidR="00572F68" w:rsidRPr="00B94D00" w:rsidRDefault="00572F68" w:rsidP="005C0B53">
            <w:pPr>
              <w:spacing w:after="240"/>
              <w:jc w:val="center"/>
              <w:rPr>
                <w:iCs/>
                <w:szCs w:val="20"/>
              </w:rPr>
            </w:pPr>
            <w:r w:rsidRPr="00B94D00">
              <w:rPr>
                <w:iCs/>
                <w:szCs w:val="20"/>
              </w:rPr>
              <w:t>Yes</w:t>
            </w:r>
          </w:p>
        </w:tc>
        <w:tc>
          <w:tcPr>
            <w:tcW w:w="2217" w:type="dxa"/>
            <w:vAlign w:val="center"/>
          </w:tcPr>
          <w:p w14:paraId="1C28BEB2" w14:textId="77777777" w:rsidR="00572F68" w:rsidRPr="00B94D00" w:rsidRDefault="00572F68" w:rsidP="005C0B53">
            <w:pPr>
              <w:spacing w:after="240"/>
              <w:jc w:val="center"/>
              <w:rPr>
                <w:iCs/>
                <w:szCs w:val="20"/>
              </w:rPr>
            </w:pPr>
            <w:r w:rsidRPr="00B94D00">
              <w:rPr>
                <w:iCs/>
                <w:szCs w:val="20"/>
              </w:rPr>
              <w:t>Yes</w:t>
            </w:r>
          </w:p>
        </w:tc>
      </w:tr>
      <w:tr w:rsidR="00572F68" w:rsidRPr="00B94D00" w14:paraId="3C72B07E" w14:textId="77777777" w:rsidTr="005C0B53">
        <w:trPr>
          <w:trHeight w:val="527"/>
        </w:trPr>
        <w:tc>
          <w:tcPr>
            <w:tcW w:w="2219" w:type="dxa"/>
            <w:vAlign w:val="center"/>
          </w:tcPr>
          <w:p w14:paraId="46D4375B" w14:textId="77777777" w:rsidR="00572F68" w:rsidRPr="00B94D00" w:rsidRDefault="00572F68" w:rsidP="005C0B53">
            <w:pPr>
              <w:spacing w:after="240"/>
              <w:jc w:val="center"/>
              <w:rPr>
                <w:iCs/>
                <w:szCs w:val="20"/>
              </w:rPr>
            </w:pPr>
            <w:r w:rsidRPr="00B94D00">
              <w:rPr>
                <w:iCs/>
                <w:szCs w:val="20"/>
              </w:rPr>
              <w:t>Load Resource triggered at 59.7 Hz</w:t>
            </w:r>
          </w:p>
        </w:tc>
        <w:tc>
          <w:tcPr>
            <w:tcW w:w="2158" w:type="dxa"/>
            <w:vAlign w:val="center"/>
          </w:tcPr>
          <w:p w14:paraId="565C82C3" w14:textId="77777777" w:rsidR="00572F68" w:rsidRPr="00B94D00" w:rsidRDefault="00572F68" w:rsidP="005C0B53">
            <w:pPr>
              <w:spacing w:after="240"/>
              <w:jc w:val="center"/>
              <w:rPr>
                <w:iCs/>
                <w:szCs w:val="20"/>
              </w:rPr>
            </w:pPr>
            <w:r w:rsidRPr="00B94D00">
              <w:rPr>
                <w:iCs/>
                <w:szCs w:val="20"/>
              </w:rPr>
              <w:t>Yes</w:t>
            </w:r>
          </w:p>
        </w:tc>
        <w:tc>
          <w:tcPr>
            <w:tcW w:w="2036" w:type="dxa"/>
            <w:vAlign w:val="center"/>
          </w:tcPr>
          <w:p w14:paraId="3611517A" w14:textId="77777777" w:rsidR="00572F68" w:rsidRPr="00B94D00" w:rsidRDefault="00572F68" w:rsidP="005C0B53">
            <w:pPr>
              <w:spacing w:after="240"/>
              <w:jc w:val="center"/>
              <w:rPr>
                <w:iCs/>
                <w:szCs w:val="20"/>
              </w:rPr>
            </w:pPr>
            <w:r w:rsidRPr="00B94D00">
              <w:rPr>
                <w:iCs/>
                <w:szCs w:val="20"/>
              </w:rPr>
              <w:t>No</w:t>
            </w:r>
          </w:p>
        </w:tc>
        <w:tc>
          <w:tcPr>
            <w:tcW w:w="2217" w:type="dxa"/>
            <w:vAlign w:val="center"/>
          </w:tcPr>
          <w:p w14:paraId="516F789B" w14:textId="77777777" w:rsidR="00572F68" w:rsidRPr="00B94D00" w:rsidRDefault="00572F68" w:rsidP="005C0B53">
            <w:pPr>
              <w:spacing w:after="240"/>
              <w:jc w:val="center"/>
              <w:rPr>
                <w:iCs/>
                <w:szCs w:val="20"/>
              </w:rPr>
            </w:pPr>
            <w:r w:rsidRPr="00B94D00">
              <w:rPr>
                <w:iCs/>
                <w:szCs w:val="20"/>
              </w:rPr>
              <w:t>Yes</w:t>
            </w:r>
          </w:p>
        </w:tc>
      </w:tr>
    </w:tbl>
    <w:bookmarkEnd w:id="157"/>
    <w:p w14:paraId="16E9B7FA" w14:textId="77777777" w:rsidR="00572F68" w:rsidRPr="00B94D00" w:rsidRDefault="00572F68" w:rsidP="00572F68">
      <w:pPr>
        <w:spacing w:before="240" w:after="240"/>
        <w:ind w:left="720" w:hanging="720"/>
      </w:pPr>
      <w:r w:rsidRPr="00B94D00">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572F68" w:rsidRPr="00B94D00" w14:paraId="4566EF1F" w14:textId="77777777" w:rsidTr="005C0B53">
        <w:trPr>
          <w:trHeight w:val="863"/>
        </w:trPr>
        <w:tc>
          <w:tcPr>
            <w:tcW w:w="2250" w:type="dxa"/>
            <w:vAlign w:val="center"/>
          </w:tcPr>
          <w:p w14:paraId="1F43C25F" w14:textId="77777777" w:rsidR="00572F68" w:rsidRPr="00B94D00" w:rsidRDefault="00572F68" w:rsidP="005C0B53">
            <w:pPr>
              <w:spacing w:after="240"/>
              <w:jc w:val="center"/>
              <w:rPr>
                <w:b/>
                <w:iCs/>
                <w:szCs w:val="20"/>
              </w:rPr>
            </w:pPr>
          </w:p>
        </w:tc>
        <w:tc>
          <w:tcPr>
            <w:tcW w:w="6390" w:type="dxa"/>
            <w:gridSpan w:val="2"/>
            <w:vAlign w:val="center"/>
          </w:tcPr>
          <w:p w14:paraId="0584741B" w14:textId="77777777" w:rsidR="00572F68" w:rsidRPr="00B94D00" w:rsidRDefault="00572F68" w:rsidP="005C0B53">
            <w:pPr>
              <w:spacing w:after="240"/>
              <w:jc w:val="center"/>
              <w:rPr>
                <w:b/>
                <w:iCs/>
                <w:szCs w:val="20"/>
              </w:rPr>
            </w:pPr>
            <w:r w:rsidRPr="00B94D00">
              <w:rPr>
                <w:b/>
                <w:bCs/>
                <w:iCs/>
                <w:szCs w:val="20"/>
              </w:rPr>
              <w:t>Allowable Non-Spin Ancillary Service Trades</w:t>
            </w:r>
          </w:p>
        </w:tc>
      </w:tr>
      <w:tr w:rsidR="00572F68" w:rsidRPr="00B94D00" w14:paraId="2BAB2899" w14:textId="77777777" w:rsidTr="005C0B53">
        <w:trPr>
          <w:trHeight w:val="863"/>
        </w:trPr>
        <w:tc>
          <w:tcPr>
            <w:tcW w:w="2250" w:type="dxa"/>
            <w:vAlign w:val="center"/>
          </w:tcPr>
          <w:p w14:paraId="18F064C3" w14:textId="77777777" w:rsidR="00572F68" w:rsidRPr="00B94D00" w:rsidRDefault="00572F68" w:rsidP="005C0B53">
            <w:pPr>
              <w:spacing w:after="240"/>
              <w:jc w:val="center"/>
              <w:rPr>
                <w:b/>
                <w:iCs/>
                <w:szCs w:val="20"/>
              </w:rPr>
            </w:pPr>
            <w:r w:rsidRPr="00B94D00">
              <w:rPr>
                <w:b/>
                <w:iCs/>
                <w:szCs w:val="20"/>
              </w:rPr>
              <w:t>Original Responsibility</w:t>
            </w:r>
          </w:p>
        </w:tc>
        <w:tc>
          <w:tcPr>
            <w:tcW w:w="3150" w:type="dxa"/>
            <w:vAlign w:val="center"/>
          </w:tcPr>
          <w:p w14:paraId="595640EA" w14:textId="77777777" w:rsidR="00572F68" w:rsidRPr="00B94D00" w:rsidRDefault="00572F68" w:rsidP="005C0B53">
            <w:pPr>
              <w:spacing w:after="240"/>
              <w:jc w:val="center"/>
              <w:rPr>
                <w:b/>
                <w:iCs/>
                <w:szCs w:val="20"/>
              </w:rPr>
            </w:pPr>
            <w:r w:rsidRPr="00B94D00">
              <w:rPr>
                <w:b/>
                <w:iCs/>
                <w:szCs w:val="20"/>
              </w:rPr>
              <w:t>Generation Resource or Controllable Load Resource</w:t>
            </w:r>
          </w:p>
        </w:tc>
        <w:tc>
          <w:tcPr>
            <w:tcW w:w="3240" w:type="dxa"/>
            <w:vAlign w:val="center"/>
          </w:tcPr>
          <w:p w14:paraId="5D053410" w14:textId="77777777" w:rsidR="00572F68" w:rsidRPr="00B94D00" w:rsidRDefault="00572F68" w:rsidP="005C0B53">
            <w:pPr>
              <w:spacing w:after="240"/>
              <w:jc w:val="center"/>
              <w:rPr>
                <w:b/>
                <w:iCs/>
                <w:szCs w:val="20"/>
              </w:rPr>
            </w:pPr>
            <w:r w:rsidRPr="00B94D00">
              <w:rPr>
                <w:b/>
                <w:iCs/>
                <w:szCs w:val="20"/>
              </w:rPr>
              <w:t>Load Resource other than a Controllable Load Resource</w:t>
            </w:r>
          </w:p>
        </w:tc>
      </w:tr>
      <w:tr w:rsidR="00572F68" w:rsidRPr="00B94D00" w14:paraId="483C2164" w14:textId="77777777" w:rsidTr="005C0B53">
        <w:trPr>
          <w:trHeight w:val="343"/>
        </w:trPr>
        <w:tc>
          <w:tcPr>
            <w:tcW w:w="2250" w:type="dxa"/>
            <w:vAlign w:val="center"/>
          </w:tcPr>
          <w:p w14:paraId="604146CD" w14:textId="77777777" w:rsidR="00572F68" w:rsidRPr="00B94D00" w:rsidRDefault="00572F68" w:rsidP="005C0B53">
            <w:pPr>
              <w:spacing w:after="240"/>
              <w:jc w:val="center"/>
              <w:rPr>
                <w:bCs/>
                <w:iCs/>
                <w:szCs w:val="20"/>
              </w:rPr>
            </w:pPr>
            <w:r w:rsidRPr="00B94D00">
              <w:rPr>
                <w:bCs/>
                <w:iCs/>
                <w:szCs w:val="20"/>
              </w:rPr>
              <w:t>Generation Resource or Controllable Load Resource</w:t>
            </w:r>
          </w:p>
        </w:tc>
        <w:tc>
          <w:tcPr>
            <w:tcW w:w="3150" w:type="dxa"/>
            <w:vAlign w:val="center"/>
          </w:tcPr>
          <w:p w14:paraId="434622C7" w14:textId="77777777" w:rsidR="00572F68" w:rsidRPr="00B94D00" w:rsidRDefault="00572F68" w:rsidP="005C0B53">
            <w:pPr>
              <w:spacing w:after="240"/>
              <w:jc w:val="center"/>
              <w:rPr>
                <w:iCs/>
                <w:szCs w:val="20"/>
              </w:rPr>
            </w:pPr>
            <w:r w:rsidRPr="00B94D00">
              <w:rPr>
                <w:iCs/>
                <w:szCs w:val="20"/>
              </w:rPr>
              <w:t>Yes</w:t>
            </w:r>
          </w:p>
        </w:tc>
        <w:tc>
          <w:tcPr>
            <w:tcW w:w="3240" w:type="dxa"/>
            <w:vAlign w:val="center"/>
          </w:tcPr>
          <w:p w14:paraId="74B1133E" w14:textId="77777777" w:rsidR="00572F68" w:rsidRPr="00B94D00" w:rsidRDefault="00572F68" w:rsidP="005C0B53">
            <w:pPr>
              <w:spacing w:after="240"/>
              <w:jc w:val="center"/>
              <w:rPr>
                <w:iCs/>
                <w:szCs w:val="20"/>
              </w:rPr>
            </w:pPr>
            <w:r w:rsidRPr="00B94D00">
              <w:rPr>
                <w:iCs/>
                <w:szCs w:val="20"/>
              </w:rPr>
              <w:t>No</w:t>
            </w:r>
          </w:p>
        </w:tc>
      </w:tr>
      <w:tr w:rsidR="00572F68" w:rsidRPr="00B94D00" w14:paraId="340FA750" w14:textId="77777777" w:rsidTr="005C0B53">
        <w:trPr>
          <w:trHeight w:val="343"/>
        </w:trPr>
        <w:tc>
          <w:tcPr>
            <w:tcW w:w="2250" w:type="dxa"/>
            <w:vAlign w:val="center"/>
          </w:tcPr>
          <w:p w14:paraId="45D9DA83" w14:textId="77777777" w:rsidR="00572F68" w:rsidRPr="00B94D00" w:rsidRDefault="00572F68" w:rsidP="005C0B53">
            <w:pPr>
              <w:spacing w:after="240"/>
              <w:jc w:val="center"/>
              <w:rPr>
                <w:bCs/>
                <w:iCs/>
                <w:szCs w:val="20"/>
              </w:rPr>
            </w:pPr>
            <w:r w:rsidRPr="00B94D00">
              <w:rPr>
                <w:bCs/>
                <w:iCs/>
                <w:szCs w:val="20"/>
              </w:rPr>
              <w:t>Load Resource other than a Controllable Load Resource</w:t>
            </w:r>
          </w:p>
        </w:tc>
        <w:tc>
          <w:tcPr>
            <w:tcW w:w="3150" w:type="dxa"/>
            <w:vAlign w:val="center"/>
          </w:tcPr>
          <w:p w14:paraId="51A09D9E" w14:textId="77777777" w:rsidR="00572F68" w:rsidRPr="00B94D00" w:rsidRDefault="00572F68" w:rsidP="005C0B53">
            <w:pPr>
              <w:spacing w:after="240"/>
              <w:jc w:val="center"/>
              <w:rPr>
                <w:iCs/>
                <w:szCs w:val="20"/>
              </w:rPr>
            </w:pPr>
            <w:r w:rsidRPr="00B94D00">
              <w:rPr>
                <w:iCs/>
                <w:szCs w:val="20"/>
              </w:rPr>
              <w:t>Yes</w:t>
            </w:r>
          </w:p>
        </w:tc>
        <w:tc>
          <w:tcPr>
            <w:tcW w:w="3240" w:type="dxa"/>
            <w:vAlign w:val="center"/>
          </w:tcPr>
          <w:p w14:paraId="19CBA1EC" w14:textId="77777777" w:rsidR="00572F68" w:rsidRPr="00B94D00" w:rsidRDefault="00572F68" w:rsidP="005C0B53">
            <w:pPr>
              <w:spacing w:after="240"/>
              <w:jc w:val="center"/>
              <w:rPr>
                <w:iCs/>
                <w:szCs w:val="20"/>
              </w:rPr>
            </w:pPr>
            <w:r w:rsidRPr="00B94D00">
              <w:rPr>
                <w:iCs/>
                <w:szCs w:val="20"/>
              </w:rPr>
              <w:t>Yes</w:t>
            </w:r>
          </w:p>
        </w:tc>
      </w:tr>
    </w:tbl>
    <w:p w14:paraId="579273F7" w14:textId="77777777" w:rsidR="00572F68" w:rsidRPr="00B94D00" w:rsidRDefault="00572F68" w:rsidP="00572F68"/>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572F68" w:rsidRPr="00B94D00" w14:paraId="542DAA0E" w14:textId="77777777" w:rsidTr="005C0B53">
        <w:trPr>
          <w:trHeight w:val="386"/>
        </w:trPr>
        <w:tc>
          <w:tcPr>
            <w:tcW w:w="9591" w:type="dxa"/>
            <w:shd w:val="pct12" w:color="auto" w:fill="auto"/>
          </w:tcPr>
          <w:p w14:paraId="2877A4A5" w14:textId="77777777" w:rsidR="00572F68" w:rsidRPr="00B94D00" w:rsidRDefault="00572F68" w:rsidP="005C0B53">
            <w:pPr>
              <w:spacing w:before="120" w:after="240"/>
              <w:rPr>
                <w:b/>
                <w:i/>
                <w:iCs/>
              </w:rPr>
            </w:pPr>
            <w:r w:rsidRPr="00B94D00">
              <w:rPr>
                <w:b/>
                <w:i/>
                <w:iCs/>
              </w:rPr>
              <w:t>[NPRR1213:  Replace paragraph (8) above with the following upon system implementation, and upon system implementation of NPRR1171:]</w:t>
            </w:r>
          </w:p>
          <w:p w14:paraId="10F42696" w14:textId="77777777" w:rsidR="00572F68" w:rsidRPr="00B94D00" w:rsidRDefault="00572F68" w:rsidP="005C0B53">
            <w:pPr>
              <w:spacing w:before="240" w:after="240"/>
              <w:ind w:left="720" w:hanging="720"/>
            </w:pPr>
            <w:r w:rsidRPr="00B94D00">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572F68" w:rsidRPr="00B94D00" w14:paraId="29E0B6D8" w14:textId="77777777" w:rsidTr="005C0B53">
              <w:trPr>
                <w:trHeight w:hRule="exact" w:val="20"/>
              </w:trPr>
              <w:tc>
                <w:tcPr>
                  <w:tcW w:w="1981" w:type="dxa"/>
                  <w:tcBorders>
                    <w:top w:val="nil"/>
                    <w:left w:val="nil"/>
                    <w:bottom w:val="nil"/>
                    <w:right w:val="nil"/>
                  </w:tcBorders>
                  <w:vAlign w:val="center"/>
                </w:tcPr>
                <w:p w14:paraId="0178F767" w14:textId="77777777" w:rsidR="00572F68" w:rsidRPr="00B94D00" w:rsidRDefault="00572F68" w:rsidP="005C0B53">
                  <w:pPr>
                    <w:rPr>
                      <w:sz w:val="2"/>
                    </w:rPr>
                  </w:pPr>
                  <w:bookmarkStart w:id="160" w:name="_e24abb7d_8069_4cd7_843e_3d39a575af03"/>
                  <w:bookmarkStart w:id="161" w:name="_591cca6c_d434_48cc_a427_226040a26b63"/>
                  <w:bookmarkEnd w:id="160"/>
                </w:p>
              </w:tc>
              <w:tc>
                <w:tcPr>
                  <w:tcW w:w="2388" w:type="dxa"/>
                  <w:tcBorders>
                    <w:top w:val="nil"/>
                    <w:left w:val="nil"/>
                    <w:bottom w:val="nil"/>
                    <w:right w:val="nil"/>
                  </w:tcBorders>
                  <w:vAlign w:val="center"/>
                </w:tcPr>
                <w:p w14:paraId="18B7D2A8" w14:textId="77777777" w:rsidR="00572F68" w:rsidRPr="00B94D00" w:rsidRDefault="00572F68" w:rsidP="005C0B53">
                  <w:pPr>
                    <w:rPr>
                      <w:sz w:val="2"/>
                    </w:rPr>
                  </w:pPr>
                </w:p>
              </w:tc>
              <w:tc>
                <w:tcPr>
                  <w:tcW w:w="1839" w:type="dxa"/>
                  <w:tcBorders>
                    <w:top w:val="nil"/>
                    <w:left w:val="nil"/>
                    <w:bottom w:val="nil"/>
                    <w:right w:val="nil"/>
                  </w:tcBorders>
                </w:tcPr>
                <w:p w14:paraId="5F193F43" w14:textId="77777777" w:rsidR="00572F68" w:rsidRPr="00B94D00" w:rsidRDefault="00572F68" w:rsidP="005C0B53">
                  <w:pPr>
                    <w:rPr>
                      <w:sz w:val="2"/>
                    </w:rPr>
                  </w:pPr>
                </w:p>
              </w:tc>
              <w:tc>
                <w:tcPr>
                  <w:tcW w:w="2437" w:type="dxa"/>
                  <w:tcBorders>
                    <w:top w:val="nil"/>
                    <w:left w:val="nil"/>
                    <w:bottom w:val="nil"/>
                    <w:right w:val="nil"/>
                  </w:tcBorders>
                  <w:vAlign w:val="center"/>
                </w:tcPr>
                <w:p w14:paraId="669CD693" w14:textId="77777777" w:rsidR="00572F68" w:rsidRPr="00B94D00" w:rsidRDefault="00572F68" w:rsidP="005C0B53">
                  <w:pPr>
                    <w:rPr>
                      <w:sz w:val="2"/>
                    </w:rPr>
                  </w:pPr>
                </w:p>
              </w:tc>
            </w:tr>
            <w:tr w:rsidR="00572F68" w:rsidRPr="00B94D00" w14:paraId="5AF977AE" w14:textId="77777777" w:rsidTr="005C0B53">
              <w:trPr>
                <w:trHeight w:val="863"/>
              </w:trPr>
              <w:tc>
                <w:tcPr>
                  <w:tcW w:w="1981" w:type="dxa"/>
                  <w:vAlign w:val="center"/>
                </w:tcPr>
                <w:p w14:paraId="2CD35676" w14:textId="77777777" w:rsidR="00572F68" w:rsidRPr="00B94D00" w:rsidRDefault="00572F68" w:rsidP="005C0B53">
                  <w:pPr>
                    <w:spacing w:after="240"/>
                    <w:jc w:val="center"/>
                    <w:rPr>
                      <w:b/>
                      <w:iCs/>
                    </w:rPr>
                  </w:pPr>
                </w:p>
              </w:tc>
              <w:tc>
                <w:tcPr>
                  <w:tcW w:w="6664" w:type="dxa"/>
                  <w:gridSpan w:val="3"/>
                </w:tcPr>
                <w:p w14:paraId="42A8A61D" w14:textId="77777777" w:rsidR="00572F68" w:rsidRPr="00B94D00" w:rsidRDefault="00572F68" w:rsidP="005C0B53">
                  <w:pPr>
                    <w:spacing w:after="240"/>
                    <w:jc w:val="center"/>
                    <w:rPr>
                      <w:b/>
                      <w:iCs/>
                    </w:rPr>
                  </w:pPr>
                  <w:r w:rsidRPr="00B94D00">
                    <w:rPr>
                      <w:b/>
                      <w:bCs/>
                      <w:iCs/>
                    </w:rPr>
                    <w:t>Allowable Non-Spin Ancillary Service Trades</w:t>
                  </w:r>
                </w:p>
              </w:tc>
            </w:tr>
            <w:tr w:rsidR="00572F68" w:rsidRPr="00B94D00" w14:paraId="2387FCBC" w14:textId="77777777" w:rsidTr="005C0B53">
              <w:trPr>
                <w:trHeight w:val="863"/>
              </w:trPr>
              <w:tc>
                <w:tcPr>
                  <w:tcW w:w="1981" w:type="dxa"/>
                  <w:vAlign w:val="center"/>
                </w:tcPr>
                <w:p w14:paraId="2F71438D" w14:textId="77777777" w:rsidR="00572F68" w:rsidRPr="00B94D00" w:rsidRDefault="00572F68" w:rsidP="005C0B53">
                  <w:pPr>
                    <w:spacing w:after="240"/>
                    <w:jc w:val="center"/>
                    <w:rPr>
                      <w:b/>
                      <w:iCs/>
                    </w:rPr>
                  </w:pPr>
                  <w:r w:rsidRPr="00B94D00">
                    <w:rPr>
                      <w:b/>
                      <w:iCs/>
                    </w:rPr>
                    <w:lastRenderedPageBreak/>
                    <w:t>Original Responsibility</w:t>
                  </w:r>
                </w:p>
              </w:tc>
              <w:tc>
                <w:tcPr>
                  <w:tcW w:w="2388" w:type="dxa"/>
                  <w:vAlign w:val="center"/>
                </w:tcPr>
                <w:p w14:paraId="27393CEF" w14:textId="77777777" w:rsidR="00572F68" w:rsidRPr="00B94D00" w:rsidRDefault="00572F68" w:rsidP="005C0B53">
                  <w:pPr>
                    <w:spacing w:after="240"/>
                    <w:jc w:val="center"/>
                    <w:rPr>
                      <w:b/>
                      <w:iCs/>
                    </w:rPr>
                  </w:pPr>
                  <w:r w:rsidRPr="00B94D00">
                    <w:rPr>
                      <w:b/>
                      <w:iCs/>
                    </w:rPr>
                    <w:t xml:space="preserve">Generation Resource not DGRs </w:t>
                  </w:r>
                  <w:r w:rsidRPr="00B94D00">
                    <w:rPr>
                      <w:b/>
                      <w:bCs/>
                      <w:iCs/>
                    </w:rPr>
                    <w:t xml:space="preserve">and </w:t>
                  </w:r>
                  <w:r w:rsidRPr="00B94D00">
                    <w:rPr>
                      <w:b/>
                      <w:iCs/>
                    </w:rPr>
                    <w:t>DESRs on a Load shed circuit or Controllable Load Resource</w:t>
                  </w:r>
                </w:p>
              </w:tc>
              <w:tc>
                <w:tcPr>
                  <w:tcW w:w="1839" w:type="dxa"/>
                  <w:vAlign w:val="center"/>
                </w:tcPr>
                <w:p w14:paraId="59E365F4" w14:textId="77777777" w:rsidR="00572F68" w:rsidRPr="00B94D00" w:rsidRDefault="00572F68" w:rsidP="005C0B53">
                  <w:pPr>
                    <w:spacing w:after="240"/>
                    <w:jc w:val="center"/>
                    <w:rPr>
                      <w:b/>
                      <w:iCs/>
                    </w:rPr>
                  </w:pPr>
                  <w:r w:rsidRPr="00B94D00">
                    <w:rPr>
                      <w:b/>
                      <w:iCs/>
                    </w:rPr>
                    <w:t>DGRs and DESRs on a  Load shed circuit</w:t>
                  </w:r>
                </w:p>
              </w:tc>
              <w:tc>
                <w:tcPr>
                  <w:tcW w:w="2437" w:type="dxa"/>
                  <w:vAlign w:val="center"/>
                </w:tcPr>
                <w:p w14:paraId="03CB2646" w14:textId="77777777" w:rsidR="00572F68" w:rsidRPr="00B94D00" w:rsidRDefault="00572F68" w:rsidP="005C0B53">
                  <w:pPr>
                    <w:spacing w:after="240"/>
                    <w:jc w:val="center"/>
                    <w:rPr>
                      <w:b/>
                      <w:iCs/>
                    </w:rPr>
                  </w:pPr>
                  <w:r w:rsidRPr="00B94D00">
                    <w:rPr>
                      <w:b/>
                      <w:iCs/>
                    </w:rPr>
                    <w:t>Load Resource other than a Controllable Load Resource</w:t>
                  </w:r>
                </w:p>
              </w:tc>
            </w:tr>
            <w:tr w:rsidR="00572F68" w:rsidRPr="00B94D00" w14:paraId="178FBD80" w14:textId="77777777" w:rsidTr="005C0B53">
              <w:trPr>
                <w:trHeight w:val="343"/>
              </w:trPr>
              <w:tc>
                <w:tcPr>
                  <w:tcW w:w="1981" w:type="dxa"/>
                  <w:vAlign w:val="center"/>
                </w:tcPr>
                <w:p w14:paraId="32F77FB4" w14:textId="77777777" w:rsidR="00572F68" w:rsidRPr="00B94D00" w:rsidRDefault="00572F68" w:rsidP="005C0B53">
                  <w:pPr>
                    <w:spacing w:after="240"/>
                    <w:jc w:val="center"/>
                    <w:rPr>
                      <w:bCs/>
                      <w:iCs/>
                    </w:rPr>
                  </w:pPr>
                  <w:r w:rsidRPr="00B94D00">
                    <w:rPr>
                      <w:bCs/>
                      <w:iCs/>
                    </w:rPr>
                    <w:t>Generation Resource not on circuits subject to Load shed or Controllable Load Resource</w:t>
                  </w:r>
                </w:p>
              </w:tc>
              <w:tc>
                <w:tcPr>
                  <w:tcW w:w="2388" w:type="dxa"/>
                  <w:vAlign w:val="center"/>
                </w:tcPr>
                <w:p w14:paraId="5BEAFA33" w14:textId="77777777" w:rsidR="00572F68" w:rsidRPr="00B94D00" w:rsidRDefault="00572F68" w:rsidP="005C0B53">
                  <w:pPr>
                    <w:spacing w:after="240"/>
                    <w:jc w:val="center"/>
                    <w:rPr>
                      <w:iCs/>
                    </w:rPr>
                  </w:pPr>
                  <w:r w:rsidRPr="00B94D00">
                    <w:rPr>
                      <w:iCs/>
                    </w:rPr>
                    <w:t>Yes</w:t>
                  </w:r>
                </w:p>
              </w:tc>
              <w:tc>
                <w:tcPr>
                  <w:tcW w:w="1839" w:type="dxa"/>
                  <w:vAlign w:val="center"/>
                </w:tcPr>
                <w:p w14:paraId="608D6040" w14:textId="77777777" w:rsidR="00572F68" w:rsidRPr="00B94D00" w:rsidRDefault="00572F68" w:rsidP="005C0B53">
                  <w:pPr>
                    <w:spacing w:after="240"/>
                    <w:jc w:val="center"/>
                    <w:rPr>
                      <w:iCs/>
                    </w:rPr>
                  </w:pPr>
                  <w:r w:rsidRPr="00B94D00">
                    <w:rPr>
                      <w:iCs/>
                    </w:rPr>
                    <w:t>No</w:t>
                  </w:r>
                </w:p>
              </w:tc>
              <w:tc>
                <w:tcPr>
                  <w:tcW w:w="2437" w:type="dxa"/>
                  <w:vAlign w:val="center"/>
                </w:tcPr>
                <w:p w14:paraId="2AB25C68" w14:textId="77777777" w:rsidR="00572F68" w:rsidRPr="00B94D00" w:rsidRDefault="00572F68" w:rsidP="005C0B53">
                  <w:pPr>
                    <w:spacing w:after="240"/>
                    <w:jc w:val="center"/>
                    <w:rPr>
                      <w:iCs/>
                    </w:rPr>
                  </w:pPr>
                  <w:r w:rsidRPr="00B94D00">
                    <w:rPr>
                      <w:iCs/>
                    </w:rPr>
                    <w:t>No</w:t>
                  </w:r>
                </w:p>
              </w:tc>
            </w:tr>
            <w:tr w:rsidR="00572F68" w:rsidRPr="00B94D00" w14:paraId="4977E20F" w14:textId="77777777" w:rsidTr="005C0B53">
              <w:trPr>
                <w:trHeight w:val="343"/>
              </w:trPr>
              <w:tc>
                <w:tcPr>
                  <w:tcW w:w="1981" w:type="dxa"/>
                  <w:vAlign w:val="center"/>
                </w:tcPr>
                <w:p w14:paraId="0065A86D" w14:textId="77777777" w:rsidR="00572F68" w:rsidRPr="00B94D00" w:rsidRDefault="00572F68" w:rsidP="005C0B53">
                  <w:pPr>
                    <w:spacing w:after="240"/>
                    <w:jc w:val="center"/>
                    <w:rPr>
                      <w:bCs/>
                      <w:iCs/>
                    </w:rPr>
                  </w:pPr>
                  <w:r w:rsidRPr="00B94D00">
                    <w:rPr>
                      <w:bCs/>
                      <w:iCs/>
                    </w:rPr>
                    <w:t>DGRs and DESRs on a Load shed circuit</w:t>
                  </w:r>
                </w:p>
              </w:tc>
              <w:tc>
                <w:tcPr>
                  <w:tcW w:w="2388" w:type="dxa"/>
                  <w:vAlign w:val="center"/>
                </w:tcPr>
                <w:p w14:paraId="56FB17AA" w14:textId="77777777" w:rsidR="00572F68" w:rsidRPr="00B94D00" w:rsidRDefault="00572F68" w:rsidP="005C0B53">
                  <w:pPr>
                    <w:spacing w:after="240"/>
                    <w:jc w:val="center"/>
                    <w:rPr>
                      <w:iCs/>
                    </w:rPr>
                  </w:pPr>
                  <w:r w:rsidRPr="00B94D00">
                    <w:rPr>
                      <w:iCs/>
                    </w:rPr>
                    <w:t>Yes</w:t>
                  </w:r>
                </w:p>
              </w:tc>
              <w:tc>
                <w:tcPr>
                  <w:tcW w:w="1839" w:type="dxa"/>
                  <w:vAlign w:val="center"/>
                </w:tcPr>
                <w:p w14:paraId="79C7CC31" w14:textId="77777777" w:rsidR="00572F68" w:rsidRPr="00B94D00" w:rsidRDefault="00572F68" w:rsidP="005C0B53">
                  <w:pPr>
                    <w:spacing w:after="240"/>
                    <w:jc w:val="center"/>
                    <w:rPr>
                      <w:iCs/>
                    </w:rPr>
                  </w:pPr>
                  <w:r w:rsidRPr="00B94D00">
                    <w:rPr>
                      <w:iCs/>
                    </w:rPr>
                    <w:t>Yes</w:t>
                  </w:r>
                </w:p>
              </w:tc>
              <w:tc>
                <w:tcPr>
                  <w:tcW w:w="2437" w:type="dxa"/>
                  <w:vAlign w:val="center"/>
                </w:tcPr>
                <w:p w14:paraId="00F17090" w14:textId="77777777" w:rsidR="00572F68" w:rsidRPr="00B94D00" w:rsidRDefault="00572F68" w:rsidP="005C0B53">
                  <w:pPr>
                    <w:spacing w:after="240"/>
                    <w:jc w:val="center"/>
                    <w:rPr>
                      <w:iCs/>
                    </w:rPr>
                  </w:pPr>
                  <w:r w:rsidRPr="00B94D00">
                    <w:rPr>
                      <w:iCs/>
                    </w:rPr>
                    <w:t>No</w:t>
                  </w:r>
                </w:p>
              </w:tc>
            </w:tr>
            <w:tr w:rsidR="00572F68" w:rsidRPr="00B94D00" w14:paraId="2577B71E" w14:textId="77777777" w:rsidTr="005C0B53">
              <w:trPr>
                <w:trHeight w:val="343"/>
              </w:trPr>
              <w:tc>
                <w:tcPr>
                  <w:tcW w:w="1981" w:type="dxa"/>
                  <w:vAlign w:val="center"/>
                </w:tcPr>
                <w:p w14:paraId="17283790" w14:textId="77777777" w:rsidR="00572F68" w:rsidRPr="00B94D00" w:rsidRDefault="00572F68" w:rsidP="005C0B53">
                  <w:pPr>
                    <w:spacing w:after="240"/>
                    <w:jc w:val="center"/>
                    <w:rPr>
                      <w:bCs/>
                      <w:iCs/>
                    </w:rPr>
                  </w:pPr>
                  <w:r w:rsidRPr="00B94D00">
                    <w:rPr>
                      <w:bCs/>
                      <w:iCs/>
                    </w:rPr>
                    <w:t>Load Resource other than a Controllable Load Resource</w:t>
                  </w:r>
                </w:p>
              </w:tc>
              <w:tc>
                <w:tcPr>
                  <w:tcW w:w="2388" w:type="dxa"/>
                  <w:vAlign w:val="center"/>
                </w:tcPr>
                <w:p w14:paraId="7CE853A5" w14:textId="77777777" w:rsidR="00572F68" w:rsidRPr="00B94D00" w:rsidRDefault="00572F68" w:rsidP="005C0B53">
                  <w:pPr>
                    <w:spacing w:after="240"/>
                    <w:jc w:val="center"/>
                    <w:rPr>
                      <w:iCs/>
                    </w:rPr>
                  </w:pPr>
                  <w:r w:rsidRPr="00B94D00">
                    <w:rPr>
                      <w:iCs/>
                    </w:rPr>
                    <w:t>Yes</w:t>
                  </w:r>
                </w:p>
              </w:tc>
              <w:tc>
                <w:tcPr>
                  <w:tcW w:w="1839" w:type="dxa"/>
                  <w:vAlign w:val="center"/>
                </w:tcPr>
                <w:p w14:paraId="77DDD3F4" w14:textId="77777777" w:rsidR="00572F68" w:rsidRPr="00B94D00" w:rsidRDefault="00572F68" w:rsidP="005C0B53">
                  <w:pPr>
                    <w:spacing w:after="240"/>
                    <w:jc w:val="center"/>
                    <w:rPr>
                      <w:iCs/>
                    </w:rPr>
                  </w:pPr>
                  <w:r w:rsidRPr="00B94D00">
                    <w:rPr>
                      <w:iCs/>
                    </w:rPr>
                    <w:t>No</w:t>
                  </w:r>
                </w:p>
              </w:tc>
              <w:tc>
                <w:tcPr>
                  <w:tcW w:w="2437" w:type="dxa"/>
                  <w:vAlign w:val="center"/>
                </w:tcPr>
                <w:p w14:paraId="141930F4" w14:textId="77777777" w:rsidR="00572F68" w:rsidRPr="00B94D00" w:rsidRDefault="00572F68" w:rsidP="005C0B53">
                  <w:pPr>
                    <w:spacing w:after="240"/>
                    <w:jc w:val="center"/>
                    <w:rPr>
                      <w:iCs/>
                    </w:rPr>
                  </w:pPr>
                  <w:r w:rsidRPr="00B94D00">
                    <w:rPr>
                      <w:iCs/>
                    </w:rPr>
                    <w:t>Yes</w:t>
                  </w:r>
                </w:p>
              </w:tc>
            </w:tr>
            <w:bookmarkEnd w:id="161"/>
          </w:tbl>
          <w:p w14:paraId="7CB8AF65" w14:textId="77777777" w:rsidR="00572F68" w:rsidRPr="00B94D00" w:rsidRDefault="00572F68" w:rsidP="005C0B53">
            <w:pPr>
              <w:spacing w:after="240"/>
              <w:ind w:left="720" w:hanging="720"/>
            </w:pPr>
          </w:p>
        </w:tc>
      </w:tr>
    </w:tbl>
    <w:p w14:paraId="76E1B85E" w14:textId="77777777" w:rsidR="00572F68" w:rsidRPr="00B94D00" w:rsidRDefault="00572F68" w:rsidP="00572F68">
      <w:pPr>
        <w:spacing w:before="240" w:after="240"/>
        <w:ind w:left="720" w:hanging="720"/>
        <w:rPr>
          <w:bCs/>
        </w:rPr>
      </w:pPr>
      <w:r w:rsidRPr="00B94D00">
        <w:rPr>
          <w:bCs/>
        </w:rPr>
        <w:lastRenderedPageBreak/>
        <w:t>(9)</w:t>
      </w:r>
      <w:r w:rsidRPr="00B94D00">
        <w:rPr>
          <w:bCs/>
        </w:rPr>
        <w:tab/>
      </w:r>
      <w:r w:rsidRPr="00B94D00">
        <w:t>A QSE with an Ancillary Service Supply Responsibility for Regulation Service</w:t>
      </w:r>
      <w:r w:rsidRPr="00B94D00">
        <w:rPr>
          <w:bCs/>
        </w:rPr>
        <w:t xml:space="preserve"> </w:t>
      </w:r>
      <w:r w:rsidRPr="00B94D00">
        <w:t xml:space="preserve">may transfer that portion of its Ancillary Service Supply Responsibility via Ancillary Service Trade(s) to another QSE only if that QSE provides the transferred portion with Regulation Service that is not Fast-Responding Regulation Service (FRRS).  </w:t>
      </w:r>
      <w:r w:rsidRPr="00B94D00">
        <w:rPr>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572F68" w:rsidRPr="00B94D00" w14:paraId="50FC558E" w14:textId="77777777" w:rsidTr="005C0B53">
        <w:trPr>
          <w:trHeight w:val="343"/>
        </w:trPr>
        <w:tc>
          <w:tcPr>
            <w:tcW w:w="2170" w:type="dxa"/>
            <w:vAlign w:val="center"/>
          </w:tcPr>
          <w:p w14:paraId="4C6AF3D2" w14:textId="77777777" w:rsidR="00572F68" w:rsidRPr="00B94D00" w:rsidRDefault="00572F68" w:rsidP="005C0B53">
            <w:pPr>
              <w:spacing w:after="240"/>
              <w:jc w:val="center"/>
              <w:rPr>
                <w:iCs/>
                <w:szCs w:val="20"/>
              </w:rPr>
            </w:pPr>
          </w:p>
        </w:tc>
        <w:tc>
          <w:tcPr>
            <w:tcW w:w="5655" w:type="dxa"/>
            <w:gridSpan w:val="2"/>
          </w:tcPr>
          <w:p w14:paraId="3E189AED" w14:textId="77777777" w:rsidR="00572F68" w:rsidRPr="00B94D00" w:rsidRDefault="00572F68" w:rsidP="005C0B53">
            <w:pPr>
              <w:spacing w:after="240"/>
              <w:jc w:val="center"/>
              <w:rPr>
                <w:b/>
                <w:bCs/>
                <w:iCs/>
                <w:szCs w:val="20"/>
              </w:rPr>
            </w:pPr>
            <w:r w:rsidRPr="00B94D00">
              <w:rPr>
                <w:b/>
                <w:bCs/>
                <w:iCs/>
                <w:szCs w:val="20"/>
              </w:rPr>
              <w:t xml:space="preserve">Allowable </w:t>
            </w:r>
            <w:proofErr w:type="gramStart"/>
            <w:r w:rsidRPr="00B94D00">
              <w:rPr>
                <w:b/>
                <w:bCs/>
                <w:iCs/>
                <w:szCs w:val="20"/>
              </w:rPr>
              <w:t>Regulation</w:t>
            </w:r>
            <w:proofErr w:type="gramEnd"/>
            <w:r w:rsidRPr="00B94D00">
              <w:rPr>
                <w:b/>
                <w:bCs/>
                <w:iCs/>
                <w:szCs w:val="20"/>
              </w:rPr>
              <w:t xml:space="preserve"> Ancillary Service Trades</w:t>
            </w:r>
          </w:p>
        </w:tc>
      </w:tr>
      <w:tr w:rsidR="00572F68" w:rsidRPr="00B94D00" w14:paraId="299A3A50" w14:textId="77777777" w:rsidTr="005C0B53">
        <w:trPr>
          <w:trHeight w:val="527"/>
        </w:trPr>
        <w:tc>
          <w:tcPr>
            <w:tcW w:w="2170" w:type="dxa"/>
            <w:vAlign w:val="center"/>
          </w:tcPr>
          <w:p w14:paraId="7B6B1228" w14:textId="77777777" w:rsidR="00572F68" w:rsidRPr="00B94D00" w:rsidRDefault="00572F68" w:rsidP="005C0B53">
            <w:pPr>
              <w:spacing w:after="240"/>
              <w:jc w:val="center"/>
              <w:rPr>
                <w:b/>
                <w:iCs/>
                <w:szCs w:val="20"/>
              </w:rPr>
            </w:pPr>
            <w:r w:rsidRPr="00B94D00">
              <w:rPr>
                <w:b/>
                <w:iCs/>
                <w:szCs w:val="20"/>
              </w:rPr>
              <w:t>Original Responsibility</w:t>
            </w:r>
          </w:p>
        </w:tc>
        <w:tc>
          <w:tcPr>
            <w:tcW w:w="2865" w:type="dxa"/>
            <w:vAlign w:val="center"/>
          </w:tcPr>
          <w:p w14:paraId="55A4861C" w14:textId="77777777" w:rsidR="00572F68" w:rsidRPr="00B94D00" w:rsidRDefault="00572F68" w:rsidP="005C0B53">
            <w:pPr>
              <w:spacing w:after="240"/>
              <w:jc w:val="center"/>
              <w:rPr>
                <w:b/>
                <w:iCs/>
                <w:szCs w:val="20"/>
              </w:rPr>
            </w:pPr>
            <w:r w:rsidRPr="00B94D00">
              <w:rPr>
                <w:b/>
                <w:iCs/>
                <w:szCs w:val="20"/>
              </w:rPr>
              <w:t>Regulation Service that is not FRRS</w:t>
            </w:r>
          </w:p>
        </w:tc>
        <w:tc>
          <w:tcPr>
            <w:tcW w:w="2790" w:type="dxa"/>
            <w:vAlign w:val="center"/>
          </w:tcPr>
          <w:p w14:paraId="23B9CA7F" w14:textId="77777777" w:rsidR="00572F68" w:rsidRPr="00B94D00" w:rsidRDefault="00572F68" w:rsidP="005C0B53">
            <w:pPr>
              <w:spacing w:after="240"/>
              <w:jc w:val="center"/>
              <w:rPr>
                <w:b/>
                <w:iCs/>
                <w:szCs w:val="20"/>
              </w:rPr>
            </w:pPr>
            <w:r w:rsidRPr="00B94D00">
              <w:rPr>
                <w:b/>
                <w:iCs/>
                <w:szCs w:val="20"/>
              </w:rPr>
              <w:t>FRRS</w:t>
            </w:r>
          </w:p>
        </w:tc>
      </w:tr>
      <w:tr w:rsidR="00572F68" w:rsidRPr="00B94D00" w14:paraId="3DD2DD46" w14:textId="77777777" w:rsidTr="005C0B53">
        <w:trPr>
          <w:trHeight w:val="343"/>
        </w:trPr>
        <w:tc>
          <w:tcPr>
            <w:tcW w:w="2170" w:type="dxa"/>
            <w:vAlign w:val="center"/>
          </w:tcPr>
          <w:p w14:paraId="1CBBD02D" w14:textId="77777777" w:rsidR="00572F68" w:rsidRPr="00B94D00" w:rsidRDefault="00572F68" w:rsidP="005C0B53">
            <w:pPr>
              <w:spacing w:after="240"/>
              <w:jc w:val="center"/>
              <w:rPr>
                <w:iCs/>
                <w:szCs w:val="20"/>
              </w:rPr>
            </w:pPr>
            <w:r w:rsidRPr="00B94D00">
              <w:rPr>
                <w:iCs/>
                <w:szCs w:val="20"/>
              </w:rPr>
              <w:t>Regulation Service that is not FRRS</w:t>
            </w:r>
          </w:p>
        </w:tc>
        <w:tc>
          <w:tcPr>
            <w:tcW w:w="2865" w:type="dxa"/>
            <w:vAlign w:val="center"/>
          </w:tcPr>
          <w:p w14:paraId="6C2E2244" w14:textId="77777777" w:rsidR="00572F68" w:rsidRPr="00B94D00" w:rsidRDefault="00572F68" w:rsidP="005C0B53">
            <w:pPr>
              <w:spacing w:after="240"/>
              <w:jc w:val="center"/>
              <w:rPr>
                <w:iCs/>
                <w:szCs w:val="20"/>
              </w:rPr>
            </w:pPr>
            <w:r w:rsidRPr="00B94D00">
              <w:rPr>
                <w:iCs/>
                <w:szCs w:val="20"/>
              </w:rPr>
              <w:t>Yes</w:t>
            </w:r>
          </w:p>
        </w:tc>
        <w:tc>
          <w:tcPr>
            <w:tcW w:w="2790" w:type="dxa"/>
            <w:vAlign w:val="center"/>
          </w:tcPr>
          <w:p w14:paraId="40E57554" w14:textId="77777777" w:rsidR="00572F68" w:rsidRPr="00B94D00" w:rsidRDefault="00572F68" w:rsidP="005C0B53">
            <w:pPr>
              <w:spacing w:after="240"/>
              <w:jc w:val="center"/>
              <w:rPr>
                <w:iCs/>
                <w:szCs w:val="20"/>
              </w:rPr>
            </w:pPr>
            <w:r w:rsidRPr="00B94D00">
              <w:rPr>
                <w:iCs/>
                <w:szCs w:val="20"/>
              </w:rPr>
              <w:t>No</w:t>
            </w:r>
          </w:p>
        </w:tc>
      </w:tr>
      <w:tr w:rsidR="00572F68" w:rsidRPr="00B94D00" w14:paraId="69258019" w14:textId="77777777" w:rsidTr="005C0B53">
        <w:trPr>
          <w:trHeight w:val="366"/>
        </w:trPr>
        <w:tc>
          <w:tcPr>
            <w:tcW w:w="2170" w:type="dxa"/>
            <w:vAlign w:val="center"/>
          </w:tcPr>
          <w:p w14:paraId="5D7FA463" w14:textId="77777777" w:rsidR="00572F68" w:rsidRPr="00B94D00" w:rsidRDefault="00572F68" w:rsidP="005C0B53">
            <w:pPr>
              <w:spacing w:after="240"/>
              <w:jc w:val="center"/>
              <w:rPr>
                <w:iCs/>
                <w:szCs w:val="20"/>
              </w:rPr>
            </w:pPr>
            <w:r w:rsidRPr="00B94D00">
              <w:rPr>
                <w:iCs/>
                <w:szCs w:val="20"/>
              </w:rPr>
              <w:t>FRRS</w:t>
            </w:r>
          </w:p>
        </w:tc>
        <w:tc>
          <w:tcPr>
            <w:tcW w:w="2865" w:type="dxa"/>
            <w:vAlign w:val="center"/>
          </w:tcPr>
          <w:p w14:paraId="04D261A1" w14:textId="77777777" w:rsidR="00572F68" w:rsidRPr="00B94D00" w:rsidRDefault="00572F68" w:rsidP="005C0B53">
            <w:pPr>
              <w:spacing w:after="240"/>
              <w:jc w:val="center"/>
              <w:rPr>
                <w:iCs/>
                <w:szCs w:val="20"/>
              </w:rPr>
            </w:pPr>
            <w:r w:rsidRPr="00B94D00">
              <w:rPr>
                <w:iCs/>
                <w:szCs w:val="20"/>
              </w:rPr>
              <w:t>Yes</w:t>
            </w:r>
          </w:p>
        </w:tc>
        <w:tc>
          <w:tcPr>
            <w:tcW w:w="2790" w:type="dxa"/>
            <w:vAlign w:val="center"/>
          </w:tcPr>
          <w:p w14:paraId="15F8140A" w14:textId="77777777" w:rsidR="00572F68" w:rsidRPr="00B94D00" w:rsidRDefault="00572F68" w:rsidP="005C0B53">
            <w:pPr>
              <w:spacing w:after="240"/>
              <w:jc w:val="center"/>
              <w:rPr>
                <w:iCs/>
                <w:szCs w:val="20"/>
              </w:rPr>
            </w:pPr>
            <w:r w:rsidRPr="00B94D00">
              <w:rPr>
                <w:iCs/>
                <w:szCs w:val="20"/>
              </w:rPr>
              <w:t>No</w:t>
            </w:r>
          </w:p>
        </w:tc>
      </w:tr>
    </w:tbl>
    <w:p w14:paraId="5EB02F53" w14:textId="77777777" w:rsidR="00572F68" w:rsidRPr="00B94D00" w:rsidRDefault="00572F68" w:rsidP="00572F68">
      <w:pPr>
        <w:spacing w:before="240" w:after="240"/>
        <w:ind w:left="720" w:hanging="720"/>
        <w:rPr>
          <w:iCs/>
          <w:szCs w:val="20"/>
        </w:rPr>
      </w:pPr>
      <w:ins w:id="162" w:author="ERCOT" w:date="2025-09-18T18:21:00Z" w16du:dateUtc="2025-09-18T23:21:00Z">
        <w:r w:rsidRPr="00B94D00">
          <w:rPr>
            <w:iCs/>
            <w:szCs w:val="20"/>
          </w:rPr>
          <w:t>(10)</w:t>
        </w:r>
        <w:r w:rsidRPr="00B94D00">
          <w:rPr>
            <w:iCs/>
            <w:szCs w:val="20"/>
          </w:rPr>
          <w:tab/>
          <w:t xml:space="preserve">A QSE can buy or sell a DRRS position via Ancillary Service Trade(s) </w:t>
        </w:r>
      </w:ins>
      <w:ins w:id="163" w:author="ERCOT" w:date="2025-10-24T20:41:00Z">
        <w:r w:rsidRPr="00B94D00">
          <w:rPr>
            <w:iCs/>
            <w:szCs w:val="20"/>
          </w:rPr>
          <w:t xml:space="preserve">from or </w:t>
        </w:r>
      </w:ins>
      <w:ins w:id="164" w:author="ERCOT" w:date="2025-09-18T18:21:00Z" w16du:dateUtc="2025-09-18T23:21:00Z">
        <w:r w:rsidRPr="00B94D00">
          <w:rPr>
            <w:iCs/>
            <w:szCs w:val="20"/>
          </w:rPr>
          <w:t>to another QSE.</w:t>
        </w:r>
      </w:ins>
    </w:p>
    <w:p w14:paraId="281460BD" w14:textId="77777777" w:rsidR="00572F68" w:rsidRPr="00B94D00" w:rsidRDefault="00572F68" w:rsidP="00572F68">
      <w:pPr>
        <w:keepNext/>
        <w:tabs>
          <w:tab w:val="left" w:pos="1080"/>
        </w:tabs>
        <w:spacing w:before="240" w:after="240"/>
        <w:ind w:left="1080" w:hanging="1080"/>
        <w:outlineLvl w:val="2"/>
        <w:rPr>
          <w:rFonts w:eastAsia="Times New Roman"/>
          <w:b/>
          <w:bCs/>
          <w:i/>
        </w:rPr>
      </w:pPr>
      <w:bookmarkStart w:id="165" w:name="_Toc214873756"/>
      <w:r w:rsidRPr="00B94D00">
        <w:rPr>
          <w:rFonts w:eastAsia="Times New Roman"/>
          <w:b/>
          <w:bCs/>
          <w:i/>
        </w:rPr>
        <w:lastRenderedPageBreak/>
        <w:t>4.4.12</w:t>
      </w:r>
      <w:r w:rsidRPr="00B94D00">
        <w:rPr>
          <w:rFonts w:eastAsia="Times New Roman"/>
          <w:b/>
          <w:bCs/>
          <w:i/>
        </w:rPr>
        <w:tab/>
        <w:t>Determination of Ancillary Service Demand Curves for the Day-Ahead Market and Real-Time Market</w:t>
      </w:r>
      <w:bookmarkEnd w:id="165"/>
    </w:p>
    <w:p w14:paraId="30D0077B" w14:textId="77777777" w:rsidR="00572F68" w:rsidRPr="00B94D00" w:rsidRDefault="00572F68" w:rsidP="00572F68">
      <w:pPr>
        <w:spacing w:after="240"/>
        <w:ind w:left="720" w:hanging="720"/>
        <w:rPr>
          <w:rFonts w:eastAsia="Times New Roman"/>
          <w:iCs/>
        </w:rPr>
      </w:pPr>
      <w:r w:rsidRPr="00B94D00">
        <w:rPr>
          <w:rFonts w:eastAsia="Times New Roman"/>
          <w:iCs/>
        </w:rPr>
        <w:t>(1)</w:t>
      </w:r>
      <w:r w:rsidRPr="00B94D00">
        <w:rPr>
          <w:rFonts w:eastAsia="Times New Roman"/>
          <w:iCs/>
        </w:rPr>
        <w:tab/>
        <w:t xml:space="preserve">This Section describes the process for determining ASDCs for Regulation Up Service (Reg-Up), Regulation Down Service (Reg-Down), Responsive Reserve (RRS), ERCOT Contingency Reserve Service (ECRS), </w:t>
      </w:r>
      <w:del w:id="166" w:author="ERCOT" w:date="2025-12-08T09:52:00Z" w16du:dateUtc="2025-12-08T15:52:00Z">
        <w:r w:rsidRPr="00B94D00" w:rsidDel="002D1AE6">
          <w:rPr>
            <w:rFonts w:eastAsia="Times New Roman"/>
            <w:iCs/>
          </w:rPr>
          <w:delText xml:space="preserve">and </w:delText>
        </w:r>
      </w:del>
      <w:r w:rsidRPr="00B94D00">
        <w:rPr>
          <w:rFonts w:eastAsia="Times New Roman"/>
          <w:iCs/>
        </w:rPr>
        <w:t>Non-Spinning Reserve (Non-Spin)</w:t>
      </w:r>
      <w:ins w:id="167" w:author="ERCOT" w:date="2025-12-08T09:52:00Z" w16du:dateUtc="2025-12-08T15:52:00Z">
        <w:r w:rsidRPr="00B94D00">
          <w:rPr>
            <w:rFonts w:eastAsia="Times New Roman"/>
            <w:iCs/>
          </w:rPr>
          <w:t>,</w:t>
        </w:r>
        <w:r w:rsidRPr="00B94D00">
          <w:t xml:space="preserve"> and Dispatchable Reliability Reserve Service (DRRS)</w:t>
        </w:r>
      </w:ins>
      <w:r w:rsidRPr="00B94D00">
        <w:rPr>
          <w:rFonts w:eastAsia="Times New Roman"/>
          <w:iCs/>
        </w:rPr>
        <w:t xml:space="preserve"> for the Day-Ahead Market (DAM) and RTM.  This section does not apply to ASDCs used in the RUC process.</w:t>
      </w:r>
    </w:p>
    <w:p w14:paraId="37BBC4D6" w14:textId="77777777" w:rsidR="00572F68" w:rsidRPr="00B94D00" w:rsidRDefault="00572F68" w:rsidP="00572F68">
      <w:pPr>
        <w:spacing w:before="120" w:after="120"/>
        <w:ind w:left="693" w:hanging="693"/>
        <w:rPr>
          <w:rFonts w:eastAsia="Times New Roman"/>
        </w:rPr>
      </w:pPr>
      <w:r w:rsidRPr="00B94D00">
        <w:rPr>
          <w:rFonts w:eastAsia="Times New Roman"/>
          <w:iCs/>
        </w:rPr>
        <w:t>(2)</w:t>
      </w:r>
      <w:r w:rsidRPr="00B94D00">
        <w:rPr>
          <w:rFonts w:eastAsia="Times New Roman"/>
          <w:iCs/>
        </w:rPr>
        <w:tab/>
      </w:r>
      <w:r w:rsidRPr="00B94D00">
        <w:rPr>
          <w:rFonts w:eastAsia="Times New Roman"/>
        </w:rPr>
        <w:t>The Value of Lost Load (VOLL) is determined as described in Section 4.4.11, Day-Ahead and Real-Time System-Wide Offer Caps, and Section 4.4.11.1, Scarcity Pricing Mechanism.</w:t>
      </w:r>
    </w:p>
    <w:p w14:paraId="397B26B3" w14:textId="77777777" w:rsidR="00572F68" w:rsidRPr="00B94D00" w:rsidDel="007F67CD" w:rsidRDefault="00572F68" w:rsidP="00572F68">
      <w:pPr>
        <w:spacing w:after="240"/>
        <w:ind w:left="720" w:hanging="720"/>
        <w:rPr>
          <w:rFonts w:eastAsia="Times New Roman"/>
          <w:iCs/>
        </w:rPr>
      </w:pPr>
      <w:r w:rsidRPr="00B94D00" w:rsidDel="007F67CD">
        <w:rPr>
          <w:rFonts w:eastAsia="Times New Roman"/>
          <w:iCs/>
        </w:rPr>
        <w:t>(</w:t>
      </w:r>
      <w:r w:rsidRPr="00B94D00">
        <w:rPr>
          <w:rFonts w:eastAsia="Times New Roman"/>
          <w:iCs/>
        </w:rPr>
        <w:t>3</w:t>
      </w:r>
      <w:r w:rsidRPr="00B94D00" w:rsidDel="007F67CD">
        <w:rPr>
          <w:rFonts w:eastAsia="Times New Roman"/>
          <w:iCs/>
        </w:rPr>
        <w:t>)</w:t>
      </w:r>
      <w:r w:rsidRPr="00B94D00" w:rsidDel="007F67CD">
        <w:rPr>
          <w:rFonts w:eastAsia="Times New Roman"/>
          <w:iCs/>
        </w:rPr>
        <w:tab/>
        <w:t>The DAM shall use the same ASDCs as the RTM, as an initial condition.  Specific to the DAM, the ASDCs will be adjusted, as needed, to account for negative Self-Arranged Ancillary Service Quantities.</w:t>
      </w:r>
    </w:p>
    <w:p w14:paraId="44887C84" w14:textId="77777777" w:rsidR="00572F68" w:rsidRPr="00B94D00" w:rsidDel="007F67CD" w:rsidRDefault="00572F68" w:rsidP="00572F68">
      <w:pPr>
        <w:spacing w:after="240"/>
        <w:ind w:left="720" w:hanging="720"/>
        <w:rPr>
          <w:rFonts w:eastAsia="Times New Roman"/>
          <w:iCs/>
        </w:rPr>
      </w:pPr>
      <w:r w:rsidRPr="00B94D00" w:rsidDel="007F67CD">
        <w:rPr>
          <w:rFonts w:eastAsia="Times New Roman"/>
          <w:iCs/>
        </w:rPr>
        <w:t>(</w:t>
      </w:r>
      <w:r w:rsidRPr="00B94D00">
        <w:rPr>
          <w:rFonts w:eastAsia="Times New Roman"/>
          <w:iCs/>
        </w:rPr>
        <w:t>4</w:t>
      </w:r>
      <w:r w:rsidRPr="00B94D00" w:rsidDel="007F67CD">
        <w:rPr>
          <w:rFonts w:eastAsia="Times New Roman"/>
          <w:iCs/>
        </w:rPr>
        <w:t>)</w:t>
      </w:r>
      <w:r w:rsidRPr="00B94D00" w:rsidDel="007F67CD">
        <w:rPr>
          <w:rFonts w:eastAsia="Times New Roman"/>
          <w:iCs/>
        </w:rPr>
        <w:tab/>
        <w:t xml:space="preserve">For Reg-Down, the ASDC shall be a constant value equal to VOLL for the full range of the Ancillary Service Plan for Reg-Down. </w:t>
      </w:r>
    </w:p>
    <w:p w14:paraId="431DA57A" w14:textId="77777777" w:rsidR="00572F68" w:rsidRPr="00B94D00" w:rsidRDefault="00572F68" w:rsidP="00572F68">
      <w:pPr>
        <w:spacing w:after="240"/>
        <w:ind w:left="720" w:hanging="720"/>
        <w:rPr>
          <w:rFonts w:eastAsia="Times New Roman"/>
          <w:iCs/>
        </w:rPr>
      </w:pPr>
      <w:r w:rsidRPr="00B94D00">
        <w:rPr>
          <w:rFonts w:eastAsia="Times New Roman"/>
          <w:iCs/>
        </w:rPr>
        <w:t>(5)</w:t>
      </w:r>
      <w:r w:rsidRPr="00B94D00">
        <w:rPr>
          <w:rFonts w:eastAsia="Times New Roman"/>
          <w:iCs/>
        </w:rPr>
        <w:tab/>
        <w:t>To determine the individual ASDCs for Reg-Up, RRS, ECRS, and Non-Spin, an Aggregate Operating Reserve Demand Curve (ORDC) (AORDC) will be created and then disaggregated into individual curves for the different Ancillary Services.</w:t>
      </w:r>
    </w:p>
    <w:p w14:paraId="636204C5" w14:textId="77777777" w:rsidR="00572F68" w:rsidRPr="00B94D00" w:rsidRDefault="00572F68" w:rsidP="00572F68">
      <w:pPr>
        <w:spacing w:after="240"/>
        <w:ind w:left="720" w:hanging="720"/>
        <w:rPr>
          <w:rFonts w:eastAsia="Times New Roman"/>
          <w:iCs/>
        </w:rPr>
      </w:pPr>
      <w:r w:rsidRPr="00B94D00">
        <w:rPr>
          <w:rFonts w:eastAsia="Times New Roman"/>
          <w:iCs/>
        </w:rPr>
        <w:t>(6)</w:t>
      </w:r>
      <w:r w:rsidRPr="00B94D00">
        <w:rPr>
          <w:rFonts w:eastAsia="Times New Roman"/>
          <w:iCs/>
        </w:rPr>
        <w:tab/>
        <w:t xml:space="preserve">ERCOT shall develop the AORDC from historical data from the period of June 1, </w:t>
      </w:r>
      <w:proofErr w:type="gramStart"/>
      <w:r w:rsidRPr="00B94D00">
        <w:rPr>
          <w:rFonts w:eastAsia="Times New Roman"/>
          <w:iCs/>
        </w:rPr>
        <w:t>2014</w:t>
      </w:r>
      <w:proofErr w:type="gramEnd"/>
      <w:r w:rsidRPr="00B94D00">
        <w:rPr>
          <w:rFonts w:eastAsia="Times New Roman"/>
          <w:iCs/>
        </w:rPr>
        <w:t xml:space="preserve"> through August 31, </w:t>
      </w:r>
      <w:proofErr w:type="gramStart"/>
      <w:r w:rsidRPr="00B94D00">
        <w:rPr>
          <w:rFonts w:eastAsia="Times New Roman"/>
          <w:iCs/>
        </w:rPr>
        <w:t>2025</w:t>
      </w:r>
      <w:proofErr w:type="gramEnd"/>
      <w:r w:rsidRPr="00B94D00">
        <w:rPr>
          <w:rFonts w:eastAsia="Times New Roman"/>
          <w:iCs/>
        </w:rPr>
        <w:t xml:space="preserve"> as follows:</w:t>
      </w:r>
    </w:p>
    <w:p w14:paraId="425DF666" w14:textId="77777777" w:rsidR="00572F68" w:rsidRPr="00B94D00" w:rsidRDefault="00572F68" w:rsidP="00572F68">
      <w:pPr>
        <w:ind w:left="1440" w:hanging="720"/>
        <w:rPr>
          <w:rFonts w:eastAsia="Times New Roman"/>
        </w:rPr>
      </w:pPr>
      <w:r w:rsidRPr="00B94D00">
        <w:rPr>
          <w:rFonts w:eastAsia="Times New Roman"/>
        </w:rPr>
        <w:t>(a)</w:t>
      </w:r>
      <w:r w:rsidRPr="00B94D00">
        <w:rPr>
          <w:rFonts w:eastAsia="Times New Roman"/>
        </w:rPr>
        <w:tab/>
        <w:t>For all SCED intervals where the sum of RTOLCAP and RTOFFCAP is less than 10,000 MW, use the RTOLCAP and RTOFFCAP values to calculate historical reserve pricing outcomes, which are used in the regression analysis described in paragraph (b) below:</w:t>
      </w:r>
    </w:p>
    <w:p w14:paraId="29C2720F" w14:textId="77777777" w:rsidR="00572F68" w:rsidRPr="00B94D00" w:rsidRDefault="00572F68" w:rsidP="00572F68">
      <w:pPr>
        <w:ind w:left="720"/>
        <w:jc w:val="both"/>
        <w:rPr>
          <w:rFonts w:eastAsia="Times New Roman"/>
        </w:rPr>
      </w:pPr>
    </w:p>
    <w:p w14:paraId="239E7C79" w14:textId="77777777" w:rsidR="00572F68" w:rsidRPr="00B94D00" w:rsidRDefault="007518BB" w:rsidP="00572F68">
      <w:pPr>
        <w:spacing w:after="240"/>
        <w:rPr>
          <w:rFonts w:eastAsia="Times New Roman"/>
        </w:rPr>
      </w:pPr>
      <m:oMathPara>
        <m:oMathParaPr>
          <m:jc m:val="centerGroup"/>
        </m:oMathParaPr>
        <m:oMath>
          <m:d>
            <m:dPr>
              <m:ctrlPr>
                <w:rPr>
                  <w:rFonts w:ascii="Cambria Math" w:eastAsia="Times New Roman" w:hAnsi="Cambria Math"/>
                  <w:b/>
                  <w:bCs/>
                  <w:i/>
                  <w:iCs/>
                </w:rPr>
              </m:ctrlPr>
            </m:dPr>
            <m:e>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RTOLCAP-3000, 0.5*μ, 0.707*σ</m:t>
                      </m:r>
                    </m:e>
                  </m:d>
                </m:e>
              </m:d>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RTOLCAP+RTOFFCAP-3000, μ, σ</m:t>
                      </m:r>
                    </m:e>
                  </m:d>
                </m:e>
              </m:d>
            </m:e>
          </m:d>
          <m:r>
            <m:rPr>
              <m:sty m:val="bi"/>
            </m:rPr>
            <w:rPr>
              <w:rFonts w:ascii="Cambria Math" w:eastAsia="Times New Roman" w:hAnsi="Cambria Math"/>
            </w:rPr>
            <m:t>*</m:t>
          </m:r>
          <m:d>
            <m:dPr>
              <m:ctrlPr>
                <w:rPr>
                  <w:rFonts w:ascii="Cambria Math" w:eastAsia="Times New Roman" w:hAnsi="Cambria Math"/>
                  <w:b/>
                  <w:bCs/>
                  <w:i/>
                  <w:iCs/>
                </w:rPr>
              </m:ctrlPr>
            </m:dPr>
            <m:e>
              <m:r>
                <m:rPr>
                  <m:sty m:val="bi"/>
                </m:rPr>
                <w:rPr>
                  <w:rFonts w:ascii="Cambria Math" w:eastAsia="Times New Roman" w:hAnsi="Cambria Math"/>
                </w:rPr>
                <m:t>VOLL-min</m:t>
              </m:r>
              <m:d>
                <m:dPr>
                  <m:ctrlPr>
                    <w:rPr>
                      <w:rFonts w:ascii="Cambria Math" w:eastAsia="Times New Roman" w:hAnsi="Cambria Math"/>
                      <w:b/>
                      <w:bCs/>
                      <w:i/>
                      <w:iCs/>
                    </w:rPr>
                  </m:ctrlPr>
                </m:dPr>
                <m:e>
                  <m:r>
                    <m:rPr>
                      <m:sty m:val="bi"/>
                    </m:rPr>
                    <w:rPr>
                      <w:rFonts w:ascii="Cambria Math" w:eastAsia="Times New Roman" w:hAnsi="Cambria Math"/>
                    </w:rPr>
                    <m:t>System Lambda, 250</m:t>
                  </m:r>
                </m:e>
              </m:d>
            </m:e>
          </m:d>
        </m:oMath>
      </m:oMathPara>
    </w:p>
    <w:p w14:paraId="1219EB54" w14:textId="77777777" w:rsidR="00572F68" w:rsidRPr="00B94D00" w:rsidRDefault="00572F68" w:rsidP="00572F68">
      <w:pPr>
        <w:jc w:val="both"/>
        <w:rPr>
          <w:rFonts w:eastAsia="Times New Roman"/>
        </w:rPr>
      </w:pPr>
      <w:r w:rsidRPr="00B94D00" w:rsidDel="007F67CD">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572F68" w:rsidRPr="00B94D00" w:rsidDel="007F67CD" w14:paraId="09781008" w14:textId="77777777" w:rsidTr="005C0B53">
        <w:trPr>
          <w:cantSplit/>
          <w:tblHeader/>
        </w:trPr>
        <w:tc>
          <w:tcPr>
            <w:tcW w:w="1818" w:type="dxa"/>
          </w:tcPr>
          <w:p w14:paraId="07659FEE" w14:textId="77777777" w:rsidR="00572F68" w:rsidRPr="00B94D00" w:rsidDel="007F67CD" w:rsidRDefault="00572F68" w:rsidP="005C0B53">
            <w:pPr>
              <w:spacing w:after="120"/>
              <w:rPr>
                <w:rFonts w:eastAsia="Times New Roman"/>
                <w:b/>
                <w:iCs/>
                <w:sz w:val="20"/>
                <w:szCs w:val="20"/>
              </w:rPr>
            </w:pPr>
            <w:r w:rsidRPr="00B94D00" w:rsidDel="007F67CD">
              <w:rPr>
                <w:rFonts w:eastAsia="Times New Roman"/>
                <w:b/>
                <w:iCs/>
                <w:sz w:val="20"/>
                <w:szCs w:val="20"/>
              </w:rPr>
              <w:t>Variable</w:t>
            </w:r>
          </w:p>
        </w:tc>
        <w:tc>
          <w:tcPr>
            <w:tcW w:w="900" w:type="dxa"/>
          </w:tcPr>
          <w:p w14:paraId="60B51998" w14:textId="77777777" w:rsidR="00572F68" w:rsidRPr="00B94D00" w:rsidDel="007F67CD" w:rsidRDefault="00572F68" w:rsidP="005C0B53">
            <w:pPr>
              <w:spacing w:after="120"/>
              <w:rPr>
                <w:rFonts w:eastAsia="Times New Roman"/>
                <w:b/>
                <w:iCs/>
                <w:sz w:val="20"/>
                <w:szCs w:val="20"/>
              </w:rPr>
            </w:pPr>
            <w:r w:rsidRPr="00B94D00" w:rsidDel="007F67CD">
              <w:rPr>
                <w:rFonts w:eastAsia="Times New Roman"/>
                <w:b/>
                <w:iCs/>
                <w:sz w:val="20"/>
                <w:szCs w:val="20"/>
              </w:rPr>
              <w:t>Unit</w:t>
            </w:r>
          </w:p>
        </w:tc>
        <w:tc>
          <w:tcPr>
            <w:tcW w:w="6427" w:type="dxa"/>
          </w:tcPr>
          <w:p w14:paraId="1EA3B589" w14:textId="77777777" w:rsidR="00572F68" w:rsidRPr="00B94D00" w:rsidDel="007F67CD" w:rsidRDefault="00572F68" w:rsidP="005C0B53">
            <w:pPr>
              <w:spacing w:after="120"/>
              <w:rPr>
                <w:rFonts w:eastAsia="Times New Roman"/>
                <w:b/>
                <w:iCs/>
                <w:sz w:val="20"/>
                <w:szCs w:val="20"/>
              </w:rPr>
            </w:pPr>
            <w:r w:rsidRPr="00B94D00" w:rsidDel="007F67CD">
              <w:rPr>
                <w:rFonts w:eastAsia="Times New Roman"/>
                <w:b/>
                <w:iCs/>
                <w:sz w:val="20"/>
                <w:szCs w:val="20"/>
              </w:rPr>
              <w:t>Definition</w:t>
            </w:r>
          </w:p>
        </w:tc>
      </w:tr>
      <w:tr w:rsidR="00572F68" w:rsidRPr="00B94D00" w:rsidDel="007F67CD" w14:paraId="0704B08D" w14:textId="77777777" w:rsidTr="005C0B53">
        <w:trPr>
          <w:cantSplit/>
        </w:trPr>
        <w:tc>
          <w:tcPr>
            <w:tcW w:w="1818" w:type="dxa"/>
          </w:tcPr>
          <w:p w14:paraId="5E0BAC6A" w14:textId="77777777" w:rsidR="00572F68" w:rsidRPr="00B94D00" w:rsidDel="007F67CD" w:rsidRDefault="00572F68" w:rsidP="005C0B53">
            <w:pPr>
              <w:spacing w:after="60"/>
              <w:rPr>
                <w:rFonts w:eastAsia="Times New Roman"/>
                <w:iCs/>
                <w:sz w:val="20"/>
                <w:szCs w:val="20"/>
                <w:lang w:val="pt-BR"/>
              </w:rPr>
            </w:pPr>
            <w:r w:rsidRPr="00B94D00" w:rsidDel="007F67CD">
              <w:rPr>
                <w:rFonts w:eastAsia="Times New Roman"/>
                <w:iCs/>
                <w:sz w:val="20"/>
                <w:szCs w:val="20"/>
                <w:lang w:val="pt-BR"/>
              </w:rPr>
              <w:t>RTOLCAP</w:t>
            </w:r>
          </w:p>
        </w:tc>
        <w:tc>
          <w:tcPr>
            <w:tcW w:w="900" w:type="dxa"/>
          </w:tcPr>
          <w:p w14:paraId="00E2507A"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Cs/>
                <w:sz w:val="20"/>
                <w:szCs w:val="20"/>
              </w:rPr>
              <w:t>MWh</w:t>
            </w:r>
          </w:p>
        </w:tc>
        <w:tc>
          <w:tcPr>
            <w:tcW w:w="6427" w:type="dxa"/>
          </w:tcPr>
          <w:p w14:paraId="0536165D"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
                <w:iCs/>
                <w:sz w:val="20"/>
                <w:szCs w:val="20"/>
              </w:rPr>
              <w:t xml:space="preserve">Real-Time On-Line Reserve Capacity – </w:t>
            </w:r>
            <w:r w:rsidRPr="00B94D00" w:rsidDel="007F67CD">
              <w:rPr>
                <w:rFonts w:eastAsia="Times New Roman"/>
                <w:iCs/>
                <w:sz w:val="20"/>
                <w:szCs w:val="20"/>
              </w:rPr>
              <w:t xml:space="preserve">The Real-Time reserve capacity of On-Line Resources available for the SCED intervals beginning June 1, </w:t>
            </w:r>
            <w:proofErr w:type="gramStart"/>
            <w:r w:rsidRPr="00B94D00" w:rsidDel="007F67CD">
              <w:rPr>
                <w:rFonts w:eastAsia="Times New Roman"/>
                <w:iCs/>
                <w:sz w:val="20"/>
                <w:szCs w:val="20"/>
              </w:rPr>
              <w:t>2014</w:t>
            </w:r>
            <w:proofErr w:type="gramEnd"/>
            <w:r w:rsidRPr="00B94D00" w:rsidDel="007F67CD">
              <w:rPr>
                <w:rFonts w:eastAsia="Times New Roman"/>
                <w:iCs/>
                <w:sz w:val="20"/>
                <w:szCs w:val="20"/>
              </w:rPr>
              <w:t xml:space="preserve"> through </w:t>
            </w:r>
            <w:r w:rsidRPr="00B94D00">
              <w:rPr>
                <w:rFonts w:eastAsia="Times New Roman"/>
                <w:iCs/>
                <w:sz w:val="20"/>
                <w:szCs w:val="20"/>
              </w:rPr>
              <w:t>August</w:t>
            </w:r>
            <w:r w:rsidRPr="00B94D00" w:rsidDel="007F67CD">
              <w:rPr>
                <w:rFonts w:eastAsia="Times New Roman"/>
                <w:iCs/>
                <w:sz w:val="20"/>
                <w:szCs w:val="20"/>
              </w:rPr>
              <w:t xml:space="preserve"> 31, 202</w:t>
            </w:r>
            <w:r w:rsidRPr="00B94D00">
              <w:rPr>
                <w:rFonts w:eastAsia="Times New Roman"/>
                <w:iCs/>
                <w:sz w:val="20"/>
                <w:szCs w:val="20"/>
              </w:rPr>
              <w:t>5</w:t>
            </w:r>
          </w:p>
        </w:tc>
      </w:tr>
      <w:tr w:rsidR="00572F68" w:rsidRPr="00B94D00" w:rsidDel="007F67CD" w14:paraId="6AFBFB5E" w14:textId="77777777" w:rsidTr="005C0B53">
        <w:trPr>
          <w:cantSplit/>
        </w:trPr>
        <w:tc>
          <w:tcPr>
            <w:tcW w:w="1818" w:type="dxa"/>
          </w:tcPr>
          <w:p w14:paraId="59F5CA20"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Cs/>
                <w:sz w:val="20"/>
                <w:szCs w:val="20"/>
              </w:rPr>
              <w:t>RTOFFCAP</w:t>
            </w:r>
          </w:p>
        </w:tc>
        <w:tc>
          <w:tcPr>
            <w:tcW w:w="900" w:type="dxa"/>
          </w:tcPr>
          <w:p w14:paraId="45581156"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Cs/>
                <w:sz w:val="20"/>
                <w:szCs w:val="20"/>
              </w:rPr>
              <w:t>MWh</w:t>
            </w:r>
          </w:p>
        </w:tc>
        <w:tc>
          <w:tcPr>
            <w:tcW w:w="6427" w:type="dxa"/>
          </w:tcPr>
          <w:p w14:paraId="5E9DE8E1" w14:textId="77777777" w:rsidR="00572F68" w:rsidRPr="00B94D00" w:rsidDel="007F67CD" w:rsidRDefault="00572F68" w:rsidP="005C0B53">
            <w:pPr>
              <w:spacing w:after="60"/>
              <w:rPr>
                <w:rFonts w:eastAsia="Times New Roman"/>
                <w:i/>
                <w:iCs/>
                <w:sz w:val="20"/>
                <w:szCs w:val="20"/>
              </w:rPr>
            </w:pPr>
            <w:r w:rsidRPr="00B94D00" w:rsidDel="007F67CD">
              <w:rPr>
                <w:rFonts w:eastAsia="Times New Roman"/>
                <w:i/>
                <w:iCs/>
                <w:sz w:val="20"/>
                <w:szCs w:val="20"/>
              </w:rPr>
              <w:t xml:space="preserve">Real-Time Off-Line Reserve Capacity – </w:t>
            </w:r>
            <w:r w:rsidRPr="00B94D00" w:rsidDel="007F67CD">
              <w:rPr>
                <w:rFonts w:eastAsia="Times New Roman"/>
                <w:iCs/>
                <w:sz w:val="20"/>
                <w:szCs w:val="20"/>
              </w:rPr>
              <w:t xml:space="preserve">The Real-Time reserve capacity of Off-Line Resources available for the SCED intervals beginning June 1, </w:t>
            </w:r>
            <w:proofErr w:type="gramStart"/>
            <w:r w:rsidRPr="00B94D00" w:rsidDel="007F67CD">
              <w:rPr>
                <w:rFonts w:eastAsia="Times New Roman"/>
                <w:iCs/>
                <w:sz w:val="20"/>
                <w:szCs w:val="20"/>
              </w:rPr>
              <w:t>2014</w:t>
            </w:r>
            <w:proofErr w:type="gramEnd"/>
            <w:r w:rsidRPr="00B94D00" w:rsidDel="007F67CD">
              <w:rPr>
                <w:rFonts w:eastAsia="Times New Roman"/>
                <w:iCs/>
                <w:sz w:val="20"/>
                <w:szCs w:val="20"/>
              </w:rPr>
              <w:t xml:space="preserve"> through </w:t>
            </w:r>
            <w:r w:rsidRPr="00B94D00">
              <w:rPr>
                <w:rFonts w:eastAsia="Times New Roman"/>
                <w:iCs/>
                <w:sz w:val="20"/>
                <w:szCs w:val="20"/>
              </w:rPr>
              <w:t>August</w:t>
            </w:r>
            <w:r w:rsidRPr="00B94D00" w:rsidDel="007F67CD">
              <w:rPr>
                <w:rFonts w:eastAsia="Times New Roman"/>
                <w:iCs/>
                <w:sz w:val="20"/>
                <w:szCs w:val="20"/>
              </w:rPr>
              <w:t xml:space="preserve"> 31, 202</w:t>
            </w:r>
            <w:r w:rsidRPr="00B94D00">
              <w:rPr>
                <w:rFonts w:eastAsia="Times New Roman"/>
                <w:iCs/>
                <w:sz w:val="20"/>
                <w:szCs w:val="20"/>
              </w:rPr>
              <w:t>5</w:t>
            </w:r>
          </w:p>
        </w:tc>
      </w:tr>
      <w:tr w:rsidR="00572F68" w:rsidRPr="00B94D00" w:rsidDel="007F67CD" w14:paraId="449D51D5" w14:textId="77777777" w:rsidTr="005C0B53">
        <w:trPr>
          <w:cantSplit/>
        </w:trPr>
        <w:tc>
          <w:tcPr>
            <w:tcW w:w="1818" w:type="dxa"/>
            <w:vAlign w:val="center"/>
          </w:tcPr>
          <w:p w14:paraId="5FE73A1C" w14:textId="77777777" w:rsidR="00572F68" w:rsidRPr="00B94D00" w:rsidDel="007F67CD" w:rsidRDefault="00572F68" w:rsidP="005C0B53">
            <w:pPr>
              <w:spacing w:after="60"/>
              <w:rPr>
                <w:rFonts w:eastAsia="Times New Roman"/>
                <w:i/>
                <w:iCs/>
                <w:sz w:val="20"/>
                <w:szCs w:val="20"/>
              </w:rPr>
            </w:pPr>
            <w:r w:rsidRPr="00B94D00">
              <w:rPr>
                <w:rFonts w:eastAsia="Times New Roman"/>
                <w:i/>
                <w:iCs/>
                <w:sz w:val="20"/>
                <w:szCs w:val="20"/>
              </w:rPr>
              <w:t>μ</w:t>
            </w:r>
          </w:p>
        </w:tc>
        <w:tc>
          <w:tcPr>
            <w:tcW w:w="900" w:type="dxa"/>
          </w:tcPr>
          <w:p w14:paraId="44AD32D7"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Cs/>
                <w:sz w:val="20"/>
                <w:szCs w:val="20"/>
              </w:rPr>
              <w:t>None</w:t>
            </w:r>
          </w:p>
        </w:tc>
        <w:tc>
          <w:tcPr>
            <w:tcW w:w="6427" w:type="dxa"/>
          </w:tcPr>
          <w:p w14:paraId="438446CF"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Cs/>
                <w:sz w:val="20"/>
                <w:szCs w:val="20"/>
              </w:rPr>
              <w:t xml:space="preserve">The </w:t>
            </w:r>
            <w:r w:rsidRPr="00B94D00">
              <w:rPr>
                <w:rFonts w:eastAsia="Times New Roman"/>
                <w:iCs/>
                <w:sz w:val="20"/>
                <w:szCs w:val="20"/>
              </w:rPr>
              <w:t xml:space="preserve">mean </w:t>
            </w:r>
            <w:r w:rsidRPr="00B94D00" w:rsidDel="007F67CD">
              <w:rPr>
                <w:rFonts w:eastAsia="Times New Roman"/>
                <w:iCs/>
                <w:sz w:val="20"/>
                <w:szCs w:val="20"/>
              </w:rPr>
              <w:t xml:space="preserve">value of the </w:t>
            </w:r>
            <w:r w:rsidRPr="00B94D00">
              <w:rPr>
                <w:rFonts w:eastAsia="Times New Roman"/>
                <w:iCs/>
                <w:sz w:val="20"/>
                <w:szCs w:val="20"/>
              </w:rPr>
              <w:t>shifted LOLP distribution as published for Summer 2026</w:t>
            </w:r>
          </w:p>
        </w:tc>
      </w:tr>
      <w:tr w:rsidR="00572F68" w:rsidRPr="00B94D00" w:rsidDel="007F67CD" w14:paraId="2D35117B" w14:textId="77777777" w:rsidTr="005C0B53">
        <w:trPr>
          <w:cantSplit/>
        </w:trPr>
        <w:tc>
          <w:tcPr>
            <w:tcW w:w="1818" w:type="dxa"/>
            <w:vAlign w:val="center"/>
          </w:tcPr>
          <w:p w14:paraId="62594207" w14:textId="77777777" w:rsidR="00572F68" w:rsidRPr="00B94D00" w:rsidDel="007F67CD" w:rsidRDefault="00572F68" w:rsidP="005C0B53">
            <w:pPr>
              <w:spacing w:after="60"/>
              <w:rPr>
                <w:rFonts w:eastAsia="Times New Roman"/>
                <w:i/>
                <w:iCs/>
                <w:sz w:val="20"/>
                <w:szCs w:val="20"/>
              </w:rPr>
            </w:pPr>
            <w:r w:rsidRPr="00B94D00">
              <w:rPr>
                <w:rFonts w:eastAsia="Times New Roman"/>
                <w:i/>
                <w:iCs/>
                <w:sz w:val="20"/>
                <w:szCs w:val="20"/>
              </w:rPr>
              <w:lastRenderedPageBreak/>
              <w:t>σ</w:t>
            </w:r>
          </w:p>
        </w:tc>
        <w:tc>
          <w:tcPr>
            <w:tcW w:w="900" w:type="dxa"/>
          </w:tcPr>
          <w:p w14:paraId="1546E4BB"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Cs/>
                <w:sz w:val="20"/>
                <w:szCs w:val="20"/>
              </w:rPr>
              <w:t>None</w:t>
            </w:r>
          </w:p>
        </w:tc>
        <w:tc>
          <w:tcPr>
            <w:tcW w:w="6427" w:type="dxa"/>
          </w:tcPr>
          <w:p w14:paraId="5BC199C5" w14:textId="77777777" w:rsidR="00572F68" w:rsidRPr="00B94D00" w:rsidDel="007F67CD" w:rsidRDefault="00572F68" w:rsidP="005C0B53">
            <w:pPr>
              <w:spacing w:after="60"/>
              <w:rPr>
                <w:rFonts w:eastAsia="Times New Roman"/>
                <w:iCs/>
                <w:sz w:val="20"/>
                <w:szCs w:val="20"/>
              </w:rPr>
            </w:pPr>
            <w:r w:rsidRPr="00B94D00" w:rsidDel="007F67CD">
              <w:rPr>
                <w:rFonts w:eastAsia="Times New Roman"/>
                <w:iCs/>
                <w:sz w:val="20"/>
                <w:szCs w:val="20"/>
              </w:rPr>
              <w:t xml:space="preserve">The standard deviation of the </w:t>
            </w:r>
            <w:r w:rsidRPr="00B94D00">
              <w:rPr>
                <w:rFonts w:eastAsia="Times New Roman"/>
                <w:iCs/>
                <w:sz w:val="20"/>
                <w:szCs w:val="20"/>
              </w:rPr>
              <w:t>shifted LOLP distribution as published for Summer 2026</w:t>
            </w:r>
          </w:p>
        </w:tc>
      </w:tr>
    </w:tbl>
    <w:p w14:paraId="67EC5946" w14:textId="77777777" w:rsidR="00572F68" w:rsidRPr="00B94D00" w:rsidRDefault="00572F68" w:rsidP="00572F68">
      <w:pPr>
        <w:spacing w:before="240" w:after="240"/>
        <w:ind w:left="1440" w:hanging="720"/>
        <w:rPr>
          <w:rFonts w:eastAsia="Times New Roman"/>
        </w:rPr>
      </w:pPr>
      <w:r w:rsidRPr="00B94D00">
        <w:rPr>
          <w:rFonts w:eastAsia="Times New Roman"/>
        </w:rPr>
        <w:t>(b)</w:t>
      </w:r>
      <w:r w:rsidRPr="00B94D00">
        <w:rPr>
          <w:rFonts w:eastAsia="Times New Roman"/>
        </w:rPr>
        <w:tab/>
        <w:t xml:space="preserve">Using the results of paragraph </w:t>
      </w:r>
      <w:r w:rsidRPr="00B94D00">
        <w:rPr>
          <w:rFonts w:eastAsia="Times New Roman" w:cs="Arial"/>
        </w:rPr>
        <w:t xml:space="preserve">(a) </w:t>
      </w:r>
      <w:r w:rsidRPr="00B94D00">
        <w:rPr>
          <w:rFonts w:eastAsia="Times New Roman"/>
        </w:rPr>
        <w:t>above, use regression methods to fit the following curve to the average reserve pricing outcomes for the various MW reserve levels:</w:t>
      </w:r>
    </w:p>
    <w:p w14:paraId="7129B81B" w14:textId="77777777" w:rsidR="00572F68" w:rsidRPr="00B94D00" w:rsidRDefault="00572F68" w:rsidP="00572F68">
      <w:pPr>
        <w:spacing w:before="120" w:after="120"/>
        <w:ind w:left="2142" w:hanging="720"/>
        <w:rPr>
          <w:rFonts w:ascii="Cambria Math" w:eastAsia="Times New Roman" w:hAnsi="Cambria Math" w:cs="Cambria Math"/>
          <w:b/>
          <w:bCs/>
          <w:iCs/>
        </w:rPr>
      </w:pPr>
      <w:r w:rsidRPr="00B94D00">
        <w:rPr>
          <w:rFonts w:eastAsia="Times New Roman"/>
          <w:b/>
          <w:bCs/>
          <w:iCs/>
        </w:rPr>
        <w:t>AORDC = (</w:t>
      </w:r>
      <w:r w:rsidRPr="00B94D00">
        <w:rPr>
          <w:rFonts w:ascii="Cambria Math" w:eastAsia="Times New Roman" w:hAnsi="Cambria Math" w:cs="Cambria Math"/>
          <w:b/>
          <w:bCs/>
          <w:iCs/>
        </w:rPr>
        <w:t xml:space="preserve">𝟏 </w:t>
      </w:r>
      <w:r w:rsidRPr="00B94D00">
        <w:rPr>
          <w:rFonts w:eastAsia="Times New Roman"/>
          <w:b/>
          <w:bCs/>
          <w:iCs/>
        </w:rPr>
        <w:t>−</w:t>
      </w:r>
      <w:r w:rsidRPr="00B94D00">
        <w:rPr>
          <w:rFonts w:ascii="Cambria Math" w:eastAsia="Times New Roman" w:hAnsi="Cambria Math"/>
          <w:b/>
          <w:bCs/>
          <w:i/>
        </w:rPr>
        <w:t xml:space="preserve"> </w:t>
      </w:r>
      <m:oMath>
        <m:r>
          <m:rPr>
            <m:sty m:val="bi"/>
          </m:rPr>
          <w:rPr>
            <w:rFonts w:ascii="Cambria Math" w:eastAsia="Times New Roman" w:hAnsi="Cambria Math"/>
          </w:rPr>
          <m:t>pnorm</m:t>
        </m:r>
      </m:oMath>
      <w:r w:rsidRPr="00B94D00">
        <w:rPr>
          <w:rFonts w:eastAsia="Times New Roman"/>
          <w:b/>
          <w:bCs/>
          <w:iCs/>
        </w:rPr>
        <w:t>(reserve level</w:t>
      </w:r>
      <w:r w:rsidRPr="00B94D00">
        <w:rPr>
          <w:rFonts w:ascii="Cambria Math" w:eastAsia="Times New Roman" w:hAnsi="Cambria Math" w:cs="Cambria Math"/>
          <w:b/>
          <w:bCs/>
          <w:iCs/>
        </w:rPr>
        <w:t xml:space="preserve"> </w:t>
      </w:r>
      <w:r w:rsidRPr="00B94D00">
        <w:rPr>
          <w:rFonts w:eastAsia="Times New Roman"/>
          <w:b/>
          <w:bCs/>
          <w:iCs/>
        </w:rPr>
        <w:t>−</w:t>
      </w:r>
      <w:r w:rsidRPr="00B94D00">
        <w:rPr>
          <w:rFonts w:ascii="Cambria Math" w:eastAsia="Times New Roman" w:hAnsi="Cambria Math" w:cs="Cambria Math"/>
          <w:b/>
          <w:bCs/>
          <w:iCs/>
        </w:rPr>
        <w:t xml:space="preserve"> </w:t>
      </w:r>
      <w:r w:rsidRPr="00B94D00">
        <w:rPr>
          <w:rFonts w:eastAsia="Times New Roman"/>
          <w:b/>
          <w:bCs/>
          <w:iCs/>
        </w:rPr>
        <w:t xml:space="preserve">3000, </w:t>
      </w:r>
      <m:oMath>
        <m:r>
          <m:rPr>
            <m:sty m:val="bi"/>
          </m:rPr>
          <w:rPr>
            <w:rFonts w:ascii="Cambria Math" w:eastAsia="Times New Roman" w:hAnsi="Cambria Math"/>
          </w:rPr>
          <m:t>μ</m:t>
        </m:r>
      </m:oMath>
      <w:r w:rsidRPr="00B94D00">
        <w:rPr>
          <w:rFonts w:eastAsia="Times New Roman"/>
          <w:i/>
          <w:iCs/>
        </w:rPr>
        <w:t>*</w:t>
      </w:r>
      <w:r w:rsidRPr="00B94D00">
        <w:rPr>
          <w:rFonts w:eastAsia="Times New Roman"/>
          <w:b/>
          <w:bCs/>
          <w:iCs/>
        </w:rPr>
        <w:t xml:space="preserve">, </w:t>
      </w:r>
      <m:oMath>
        <m:r>
          <m:rPr>
            <m:sty m:val="bi"/>
          </m:rPr>
          <w:rPr>
            <w:rFonts w:ascii="Cambria Math" w:eastAsia="Times New Roman" w:hAnsi="Cambria Math"/>
          </w:rPr>
          <m:t>σ</m:t>
        </m:r>
      </m:oMath>
      <w:r w:rsidRPr="00B94D00">
        <w:rPr>
          <w:rFonts w:eastAsia="Times New Roman"/>
          <w:i/>
          <w:iCs/>
        </w:rPr>
        <w:t>*</w:t>
      </w:r>
      <w:r w:rsidRPr="00B94D00">
        <w:rPr>
          <w:rFonts w:eastAsia="Times New Roman"/>
          <w:b/>
          <w:bCs/>
          <w:iCs/>
        </w:rPr>
        <w:t xml:space="preserve">)) </w:t>
      </w:r>
      <w:r w:rsidRPr="00B94D00">
        <w:rPr>
          <w:rFonts w:ascii="Cambria Math" w:eastAsia="Times New Roman" w:hAnsi="Cambria Math" w:cs="Cambria Math"/>
          <w:b/>
          <w:bCs/>
          <w:iCs/>
        </w:rPr>
        <w:t>∗ 𝑽𝑶𝑳𝑳</w:t>
      </w:r>
    </w:p>
    <w:p w14:paraId="6888D04D" w14:textId="77777777" w:rsidR="00572F68" w:rsidRPr="00B94D00" w:rsidRDefault="00572F68" w:rsidP="00572F68">
      <w:pPr>
        <w:spacing w:before="120"/>
        <w:rPr>
          <w:rFonts w:eastAsia="Times New Roman"/>
        </w:rPr>
      </w:pPr>
      <w:r w:rsidRPr="00B94D00">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572F68" w:rsidRPr="00B94D00" w14:paraId="0676681B" w14:textId="77777777" w:rsidTr="005C0B53">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63AC1AC6"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5C8C00FC"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020EA256"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Definition</w:t>
            </w:r>
          </w:p>
        </w:tc>
      </w:tr>
      <w:tr w:rsidR="00572F68" w:rsidRPr="00B94D00" w14:paraId="77C7CCAE" w14:textId="77777777" w:rsidTr="005C0B53">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0784836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01B16AEA" w14:textId="77777777" w:rsidR="00572F68" w:rsidRPr="00B94D00" w:rsidRDefault="00572F68" w:rsidP="005C0B53">
            <w:pPr>
              <w:rPr>
                <w:rFonts w:eastAsia="Times New Roman"/>
                <w:iCs/>
                <w:sz w:val="20"/>
                <w:szCs w:val="20"/>
              </w:rPr>
            </w:pPr>
            <w:r w:rsidRPr="00B94D00">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0E5F443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mean value used for the calculation of the AORDC as determined using the regression fit method described above.</w:t>
            </w:r>
          </w:p>
        </w:tc>
      </w:tr>
      <w:tr w:rsidR="00572F68" w:rsidRPr="00B94D00" w14:paraId="352EF86F" w14:textId="77777777" w:rsidTr="005C0B53">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47041C53" w14:textId="77777777" w:rsidR="00572F68" w:rsidRPr="00B94D00" w:rsidRDefault="00572F68" w:rsidP="005C0B53">
            <w:pPr>
              <w:spacing w:before="120" w:after="120"/>
              <w:rPr>
                <w:rFonts w:eastAsia="Times New Roman"/>
                <w:i/>
                <w:iCs/>
                <w:sz w:val="20"/>
                <w:szCs w:val="20"/>
              </w:rPr>
            </w:pPr>
            <w:r w:rsidRPr="00B94D00">
              <w:rPr>
                <w:rFonts w:eastAsia="Times New Roman"/>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03BF8030" w14:textId="77777777" w:rsidR="00572F68" w:rsidRPr="00B94D00" w:rsidRDefault="00572F68" w:rsidP="005C0B53">
            <w:pPr>
              <w:rPr>
                <w:rFonts w:eastAsia="Times New Roman"/>
                <w:iCs/>
                <w:sz w:val="20"/>
                <w:szCs w:val="20"/>
              </w:rPr>
            </w:pPr>
            <w:r w:rsidRPr="00B94D00">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64A5515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standard deviation used for the calculation of the AORDC as determined using the regression fit method described above.</w:t>
            </w:r>
          </w:p>
        </w:tc>
      </w:tr>
    </w:tbl>
    <w:p w14:paraId="65FD9523" w14:textId="77777777" w:rsidR="00572F68" w:rsidRPr="00B94D00" w:rsidRDefault="00572F68" w:rsidP="00572F68">
      <w:pPr>
        <w:spacing w:before="240" w:after="240"/>
        <w:ind w:left="1440" w:hanging="720"/>
        <w:rPr>
          <w:rFonts w:eastAsia="Times New Roman"/>
        </w:rPr>
      </w:pPr>
      <w:r w:rsidRPr="00B94D00">
        <w:rPr>
          <w:rFonts w:eastAsia="Times New Roman"/>
        </w:rPr>
        <w:t>(c)</w:t>
      </w:r>
      <w:r w:rsidRPr="00B94D00">
        <w:rPr>
          <w:rFonts w:eastAsia="Times New Roman"/>
        </w:rPr>
        <w:tab/>
        <w:t>Calculate points on the regression curve in 1 MW increments for any observed reserve level &gt;= 3,000 MW and price &gt;$0.01/MWh.  These points form the AORDC.</w:t>
      </w:r>
    </w:p>
    <w:p w14:paraId="4C4F3F3F" w14:textId="77777777" w:rsidR="00572F68" w:rsidRPr="00B94D00" w:rsidRDefault="00572F68" w:rsidP="00572F68">
      <w:pPr>
        <w:spacing w:before="240" w:after="240"/>
        <w:ind w:left="720" w:hanging="720"/>
        <w:rPr>
          <w:rFonts w:eastAsia="Times New Roman"/>
          <w:iCs/>
        </w:rPr>
      </w:pPr>
      <w:r w:rsidRPr="00B94D00">
        <w:rPr>
          <w:rFonts w:eastAsia="Times New Roman"/>
          <w:iCs/>
        </w:rPr>
        <w:t>(7)</w:t>
      </w:r>
      <w:r w:rsidRPr="00B94D00">
        <w:rPr>
          <w:rFonts w:eastAsia="Times New Roman"/>
          <w:iCs/>
        </w:rPr>
        <w:tab/>
        <w:t>ERCOT shall disaggregate the AORDC developed pursuant to paragraph (6) above into individual ASDCs for each Ancillary Service product as follows:</w:t>
      </w:r>
    </w:p>
    <w:p w14:paraId="173A446F" w14:textId="77777777" w:rsidR="00572F68" w:rsidRPr="00B94D00" w:rsidRDefault="00572F68" w:rsidP="00572F68">
      <w:pPr>
        <w:spacing w:before="120" w:after="120"/>
        <w:ind w:left="1413" w:hanging="720"/>
        <w:rPr>
          <w:rFonts w:eastAsia="Times New Roman"/>
          <w:iCs/>
        </w:rPr>
      </w:pPr>
      <w:r w:rsidRPr="00B94D00">
        <w:rPr>
          <w:rFonts w:eastAsia="Times New Roman"/>
          <w:iCs/>
        </w:rPr>
        <w:t>(a)</w:t>
      </w:r>
      <w:r w:rsidRPr="00B94D00">
        <w:rPr>
          <w:rFonts w:eastAsia="Times New Roman"/>
          <w:iCs/>
        </w:rPr>
        <w:tab/>
        <w:t xml:space="preserve">Using the required percentage of Reg-Up, the maximum percentages of RRS and ECRS, and the minimum quantities of required Non-Spin and ECRS, the quantities of each Ancillary </w:t>
      </w:r>
      <w:r w:rsidRPr="00B94D00">
        <w:rPr>
          <w:rFonts w:eastAsia="Times New Roman"/>
        </w:rPr>
        <w:t>Service</w:t>
      </w:r>
      <w:r w:rsidRPr="00B94D00">
        <w:rPr>
          <w:rFonts w:eastAsia="Times New Roman"/>
          <w:iCs/>
        </w:rPr>
        <w:t xml:space="preserve"> product procured until the Minimum Contingency Level (MCL) is satisfied are calculated as follows:</w:t>
      </w:r>
    </w:p>
    <w:p w14:paraId="3160030F" w14:textId="77777777" w:rsidR="00572F68" w:rsidRPr="00B94D00" w:rsidRDefault="00572F68" w:rsidP="00572F68">
      <w:pPr>
        <w:spacing w:before="120" w:after="120"/>
        <w:ind w:left="693"/>
        <w:rPr>
          <w:rFonts w:eastAsia="Times New Roman"/>
          <w:iCs/>
        </w:rPr>
      </w:pPr>
      <w:r w:rsidRPr="00B94D00">
        <w:rPr>
          <w:rFonts w:eastAsia="Times New Roman"/>
          <w:iCs/>
        </w:rPr>
        <w:t>If, RUPCT * RUREQ + RRSPCTMAX * RRSREQ + ECRSPCTMAX * ECRSREQ + NSMWMIN &lt; MCL:</w:t>
      </w:r>
    </w:p>
    <w:p w14:paraId="4B621AC9" w14:textId="77777777" w:rsidR="00572F68" w:rsidRPr="00B94D00" w:rsidRDefault="00572F68" w:rsidP="00572F68">
      <w:pPr>
        <w:spacing w:before="120" w:after="120"/>
        <w:ind w:left="783"/>
        <w:rPr>
          <w:rFonts w:eastAsia="Times New Roman"/>
          <w:iCs/>
        </w:rPr>
      </w:pPr>
      <w:r w:rsidRPr="00B94D00">
        <w:rPr>
          <w:rFonts w:eastAsia="Times New Roman"/>
          <w:iCs/>
        </w:rPr>
        <w:tab/>
        <w:t>RUMW = RUPCT * RUREQ</w:t>
      </w:r>
    </w:p>
    <w:p w14:paraId="0DAA5DAD" w14:textId="77777777" w:rsidR="00572F68" w:rsidRPr="00B94D00" w:rsidRDefault="00572F68" w:rsidP="00572F68">
      <w:pPr>
        <w:spacing w:before="120" w:after="120"/>
        <w:ind w:left="783"/>
        <w:rPr>
          <w:rFonts w:eastAsia="Times New Roman"/>
          <w:iCs/>
        </w:rPr>
      </w:pPr>
      <w:r w:rsidRPr="00B94D00">
        <w:rPr>
          <w:rFonts w:eastAsia="Times New Roman"/>
          <w:iCs/>
        </w:rPr>
        <w:tab/>
        <w:t>ECRSMW = ECRSPCTMAX * ECRSREQ</w:t>
      </w:r>
    </w:p>
    <w:p w14:paraId="5BD8625B" w14:textId="77777777" w:rsidR="00572F68" w:rsidRPr="00B94D00" w:rsidRDefault="00572F68" w:rsidP="00572F68">
      <w:pPr>
        <w:spacing w:before="120" w:after="120"/>
        <w:ind w:left="783"/>
        <w:rPr>
          <w:rFonts w:eastAsia="Times New Roman"/>
          <w:iCs/>
        </w:rPr>
      </w:pPr>
      <w:r w:rsidRPr="00B94D00">
        <w:rPr>
          <w:rFonts w:eastAsia="Times New Roman"/>
          <w:iCs/>
        </w:rPr>
        <w:tab/>
        <w:t>RRSMW = RRSPCTMAX * RRSREQ</w:t>
      </w:r>
    </w:p>
    <w:p w14:paraId="174212DB" w14:textId="77777777" w:rsidR="00572F68" w:rsidRPr="00B94D00" w:rsidRDefault="00572F68" w:rsidP="00572F68">
      <w:pPr>
        <w:spacing w:before="120" w:after="120"/>
        <w:ind w:left="783"/>
        <w:rPr>
          <w:rFonts w:eastAsia="Times New Roman"/>
          <w:iCs/>
        </w:rPr>
      </w:pPr>
      <w:r w:rsidRPr="00B94D00">
        <w:rPr>
          <w:rFonts w:eastAsia="Times New Roman"/>
          <w:iCs/>
        </w:rPr>
        <w:tab/>
        <w:t>NSMW = MCL – RUMW – RRSMW – ECRSMW</w:t>
      </w:r>
    </w:p>
    <w:p w14:paraId="5CDA0E35" w14:textId="77777777" w:rsidR="00572F68" w:rsidRPr="00B94D00" w:rsidRDefault="00572F68" w:rsidP="00572F68">
      <w:pPr>
        <w:spacing w:before="120" w:after="120"/>
        <w:ind w:left="693"/>
        <w:rPr>
          <w:rFonts w:eastAsia="Times New Roman"/>
          <w:iCs/>
        </w:rPr>
      </w:pPr>
      <w:r w:rsidRPr="00B94D00">
        <w:rPr>
          <w:rFonts w:eastAsia="Times New Roman"/>
          <w:iCs/>
        </w:rPr>
        <w:t>Else, if RUPCT * RUREQ + RRSPCTMAX * RRSREQ + ECRSMWMIN + NSMWMIN &gt; MCL:</w:t>
      </w:r>
    </w:p>
    <w:p w14:paraId="345FFF5D" w14:textId="77777777" w:rsidR="00572F68" w:rsidRPr="00B94D00" w:rsidRDefault="00572F68" w:rsidP="00572F68">
      <w:pPr>
        <w:spacing w:before="120" w:after="120"/>
        <w:ind w:left="1413"/>
        <w:rPr>
          <w:rFonts w:eastAsia="Times New Roman"/>
          <w:iCs/>
        </w:rPr>
      </w:pPr>
      <w:r w:rsidRPr="00B94D00">
        <w:rPr>
          <w:rFonts w:eastAsia="Times New Roman"/>
          <w:iCs/>
        </w:rPr>
        <w:t>RUMW = RUPCT * RUREQ</w:t>
      </w:r>
    </w:p>
    <w:p w14:paraId="61D47324" w14:textId="77777777" w:rsidR="00572F68" w:rsidRPr="00B94D00" w:rsidRDefault="00572F68" w:rsidP="00572F68">
      <w:pPr>
        <w:spacing w:before="120" w:after="120"/>
        <w:ind w:left="1413"/>
        <w:rPr>
          <w:rFonts w:eastAsia="Times New Roman"/>
          <w:iCs/>
        </w:rPr>
      </w:pPr>
      <w:r w:rsidRPr="00B94D00">
        <w:rPr>
          <w:rFonts w:eastAsia="Times New Roman"/>
          <w:iCs/>
        </w:rPr>
        <w:t>ECRSMW = ECRSMWMIN</w:t>
      </w:r>
    </w:p>
    <w:p w14:paraId="2E521C8C" w14:textId="77777777" w:rsidR="00572F68" w:rsidRPr="00B94D00" w:rsidRDefault="00572F68" w:rsidP="00572F68">
      <w:pPr>
        <w:spacing w:before="120" w:after="120"/>
        <w:ind w:left="1413"/>
        <w:rPr>
          <w:rFonts w:eastAsia="Times New Roman"/>
          <w:iCs/>
        </w:rPr>
      </w:pPr>
      <w:r w:rsidRPr="00B94D00">
        <w:rPr>
          <w:rFonts w:eastAsia="Times New Roman"/>
          <w:iCs/>
        </w:rPr>
        <w:t>RRSMW = RRSPCTMAX * RRSREQ – (RRSPCTMAX * RRSREQ + RUPCT * RUREQ – (MCL – ECRSMWMIN – NSMWMIN))</w:t>
      </w:r>
    </w:p>
    <w:p w14:paraId="1F1DF2FD" w14:textId="77777777" w:rsidR="00572F68" w:rsidRPr="00B94D00" w:rsidRDefault="00572F68" w:rsidP="00572F68">
      <w:pPr>
        <w:spacing w:before="120" w:after="120"/>
        <w:ind w:left="1413"/>
        <w:rPr>
          <w:rFonts w:eastAsia="Times New Roman"/>
          <w:iCs/>
        </w:rPr>
      </w:pPr>
      <w:r w:rsidRPr="00B94D00">
        <w:rPr>
          <w:rFonts w:eastAsia="Times New Roman"/>
          <w:iCs/>
        </w:rPr>
        <w:t>NSMW = NSMWMIN</w:t>
      </w:r>
    </w:p>
    <w:p w14:paraId="5AFF9C5D" w14:textId="77777777" w:rsidR="00572F68" w:rsidRPr="00B94D00" w:rsidRDefault="00572F68" w:rsidP="00572F68">
      <w:pPr>
        <w:spacing w:before="120" w:after="120"/>
        <w:ind w:left="693"/>
        <w:rPr>
          <w:rFonts w:eastAsia="Times New Roman"/>
          <w:iCs/>
        </w:rPr>
      </w:pPr>
      <w:r w:rsidRPr="00B94D00">
        <w:rPr>
          <w:rFonts w:eastAsia="Times New Roman"/>
          <w:iCs/>
        </w:rPr>
        <w:t>Otherwise, if RUPCT * RUREQ + RRSPCTMAX * RRSREQ + ECRSPCTMAX * ECRSREQ + NSMWMIN &gt; MCL:</w:t>
      </w:r>
    </w:p>
    <w:p w14:paraId="1B1E8E6E" w14:textId="77777777" w:rsidR="00572F68" w:rsidRPr="00B94D00" w:rsidRDefault="00572F68" w:rsidP="00572F68">
      <w:pPr>
        <w:spacing w:before="120" w:after="120"/>
        <w:ind w:left="1413"/>
        <w:rPr>
          <w:rFonts w:eastAsia="Times New Roman"/>
          <w:iCs/>
        </w:rPr>
      </w:pPr>
      <w:r w:rsidRPr="00B94D00">
        <w:rPr>
          <w:rFonts w:eastAsia="Times New Roman"/>
          <w:iCs/>
        </w:rPr>
        <w:lastRenderedPageBreak/>
        <w:t>RUMW = RUPCT * RUREQ</w:t>
      </w:r>
    </w:p>
    <w:p w14:paraId="7E4AC1FD" w14:textId="77777777" w:rsidR="00572F68" w:rsidRPr="00B94D00" w:rsidRDefault="00572F68" w:rsidP="00572F68">
      <w:pPr>
        <w:spacing w:before="120" w:after="120"/>
        <w:ind w:left="1413"/>
        <w:rPr>
          <w:rFonts w:eastAsia="Times New Roman"/>
          <w:iCs/>
        </w:rPr>
      </w:pPr>
      <w:r w:rsidRPr="00B94D00">
        <w:rPr>
          <w:rFonts w:eastAsia="Times New Roman"/>
          <w:iCs/>
        </w:rPr>
        <w:t xml:space="preserve">RRSMW = RRSPCTMAX * RRSREQ – 0.5(RUPCT*RUREQ + RRSPCTMAX * RRSREQ + ECRSPCTMAX * ECRSREQ – (MCL – NSMWMIN)) </w:t>
      </w:r>
    </w:p>
    <w:p w14:paraId="1500F150" w14:textId="77777777" w:rsidR="00572F68" w:rsidRPr="00B94D00" w:rsidRDefault="00572F68" w:rsidP="00572F68">
      <w:pPr>
        <w:spacing w:before="120" w:after="120"/>
        <w:ind w:left="1413"/>
        <w:rPr>
          <w:rFonts w:eastAsia="Times New Roman"/>
          <w:iCs/>
        </w:rPr>
      </w:pPr>
      <w:r w:rsidRPr="00B94D00">
        <w:rPr>
          <w:rFonts w:eastAsia="Times New Roman"/>
          <w:iCs/>
        </w:rPr>
        <w:t xml:space="preserve">ECRSMW = ECRSPCTMAX * ECRSREQ – 0.5(RUPCT*RUREQ + RRSPCTMAX * RRSREQ + ECRSPCTMAX * ECRSREQ – (MCL – NSMWMIN)) </w:t>
      </w:r>
    </w:p>
    <w:p w14:paraId="60363AD7" w14:textId="77777777" w:rsidR="00572F68" w:rsidRPr="00B94D00" w:rsidRDefault="00572F68" w:rsidP="00572F68">
      <w:pPr>
        <w:spacing w:before="120" w:after="120"/>
        <w:ind w:left="1413"/>
        <w:rPr>
          <w:rFonts w:eastAsia="Times New Roman"/>
          <w:iCs/>
        </w:rPr>
      </w:pPr>
      <w:r w:rsidRPr="00B94D00">
        <w:rPr>
          <w:rFonts w:eastAsia="Times New Roman"/>
          <w:iCs/>
        </w:rPr>
        <w:t>NSMW = NSMWMIN</w:t>
      </w:r>
    </w:p>
    <w:p w14:paraId="1B7C2D77" w14:textId="77777777" w:rsidR="00572F68" w:rsidRPr="00B94D00" w:rsidRDefault="00572F68" w:rsidP="00572F68">
      <w:pPr>
        <w:spacing w:before="120"/>
        <w:rPr>
          <w:rFonts w:eastAsia="Times New Roman"/>
        </w:rPr>
      </w:pPr>
      <w:r w:rsidRPr="00B94D00">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572F68" w:rsidRPr="00B94D00" w14:paraId="742EDD21" w14:textId="77777777" w:rsidTr="005C0B53">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05E8DC2A" w14:textId="77777777" w:rsidR="00572F68" w:rsidRPr="00B94D00" w:rsidRDefault="00572F68" w:rsidP="005C0B53">
            <w:pPr>
              <w:spacing w:afterLines="60" w:after="144"/>
              <w:rPr>
                <w:rFonts w:eastAsia="Times New Roman"/>
                <w:b/>
                <w:iCs/>
                <w:sz w:val="20"/>
                <w:szCs w:val="20"/>
              </w:rPr>
            </w:pPr>
            <w:r w:rsidRPr="00B94D00">
              <w:rPr>
                <w:rFonts w:eastAsia="Times New Roman"/>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5152F7FF" w14:textId="77777777" w:rsidR="00572F68" w:rsidRPr="00B94D00" w:rsidRDefault="00572F68" w:rsidP="005C0B53">
            <w:pPr>
              <w:spacing w:afterLines="60" w:after="144"/>
              <w:rPr>
                <w:rFonts w:eastAsia="Times New Roman"/>
                <w:b/>
                <w:iCs/>
                <w:sz w:val="20"/>
                <w:szCs w:val="20"/>
              </w:rPr>
            </w:pPr>
            <w:r w:rsidRPr="00B94D00">
              <w:rPr>
                <w:rFonts w:eastAsia="Times New Roman"/>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7700C913" w14:textId="77777777" w:rsidR="00572F68" w:rsidRPr="00B94D00" w:rsidRDefault="00572F68" w:rsidP="005C0B53">
            <w:pPr>
              <w:spacing w:afterLines="60" w:after="144"/>
              <w:rPr>
                <w:rFonts w:eastAsia="Times New Roman"/>
                <w:b/>
                <w:iCs/>
                <w:sz w:val="20"/>
                <w:szCs w:val="20"/>
              </w:rPr>
            </w:pPr>
            <w:r w:rsidRPr="00B94D00">
              <w:rPr>
                <w:rFonts w:eastAsia="Times New Roman"/>
                <w:b/>
                <w:iCs/>
                <w:sz w:val="20"/>
                <w:szCs w:val="20"/>
              </w:rPr>
              <w:t>Definition</w:t>
            </w:r>
          </w:p>
        </w:tc>
      </w:tr>
      <w:tr w:rsidR="00572F68" w:rsidRPr="00B94D00" w14:paraId="4D889A3D" w14:textId="77777777" w:rsidTr="005C0B53">
        <w:trPr>
          <w:cantSplit/>
        </w:trPr>
        <w:tc>
          <w:tcPr>
            <w:tcW w:w="1887" w:type="dxa"/>
            <w:tcBorders>
              <w:top w:val="single" w:sz="4" w:space="0" w:color="auto"/>
              <w:left w:val="single" w:sz="4" w:space="0" w:color="auto"/>
              <w:bottom w:val="single" w:sz="4" w:space="0" w:color="auto"/>
              <w:right w:val="single" w:sz="4" w:space="0" w:color="auto"/>
            </w:tcBorders>
            <w:hideMark/>
          </w:tcPr>
          <w:p w14:paraId="44E62550"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4C323E4F"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E8D4B25" w14:textId="77777777" w:rsidR="00572F68" w:rsidRPr="00B94D00" w:rsidRDefault="00572F68" w:rsidP="005C0B53">
            <w:pPr>
              <w:spacing w:afterLines="60" w:after="144"/>
              <w:rPr>
                <w:rFonts w:eastAsia="Times New Roman"/>
                <w:iCs/>
                <w:sz w:val="20"/>
                <w:szCs w:val="20"/>
              </w:rPr>
            </w:pPr>
            <w:r w:rsidRPr="00B94D00">
              <w:rPr>
                <w:rFonts w:eastAsia="Times New Roman"/>
                <w:i/>
                <w:sz w:val="20"/>
                <w:szCs w:val="20"/>
              </w:rPr>
              <w:t>Minimum Contingency Level</w:t>
            </w:r>
            <w:r w:rsidRPr="00B94D00">
              <w:rPr>
                <w:rFonts w:eastAsia="Times New Roman"/>
                <w:iCs/>
                <w:sz w:val="20"/>
                <w:szCs w:val="20"/>
              </w:rPr>
              <w:t xml:space="preserve"> – the minimum </w:t>
            </w:r>
            <w:proofErr w:type="gramStart"/>
            <w:r w:rsidRPr="00B94D00">
              <w:rPr>
                <w:rFonts w:eastAsia="Times New Roman"/>
                <w:iCs/>
                <w:sz w:val="20"/>
                <w:szCs w:val="20"/>
              </w:rPr>
              <w:t>amount</w:t>
            </w:r>
            <w:proofErr w:type="gramEnd"/>
            <w:r w:rsidRPr="00B94D00">
              <w:rPr>
                <w:rFonts w:eastAsia="Times New Roman"/>
                <w:iCs/>
                <w:sz w:val="20"/>
                <w:szCs w:val="20"/>
              </w:rPr>
              <w:t xml:space="preserve"> of reserves that ERCOT considers necessary to avoid a system-wide failure. This value is set at 3,000 MW.</w:t>
            </w:r>
          </w:p>
        </w:tc>
      </w:tr>
      <w:tr w:rsidR="00572F68" w:rsidRPr="00B94D00" w14:paraId="5BCAAA08" w14:textId="77777777" w:rsidTr="005C0B53">
        <w:trPr>
          <w:cantSplit/>
        </w:trPr>
        <w:tc>
          <w:tcPr>
            <w:tcW w:w="1887" w:type="dxa"/>
            <w:tcBorders>
              <w:top w:val="single" w:sz="4" w:space="0" w:color="auto"/>
              <w:left w:val="single" w:sz="4" w:space="0" w:color="auto"/>
              <w:bottom w:val="single" w:sz="4" w:space="0" w:color="auto"/>
              <w:right w:val="single" w:sz="4" w:space="0" w:color="auto"/>
            </w:tcBorders>
            <w:hideMark/>
          </w:tcPr>
          <w:p w14:paraId="0C920129"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5843440E"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796B5D6"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 xml:space="preserve">Total capacity of Reg-Up in the Ancillary Service Plan </w:t>
            </w:r>
          </w:p>
        </w:tc>
      </w:tr>
      <w:tr w:rsidR="00572F68" w:rsidRPr="00B94D00" w14:paraId="0FFE8CCD"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8E9E634"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1030FE95"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2A35B9E"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Total capacity of RRS in the Ancillary Service Plan</w:t>
            </w:r>
          </w:p>
        </w:tc>
      </w:tr>
      <w:tr w:rsidR="00572F68" w:rsidRPr="00B94D00" w14:paraId="78958101"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36C4421"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5B7E6D8B"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C3D593F"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Total capacity of ECRS in the Ancillary Service Plan</w:t>
            </w:r>
          </w:p>
        </w:tc>
      </w:tr>
      <w:tr w:rsidR="00572F68" w:rsidRPr="00B94D00" w14:paraId="6C669E42" w14:textId="77777777" w:rsidTr="005C0B53">
        <w:trPr>
          <w:cantSplit/>
        </w:trPr>
        <w:tc>
          <w:tcPr>
            <w:tcW w:w="1887" w:type="dxa"/>
            <w:tcBorders>
              <w:top w:val="single" w:sz="4" w:space="0" w:color="auto"/>
              <w:left w:val="single" w:sz="4" w:space="0" w:color="auto"/>
              <w:bottom w:val="single" w:sz="4" w:space="0" w:color="auto"/>
              <w:right w:val="single" w:sz="4" w:space="0" w:color="auto"/>
            </w:tcBorders>
            <w:hideMark/>
          </w:tcPr>
          <w:p w14:paraId="1A82E945"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2B3BB0BE"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2BF8371A"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Fixed percentage of Reg-Up included in the MCL</w:t>
            </w:r>
          </w:p>
        </w:tc>
      </w:tr>
      <w:tr w:rsidR="00572F68" w:rsidRPr="00B94D00" w14:paraId="0BCB1F4B"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7D2448F"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189D0216"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5A65BB31"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Maximum RRS percentage included in the MCL</w:t>
            </w:r>
          </w:p>
        </w:tc>
      </w:tr>
      <w:tr w:rsidR="00572F68" w:rsidRPr="00B94D00" w14:paraId="4A7CCBF2"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A7C4795"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5CD2CF9B"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735B28"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Maximum ECRS percentage included in the MCL</w:t>
            </w:r>
          </w:p>
        </w:tc>
      </w:tr>
      <w:tr w:rsidR="00572F68" w:rsidRPr="00B94D00" w14:paraId="3AD08334"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0A8E885"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5AECF57B"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F924E3E"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Minimum ECRS capacity included in the MCL</w:t>
            </w:r>
          </w:p>
        </w:tc>
      </w:tr>
      <w:tr w:rsidR="00572F68" w:rsidRPr="00B94D00" w14:paraId="4609C509"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C464432"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5EB317FD"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7AC3F6C"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Minimum Non-Spin capacity included in the MCL</w:t>
            </w:r>
          </w:p>
        </w:tc>
      </w:tr>
      <w:tr w:rsidR="00572F68" w:rsidRPr="00B94D00" w14:paraId="22F35FF7" w14:textId="77777777" w:rsidTr="005C0B53">
        <w:trPr>
          <w:cantSplit/>
        </w:trPr>
        <w:tc>
          <w:tcPr>
            <w:tcW w:w="1887" w:type="dxa"/>
            <w:tcBorders>
              <w:top w:val="single" w:sz="4" w:space="0" w:color="auto"/>
              <w:left w:val="single" w:sz="4" w:space="0" w:color="auto"/>
              <w:bottom w:val="single" w:sz="4" w:space="0" w:color="auto"/>
              <w:right w:val="single" w:sz="4" w:space="0" w:color="auto"/>
            </w:tcBorders>
            <w:hideMark/>
          </w:tcPr>
          <w:p w14:paraId="7FD8C9F3"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3AC86DC2"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6277655"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Capacity of Reg-Up included in the MCL</w:t>
            </w:r>
          </w:p>
        </w:tc>
      </w:tr>
      <w:tr w:rsidR="00572F68" w:rsidRPr="00B94D00" w14:paraId="240397B5"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DB54C56"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5F3E75A1"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A337B06"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Capacity of RRS included in the MCL</w:t>
            </w:r>
          </w:p>
        </w:tc>
      </w:tr>
      <w:tr w:rsidR="00572F68" w:rsidRPr="00B94D00" w14:paraId="59AE66A0"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8DFBE6A"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7A98C32B"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1844095"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Capacity of ECRS included in the MCL</w:t>
            </w:r>
          </w:p>
        </w:tc>
      </w:tr>
      <w:tr w:rsidR="00572F68" w:rsidRPr="00B94D00" w14:paraId="77686C00" w14:textId="77777777" w:rsidTr="005C0B53">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2A3E171" w14:textId="77777777" w:rsidR="00572F68" w:rsidRPr="00B94D00" w:rsidRDefault="00572F68" w:rsidP="005C0B53">
            <w:pPr>
              <w:spacing w:afterLines="60" w:after="144"/>
              <w:rPr>
                <w:rFonts w:eastAsia="Times New Roman"/>
                <w:sz w:val="20"/>
                <w:szCs w:val="20"/>
              </w:rPr>
            </w:pPr>
            <w:r w:rsidRPr="00B94D00">
              <w:rPr>
                <w:rFonts w:eastAsia="Times New Roman"/>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340C734F"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CB06D92" w14:textId="77777777" w:rsidR="00572F68" w:rsidRPr="00B94D00" w:rsidRDefault="00572F68" w:rsidP="005C0B53">
            <w:pPr>
              <w:spacing w:afterLines="60" w:after="144"/>
              <w:rPr>
                <w:rFonts w:eastAsia="Times New Roman"/>
                <w:iCs/>
                <w:sz w:val="20"/>
                <w:szCs w:val="20"/>
              </w:rPr>
            </w:pPr>
            <w:r w:rsidRPr="00B94D00">
              <w:rPr>
                <w:rFonts w:eastAsia="Times New Roman"/>
                <w:iCs/>
                <w:sz w:val="20"/>
                <w:szCs w:val="20"/>
              </w:rPr>
              <w:t>Capacity of Non-Spin included in the MCL</w:t>
            </w:r>
          </w:p>
        </w:tc>
      </w:tr>
    </w:tbl>
    <w:p w14:paraId="7C0446C4" w14:textId="77777777" w:rsidR="00572F68" w:rsidRPr="00B94D00" w:rsidRDefault="00572F68" w:rsidP="00572F68">
      <w:pPr>
        <w:spacing w:before="120"/>
        <w:rPr>
          <w:rFonts w:eastAsia="Times New Roman"/>
          <w:iCs/>
        </w:rPr>
      </w:pPr>
      <w:r w:rsidRPr="00B94D00">
        <w:rPr>
          <w:rFonts w:eastAsia="Times New Roman"/>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72F68" w:rsidRPr="00B94D00" w14:paraId="295F6A13" w14:textId="77777777" w:rsidTr="005C0B53">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4B1BB654"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012E885D"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71321513"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Current Value</w:t>
            </w:r>
          </w:p>
        </w:tc>
      </w:tr>
      <w:tr w:rsidR="00572F68" w:rsidRPr="00B94D00" w14:paraId="1F086235"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C7516C5"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42F7626D"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2787C7CA"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90</w:t>
            </w:r>
          </w:p>
        </w:tc>
      </w:tr>
      <w:tr w:rsidR="00572F68" w:rsidRPr="00B94D00" w14:paraId="4F55F1C0"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FAC4C38"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2FF4C654"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5C695104"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90</w:t>
            </w:r>
          </w:p>
        </w:tc>
      </w:tr>
      <w:tr w:rsidR="00572F68" w:rsidRPr="00B94D00" w14:paraId="31F29DE8"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F2830C9"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33E46749"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5C5B344F"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30</w:t>
            </w:r>
          </w:p>
        </w:tc>
      </w:tr>
      <w:tr w:rsidR="00572F68" w:rsidRPr="00B94D00" w14:paraId="03EC427E"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3A093A4"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024CC390"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5F71BA4"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40</w:t>
            </w:r>
          </w:p>
        </w:tc>
      </w:tr>
      <w:tr w:rsidR="00572F68" w:rsidRPr="00B94D00" w14:paraId="38C90231"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9BF9313"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6579F553"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12C55E8D"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10</w:t>
            </w:r>
          </w:p>
        </w:tc>
      </w:tr>
    </w:tbl>
    <w:p w14:paraId="1265E9C5" w14:textId="77777777" w:rsidR="00572F68" w:rsidRPr="00B94D00" w:rsidRDefault="00572F68" w:rsidP="00572F68">
      <w:pPr>
        <w:spacing w:before="120"/>
        <w:rPr>
          <w:rFonts w:eastAsia="Times New Roman"/>
          <w:iCs/>
        </w:rPr>
      </w:pPr>
      <w:r w:rsidRPr="00B94D00">
        <w:rPr>
          <w:rFonts w:eastAsia="Times New Roman"/>
          <w:iCs/>
        </w:rPr>
        <w:t xml:space="preserve">Further, the quantities of each Ancillary </w:t>
      </w:r>
      <w:r w:rsidRPr="00B94D00">
        <w:rPr>
          <w:rFonts w:eastAsia="Times New Roman"/>
        </w:rPr>
        <w:t>Service</w:t>
      </w:r>
      <w:r w:rsidRPr="00B94D00">
        <w:rPr>
          <w:rFonts w:eastAsia="Times New Roman"/>
          <w:iCs/>
        </w:rPr>
        <w:t xml:space="preserve"> product </w:t>
      </w:r>
      <w:proofErr w:type="gramStart"/>
      <w:r w:rsidRPr="00B94D00">
        <w:rPr>
          <w:rFonts w:eastAsia="Times New Roman"/>
          <w:iCs/>
        </w:rPr>
        <w:t>procured</w:t>
      </w:r>
      <w:proofErr w:type="gramEnd"/>
      <w:r w:rsidRPr="00B94D00">
        <w:rPr>
          <w:rFonts w:eastAsia="Times New Roman"/>
          <w:iCs/>
        </w:rPr>
        <w:t xml:space="preserve"> until </w:t>
      </w:r>
      <w:proofErr w:type="gramStart"/>
      <w:r w:rsidRPr="00B94D00">
        <w:rPr>
          <w:rFonts w:eastAsia="Times New Roman"/>
          <w:iCs/>
        </w:rPr>
        <w:t>the MCL</w:t>
      </w:r>
      <w:proofErr w:type="gramEnd"/>
      <w:r w:rsidRPr="00B94D00">
        <w:rPr>
          <w:rFonts w:eastAsia="Times New Roman"/>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72F68" w:rsidRPr="00B94D00" w14:paraId="2823A35E" w14:textId="77777777" w:rsidTr="005C0B53">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6AC5E77B"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454E4D5F"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67FB20BB"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Current Value</w:t>
            </w:r>
          </w:p>
        </w:tc>
      </w:tr>
      <w:tr w:rsidR="00572F68" w:rsidRPr="00B94D00" w14:paraId="65E7E59E"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A3F032B"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5E698766"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17C3AC9"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VOLL + 4,052</w:t>
            </w:r>
          </w:p>
        </w:tc>
      </w:tr>
      <w:tr w:rsidR="00572F68" w:rsidRPr="00B94D00" w14:paraId="3A6191FE"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C60CBDF"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7879EBF2"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85D9D1E"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VOLL + 2,051</w:t>
            </w:r>
          </w:p>
        </w:tc>
      </w:tr>
      <w:tr w:rsidR="00572F68" w:rsidRPr="00B94D00" w14:paraId="76323ED5"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C2A8E1F"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179B14BB"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376F8C4"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VOLL + 50</w:t>
            </w:r>
          </w:p>
        </w:tc>
      </w:tr>
      <w:tr w:rsidR="00572F68" w:rsidRPr="00B94D00" w14:paraId="307DEC5E"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0A16419"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4A89CA27"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31D276B"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VOLL</w:t>
            </w:r>
          </w:p>
        </w:tc>
      </w:tr>
    </w:tbl>
    <w:p w14:paraId="69E1AA56" w14:textId="77777777" w:rsidR="00572F68" w:rsidRPr="00B94D00" w:rsidRDefault="00572F68" w:rsidP="00572F68">
      <w:pPr>
        <w:spacing w:before="120" w:after="120"/>
        <w:ind w:left="1413" w:hanging="720"/>
        <w:rPr>
          <w:rFonts w:eastAsia="Times New Roman"/>
        </w:rPr>
      </w:pPr>
      <w:r w:rsidRPr="00B94D00">
        <w:rPr>
          <w:rFonts w:eastAsia="Times New Roman"/>
          <w:iCs/>
        </w:rPr>
        <w:t>(b)</w:t>
      </w:r>
      <w:r w:rsidRPr="00B94D00">
        <w:rPr>
          <w:rFonts w:eastAsia="Times New Roman"/>
        </w:rPr>
        <w:tab/>
      </w:r>
      <w:r w:rsidRPr="00B94D00">
        <w:rPr>
          <w:rFonts w:eastAsia="Times New Roman"/>
          <w:iCs/>
        </w:rPr>
        <w:t>Beyond the MCL, the nonlinear segments of the AORDC are disaggregated as follows:</w:t>
      </w:r>
    </w:p>
    <w:p w14:paraId="11509D6E" w14:textId="77777777" w:rsidR="00572F68" w:rsidRPr="00B94D00" w:rsidRDefault="00572F68" w:rsidP="00572F68">
      <w:pPr>
        <w:spacing w:before="120" w:after="120"/>
        <w:ind w:left="2133" w:hanging="720"/>
        <w:rPr>
          <w:rFonts w:eastAsia="Times New Roman"/>
        </w:rPr>
      </w:pPr>
      <w:r w:rsidRPr="00B94D00">
        <w:rPr>
          <w:rFonts w:eastAsia="Times New Roman"/>
        </w:rPr>
        <w:t>(i)</w:t>
      </w:r>
      <w:r w:rsidRPr="00B94D00">
        <w:rPr>
          <w:rFonts w:eastAsia="Times New Roman"/>
        </w:rPr>
        <w:tab/>
        <w:t>First, extract evenly spaced 1 MW AORDC segments extending from the MCL to the minimum Reg-Up price.  These segments form the nonlinear portion of the Reg-Up ASDC;</w:t>
      </w:r>
    </w:p>
    <w:p w14:paraId="5CB445EC" w14:textId="77777777" w:rsidR="00572F68" w:rsidRPr="00B94D00" w:rsidRDefault="00572F68" w:rsidP="00572F68">
      <w:pPr>
        <w:spacing w:before="120" w:after="120"/>
        <w:ind w:left="2133" w:hanging="720"/>
        <w:rPr>
          <w:rFonts w:eastAsia="Times New Roman"/>
        </w:rPr>
      </w:pPr>
      <w:r w:rsidRPr="00B94D00">
        <w:rPr>
          <w:rFonts w:eastAsia="Times New Roman"/>
        </w:rPr>
        <w:t>(ii)</w:t>
      </w:r>
      <w:r w:rsidRPr="00B94D00">
        <w:rPr>
          <w:rFonts w:eastAsia="Times New Roman"/>
        </w:rPr>
        <w:tab/>
        <w:t>Second, extract evenly spaced 1 MW AORDC segments extending from MCL to the minimum RRS price.  These segments form the nonlinear portion of the RRS ASDC;</w:t>
      </w:r>
    </w:p>
    <w:p w14:paraId="0AEB5B16" w14:textId="77777777" w:rsidR="00572F68" w:rsidRPr="00B94D00" w:rsidRDefault="00572F68" w:rsidP="00572F68">
      <w:pPr>
        <w:spacing w:before="120" w:after="120"/>
        <w:ind w:left="2133" w:hanging="720"/>
        <w:rPr>
          <w:rFonts w:eastAsia="Times New Roman"/>
        </w:rPr>
      </w:pPr>
      <w:r w:rsidRPr="00B94D00">
        <w:rPr>
          <w:rFonts w:eastAsia="Times New Roman"/>
        </w:rPr>
        <w:t>(iii)</w:t>
      </w:r>
      <w:r w:rsidRPr="00B94D00">
        <w:rPr>
          <w:rFonts w:eastAsia="Times New Roman"/>
        </w:rPr>
        <w:tab/>
        <w:t>Third, assign the remaining 1 MW segments of the AORDC to ECRS and Non-Spin alternately, until the requirements for both products have been met; and</w:t>
      </w:r>
    </w:p>
    <w:p w14:paraId="02120123" w14:textId="77777777" w:rsidR="00572F68" w:rsidRPr="00B94D00" w:rsidRDefault="00572F68" w:rsidP="00572F68">
      <w:pPr>
        <w:spacing w:before="120" w:after="120"/>
        <w:ind w:left="2133" w:hanging="720"/>
        <w:rPr>
          <w:rFonts w:eastAsia="Times New Roman"/>
        </w:rPr>
      </w:pPr>
      <w:r w:rsidRPr="00B94D00">
        <w:rPr>
          <w:rFonts w:eastAsia="Times New Roman"/>
        </w:rPr>
        <w:t>(iv)</w:t>
      </w:r>
      <w:r w:rsidRPr="00B94D00">
        <w:rPr>
          <w:rFonts w:eastAsia="Times New Roman"/>
        </w:rPr>
        <w:tab/>
        <w:t>Assign any remaining 1 MW segments of the AORDC priced above $0.01/MWh to Non-Spin.</w:t>
      </w:r>
    </w:p>
    <w:p w14:paraId="07C23A4A" w14:textId="77777777" w:rsidR="00572F68" w:rsidRPr="00B94D00" w:rsidRDefault="00572F68" w:rsidP="00572F68">
      <w:pPr>
        <w:spacing w:before="120"/>
        <w:rPr>
          <w:rFonts w:eastAsia="Times New Roman"/>
        </w:rPr>
      </w:pPr>
      <w:r w:rsidRPr="00B94D00">
        <w:rPr>
          <w:rFonts w:eastAsia="Times New Roman"/>
        </w:rPr>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572F68" w:rsidRPr="00B94D00" w14:paraId="31D01000" w14:textId="77777777" w:rsidTr="005C0B53">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4142E08F"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3DAD96D8"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4780C345" w14:textId="77777777" w:rsidR="00572F68" w:rsidRPr="00B94D00" w:rsidRDefault="00572F68" w:rsidP="005C0B53">
            <w:pPr>
              <w:spacing w:after="60"/>
              <w:rPr>
                <w:rFonts w:eastAsia="Times New Roman"/>
                <w:b/>
                <w:iCs/>
                <w:sz w:val="20"/>
                <w:szCs w:val="20"/>
              </w:rPr>
            </w:pPr>
            <w:r w:rsidRPr="00B94D00">
              <w:rPr>
                <w:rFonts w:eastAsia="Times New Roman"/>
                <w:b/>
                <w:iCs/>
                <w:sz w:val="20"/>
                <w:szCs w:val="20"/>
              </w:rPr>
              <w:t>Current Value</w:t>
            </w:r>
          </w:p>
        </w:tc>
      </w:tr>
      <w:tr w:rsidR="00572F68" w:rsidRPr="00B94D00" w14:paraId="7B33F6F4"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60292FD"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7BCDB638"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DD47908"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250</w:t>
            </w:r>
          </w:p>
        </w:tc>
      </w:tr>
      <w:tr w:rsidR="00572F68" w:rsidRPr="00B94D00" w14:paraId="43F1436D" w14:textId="77777777" w:rsidTr="005C0B53">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395E0AF"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77D95EBB"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9141EDF"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100</w:t>
            </w:r>
          </w:p>
        </w:tc>
      </w:tr>
    </w:tbl>
    <w:p w14:paraId="19B49473" w14:textId="77777777" w:rsidR="00572F68" w:rsidRPr="00B94D00" w:rsidRDefault="00572F68" w:rsidP="00572F68">
      <w:pPr>
        <w:spacing w:before="240" w:after="240"/>
        <w:ind w:left="720" w:hanging="720"/>
        <w:rPr>
          <w:rFonts w:eastAsia="Times New Roman"/>
        </w:rPr>
      </w:pPr>
      <w:r w:rsidRPr="00B94D00">
        <w:rPr>
          <w:rFonts w:eastAsia="Times New Roman"/>
        </w:rPr>
        <w:t>(8)</w:t>
      </w:r>
      <w:r w:rsidRPr="00B94D00">
        <w:rPr>
          <w:rFonts w:eastAsia="Times New Roman"/>
        </w:rPr>
        <w:tab/>
        <w:t>Each ASDC</w:t>
      </w:r>
      <w:ins w:id="168" w:author="ERCOT" w:date="2025-12-08T09:52:00Z" w16du:dateUtc="2025-12-08T15:52:00Z">
        <w:r w:rsidRPr="00B94D00">
          <w:rPr>
            <w:rFonts w:eastAsia="Times New Roman"/>
          </w:rPr>
          <w:t xml:space="preserve">, </w:t>
        </w:r>
        <w:proofErr w:type="gramStart"/>
        <w:r w:rsidRPr="00B94D00">
          <w:rPr>
            <w:rFonts w:eastAsia="Times New Roman"/>
          </w:rPr>
          <w:t>with the exception of</w:t>
        </w:r>
        <w:proofErr w:type="gramEnd"/>
        <w:r w:rsidRPr="00B94D00">
          <w:rPr>
            <w:rFonts w:eastAsia="Times New Roman"/>
          </w:rPr>
          <w:t xml:space="preserve"> DRRS,</w:t>
        </w:r>
      </w:ins>
      <w:r w:rsidRPr="00B94D00">
        <w:rPr>
          <w:rFonts w:eastAsia="Times New Roman"/>
        </w:rPr>
        <w:t xml:space="preserve"> will be represented by a linear approximation to the corresponding part of the AORDC.</w:t>
      </w:r>
    </w:p>
    <w:p w14:paraId="3FAFD02D" w14:textId="77777777" w:rsidR="00572F68" w:rsidRDefault="00572F68" w:rsidP="00572F68">
      <w:pPr>
        <w:spacing w:after="240"/>
        <w:ind w:left="720" w:hanging="720"/>
        <w:rPr>
          <w:rFonts w:eastAsia="Times New Roman"/>
          <w:iCs/>
          <w:color w:val="000000"/>
        </w:rPr>
      </w:pPr>
      <w:r w:rsidRPr="00B94D00">
        <w:rPr>
          <w:rFonts w:eastAsia="Times New Roman"/>
          <w:iCs/>
        </w:rPr>
        <w:t>(9)</w:t>
      </w:r>
      <w:r w:rsidRPr="00B94D00">
        <w:rPr>
          <w:rFonts w:eastAsia="Times New Roman"/>
          <w:iCs/>
        </w:rPr>
        <w:tab/>
      </w:r>
      <w:r w:rsidRPr="00B94D00">
        <w:rPr>
          <w:rFonts w:eastAsia="Times New Roman"/>
          <w:iCs/>
          <w:color w:val="000000"/>
        </w:rPr>
        <w:t>All ASDCs</w:t>
      </w:r>
      <w:ins w:id="169" w:author="ERCOT" w:date="2025-12-08T09:52:00Z" w16du:dateUtc="2025-12-08T15:52:00Z">
        <w:r w:rsidRPr="00B94D00">
          <w:rPr>
            <w:rFonts w:eastAsia="Times New Roman"/>
          </w:rPr>
          <w:t xml:space="preserve">, </w:t>
        </w:r>
        <w:proofErr w:type="gramStart"/>
        <w:r w:rsidRPr="00B94D00">
          <w:rPr>
            <w:rFonts w:eastAsia="Times New Roman"/>
          </w:rPr>
          <w:t>with the exception of</w:t>
        </w:r>
        <w:proofErr w:type="gramEnd"/>
        <w:r w:rsidRPr="00B94D00">
          <w:rPr>
            <w:rFonts w:eastAsia="Times New Roman"/>
          </w:rPr>
          <w:t xml:space="preserve"> DRRS,</w:t>
        </w:r>
      </w:ins>
      <w:r w:rsidRPr="00B94D00">
        <w:rPr>
          <w:rFonts w:eastAsia="Times New Roman"/>
          <w:iCs/>
          <w:color w:val="000000"/>
        </w:rPr>
        <w:t xml:space="preserve"> will have a floor price, based on ERCOT’s assessment of the need for a floor price on the ASDC for RUC, such that no </w:t>
      </w:r>
      <w:proofErr w:type="gramStart"/>
      <w:r w:rsidRPr="00B94D00">
        <w:rPr>
          <w:rFonts w:eastAsia="Times New Roman"/>
          <w:iCs/>
          <w:color w:val="000000"/>
        </w:rPr>
        <w:t>values</w:t>
      </w:r>
      <w:proofErr w:type="gramEnd"/>
      <w:r w:rsidRPr="00B94D00">
        <w:rPr>
          <w:rFonts w:eastAsia="Times New Roman"/>
          <w:iCs/>
          <w:color w:val="000000"/>
        </w:rPr>
        <w:t xml:space="preserve"> on the curve for any Ancillary Service </w:t>
      </w:r>
      <w:proofErr w:type="gramStart"/>
      <w:r w:rsidRPr="00B94D00">
        <w:rPr>
          <w:rFonts w:eastAsia="Times New Roman"/>
          <w:iCs/>
          <w:color w:val="000000"/>
        </w:rPr>
        <w:t>fall</w:t>
      </w:r>
      <w:proofErr w:type="gramEnd"/>
      <w:r w:rsidRPr="00B94D00">
        <w:rPr>
          <w:rFonts w:eastAsia="Times New Roman"/>
          <w:iCs/>
          <w:color w:val="000000"/>
        </w:rPr>
        <w:t xml:space="preserve"> below $15 per MW per hour for the portion of the ASDC that corresponds to the Ancillary Service Plan.</w:t>
      </w:r>
    </w:p>
    <w:p w14:paraId="56D2245D" w14:textId="35F9CC9F" w:rsidR="00572F68" w:rsidRPr="00B94D00" w:rsidRDefault="00572F68" w:rsidP="00572F68">
      <w:pPr>
        <w:spacing w:before="240" w:after="240"/>
        <w:ind w:left="720" w:hanging="720"/>
        <w:rPr>
          <w:ins w:id="170" w:author="ERCOT" w:date="2025-12-08T09:54:00Z" w16du:dateUtc="2025-12-08T15:54:00Z"/>
          <w:iCs/>
          <w:szCs w:val="20"/>
        </w:rPr>
      </w:pPr>
      <w:ins w:id="171" w:author="ERCOT" w:date="2025-12-08T09:54:00Z" w16du:dateUtc="2025-12-08T15:54:00Z">
        <w:r w:rsidRPr="00B94D00">
          <w:rPr>
            <w:iCs/>
            <w:szCs w:val="20"/>
          </w:rPr>
          <w:t>(10)</w:t>
        </w:r>
        <w:r w:rsidRPr="00B94D00">
          <w:rPr>
            <w:iCs/>
            <w:szCs w:val="20"/>
          </w:rPr>
          <w:tab/>
          <w:t xml:space="preserve">The points on the ASDC for DRRS </w:t>
        </w:r>
      </w:ins>
      <w:ins w:id="172" w:author="HEN 012826" w:date="2026-01-28T11:53:00Z" w16du:dateUtc="2026-01-28T17:53:00Z">
        <w:r w:rsidR="00EA5F09">
          <w:rPr>
            <w:iCs/>
            <w:szCs w:val="20"/>
          </w:rPr>
          <w:t xml:space="preserve">for an hour </w:t>
        </w:r>
      </w:ins>
      <w:ins w:id="173" w:author="ERCOT" w:date="2025-12-08T09:54:00Z" w16du:dateUtc="2025-12-08T15:54:00Z">
        <w:r w:rsidRPr="00B94D00">
          <w:rPr>
            <w:iCs/>
            <w:szCs w:val="20"/>
          </w:rPr>
          <w:t>are described in the table with a linear line connecting each point along the curve</w:t>
        </w:r>
      </w:ins>
      <w:ins w:id="174" w:author="HEN 012826" w:date="2026-01-28T11:53:00Z" w16du:dateUtc="2026-01-28T17:53:00Z">
        <w:r w:rsidR="00EA5F09">
          <w:t xml:space="preserve">, where NC is prior-year net cost of new entry of new dispatchable generation plants allocated to the </w:t>
        </w:r>
        <w:proofErr w:type="gramStart"/>
        <w:r w:rsidR="00EA5F09">
          <w:t>particular hour</w:t>
        </w:r>
      </w:ins>
      <w:proofErr w:type="gramEnd"/>
      <w:ins w:id="175" w:author="ERCOT" w:date="2025-12-08T09:54:00Z" w16du:dateUtc="2025-12-08T15:54:00Z">
        <w:r w:rsidRPr="00B94D00">
          <w:rPr>
            <w:iCs/>
            <w:szCs w:val="20"/>
          </w:rPr>
          <w:t>:</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72F68" w:rsidRPr="00B94D00" w14:paraId="6F098A32" w14:textId="77777777" w:rsidTr="005C0B53">
        <w:trPr>
          <w:jc w:val="center"/>
          <w:ins w:id="176" w:author="ERCOT" w:date="2025-12-08T09:54:00Z"/>
        </w:trPr>
        <w:tc>
          <w:tcPr>
            <w:tcW w:w="3780" w:type="dxa"/>
          </w:tcPr>
          <w:p w14:paraId="56C9F1B4" w14:textId="77777777" w:rsidR="00572F68" w:rsidRPr="00B94D00" w:rsidRDefault="00572F68" w:rsidP="005C0B53">
            <w:pPr>
              <w:spacing w:after="240"/>
              <w:rPr>
                <w:ins w:id="177" w:author="ERCOT" w:date="2025-12-08T09:54:00Z" w16du:dateUtc="2025-12-08T15:54:00Z"/>
                <w:b/>
                <w:iCs/>
                <w:sz w:val="20"/>
                <w:szCs w:val="20"/>
              </w:rPr>
            </w:pPr>
            <w:ins w:id="178" w:author="ERCOT" w:date="2025-12-08T09:54:00Z" w16du:dateUtc="2025-12-08T15:54:00Z">
              <w:r w:rsidRPr="00B94D00">
                <w:rPr>
                  <w:b/>
                  <w:iCs/>
                  <w:sz w:val="20"/>
                  <w:szCs w:val="20"/>
                </w:rPr>
                <w:t>MW</w:t>
              </w:r>
            </w:ins>
          </w:p>
        </w:tc>
        <w:tc>
          <w:tcPr>
            <w:tcW w:w="2520" w:type="dxa"/>
          </w:tcPr>
          <w:p w14:paraId="1C4A7224" w14:textId="77777777" w:rsidR="00572F68" w:rsidRPr="00B94D00" w:rsidRDefault="00572F68" w:rsidP="005C0B53">
            <w:pPr>
              <w:spacing w:after="240"/>
              <w:rPr>
                <w:ins w:id="179" w:author="ERCOT" w:date="2025-12-08T09:54:00Z" w16du:dateUtc="2025-12-08T15:54:00Z"/>
                <w:b/>
                <w:iCs/>
                <w:sz w:val="20"/>
                <w:szCs w:val="20"/>
              </w:rPr>
            </w:pPr>
            <w:ins w:id="180" w:author="ERCOT" w:date="2025-12-08T09:54:00Z" w16du:dateUtc="2025-12-08T15:54:00Z">
              <w:r w:rsidRPr="00B94D00">
                <w:rPr>
                  <w:b/>
                  <w:iCs/>
                  <w:sz w:val="20"/>
                  <w:szCs w:val="20"/>
                </w:rPr>
                <w:t>Price (per MW per hour)</w:t>
              </w:r>
            </w:ins>
          </w:p>
        </w:tc>
      </w:tr>
      <w:tr w:rsidR="00572F68" w:rsidRPr="00B94D00" w14:paraId="02CDAD0F" w14:textId="77777777" w:rsidTr="005C0B53">
        <w:trPr>
          <w:jc w:val="center"/>
          <w:ins w:id="181" w:author="ERCOT" w:date="2025-12-08T09:54:00Z"/>
        </w:trPr>
        <w:tc>
          <w:tcPr>
            <w:tcW w:w="3780" w:type="dxa"/>
          </w:tcPr>
          <w:p w14:paraId="5C078611" w14:textId="77777777" w:rsidR="00572F68" w:rsidRPr="00B94D00" w:rsidRDefault="00572F68" w:rsidP="005C0B53">
            <w:pPr>
              <w:spacing w:after="60"/>
              <w:rPr>
                <w:ins w:id="182" w:author="ERCOT" w:date="2025-12-08T09:54:00Z" w16du:dateUtc="2025-12-08T15:54:00Z"/>
                <w:iCs/>
                <w:sz w:val="20"/>
                <w:szCs w:val="20"/>
              </w:rPr>
            </w:pPr>
            <w:ins w:id="183" w:author="ERCOT" w:date="2025-12-08T09:54:00Z" w16du:dateUtc="2025-12-08T15:54:00Z">
              <w:r w:rsidRPr="00B94D00">
                <w:rPr>
                  <w:iCs/>
                  <w:sz w:val="20"/>
                  <w:szCs w:val="20"/>
                </w:rPr>
                <w:t>0</w:t>
              </w:r>
            </w:ins>
          </w:p>
        </w:tc>
        <w:tc>
          <w:tcPr>
            <w:tcW w:w="2520" w:type="dxa"/>
          </w:tcPr>
          <w:p w14:paraId="27AF1537" w14:textId="0FCA07B6" w:rsidR="00572F68" w:rsidRPr="00B94D00" w:rsidRDefault="00EA5F09" w:rsidP="005C0B53">
            <w:pPr>
              <w:spacing w:after="60"/>
              <w:rPr>
                <w:ins w:id="184" w:author="ERCOT" w:date="2025-12-08T09:54:00Z" w16du:dateUtc="2025-12-08T15:54:00Z"/>
                <w:iCs/>
                <w:sz w:val="20"/>
                <w:szCs w:val="20"/>
              </w:rPr>
            </w:pPr>
            <w:ins w:id="185" w:author="HEN 012826" w:date="2026-01-28T11:53:00Z" w16du:dateUtc="2026-01-28T17:53:00Z">
              <w:r>
                <w:rPr>
                  <w:iCs/>
                  <w:sz w:val="20"/>
                  <w:szCs w:val="20"/>
                </w:rPr>
                <w:t>Max(</w:t>
              </w:r>
            </w:ins>
            <w:ins w:id="186" w:author="ERCOT" w:date="2025-12-08T09:54:00Z" w16du:dateUtc="2025-12-08T15:54:00Z">
              <w:r w:rsidR="00572F68" w:rsidRPr="00B94D00">
                <w:rPr>
                  <w:iCs/>
                  <w:sz w:val="20"/>
                  <w:szCs w:val="20"/>
                </w:rPr>
                <w:t>$150</w:t>
              </w:r>
            </w:ins>
            <w:ins w:id="187" w:author="HEN 012826" w:date="2026-01-28T11:53:00Z" w16du:dateUtc="2026-01-28T17:53:00Z">
              <w:r>
                <w:rPr>
                  <w:iCs/>
                  <w:sz w:val="20"/>
                  <w:szCs w:val="20"/>
                </w:rPr>
                <w:t>, NC)</w:t>
              </w:r>
            </w:ins>
          </w:p>
        </w:tc>
      </w:tr>
      <w:tr w:rsidR="00572F68" w:rsidRPr="00B94D00" w14:paraId="43DECEDF" w14:textId="77777777" w:rsidTr="005C0B53">
        <w:trPr>
          <w:jc w:val="center"/>
          <w:ins w:id="188" w:author="ERCOT" w:date="2025-12-09T16:05:00Z"/>
        </w:trPr>
        <w:tc>
          <w:tcPr>
            <w:tcW w:w="3780" w:type="dxa"/>
          </w:tcPr>
          <w:p w14:paraId="2774D644" w14:textId="3F66599B" w:rsidR="00572F68" w:rsidRPr="00B94D00" w:rsidRDefault="00572F68" w:rsidP="005C0B53">
            <w:pPr>
              <w:spacing w:after="60"/>
              <w:rPr>
                <w:ins w:id="189" w:author="ERCOT" w:date="2025-12-09T16:05:00Z" w16du:dateUtc="2025-12-09T22:05:00Z"/>
                <w:iCs/>
                <w:sz w:val="20"/>
                <w:szCs w:val="20"/>
              </w:rPr>
            </w:pPr>
            <w:ins w:id="190" w:author="ERCOT" w:date="2025-12-09T16:05:00Z" w16du:dateUtc="2025-12-09T22:05:00Z">
              <w:r w:rsidRPr="00B94D00">
                <w:rPr>
                  <w:sz w:val="20"/>
                  <w:szCs w:val="20"/>
                </w:rPr>
                <w:lastRenderedPageBreak/>
                <w:t xml:space="preserve">Ancillary Service Plan for DRRS </w:t>
              </w:r>
            </w:ins>
            <w:ins w:id="191" w:author="HEN 012826" w:date="2026-01-28T11:54:00Z" w16du:dateUtc="2026-01-28T17:54:00Z">
              <w:r w:rsidR="00EA5F09" w:rsidRPr="00EA5F09">
                <w:rPr>
                  <w:sz w:val="20"/>
                  <w:szCs w:val="20"/>
                </w:rPr>
                <w:t>less Resource adequacy amount of Ancillary Service Plan for DRRS</w:t>
              </w:r>
            </w:ins>
            <w:ins w:id="192" w:author="ERCOT" w:date="2025-12-09T16:05:00Z" w16du:dateUtc="2025-12-09T22:05:00Z">
              <w:del w:id="193" w:author="HEN 012826" w:date="2026-01-28T11:54:00Z" w16du:dateUtc="2026-01-28T17:54:00Z">
                <w:r w:rsidRPr="00B94D00" w:rsidDel="00EA5F09">
                  <w:rPr>
                    <w:sz w:val="20"/>
                    <w:szCs w:val="20"/>
                  </w:rPr>
                  <w:delText>multiplied by (1 minus the DRRS Release Factor)</w:delText>
                </w:r>
              </w:del>
            </w:ins>
          </w:p>
        </w:tc>
        <w:tc>
          <w:tcPr>
            <w:tcW w:w="2520" w:type="dxa"/>
          </w:tcPr>
          <w:p w14:paraId="484CC2ED" w14:textId="7A163AB7" w:rsidR="00572F68" w:rsidRPr="00B94D00" w:rsidRDefault="00EA5F09" w:rsidP="005C0B53">
            <w:pPr>
              <w:spacing w:after="60"/>
              <w:rPr>
                <w:ins w:id="194" w:author="ERCOT" w:date="2025-12-09T16:05:00Z" w16du:dateUtc="2025-12-09T22:05:00Z"/>
                <w:iCs/>
                <w:sz w:val="20"/>
                <w:szCs w:val="20"/>
              </w:rPr>
            </w:pPr>
            <w:ins w:id="195" w:author="HEN 012826" w:date="2026-01-28T11:53:00Z" w16du:dateUtc="2026-01-28T17:53:00Z">
              <w:r>
                <w:rPr>
                  <w:sz w:val="20"/>
                  <w:szCs w:val="20"/>
                </w:rPr>
                <w:t>Max(</w:t>
              </w:r>
            </w:ins>
            <w:ins w:id="196" w:author="ERCOT" w:date="2025-12-09T16:05:00Z" w16du:dateUtc="2025-12-09T22:05:00Z">
              <w:r w:rsidR="00572F68" w:rsidRPr="00B94D00">
                <w:rPr>
                  <w:sz w:val="20"/>
                  <w:szCs w:val="20"/>
                </w:rPr>
                <w:t>$10</w:t>
              </w:r>
            </w:ins>
            <w:ins w:id="197" w:author="HEN 012826" w:date="2026-01-28T11:53:00Z" w16du:dateUtc="2026-01-28T17:53:00Z">
              <w:r>
                <w:rPr>
                  <w:sz w:val="20"/>
                  <w:szCs w:val="20"/>
                </w:rPr>
                <w:t>, NC)</w:t>
              </w:r>
            </w:ins>
          </w:p>
        </w:tc>
      </w:tr>
      <w:tr w:rsidR="00572F68" w:rsidRPr="00B94D00" w14:paraId="6DF90AC0" w14:textId="77777777" w:rsidTr="005C0B53">
        <w:trPr>
          <w:jc w:val="center"/>
          <w:ins w:id="198" w:author="ERCOT" w:date="2025-12-08T09:54:00Z"/>
        </w:trPr>
        <w:tc>
          <w:tcPr>
            <w:tcW w:w="3780" w:type="dxa"/>
          </w:tcPr>
          <w:p w14:paraId="55B31382" w14:textId="77777777" w:rsidR="00572F68" w:rsidRPr="00B94D00" w:rsidRDefault="00572F68" w:rsidP="005C0B53">
            <w:pPr>
              <w:spacing w:after="60"/>
              <w:rPr>
                <w:ins w:id="199" w:author="ERCOT" w:date="2025-12-08T09:54:00Z" w16du:dateUtc="2025-12-08T15:54:00Z"/>
                <w:iCs/>
                <w:sz w:val="20"/>
                <w:szCs w:val="20"/>
              </w:rPr>
            </w:pPr>
            <w:ins w:id="200" w:author="ERCOT" w:date="2025-12-08T09:54:00Z" w16du:dateUtc="2025-12-08T15:54:00Z">
              <w:r w:rsidRPr="00B94D00">
                <w:rPr>
                  <w:iCs/>
                  <w:sz w:val="20"/>
                  <w:szCs w:val="20"/>
                </w:rPr>
                <w:t>Ancillary Service Plan for DRRS</w:t>
              </w:r>
            </w:ins>
          </w:p>
        </w:tc>
        <w:tc>
          <w:tcPr>
            <w:tcW w:w="2520" w:type="dxa"/>
          </w:tcPr>
          <w:p w14:paraId="52003B8A" w14:textId="02E6D9EE" w:rsidR="00572F68" w:rsidRPr="00B94D00" w:rsidRDefault="00EA5F09" w:rsidP="005C0B53">
            <w:pPr>
              <w:spacing w:after="60"/>
              <w:rPr>
                <w:ins w:id="201" w:author="ERCOT" w:date="2025-12-08T09:54:00Z" w16du:dateUtc="2025-12-08T15:54:00Z"/>
                <w:iCs/>
                <w:sz w:val="20"/>
                <w:szCs w:val="20"/>
              </w:rPr>
            </w:pPr>
            <w:ins w:id="202" w:author="HEN 012826" w:date="2026-01-28T11:54:00Z" w16du:dateUtc="2026-01-28T17:54:00Z">
              <w:r>
                <w:rPr>
                  <w:iCs/>
                  <w:sz w:val="20"/>
                  <w:szCs w:val="20"/>
                </w:rPr>
                <w:t>Mac (</w:t>
              </w:r>
            </w:ins>
            <w:ins w:id="203" w:author="ERCOT" w:date="2025-12-08T09:54:00Z" w16du:dateUtc="2025-12-08T15:54:00Z">
              <w:r w:rsidR="00572F68" w:rsidRPr="00B94D00">
                <w:rPr>
                  <w:iCs/>
                  <w:sz w:val="20"/>
                  <w:szCs w:val="20"/>
                </w:rPr>
                <w:t>$10</w:t>
              </w:r>
            </w:ins>
            <w:ins w:id="204" w:author="HEN 012826" w:date="2026-01-28T11:54:00Z" w16du:dateUtc="2026-01-28T17:54:00Z">
              <w:r>
                <w:rPr>
                  <w:iCs/>
                  <w:sz w:val="20"/>
                  <w:szCs w:val="20"/>
                </w:rPr>
                <w:t>, NC)</w:t>
              </w:r>
            </w:ins>
          </w:p>
        </w:tc>
      </w:tr>
      <w:tr w:rsidR="00572F68" w:rsidRPr="00B94D00" w14:paraId="1EF00BBD" w14:textId="77777777" w:rsidTr="005C0B53">
        <w:trPr>
          <w:jc w:val="center"/>
          <w:ins w:id="205" w:author="ERCOT" w:date="2025-12-08T09:54:00Z"/>
        </w:trPr>
        <w:tc>
          <w:tcPr>
            <w:tcW w:w="3780" w:type="dxa"/>
          </w:tcPr>
          <w:p w14:paraId="061E5DFE" w14:textId="77777777" w:rsidR="00572F68" w:rsidRPr="00B94D00" w:rsidRDefault="00572F68" w:rsidP="005C0B53">
            <w:pPr>
              <w:spacing w:after="60"/>
              <w:rPr>
                <w:ins w:id="206" w:author="ERCOT" w:date="2025-12-08T09:54:00Z" w16du:dateUtc="2025-12-08T15:54:00Z"/>
                <w:iCs/>
                <w:sz w:val="20"/>
                <w:szCs w:val="20"/>
              </w:rPr>
            </w:pPr>
            <w:ins w:id="207" w:author="ERCOT" w:date="2025-12-08T09:54:00Z" w16du:dateUtc="2025-12-08T15:54:00Z">
              <w:r w:rsidRPr="00B94D00">
                <w:rPr>
                  <w:iCs/>
                  <w:sz w:val="20"/>
                  <w:szCs w:val="20"/>
                </w:rPr>
                <w:t>Ancillary Service Plan for DRRS</w:t>
              </w:r>
            </w:ins>
          </w:p>
        </w:tc>
        <w:tc>
          <w:tcPr>
            <w:tcW w:w="2520" w:type="dxa"/>
          </w:tcPr>
          <w:p w14:paraId="56087EA9" w14:textId="77777777" w:rsidR="00572F68" w:rsidRPr="00B94D00" w:rsidRDefault="00572F68" w:rsidP="005C0B53">
            <w:pPr>
              <w:spacing w:after="60"/>
              <w:rPr>
                <w:ins w:id="208" w:author="ERCOT" w:date="2025-12-08T09:54:00Z" w16du:dateUtc="2025-12-08T15:54:00Z"/>
                <w:iCs/>
                <w:sz w:val="20"/>
                <w:szCs w:val="20"/>
              </w:rPr>
            </w:pPr>
            <w:ins w:id="209" w:author="ERCOT" w:date="2025-12-08T09:54:00Z" w16du:dateUtc="2025-12-08T15:54:00Z">
              <w:r w:rsidRPr="00B94D00">
                <w:rPr>
                  <w:iCs/>
                  <w:sz w:val="20"/>
                  <w:szCs w:val="20"/>
                </w:rPr>
                <w:t>$0</w:t>
              </w:r>
            </w:ins>
          </w:p>
        </w:tc>
      </w:tr>
    </w:tbl>
    <w:p w14:paraId="79FF0C2D" w14:textId="77777777" w:rsidR="00572F68" w:rsidRPr="00B94D00" w:rsidRDefault="00572F68" w:rsidP="00572F68">
      <w:pPr>
        <w:keepNext/>
        <w:tabs>
          <w:tab w:val="left" w:pos="1080"/>
        </w:tabs>
        <w:spacing w:before="480" w:after="240"/>
        <w:ind w:left="1080" w:hanging="1080"/>
        <w:outlineLvl w:val="2"/>
        <w:rPr>
          <w:rFonts w:eastAsia="Times New Roman"/>
          <w:b/>
          <w:bCs/>
          <w:i/>
        </w:rPr>
      </w:pPr>
      <w:bookmarkStart w:id="210" w:name="_Toc90197129"/>
      <w:bookmarkStart w:id="211" w:name="_Toc142108950"/>
      <w:bookmarkStart w:id="212" w:name="_Toc142113795"/>
      <w:bookmarkStart w:id="213" w:name="_Toc402345622"/>
      <w:bookmarkStart w:id="214" w:name="_Toc405383905"/>
      <w:bookmarkStart w:id="215" w:name="_Toc405537008"/>
      <w:bookmarkStart w:id="216" w:name="_Toc440871794"/>
      <w:bookmarkStart w:id="217" w:name="_Toc135990675"/>
      <w:bookmarkStart w:id="218" w:name="_Toc135990687"/>
      <w:bookmarkStart w:id="219" w:name="_Toc135990688"/>
      <w:bookmarkStart w:id="220" w:name="_Toc135990697"/>
      <w:bookmarkStart w:id="221" w:name="_Hlk135899194"/>
      <w:bookmarkEnd w:id="154"/>
      <w:bookmarkEnd w:id="155"/>
      <w:r w:rsidRPr="00B94D00">
        <w:rPr>
          <w:rFonts w:eastAsia="Times New Roman"/>
          <w:b/>
          <w:bCs/>
          <w:i/>
        </w:rPr>
        <w:t>4.5.1</w:t>
      </w:r>
      <w:r w:rsidRPr="00B94D00">
        <w:rPr>
          <w:rFonts w:eastAsia="Times New Roman"/>
          <w:b/>
          <w:bCs/>
          <w:i/>
        </w:rPr>
        <w:tab/>
      </w:r>
      <w:bookmarkStart w:id="222" w:name="_Toc90197130"/>
      <w:bookmarkEnd w:id="210"/>
      <w:r w:rsidRPr="00B94D00">
        <w:rPr>
          <w:rFonts w:eastAsia="Times New Roman"/>
          <w:b/>
          <w:bCs/>
          <w:i/>
        </w:rPr>
        <w:t>DAM Clearing Process</w:t>
      </w:r>
      <w:bookmarkEnd w:id="211"/>
      <w:bookmarkEnd w:id="212"/>
      <w:bookmarkEnd w:id="213"/>
      <w:bookmarkEnd w:id="214"/>
      <w:bookmarkEnd w:id="215"/>
      <w:bookmarkEnd w:id="216"/>
      <w:bookmarkEnd w:id="217"/>
      <w:bookmarkEnd w:id="222"/>
    </w:p>
    <w:p w14:paraId="4883153B" w14:textId="77777777" w:rsidR="00572F68" w:rsidRPr="00B94D00" w:rsidRDefault="00572F68" w:rsidP="00572F68">
      <w:pPr>
        <w:spacing w:after="240"/>
        <w:ind w:left="720" w:hanging="720"/>
        <w:rPr>
          <w:iCs/>
          <w:szCs w:val="20"/>
        </w:rPr>
      </w:pPr>
      <w:r w:rsidRPr="00B94D00">
        <w:rPr>
          <w:iCs/>
          <w:szCs w:val="20"/>
        </w:rPr>
        <w:t>(1)</w:t>
      </w:r>
      <w:r w:rsidRPr="00B94D00">
        <w:rPr>
          <w:iCs/>
          <w:szCs w:val="20"/>
        </w:rPr>
        <w:tab/>
        <w:t xml:space="preserve">At 1000 </w:t>
      </w:r>
      <w:proofErr w:type="gramStart"/>
      <w:r w:rsidRPr="00B94D00">
        <w:rPr>
          <w:iCs/>
          <w:szCs w:val="20"/>
        </w:rPr>
        <w:t>in</w:t>
      </w:r>
      <w:proofErr w:type="gramEnd"/>
      <w:r w:rsidRPr="00B94D00">
        <w:rPr>
          <w:iCs/>
          <w:szCs w:val="20"/>
        </w:rPr>
        <w:t xml:space="preserve">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B94D00">
        <w:rPr>
          <w:szCs w:val="20"/>
        </w:rPr>
        <w:t>ERCOT website</w:t>
      </w:r>
      <w:r w:rsidRPr="00B94D00">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67D24E13" w14:textId="77777777" w:rsidR="00572F68" w:rsidRPr="00B94D00" w:rsidRDefault="00572F68" w:rsidP="00572F68">
      <w:pPr>
        <w:spacing w:after="240"/>
        <w:ind w:left="720" w:hanging="720"/>
        <w:rPr>
          <w:iCs/>
          <w:szCs w:val="20"/>
        </w:rPr>
      </w:pPr>
      <w:r w:rsidRPr="00B94D00">
        <w:rPr>
          <w:iCs/>
          <w:szCs w:val="20"/>
        </w:rPr>
        <w:t>(2)</w:t>
      </w:r>
      <w:r w:rsidRPr="00B94D00">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0A0A2059" w14:textId="77777777" w:rsidR="00572F68" w:rsidRPr="00B94D00" w:rsidRDefault="00572F68" w:rsidP="00572F68">
      <w:pPr>
        <w:spacing w:after="240"/>
        <w:ind w:left="720" w:hanging="720"/>
        <w:rPr>
          <w:iCs/>
          <w:szCs w:val="20"/>
        </w:rPr>
      </w:pPr>
      <w:r w:rsidRPr="00B94D00">
        <w:rPr>
          <w:iCs/>
          <w:szCs w:val="20"/>
        </w:rPr>
        <w:t>(3)</w:t>
      </w:r>
      <w:r w:rsidRPr="00B94D00">
        <w:rPr>
          <w:iCs/>
          <w:szCs w:val="20"/>
        </w:rPr>
        <w:tab/>
        <w:t>The purpose of the DAM is to economically and simultaneously clear offers and bids described in Section 4.4, Inputs into DAM and Other Trades.</w:t>
      </w:r>
    </w:p>
    <w:p w14:paraId="4187A9F5" w14:textId="77777777" w:rsidR="00572F68" w:rsidRPr="00B94D00" w:rsidRDefault="00572F68" w:rsidP="00572F68">
      <w:pPr>
        <w:spacing w:after="240"/>
        <w:ind w:left="720" w:hanging="720"/>
        <w:rPr>
          <w:rFonts w:cs="Arial"/>
          <w:iCs/>
          <w:szCs w:val="20"/>
        </w:rPr>
      </w:pPr>
      <w:r w:rsidRPr="00B94D00">
        <w:rPr>
          <w:iCs/>
          <w:szCs w:val="20"/>
        </w:rPr>
        <w:t>(4)</w:t>
      </w:r>
      <w:r w:rsidRPr="00B94D00">
        <w:rPr>
          <w:iCs/>
          <w:szCs w:val="20"/>
        </w:rPr>
        <w:tab/>
        <w:t xml:space="preserve">The DAM uses a multi-hour mixed integer programming algorithm </w:t>
      </w:r>
      <w:r w:rsidRPr="00B94D00">
        <w:rPr>
          <w:rFonts w:cs="Arial"/>
          <w:iCs/>
          <w:szCs w:val="20"/>
        </w:rPr>
        <w:t xml:space="preserve">to maximize bid-based revenues, including revenues based on Ancillary Service Demand Curves (ASDCs), minus the offer-based costs over the Operating Day, subject to security and other constraints.  </w:t>
      </w:r>
    </w:p>
    <w:p w14:paraId="0C8FFB9E" w14:textId="77777777" w:rsidR="00572F68" w:rsidRPr="00B94D00" w:rsidRDefault="00572F68" w:rsidP="00572F68">
      <w:pPr>
        <w:spacing w:after="240"/>
        <w:ind w:left="1440" w:hanging="720"/>
        <w:rPr>
          <w:rFonts w:cs="Arial"/>
          <w:szCs w:val="20"/>
        </w:rPr>
      </w:pPr>
      <w:r w:rsidRPr="00B94D00">
        <w:rPr>
          <w:rFonts w:cs="Arial"/>
          <w:szCs w:val="20"/>
        </w:rPr>
        <w:t>(a)</w:t>
      </w:r>
      <w:r w:rsidRPr="00B94D00">
        <w:rPr>
          <w:rFonts w:cs="Arial"/>
          <w:szCs w:val="20"/>
        </w:rPr>
        <w:tab/>
        <w:t xml:space="preserve">The bid-based revenues include revenues from ASDCs, DAM Energy Bids, bid portions of Energy Bid/Offer Curves, and </w:t>
      </w:r>
      <w:r w:rsidRPr="00B94D00">
        <w:rPr>
          <w:szCs w:val="20"/>
        </w:rPr>
        <w:t>Point-to-Point</w:t>
      </w:r>
      <w:r w:rsidRPr="00B94D00">
        <w:rPr>
          <w:rFonts w:cs="Arial"/>
          <w:szCs w:val="20"/>
        </w:rPr>
        <w:t xml:space="preserve"> (PTP) </w:t>
      </w:r>
      <w:r w:rsidRPr="00B94D00">
        <w:rPr>
          <w:szCs w:val="20"/>
        </w:rPr>
        <w:t>Obligation</w:t>
      </w:r>
      <w:r w:rsidRPr="00B94D00">
        <w:rPr>
          <w:rFonts w:cs="Arial"/>
          <w:szCs w:val="20"/>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4C09E86E" w14:textId="77777777" w:rsidTr="005C0B53">
        <w:trPr>
          <w:trHeight w:val="386"/>
        </w:trPr>
        <w:tc>
          <w:tcPr>
            <w:tcW w:w="9350" w:type="dxa"/>
            <w:shd w:val="pct12" w:color="auto" w:fill="auto"/>
          </w:tcPr>
          <w:p w14:paraId="0AB48730" w14:textId="77777777" w:rsidR="00572F68" w:rsidRPr="00B94D00" w:rsidRDefault="00572F68" w:rsidP="005C0B53">
            <w:pPr>
              <w:spacing w:before="120" w:after="240"/>
              <w:rPr>
                <w:b/>
                <w:i/>
                <w:iCs/>
              </w:rPr>
            </w:pPr>
            <w:r w:rsidRPr="00B94D00">
              <w:rPr>
                <w:b/>
                <w:i/>
                <w:iCs/>
              </w:rPr>
              <w:t>[NPRR1188:  Replace paragraph (a) above with the following upon system implementation:]</w:t>
            </w:r>
          </w:p>
          <w:p w14:paraId="4AB2E50C" w14:textId="77777777" w:rsidR="00572F68" w:rsidRPr="00B94D00" w:rsidRDefault="00572F68" w:rsidP="005C0B53">
            <w:pPr>
              <w:spacing w:after="240"/>
              <w:ind w:left="1440" w:hanging="720"/>
              <w:rPr>
                <w:rFonts w:cs="Arial"/>
                <w:szCs w:val="20"/>
              </w:rPr>
            </w:pPr>
            <w:r w:rsidRPr="00B94D00">
              <w:rPr>
                <w:rFonts w:cs="Arial"/>
                <w:szCs w:val="20"/>
              </w:rPr>
              <w:t>(a)</w:t>
            </w:r>
            <w:r w:rsidRPr="00B94D00">
              <w:rPr>
                <w:rFonts w:cs="Arial"/>
                <w:szCs w:val="20"/>
              </w:rPr>
              <w:tab/>
              <w:t xml:space="preserve">The bid-based revenues include revenues from ASDCs, DAM Energy Bids, Energy Bid Curves, bid portions of Energy Bid/Offer Curves, and </w:t>
            </w:r>
            <w:r w:rsidRPr="00B94D00">
              <w:rPr>
                <w:szCs w:val="20"/>
              </w:rPr>
              <w:t>Point-to-Point</w:t>
            </w:r>
            <w:r w:rsidRPr="00B94D00">
              <w:rPr>
                <w:rFonts w:cs="Arial"/>
                <w:szCs w:val="20"/>
              </w:rPr>
              <w:t xml:space="preserve"> (PTP) </w:t>
            </w:r>
            <w:r w:rsidRPr="00B94D00">
              <w:rPr>
                <w:szCs w:val="20"/>
              </w:rPr>
              <w:t>Obligation</w:t>
            </w:r>
            <w:r w:rsidRPr="00B94D00">
              <w:rPr>
                <w:rFonts w:cs="Arial"/>
                <w:szCs w:val="20"/>
              </w:rPr>
              <w:t xml:space="preserve"> bids.</w:t>
            </w:r>
          </w:p>
        </w:tc>
      </w:tr>
    </w:tbl>
    <w:p w14:paraId="3326B375" w14:textId="77777777" w:rsidR="00572F68" w:rsidRPr="00B94D00" w:rsidRDefault="00572F68" w:rsidP="00572F68">
      <w:pPr>
        <w:spacing w:before="240" w:after="240"/>
        <w:ind w:left="1440" w:hanging="720"/>
        <w:rPr>
          <w:szCs w:val="20"/>
        </w:rPr>
      </w:pPr>
      <w:r w:rsidRPr="00B94D00">
        <w:rPr>
          <w:szCs w:val="20"/>
        </w:rPr>
        <w:t>(b)</w:t>
      </w:r>
      <w:r w:rsidRPr="00B94D00">
        <w:rPr>
          <w:szCs w:val="20"/>
        </w:rPr>
        <w:tab/>
        <w:t xml:space="preserve">The offer-based costs include costs from the Startup Offer, Minimum Energy Offer, and Energy Offer Curve of any Resource that submitted a Three-Part Supply Offer, DAM Energy-Only Offers, </w:t>
      </w:r>
      <w:r w:rsidRPr="00B94D00">
        <w:rPr>
          <w:rFonts w:cs="Arial"/>
          <w:szCs w:val="20"/>
        </w:rPr>
        <w:t xml:space="preserve">offer portions of Energy Bid/Offer Curves, </w:t>
      </w:r>
      <w:r w:rsidRPr="00B94D00">
        <w:rPr>
          <w:szCs w:val="20"/>
        </w:rPr>
        <w:t xml:space="preserve">Ancillary Service Only Offers, and Ancillary Service Offers.  </w:t>
      </w:r>
    </w:p>
    <w:p w14:paraId="6EBF4DC4" w14:textId="77777777" w:rsidR="00572F68" w:rsidRPr="00B94D00" w:rsidRDefault="00572F68" w:rsidP="00572F68">
      <w:pPr>
        <w:spacing w:after="240"/>
        <w:ind w:left="1440" w:hanging="720"/>
        <w:rPr>
          <w:szCs w:val="20"/>
        </w:rPr>
      </w:pPr>
      <w:r w:rsidRPr="00B94D00">
        <w:rPr>
          <w:szCs w:val="20"/>
        </w:rPr>
        <w:lastRenderedPageBreak/>
        <w:t>(c)</w:t>
      </w:r>
      <w:r w:rsidRPr="00B94D00">
        <w:rPr>
          <w:szCs w:val="20"/>
        </w:rPr>
        <w:tab/>
        <w:t xml:space="preserve">Security constraints specified to prevent DAM solutions that would overload the elements of the ERCOT Transmission Grid include the following: </w:t>
      </w:r>
    </w:p>
    <w:p w14:paraId="3C17563C" w14:textId="77777777" w:rsidR="00572F68" w:rsidRPr="00B94D00" w:rsidRDefault="00572F68" w:rsidP="00572F68">
      <w:pPr>
        <w:spacing w:after="240"/>
        <w:ind w:left="2160" w:hanging="720"/>
        <w:rPr>
          <w:szCs w:val="20"/>
        </w:rPr>
      </w:pPr>
      <w:r w:rsidRPr="00B94D00">
        <w:rPr>
          <w:szCs w:val="20"/>
        </w:rPr>
        <w:t>(i)</w:t>
      </w:r>
      <w:r w:rsidRPr="00B94D00">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6654035A" w14:textId="77777777" w:rsidR="00572F68" w:rsidRPr="00B94D00" w:rsidRDefault="00572F68" w:rsidP="00572F68">
      <w:pPr>
        <w:spacing w:after="240"/>
        <w:ind w:left="2880" w:hanging="720"/>
        <w:rPr>
          <w:szCs w:val="20"/>
        </w:rPr>
      </w:pPr>
      <w:r w:rsidRPr="00B94D00">
        <w:rPr>
          <w:szCs w:val="20"/>
        </w:rPr>
        <w:t>(A)</w:t>
      </w:r>
      <w:r w:rsidRPr="00B94D00">
        <w:rPr>
          <w:szCs w:val="20"/>
        </w:rPr>
        <w:tab/>
        <w:t>Thermal constraints – protect Transmission Facilities against thermal overload.</w:t>
      </w:r>
    </w:p>
    <w:p w14:paraId="40117F71" w14:textId="77777777" w:rsidR="00572F68" w:rsidRPr="00B94D00" w:rsidRDefault="00572F68" w:rsidP="00572F68">
      <w:pPr>
        <w:spacing w:after="240"/>
        <w:ind w:left="2880" w:hanging="720"/>
        <w:rPr>
          <w:szCs w:val="20"/>
        </w:rPr>
      </w:pPr>
      <w:r w:rsidRPr="00B94D00">
        <w:rPr>
          <w:szCs w:val="20"/>
        </w:rPr>
        <w:t>(B)</w:t>
      </w:r>
      <w:r w:rsidRPr="00B94D00">
        <w:rPr>
          <w:szCs w:val="20"/>
        </w:rPr>
        <w:tab/>
        <w:t>Generic constraints – protect the ERCOT Transmission Grid against transient instability, dynamic stability or voltage collapse.</w:t>
      </w:r>
    </w:p>
    <w:p w14:paraId="7A52F387" w14:textId="77777777" w:rsidR="00572F68" w:rsidRPr="00B94D00" w:rsidRDefault="00572F68" w:rsidP="00572F68">
      <w:pPr>
        <w:spacing w:after="240"/>
        <w:ind w:left="2880" w:hanging="720"/>
        <w:rPr>
          <w:szCs w:val="20"/>
        </w:rPr>
      </w:pPr>
      <w:r w:rsidRPr="00B94D00">
        <w:rPr>
          <w:szCs w:val="20"/>
        </w:rPr>
        <w:t>(C)</w:t>
      </w:r>
      <w:r w:rsidRPr="00B94D00">
        <w:rPr>
          <w:szCs w:val="20"/>
        </w:rPr>
        <w:tab/>
        <w:t xml:space="preserve">Power flow constraints – the energy balance at required Electrical Buses in the ERCOT Transmission Grid must be maintained.  </w:t>
      </w:r>
    </w:p>
    <w:p w14:paraId="5B558E4F" w14:textId="77777777" w:rsidR="00572F68" w:rsidRPr="00B94D00" w:rsidRDefault="00572F68" w:rsidP="00572F68">
      <w:pPr>
        <w:spacing w:after="240"/>
        <w:ind w:left="2160" w:hanging="720"/>
        <w:rPr>
          <w:szCs w:val="20"/>
        </w:rPr>
      </w:pPr>
      <w:r w:rsidRPr="00B94D00">
        <w:rPr>
          <w:szCs w:val="20"/>
        </w:rPr>
        <w:t>(ii)</w:t>
      </w:r>
      <w:r w:rsidRPr="00B94D00">
        <w:rPr>
          <w:szCs w:val="20"/>
        </w:rPr>
        <w:tab/>
        <w:t>Resource constraints – the physical and security limits on Resources that submit Three-Part Supply Offers or Energy Bid/Offer Curves:</w:t>
      </w:r>
    </w:p>
    <w:p w14:paraId="7C4147BC" w14:textId="77777777" w:rsidR="00572F68" w:rsidRPr="00B94D00" w:rsidRDefault="00572F68" w:rsidP="00572F68">
      <w:pPr>
        <w:spacing w:after="240"/>
        <w:ind w:left="2880" w:hanging="720"/>
        <w:rPr>
          <w:szCs w:val="20"/>
        </w:rPr>
      </w:pPr>
      <w:r w:rsidRPr="00B94D00">
        <w:rPr>
          <w:szCs w:val="20"/>
        </w:rPr>
        <w:t>(A)</w:t>
      </w:r>
      <w:r w:rsidRPr="00B94D00">
        <w:rPr>
          <w:szCs w:val="20"/>
        </w:rPr>
        <w:tab/>
        <w:t xml:space="preserve">Resource output constraints – the Low Sustained Limit (LSL) and High Sustained Limit (HSL) of each Resource; and </w:t>
      </w:r>
    </w:p>
    <w:p w14:paraId="6F69EBBC" w14:textId="77777777" w:rsidR="00572F68" w:rsidRPr="00B94D00" w:rsidRDefault="00572F68" w:rsidP="00572F68">
      <w:pPr>
        <w:spacing w:after="240"/>
        <w:ind w:left="2880" w:hanging="720"/>
        <w:rPr>
          <w:szCs w:val="20"/>
        </w:rPr>
      </w:pPr>
      <w:r w:rsidRPr="00B94D00">
        <w:rPr>
          <w:szCs w:val="20"/>
        </w:rPr>
        <w:t>(B)</w:t>
      </w:r>
      <w:r w:rsidRPr="00B94D00">
        <w:rPr>
          <w:szCs w:val="20"/>
        </w:rPr>
        <w:tab/>
        <w:t>Resource operational constraints – includes minimum run time, minimum down time, and configuration constraints.</w:t>
      </w:r>
    </w:p>
    <w:p w14:paraId="4D856FA0" w14:textId="77777777" w:rsidR="00572F68" w:rsidRPr="00B94D00" w:rsidRDefault="00572F68" w:rsidP="00572F68">
      <w:pPr>
        <w:spacing w:after="240"/>
        <w:ind w:left="2160" w:hanging="720"/>
        <w:rPr>
          <w:szCs w:val="20"/>
        </w:rPr>
      </w:pPr>
      <w:r w:rsidRPr="00B94D00">
        <w:rPr>
          <w:szCs w:val="20"/>
        </w:rPr>
        <w:t>(iii)</w:t>
      </w:r>
      <w:r w:rsidRPr="00B94D00">
        <w:rPr>
          <w:szCs w:val="20"/>
        </w:rPr>
        <w:tab/>
        <w:t xml:space="preserve">Other constraints – </w:t>
      </w:r>
    </w:p>
    <w:p w14:paraId="13182F5C" w14:textId="77777777" w:rsidR="00572F68" w:rsidRPr="00B94D00" w:rsidRDefault="00572F68" w:rsidP="00572F68">
      <w:pPr>
        <w:spacing w:after="240"/>
        <w:ind w:left="2880" w:hanging="720"/>
        <w:rPr>
          <w:szCs w:val="20"/>
        </w:rPr>
      </w:pPr>
      <w:r w:rsidRPr="00B94D00">
        <w:rPr>
          <w:szCs w:val="20"/>
        </w:rPr>
        <w:t>(A)</w:t>
      </w:r>
      <w:r w:rsidRPr="00B94D00">
        <w:rPr>
          <w:szCs w:val="20"/>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223" w:author="ERCOT" w:date="2025-12-08T09:57:00Z" w16du:dateUtc="2025-12-08T15:57:00Z">
        <w:r w:rsidRPr="00B94D00" w:rsidDel="00E45E0F">
          <w:rPr>
            <w:szCs w:val="20"/>
          </w:rPr>
          <w:delText xml:space="preserve">Non-Spinning Reserve (Non-Spin) </w:delText>
        </w:r>
      </w:del>
      <w:r w:rsidRPr="00B94D00">
        <w:rPr>
          <w:szCs w:val="20"/>
        </w:rPr>
        <w:t>Resource-Specific Ancillary Service Offers are not awarded in the same Operating Hour.</w:t>
      </w:r>
    </w:p>
    <w:p w14:paraId="21DD94EC" w14:textId="77777777" w:rsidR="00572F68" w:rsidRPr="00B94D00" w:rsidRDefault="00572F68" w:rsidP="00572F68">
      <w:pPr>
        <w:spacing w:after="240"/>
        <w:ind w:left="2880" w:hanging="720"/>
        <w:rPr>
          <w:szCs w:val="20"/>
        </w:rPr>
      </w:pPr>
      <w:r w:rsidRPr="00B94D00">
        <w:rPr>
          <w:szCs w:val="20"/>
        </w:rPr>
        <w:t>(B)</w:t>
      </w:r>
      <w:r w:rsidRPr="00B94D00">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4CA6D390" w14:textId="77777777" w:rsidR="00572F68" w:rsidRPr="00B94D00" w:rsidRDefault="00572F68" w:rsidP="00572F68">
      <w:pPr>
        <w:spacing w:after="240"/>
        <w:ind w:left="2880" w:hanging="720"/>
        <w:rPr>
          <w:szCs w:val="20"/>
        </w:rPr>
      </w:pPr>
      <w:r w:rsidRPr="00B94D00">
        <w:rPr>
          <w:szCs w:val="20"/>
        </w:rPr>
        <w:t>(C)</w:t>
      </w:r>
      <w:r w:rsidRPr="00B94D00">
        <w:rPr>
          <w:szCs w:val="20"/>
        </w:rPr>
        <w:tab/>
        <w:t xml:space="preserve">Block Resource-Specific Ancillary Service Offers for a Load Resource – blocks will not be cleared unless the entire quantity block can be awarded.  Because block Resource-Specific Ancillary </w:t>
      </w:r>
      <w:r w:rsidRPr="00B94D00">
        <w:rPr>
          <w:szCs w:val="20"/>
        </w:rPr>
        <w:lastRenderedPageBreak/>
        <w:t xml:space="preserve">Service Offers cannot set the Market Clearing Price for Capacity (MCPC), a block Ancillary Service Offer may </w:t>
      </w:r>
      <w:proofErr w:type="gramStart"/>
      <w:r w:rsidRPr="00B94D00">
        <w:rPr>
          <w:szCs w:val="20"/>
        </w:rPr>
        <w:t>clear</w:t>
      </w:r>
      <w:proofErr w:type="gramEnd"/>
      <w:r w:rsidRPr="00B94D00">
        <w:rPr>
          <w:szCs w:val="20"/>
        </w:rPr>
        <w:t xml:space="preserve">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26F4B132" w14:textId="77777777" w:rsidTr="005C0B53">
        <w:trPr>
          <w:trHeight w:val="386"/>
        </w:trPr>
        <w:tc>
          <w:tcPr>
            <w:tcW w:w="9350" w:type="dxa"/>
            <w:shd w:val="pct12" w:color="auto" w:fill="auto"/>
          </w:tcPr>
          <w:p w14:paraId="370F0D23" w14:textId="77777777" w:rsidR="00572F68" w:rsidRPr="00B94D00" w:rsidRDefault="00572F68" w:rsidP="005C0B53">
            <w:pPr>
              <w:spacing w:before="120" w:after="240"/>
              <w:rPr>
                <w:b/>
                <w:i/>
                <w:iCs/>
              </w:rPr>
            </w:pPr>
            <w:r w:rsidRPr="00B94D00">
              <w:rPr>
                <w:b/>
                <w:i/>
                <w:iCs/>
              </w:rPr>
              <w:t>[NPRR1188:  Replace paragraph (C) above with the following upon system implementation:]</w:t>
            </w:r>
          </w:p>
          <w:p w14:paraId="5777B8AD" w14:textId="77777777" w:rsidR="00572F68" w:rsidRPr="00B94D00" w:rsidRDefault="00572F68" w:rsidP="005C0B53">
            <w:pPr>
              <w:spacing w:after="240"/>
              <w:ind w:left="2880" w:hanging="720"/>
              <w:rPr>
                <w:szCs w:val="20"/>
              </w:rPr>
            </w:pPr>
            <w:r w:rsidRPr="00B94D00">
              <w:rPr>
                <w:szCs w:val="20"/>
              </w:rPr>
              <w:t>(C)</w:t>
            </w:r>
            <w:r w:rsidRPr="00B94D00">
              <w:rPr>
                <w:szCs w:val="20"/>
              </w:rPr>
              <w:tab/>
              <w:t>Block Resource-Specific Ancillary Service Offers for a Load Resource that is not a Controllable Load Resource (CLR)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tc>
      </w:tr>
    </w:tbl>
    <w:p w14:paraId="143E97AB" w14:textId="77777777" w:rsidR="00572F68" w:rsidRPr="00B94D00" w:rsidRDefault="00572F68" w:rsidP="00572F68">
      <w:pPr>
        <w:spacing w:before="240" w:after="240"/>
        <w:ind w:left="2880" w:hanging="720"/>
        <w:rPr>
          <w:szCs w:val="20"/>
        </w:rPr>
      </w:pPr>
      <w:r w:rsidRPr="00B94D00">
        <w:rPr>
          <w:szCs w:val="20"/>
        </w:rPr>
        <w:t>(D)</w:t>
      </w:r>
      <w:r w:rsidRPr="00B94D00">
        <w:rPr>
          <w:szCs w:val="20"/>
        </w:rPr>
        <w:tab/>
        <w:t xml:space="preserve">Block DAM Energy Bids, DAM Energy-Only Offers, and PTP Obligation bids – blocks will not be cleared unless the entire time and/or quantity block can be awarded.  Because quantity block bids and offers cannot set the Settlement Point Price, a quantity block bid or offer may </w:t>
      </w:r>
      <w:proofErr w:type="gramStart"/>
      <w:r w:rsidRPr="00B94D00">
        <w:rPr>
          <w:szCs w:val="20"/>
        </w:rPr>
        <w:t>clear</w:t>
      </w:r>
      <w:proofErr w:type="gramEnd"/>
      <w:r w:rsidRPr="00B94D00">
        <w:rPr>
          <w:szCs w:val="20"/>
        </w:rPr>
        <w:t xml:space="preserve"> in a manner inconsistent with the bid or offer price for that block.</w:t>
      </w:r>
    </w:p>
    <w:p w14:paraId="404D400E" w14:textId="77777777" w:rsidR="00572F68" w:rsidRPr="00B94D00" w:rsidRDefault="00572F68" w:rsidP="00572F68">
      <w:pPr>
        <w:spacing w:after="240"/>
        <w:ind w:left="2880" w:hanging="720"/>
        <w:rPr>
          <w:szCs w:val="20"/>
        </w:rPr>
      </w:pPr>
      <w:r w:rsidRPr="00B94D00">
        <w:rPr>
          <w:szCs w:val="20"/>
        </w:rPr>
        <w:t>(E)</w:t>
      </w:r>
      <w:r w:rsidRPr="00B94D00">
        <w:rPr>
          <w:szCs w:val="20"/>
        </w:rPr>
        <w:tab/>
        <w:t xml:space="preserve">Combined Cycle Generation Resources – The DAM may commit a Combined Cycle Generation Resource in </w:t>
      </w:r>
      <w:proofErr w:type="gramStart"/>
      <w:r w:rsidRPr="00B94D00">
        <w:rPr>
          <w:szCs w:val="20"/>
        </w:rPr>
        <w:t>a time period</w:t>
      </w:r>
      <w:proofErr w:type="gramEnd"/>
      <w:r w:rsidRPr="00B94D00">
        <w:rPr>
          <w:szCs w:val="20"/>
        </w:rPr>
        <w:t xml:space="preserve"> that includes the last hour of the Operating Day only if that Combined Cycle Generation Resource can transition to a shutdown condition in the DAM Operating Day.</w:t>
      </w:r>
    </w:p>
    <w:p w14:paraId="6E9F371E" w14:textId="77777777" w:rsidR="00572F68" w:rsidRPr="00B94D00" w:rsidRDefault="00572F68" w:rsidP="00572F68">
      <w:pPr>
        <w:spacing w:after="240"/>
        <w:ind w:left="2880" w:hanging="720"/>
        <w:rPr>
          <w:szCs w:val="20"/>
        </w:rPr>
      </w:pPr>
      <w:r w:rsidRPr="00B94D00">
        <w:rPr>
          <w:szCs w:val="20"/>
        </w:rPr>
        <w:t>(F)</w:t>
      </w:r>
      <w:r w:rsidRPr="00B94D00">
        <w:rPr>
          <w:szCs w:val="20"/>
        </w:rPr>
        <w:tab/>
        <w:t xml:space="preserve">Energy Storage Resources (ESRs) – The energy cleared for an ESR may be negative, indicating purchase of energy, or positive, indicating sale of energy. </w:t>
      </w:r>
    </w:p>
    <w:p w14:paraId="6D127886" w14:textId="77777777" w:rsidR="00572F68" w:rsidRPr="00B94D00" w:rsidRDefault="00572F68" w:rsidP="00572F68">
      <w:pPr>
        <w:spacing w:after="240"/>
        <w:ind w:left="1440" w:hanging="720"/>
        <w:rPr>
          <w:szCs w:val="20"/>
        </w:rPr>
      </w:pPr>
      <w:r w:rsidRPr="00B94D00">
        <w:rPr>
          <w:szCs w:val="20"/>
        </w:rPr>
        <w:t>(d)</w:t>
      </w:r>
      <w:r w:rsidRPr="00B94D00">
        <w:rPr>
          <w:szCs w:val="20"/>
        </w:rPr>
        <w:tab/>
        <w:t xml:space="preserve">Ancillary Service needs will be reflected in ASDCs for each Ancillary Service.  Self-Arranged Ancillary Service Quantities will first be used to meet the ASDCs, and the remaining Ancillary Service needs are met </w:t>
      </w:r>
      <w:proofErr w:type="gramStart"/>
      <w:r w:rsidRPr="00B94D00">
        <w:rPr>
          <w:szCs w:val="20"/>
        </w:rPr>
        <w:t>from</w:t>
      </w:r>
      <w:proofErr w:type="gramEnd"/>
      <w:r w:rsidRPr="00B94D00">
        <w:rPr>
          <w:szCs w:val="20"/>
        </w:rPr>
        <w:t xml:space="preserve"> Ancillary Service Offers, </w:t>
      </w:r>
      <w:proofErr w:type="gramStart"/>
      <w:r w:rsidRPr="00B94D00">
        <w:rPr>
          <w:szCs w:val="20"/>
        </w:rPr>
        <w:t>as long as</w:t>
      </w:r>
      <w:proofErr w:type="gramEnd"/>
      <w:r w:rsidRPr="00B94D00">
        <w:rPr>
          <w:szCs w:val="20"/>
        </w:rPr>
        <w:t xml:space="preserve"> the costs do not exceed the ASDC value.  ERCOT may not buy more of one Ancillary Service in place of the quantity of a different service.</w:t>
      </w:r>
      <w:r w:rsidRPr="00B94D00" w:rsidDel="00785215">
        <w:rPr>
          <w:szCs w:val="20"/>
        </w:rPr>
        <w:t xml:space="preserve"> </w:t>
      </w:r>
    </w:p>
    <w:p w14:paraId="78A6ABFB" w14:textId="77777777" w:rsidR="00572F68" w:rsidRPr="00B94D00" w:rsidRDefault="00572F68" w:rsidP="00572F68">
      <w:pPr>
        <w:spacing w:after="240"/>
        <w:ind w:left="720" w:hanging="720"/>
        <w:rPr>
          <w:iCs/>
          <w:szCs w:val="20"/>
        </w:rPr>
      </w:pPr>
      <w:r w:rsidRPr="00B94D00">
        <w:rPr>
          <w:iCs/>
          <w:szCs w:val="20"/>
        </w:rPr>
        <w:t>(5)</w:t>
      </w:r>
      <w:r w:rsidRPr="00B94D00">
        <w:rPr>
          <w:iCs/>
          <w:szCs w:val="20"/>
        </w:rPr>
        <w:tab/>
        <w:t xml:space="preserve">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w:t>
      </w:r>
      <w:r w:rsidRPr="00B94D00">
        <w:rPr>
          <w:iCs/>
          <w:szCs w:val="20"/>
        </w:rPr>
        <w:lastRenderedPageBreak/>
        <w:t>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457AB358" w14:textId="77777777" w:rsidTr="005C0B53">
        <w:trPr>
          <w:trHeight w:val="386"/>
        </w:trPr>
        <w:tc>
          <w:tcPr>
            <w:tcW w:w="9350" w:type="dxa"/>
            <w:shd w:val="pct12" w:color="auto" w:fill="auto"/>
          </w:tcPr>
          <w:p w14:paraId="2D20AD67" w14:textId="77777777" w:rsidR="00572F68" w:rsidRPr="00B94D00" w:rsidRDefault="00572F68" w:rsidP="005C0B53">
            <w:pPr>
              <w:spacing w:before="120" w:after="240"/>
              <w:rPr>
                <w:b/>
                <w:i/>
                <w:iCs/>
              </w:rPr>
            </w:pPr>
            <w:r w:rsidRPr="00B94D00">
              <w:rPr>
                <w:b/>
                <w:i/>
                <w:iCs/>
              </w:rPr>
              <w:t>[NPRR1004:  Replace paragraph (5) above with the following upon system implementation:]</w:t>
            </w:r>
          </w:p>
          <w:p w14:paraId="59A90D93" w14:textId="77777777" w:rsidR="00572F68" w:rsidRPr="00B94D00" w:rsidRDefault="00572F68" w:rsidP="005C0B53">
            <w:pPr>
              <w:spacing w:after="240"/>
              <w:ind w:left="720" w:hanging="720"/>
              <w:rPr>
                <w:iCs/>
                <w:szCs w:val="20"/>
              </w:rPr>
            </w:pPr>
            <w:r w:rsidRPr="00B94D00">
              <w:rPr>
                <w:iCs/>
                <w:szCs w:val="20"/>
              </w:rPr>
              <w:t>(5)</w:t>
            </w:r>
            <w:r w:rsidRPr="00B94D00">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0F3F02E0" w14:textId="77777777" w:rsidR="00572F68" w:rsidRPr="00B94D00" w:rsidRDefault="00572F68" w:rsidP="00572F68">
      <w:pPr>
        <w:spacing w:before="240" w:after="240"/>
        <w:ind w:left="720" w:hanging="720"/>
        <w:rPr>
          <w:iCs/>
          <w:szCs w:val="20"/>
        </w:rPr>
      </w:pPr>
      <w:r w:rsidRPr="00B94D00">
        <w:rPr>
          <w:iCs/>
          <w:szCs w:val="20"/>
        </w:rPr>
        <w:t>(6)</w:t>
      </w:r>
      <w:r w:rsidRPr="00B94D00">
        <w:rPr>
          <w:iCs/>
          <w:szCs w:val="20"/>
        </w:rPr>
        <w:tab/>
        <w:t xml:space="preserve">ERCOT shall allocate offers, bids, and source and sink of CRRs at a Hub using the distribution factors specified in the definition of that Hub in Section 3.5.2, Hub Definitions. </w:t>
      </w:r>
    </w:p>
    <w:p w14:paraId="7F5DFEEC" w14:textId="77777777" w:rsidR="00572F68" w:rsidRPr="00B94D00" w:rsidRDefault="00572F68" w:rsidP="00572F68">
      <w:pPr>
        <w:spacing w:after="240"/>
        <w:ind w:left="720" w:hanging="720"/>
        <w:rPr>
          <w:iCs/>
          <w:szCs w:val="20"/>
        </w:rPr>
      </w:pPr>
      <w:r w:rsidRPr="00B94D00">
        <w:rPr>
          <w:iCs/>
          <w:szCs w:val="20"/>
        </w:rPr>
        <w:t>(7)</w:t>
      </w:r>
      <w:r w:rsidRPr="00B94D00">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5409A2BD" w14:textId="77777777" w:rsidR="00572F68" w:rsidRPr="00B94D00" w:rsidRDefault="00572F68" w:rsidP="00572F68">
      <w:pPr>
        <w:spacing w:after="240"/>
        <w:ind w:left="720" w:hanging="720"/>
        <w:rPr>
          <w:iCs/>
          <w:szCs w:val="20"/>
        </w:rPr>
      </w:pPr>
      <w:r w:rsidRPr="00B94D00">
        <w:rPr>
          <w:iCs/>
          <w:szCs w:val="20"/>
        </w:rPr>
        <w:t>(8)</w:t>
      </w:r>
      <w:r w:rsidRPr="00B94D00">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10B50202" w14:textId="77777777" w:rsidR="00572F68" w:rsidRPr="00B94D00" w:rsidRDefault="00572F68" w:rsidP="00572F68">
      <w:pPr>
        <w:spacing w:after="240"/>
        <w:ind w:left="1440" w:hanging="720"/>
        <w:rPr>
          <w:szCs w:val="20"/>
        </w:rPr>
      </w:pPr>
      <w:r w:rsidRPr="00B94D00">
        <w:rPr>
          <w:szCs w:val="20"/>
        </w:rPr>
        <w:t>(a)</w:t>
      </w:r>
      <w:r w:rsidRPr="00B94D00">
        <w:rPr>
          <w:szCs w:val="20"/>
        </w:rPr>
        <w:tab/>
        <w:t>Use an appropriate LMP predetermined by ERCOT as applicable to a specific Electrical Bus; or if not so specified</w:t>
      </w:r>
    </w:p>
    <w:p w14:paraId="0B1AB5EF" w14:textId="77777777" w:rsidR="00572F68" w:rsidRPr="00B94D00" w:rsidRDefault="00572F68" w:rsidP="00572F68">
      <w:pPr>
        <w:spacing w:after="240"/>
        <w:ind w:left="1440" w:hanging="720"/>
        <w:rPr>
          <w:szCs w:val="20"/>
        </w:rPr>
      </w:pPr>
      <w:r w:rsidRPr="00B94D00">
        <w:rPr>
          <w:szCs w:val="20"/>
        </w:rPr>
        <w:t>(b)</w:t>
      </w:r>
      <w:r w:rsidRPr="00B94D00">
        <w:rPr>
          <w:szCs w:val="20"/>
        </w:rPr>
        <w:tab/>
        <w:t>Use the following rules in order:</w:t>
      </w:r>
    </w:p>
    <w:p w14:paraId="1AC255F0" w14:textId="77777777" w:rsidR="00572F68" w:rsidRPr="00B94D00" w:rsidRDefault="00572F68" w:rsidP="00572F68">
      <w:pPr>
        <w:spacing w:after="240"/>
        <w:ind w:left="2160" w:hanging="720"/>
        <w:rPr>
          <w:szCs w:val="20"/>
        </w:rPr>
      </w:pPr>
      <w:r w:rsidRPr="00B94D00">
        <w:rPr>
          <w:szCs w:val="20"/>
        </w:rPr>
        <w:t>(i)</w:t>
      </w:r>
      <w:r w:rsidRPr="00B94D00">
        <w:rPr>
          <w:szCs w:val="20"/>
        </w:rPr>
        <w:tab/>
        <w:t>Use average LMP for Electrical Buses within the same station having the same voltage level as the de-energized Electrical Bus, if any exist.</w:t>
      </w:r>
    </w:p>
    <w:p w14:paraId="2C678FF0" w14:textId="77777777" w:rsidR="00572F68" w:rsidRPr="00B94D00" w:rsidRDefault="00572F68" w:rsidP="00572F68">
      <w:pPr>
        <w:spacing w:after="240"/>
        <w:ind w:left="2160" w:hanging="720"/>
        <w:rPr>
          <w:szCs w:val="20"/>
        </w:rPr>
      </w:pPr>
      <w:r w:rsidRPr="00B94D00">
        <w:rPr>
          <w:szCs w:val="20"/>
        </w:rPr>
        <w:t>(ii)</w:t>
      </w:r>
      <w:r w:rsidRPr="00B94D00">
        <w:rPr>
          <w:szCs w:val="20"/>
        </w:rPr>
        <w:tab/>
        <w:t>Use average LMP for all Electrical Buses within the same station, if any exist.</w:t>
      </w:r>
    </w:p>
    <w:p w14:paraId="1C09A310" w14:textId="77777777" w:rsidR="00572F68" w:rsidRPr="00B94D00" w:rsidRDefault="00572F68" w:rsidP="00572F68">
      <w:pPr>
        <w:spacing w:after="240"/>
        <w:ind w:left="2160" w:hanging="720"/>
        <w:rPr>
          <w:iCs/>
          <w:szCs w:val="20"/>
        </w:rPr>
      </w:pPr>
      <w:r w:rsidRPr="00B94D00">
        <w:rPr>
          <w:iCs/>
          <w:szCs w:val="20"/>
        </w:rPr>
        <w:lastRenderedPageBreak/>
        <w:t>(iii)</w:t>
      </w:r>
      <w:r w:rsidRPr="00B94D00">
        <w:rPr>
          <w:iCs/>
          <w:szCs w:val="20"/>
        </w:rPr>
        <w:tab/>
        <w:t>Use System Lambda.</w:t>
      </w:r>
    </w:p>
    <w:p w14:paraId="38C14B1E" w14:textId="77777777" w:rsidR="00572F68" w:rsidRPr="00B94D00" w:rsidRDefault="00572F68" w:rsidP="00572F68">
      <w:pPr>
        <w:spacing w:after="240"/>
        <w:ind w:left="720" w:hanging="720"/>
        <w:rPr>
          <w:iCs/>
          <w:szCs w:val="20"/>
        </w:rPr>
      </w:pPr>
      <w:r w:rsidRPr="00B94D00">
        <w:rPr>
          <w:iCs/>
          <w:szCs w:val="20"/>
        </w:rPr>
        <w:t>(9)</w:t>
      </w:r>
      <w:r w:rsidRPr="00B94D00">
        <w:rPr>
          <w:iCs/>
          <w:szCs w:val="20"/>
        </w:rPr>
        <w:tab/>
        <w:t>The Day-Ahead MCPC for each hour for each Ancillary Service is the Shadow Price for that Ancillary Service for the hour as determined by the DAM algorithm.</w:t>
      </w:r>
      <w:r w:rsidRPr="00B94D00">
        <w:rPr>
          <w:rFonts w:ascii="Arial" w:hAnsi="Arial" w:cs="Arial"/>
          <w:iCs/>
          <w:color w:val="C00000"/>
          <w:sz w:val="20"/>
          <w:szCs w:val="20"/>
        </w:rPr>
        <w:t xml:space="preserve">  </w:t>
      </w:r>
      <w:r w:rsidRPr="00B94D00">
        <w:rPr>
          <w:iCs/>
          <w:szCs w:val="20"/>
        </w:rPr>
        <w:t>However, if an Ancillary Service price determined by the DAM algorithm exceeds the effective VOLL at the time of the DAM execution for any hour, that Day-Ahead MCPC will be capped at the effective VOLL.</w:t>
      </w:r>
    </w:p>
    <w:p w14:paraId="6A6BA17A" w14:textId="77777777" w:rsidR="00572F68" w:rsidRPr="00B94D00" w:rsidRDefault="00572F68" w:rsidP="00572F68">
      <w:pPr>
        <w:spacing w:after="240"/>
        <w:ind w:left="720" w:hanging="720"/>
        <w:rPr>
          <w:iCs/>
          <w:szCs w:val="20"/>
        </w:rPr>
      </w:pPr>
      <w:r w:rsidRPr="00B94D00">
        <w:rPr>
          <w:iCs/>
          <w:szCs w:val="20"/>
        </w:rPr>
        <w:t>(10)</w:t>
      </w:r>
      <w:r w:rsidRPr="00B94D00">
        <w:rPr>
          <w:iCs/>
          <w:szCs w:val="20"/>
        </w:rPr>
        <w:tab/>
        <w:t xml:space="preserve">If the DASPPs cannot be calculated by ERCOT, all CRRs shall be settled based on Real-Time prices.  Settlements for all CRRs shall be reflected </w:t>
      </w:r>
      <w:proofErr w:type="gramStart"/>
      <w:r w:rsidRPr="00B94D00">
        <w:rPr>
          <w:iCs/>
          <w:szCs w:val="20"/>
        </w:rPr>
        <w:t>on</w:t>
      </w:r>
      <w:proofErr w:type="gramEnd"/>
      <w:r w:rsidRPr="00B94D00">
        <w:rPr>
          <w:iCs/>
          <w:szCs w:val="20"/>
        </w:rPr>
        <w:t xml:space="preserve"> the Real-Time Settlement Statement.</w:t>
      </w:r>
    </w:p>
    <w:p w14:paraId="3E1EAE85" w14:textId="77777777" w:rsidR="00572F68" w:rsidRPr="00B94D00" w:rsidRDefault="00572F68" w:rsidP="00572F68">
      <w:pPr>
        <w:spacing w:after="240"/>
        <w:ind w:left="720" w:hanging="720"/>
        <w:rPr>
          <w:iCs/>
          <w:szCs w:val="20"/>
        </w:rPr>
      </w:pPr>
      <w:bookmarkStart w:id="224" w:name="_Toc92873976"/>
      <w:bookmarkStart w:id="225" w:name="_Toc142108951"/>
      <w:bookmarkStart w:id="226" w:name="_Toc142113796"/>
      <w:bookmarkStart w:id="227" w:name="_Toc402345623"/>
      <w:bookmarkStart w:id="228" w:name="_Toc405383906"/>
      <w:bookmarkStart w:id="229" w:name="_Toc405537009"/>
      <w:r w:rsidRPr="00B94D00">
        <w:rPr>
          <w:iCs/>
          <w:szCs w:val="20"/>
        </w:rPr>
        <w:t>(11)</w:t>
      </w:r>
      <w:r w:rsidRPr="00B94D00">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3A19FF0E" w14:textId="77777777" w:rsidR="00572F68" w:rsidRPr="00B94D00" w:rsidRDefault="00572F68" w:rsidP="00572F68">
      <w:pPr>
        <w:spacing w:after="240"/>
        <w:ind w:left="720" w:hanging="720"/>
        <w:rPr>
          <w:iCs/>
          <w:szCs w:val="20"/>
        </w:rPr>
      </w:pPr>
      <w:bookmarkStart w:id="230" w:name="_Toc440871795"/>
      <w:r w:rsidRPr="00B94D00">
        <w:rPr>
          <w:iCs/>
          <w:szCs w:val="20"/>
        </w:rPr>
        <w:t>(12)</w:t>
      </w:r>
      <w:r w:rsidRPr="00B94D00">
        <w:rPr>
          <w:iCs/>
          <w:szCs w:val="20"/>
        </w:rPr>
        <w:tab/>
        <w:t>PTP Obligation bids shall not be awarded where the DAM clearing price for the PTP Obligation is greater than the PTP Obligation bid price plus $0.01/MW per hour.</w:t>
      </w:r>
    </w:p>
    <w:bookmarkEnd w:id="224"/>
    <w:bookmarkEnd w:id="225"/>
    <w:bookmarkEnd w:id="226"/>
    <w:bookmarkEnd w:id="227"/>
    <w:bookmarkEnd w:id="228"/>
    <w:bookmarkEnd w:id="229"/>
    <w:bookmarkEnd w:id="230"/>
    <w:p w14:paraId="125A94A7" w14:textId="77777777" w:rsidR="00572F68" w:rsidRPr="00B94D00" w:rsidRDefault="00572F68" w:rsidP="00572F68">
      <w:pPr>
        <w:keepNext/>
        <w:widowControl w:val="0"/>
        <w:tabs>
          <w:tab w:val="left" w:pos="1260"/>
        </w:tabs>
        <w:spacing w:before="480" w:after="240"/>
        <w:ind w:left="1267" w:hanging="1267"/>
        <w:outlineLvl w:val="3"/>
        <w:rPr>
          <w:b/>
          <w:bCs/>
          <w:snapToGrid w:val="0"/>
        </w:rPr>
      </w:pPr>
      <w:r w:rsidRPr="00B94D00">
        <w:rPr>
          <w:b/>
          <w:bCs/>
          <w:snapToGrid w:val="0"/>
        </w:rPr>
        <w:t>4.6.2.3</w:t>
      </w:r>
      <w:r w:rsidRPr="00B94D00">
        <w:rPr>
          <w:b/>
          <w:bCs/>
          <w:snapToGrid w:val="0"/>
        </w:rPr>
        <w:tab/>
        <w:t>Day-Ahead Make-Whole Settlements</w:t>
      </w:r>
      <w:bookmarkEnd w:id="218"/>
    </w:p>
    <w:p w14:paraId="380598F8" w14:textId="77777777" w:rsidR="00572F68" w:rsidRPr="00B94D00" w:rsidRDefault="00572F68" w:rsidP="00572F68">
      <w:pPr>
        <w:spacing w:after="240"/>
        <w:ind w:left="720" w:hanging="720"/>
        <w:rPr>
          <w:iCs/>
        </w:rPr>
      </w:pPr>
      <w:r w:rsidRPr="00B94D00">
        <w:rPr>
          <w:iCs/>
        </w:rPr>
        <w:t>(1)</w:t>
      </w:r>
      <w:r w:rsidRPr="00B94D00">
        <w:rPr>
          <w:iCs/>
        </w:rPr>
        <w:tab/>
        <w:t xml:space="preserve">A QSE that has a Three-Part Supply Offer cleared in the DAM is eligible for a Day-Ahead Make-Whole Payment startup cost compensation, if, for the Resource associated with the offer:  </w:t>
      </w:r>
    </w:p>
    <w:p w14:paraId="49CA34D0" w14:textId="77777777" w:rsidR="00572F68" w:rsidRPr="00B94D00" w:rsidRDefault="00572F68" w:rsidP="00572F68">
      <w:pPr>
        <w:spacing w:after="240"/>
        <w:ind w:left="1440" w:hanging="720"/>
        <w:rPr>
          <w:iCs/>
        </w:rPr>
      </w:pPr>
      <w:r w:rsidRPr="00B94D00">
        <w:rPr>
          <w:iCs/>
        </w:rPr>
        <w:t>(a)</w:t>
      </w:r>
      <w:r w:rsidRPr="00B94D00">
        <w:rPr>
          <w:iCs/>
        </w:rPr>
        <w:tab/>
        <w:t xml:space="preserve">The generator’s breakers were open, as indicated by a telemetered Resource status of Off-Line, for at least five minutes during the Adjustment Period for the beginning of the DAM commitment; </w:t>
      </w:r>
    </w:p>
    <w:p w14:paraId="6D58FDC8" w14:textId="77777777" w:rsidR="00572F68" w:rsidRPr="00B94D00" w:rsidRDefault="00572F68" w:rsidP="00572F68">
      <w:pPr>
        <w:spacing w:after="240"/>
        <w:ind w:left="1440" w:hanging="720"/>
        <w:rPr>
          <w:iCs/>
        </w:rPr>
      </w:pPr>
      <w:r w:rsidRPr="00B94D00">
        <w:rPr>
          <w:iCs/>
        </w:rPr>
        <w:t>(b)</w:t>
      </w:r>
      <w:r w:rsidRPr="00B94D00">
        <w:rPr>
          <w:iCs/>
        </w:rPr>
        <w:tab/>
        <w:t>The generator’s breakers were closed, as indicated by a telemetered Resource status of On-Line, for at least one minute during the DAM commitment period;</w:t>
      </w:r>
      <w:del w:id="231" w:author="ERCOT" w:date="2025-10-24T20:42:00Z">
        <w:r w:rsidRPr="00B94D00">
          <w:rPr>
            <w:iCs/>
          </w:rPr>
          <w:delText xml:space="preserve"> and</w:delText>
        </w:r>
      </w:del>
      <w:r w:rsidRPr="00B94D00">
        <w:rPr>
          <w:iCs/>
        </w:rPr>
        <w:t xml:space="preserve"> </w:t>
      </w:r>
    </w:p>
    <w:p w14:paraId="0A0CC2EB" w14:textId="77777777" w:rsidR="00572F68" w:rsidRPr="00B94D00" w:rsidRDefault="00572F68" w:rsidP="00572F68">
      <w:pPr>
        <w:spacing w:after="240"/>
        <w:ind w:left="1440" w:hanging="720"/>
        <w:rPr>
          <w:iCs/>
        </w:rPr>
      </w:pPr>
      <w:r w:rsidRPr="00B94D00">
        <w:rPr>
          <w:iCs/>
        </w:rPr>
        <w:t>(c)</w:t>
      </w:r>
      <w:r w:rsidRPr="00B94D00">
        <w:rPr>
          <w:iCs/>
        </w:rPr>
        <w:tab/>
        <w:t>The breaker open-close sequence, as indicated by the On-Line/Off-Line sequence from the telemetered Resource status, for which the QSE is eligible for startup cost compensation in the DAM or Reliability Unit Commitment (RUC)</w:t>
      </w:r>
      <w:ins w:id="232" w:author="ERCOT" w:date="2024-03-07T12:45:00Z">
        <w:r w:rsidRPr="00B94D00">
          <w:rPr>
            <w:iCs/>
          </w:rPr>
          <w:t>,</w:t>
        </w:r>
      </w:ins>
      <w:r w:rsidRPr="00B94D00">
        <w:rPr>
          <w:iCs/>
        </w:rPr>
        <w:t xml:space="preserve"> </w:t>
      </w:r>
      <w:ins w:id="233" w:author="ERCOT" w:date="2024-03-07T12:45:00Z">
        <w:r w:rsidRPr="00B94D00">
          <w:rPr>
            <w:iCs/>
          </w:rPr>
          <w:t xml:space="preserve">or was </w:t>
        </w:r>
      </w:ins>
      <w:ins w:id="234" w:author="ERCOT" w:date="2024-03-07T12:48:00Z">
        <w:r w:rsidRPr="00B94D00">
          <w:rPr>
            <w:iCs/>
          </w:rPr>
          <w:t xml:space="preserve">due to a </w:t>
        </w:r>
      </w:ins>
      <w:ins w:id="235" w:author="ERCOT" w:date="2024-03-07T12:45:00Z">
        <w:r w:rsidRPr="00B94D00">
          <w:rPr>
            <w:iCs/>
          </w:rPr>
          <w:t>deploy</w:t>
        </w:r>
      </w:ins>
      <w:ins w:id="236" w:author="ERCOT" w:date="2024-03-07T12:48:00Z">
        <w:r w:rsidRPr="00B94D00">
          <w:rPr>
            <w:iCs/>
          </w:rPr>
          <w:t>ment</w:t>
        </w:r>
      </w:ins>
      <w:ins w:id="237" w:author="ERCOT" w:date="2024-03-07T12:45:00Z">
        <w:r w:rsidRPr="00B94D00">
          <w:rPr>
            <w:iCs/>
          </w:rPr>
          <w:t xml:space="preserve"> for DRRS, </w:t>
        </w:r>
      </w:ins>
      <w:r w:rsidRPr="00B94D00">
        <w:rPr>
          <w:iCs/>
        </w:rPr>
        <w:t>for the previous Operating Day does not qualify in meeting the criteria in items (a) and (b) above</w:t>
      </w:r>
      <w:del w:id="238" w:author="ERCOT" w:date="2025-10-24T20:43:00Z">
        <w:r w:rsidRPr="00B94D00">
          <w:rPr>
            <w:iCs/>
          </w:rPr>
          <w:delText xml:space="preserve">. </w:delText>
        </w:r>
      </w:del>
      <w:ins w:id="239" w:author="ERCOT" w:date="2025-10-24T20:43:00Z">
        <w:r w:rsidRPr="00B94D00">
          <w:t>; and</w:t>
        </w:r>
      </w:ins>
    </w:p>
    <w:p w14:paraId="269E5C28" w14:textId="77777777" w:rsidR="00572F68" w:rsidRPr="00B94D00" w:rsidRDefault="00572F68" w:rsidP="00572F68">
      <w:pPr>
        <w:spacing w:after="240"/>
        <w:ind w:left="1440" w:hanging="720"/>
        <w:rPr>
          <w:iCs/>
          <w:szCs w:val="18"/>
        </w:rPr>
      </w:pPr>
      <w:r w:rsidRPr="00B94D00">
        <w:rPr>
          <w:iCs/>
        </w:rPr>
        <w:t>(d)</w:t>
      </w:r>
      <w:r w:rsidRPr="00B94D00">
        <w:rPr>
          <w:iCs/>
        </w:rPr>
        <w:tab/>
        <w:t>T</w:t>
      </w:r>
      <w:r w:rsidRPr="00B94D00">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24423982" w14:textId="77777777" w:rsidR="00572F68" w:rsidRPr="00B94D00" w:rsidRDefault="00572F68" w:rsidP="00572F68">
      <w:pPr>
        <w:spacing w:after="240"/>
        <w:ind w:left="720" w:hanging="720"/>
        <w:rPr>
          <w:iCs/>
        </w:rPr>
      </w:pPr>
      <w:r w:rsidRPr="00B94D00">
        <w:rPr>
          <w:iCs/>
        </w:rPr>
        <w:t>(2)</w:t>
      </w:r>
      <w:r w:rsidRPr="00B94D00">
        <w:rPr>
          <w:iCs/>
        </w:rPr>
        <w:tab/>
        <w:t xml:space="preserve">Notwithstanding the eligibility criteria described in paragraph (1) above, a Resource will not be eligible for Day-Ahead Make-Whole Payment Startup Cost compensation if the Resource was considered by the DAM as not having a cost to start due to the DAM </w:t>
      </w:r>
      <w:r w:rsidRPr="00B94D00">
        <w:rPr>
          <w:iCs/>
        </w:rPr>
        <w:lastRenderedPageBreak/>
        <w:t>commitment period being contiguous with a self-committed hour, as described in   Section 4.4.9.1, Three-Part Supply Offers.</w:t>
      </w:r>
    </w:p>
    <w:p w14:paraId="1BA4F4F0" w14:textId="77777777" w:rsidR="00572F68" w:rsidRPr="00B94D00" w:rsidRDefault="00572F68" w:rsidP="00572F68">
      <w:pPr>
        <w:spacing w:after="240"/>
        <w:ind w:left="720" w:hanging="720"/>
        <w:rPr>
          <w:iCs/>
        </w:rPr>
      </w:pPr>
      <w:r w:rsidRPr="00B94D00">
        <w:rPr>
          <w:iCs/>
        </w:rPr>
        <w:t>(3)</w:t>
      </w:r>
      <w:r w:rsidRPr="00B94D00">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22556452" w14:textId="77777777" w:rsidR="00572F68" w:rsidRPr="00B94D00" w:rsidRDefault="00572F68" w:rsidP="00572F68">
      <w:pPr>
        <w:spacing w:after="240"/>
        <w:ind w:left="720" w:hanging="720"/>
        <w:rPr>
          <w:iCs/>
        </w:rPr>
      </w:pPr>
      <w:r w:rsidRPr="00B94D00">
        <w:rPr>
          <w:iCs/>
        </w:rPr>
        <w:t>(4)</w:t>
      </w:r>
      <w:r w:rsidRPr="00B94D00">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40F65C0E" w14:textId="77777777" w:rsidR="00572F68" w:rsidRPr="00B94D00" w:rsidRDefault="00572F68" w:rsidP="00572F68">
      <w:pPr>
        <w:spacing w:after="240"/>
        <w:ind w:left="714" w:hanging="700"/>
        <w:rPr>
          <w:iCs/>
        </w:rPr>
      </w:pPr>
      <w:r w:rsidRPr="00B94D00">
        <w:rPr>
          <w:iCs/>
        </w:rPr>
        <w:t>(5)</w:t>
      </w:r>
      <w:r w:rsidRPr="00B94D00">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46365CC1" w14:textId="77777777" w:rsidR="00572F68" w:rsidRPr="00B94D00" w:rsidRDefault="00572F68" w:rsidP="00572F68">
      <w:pPr>
        <w:spacing w:after="240"/>
        <w:ind w:left="714" w:hanging="700"/>
      </w:pPr>
      <w:r w:rsidRPr="00B94D00">
        <w:t>(6)</w:t>
      </w:r>
      <w:r w:rsidRPr="00B94D00">
        <w:tab/>
        <w:t>For purposes of this Section 4.6.2.3, the telemetered Resource Status of OFFQS shall be considered as Off-Line.</w:t>
      </w:r>
    </w:p>
    <w:p w14:paraId="2E911F85" w14:textId="77777777" w:rsidR="00572F68" w:rsidRPr="00B94D00" w:rsidRDefault="00572F68" w:rsidP="00572F68">
      <w:pPr>
        <w:spacing w:after="240"/>
        <w:ind w:left="714" w:hanging="700"/>
        <w:rPr>
          <w:rFonts w:eastAsia="Times New Roman"/>
        </w:rPr>
      </w:pPr>
      <w:r w:rsidRPr="00B94D00">
        <w:rPr>
          <w:rFonts w:eastAsia="Times New Roman"/>
        </w:rPr>
        <w:t>(7)</w:t>
      </w:r>
      <w:r w:rsidRPr="00B94D00">
        <w:rPr>
          <w:rFonts w:eastAsia="Times New Roman"/>
        </w:rPr>
        <w:tab/>
        <w:t>An Energy Storage Resource (ESR) is not eligible for Day-Ahead Make-Whole Payment.</w:t>
      </w:r>
    </w:p>
    <w:p w14:paraId="10730F21" w14:textId="77777777" w:rsidR="00572F68" w:rsidRPr="00B94D00" w:rsidRDefault="00572F68" w:rsidP="00572F68">
      <w:pPr>
        <w:keepNext/>
        <w:tabs>
          <w:tab w:val="left" w:pos="1620"/>
        </w:tabs>
        <w:spacing w:before="480" w:after="240"/>
        <w:ind w:left="1627" w:hanging="1627"/>
        <w:outlineLvl w:val="4"/>
        <w:rPr>
          <w:b/>
          <w:bCs/>
          <w:i/>
          <w:iCs/>
          <w:szCs w:val="26"/>
        </w:rPr>
      </w:pPr>
      <w:r w:rsidRPr="00B94D00">
        <w:rPr>
          <w:b/>
          <w:bCs/>
          <w:i/>
          <w:iCs/>
          <w:szCs w:val="26"/>
        </w:rPr>
        <w:t>4.6.2.3.1</w:t>
      </w:r>
      <w:r w:rsidRPr="00B94D00">
        <w:rPr>
          <w:b/>
          <w:bCs/>
          <w:i/>
          <w:iCs/>
          <w:szCs w:val="26"/>
        </w:rPr>
        <w:tab/>
        <w:t>Day-Ahead Make-Whole Payment</w:t>
      </w:r>
      <w:bookmarkEnd w:id="219"/>
    </w:p>
    <w:p w14:paraId="2918285A" w14:textId="77777777" w:rsidR="00572F68" w:rsidRPr="00B94D00" w:rsidRDefault="00572F68" w:rsidP="00572F68">
      <w:pPr>
        <w:spacing w:after="240"/>
        <w:ind w:left="720" w:hanging="720"/>
        <w:rPr>
          <w:iCs/>
          <w:szCs w:val="20"/>
        </w:rPr>
      </w:pPr>
      <w:r w:rsidRPr="00B94D00">
        <w:rPr>
          <w:iCs/>
          <w:szCs w:val="20"/>
        </w:rPr>
        <w:t>(1)</w:t>
      </w:r>
      <w:r w:rsidRPr="00B94D00">
        <w:rPr>
          <w:iCs/>
          <w:szCs w:val="20"/>
        </w:rPr>
        <w:tab/>
        <w:t xml:space="preserve">ERCOT shall pay the QSE a Day-Ahead Make-Whole Payment for an eligible Resource for each Operating Hour in a DAM-commitment period.  </w:t>
      </w:r>
    </w:p>
    <w:p w14:paraId="1ED0C37D" w14:textId="77777777" w:rsidR="00572F68" w:rsidRPr="00B94D00" w:rsidRDefault="00572F68" w:rsidP="00572F68">
      <w:pPr>
        <w:spacing w:after="240"/>
        <w:ind w:left="720" w:hanging="720"/>
        <w:rPr>
          <w:iCs/>
          <w:szCs w:val="20"/>
        </w:rPr>
      </w:pPr>
      <w:r w:rsidRPr="00B94D00">
        <w:rPr>
          <w:iCs/>
          <w:szCs w:val="20"/>
        </w:rPr>
        <w:t>(2)</w:t>
      </w:r>
      <w:r w:rsidRPr="00B94D00">
        <w:rPr>
          <w:iCs/>
          <w:szCs w:val="20"/>
        </w:rPr>
        <w:tab/>
        <w:t>Any Resource-Specific Ancillary Service Offer cleared for the same Operating Hour, QSE, and Generation Resource as a Three-Part Supply Offer cleared in the DAM shall be included in the calculation of the Day-Ahead Make-Whole Payment.</w:t>
      </w:r>
    </w:p>
    <w:p w14:paraId="49E84E21" w14:textId="77777777" w:rsidR="00572F68" w:rsidRPr="00B94D00" w:rsidRDefault="00572F68" w:rsidP="00572F68">
      <w:pPr>
        <w:spacing w:before="240" w:after="240"/>
        <w:ind w:left="720" w:hanging="720"/>
        <w:rPr>
          <w:iCs/>
          <w:szCs w:val="20"/>
          <w:lang w:val="pt-BR"/>
        </w:rPr>
      </w:pPr>
      <w:r w:rsidRPr="00B94D00">
        <w:rPr>
          <w:iCs/>
          <w:szCs w:val="20"/>
        </w:rPr>
        <w:t>(3)</w:t>
      </w:r>
      <w:r w:rsidRPr="00B94D00">
        <w:rPr>
          <w:iCs/>
          <w:szCs w:val="20"/>
        </w:rPr>
        <w:tab/>
      </w:r>
      <w:r w:rsidRPr="00B94D00">
        <w:rPr>
          <w:iCs/>
          <w:szCs w:val="20"/>
          <w:lang w:val="pt-BR"/>
        </w:rPr>
        <w:t xml:space="preserve">The guaranteed cost, energy revenue, and Ancillary Service revenue calculated for each Combined Cycle Generation Resource are each summed for the Combined Cycle Train, and </w:t>
      </w:r>
      <w:proofErr w:type="gramStart"/>
      <w:r w:rsidRPr="00B94D00">
        <w:rPr>
          <w:iCs/>
          <w:szCs w:val="20"/>
          <w:lang w:val="pt-BR"/>
        </w:rPr>
        <w:t>the the</w:t>
      </w:r>
      <w:proofErr w:type="gramEnd"/>
      <w:r w:rsidRPr="00B94D00">
        <w:rPr>
          <w:iCs/>
          <w:szCs w:val="20"/>
          <w:lang w:val="pt-BR"/>
        </w:rPr>
        <w:t xml:space="preserve"> Day-Ahead Make-Whole Amount is calculated for the Combined Cycle Train.</w:t>
      </w:r>
    </w:p>
    <w:p w14:paraId="700A18E9" w14:textId="77777777" w:rsidR="00572F68" w:rsidRPr="00B94D00" w:rsidRDefault="00572F68" w:rsidP="00572F68">
      <w:pPr>
        <w:spacing w:after="240"/>
        <w:ind w:left="720" w:hanging="720"/>
        <w:rPr>
          <w:iCs/>
          <w:szCs w:val="20"/>
          <w:lang w:val="pt-BR"/>
        </w:rPr>
      </w:pPr>
      <w:r w:rsidRPr="00B94D00">
        <w:rPr>
          <w:iCs/>
          <w:szCs w:val="20"/>
          <w:lang w:val="pt-BR"/>
        </w:rPr>
        <w:t>(4)</w:t>
      </w:r>
      <w:r w:rsidRPr="00B94D00">
        <w:rPr>
          <w:iCs/>
          <w:szCs w:val="20"/>
          <w:lang w:val="pt-BR"/>
        </w:rPr>
        <w:tab/>
      </w:r>
      <w:r w:rsidRPr="00B94D00">
        <w:rPr>
          <w:iCs/>
          <w:szCs w:val="18"/>
        </w:rPr>
        <w:t xml:space="preserve">For an </w:t>
      </w:r>
      <w:r w:rsidRPr="00B94D00">
        <w:rPr>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B94D00">
        <w:rPr>
          <w:szCs w:val="20"/>
        </w:rPr>
        <w:t>.</w:t>
      </w:r>
    </w:p>
    <w:p w14:paraId="4E6A8314" w14:textId="77777777" w:rsidR="00572F68" w:rsidRPr="00B94D00" w:rsidRDefault="00572F68" w:rsidP="00572F68">
      <w:pPr>
        <w:spacing w:after="240"/>
        <w:ind w:left="720" w:hanging="720"/>
        <w:rPr>
          <w:iCs/>
          <w:szCs w:val="20"/>
        </w:rPr>
      </w:pPr>
      <w:r w:rsidRPr="00B94D00">
        <w:rPr>
          <w:iCs/>
          <w:szCs w:val="20"/>
          <w:lang w:val="pt-BR"/>
        </w:rPr>
        <w:t>(5)</w:t>
      </w:r>
      <w:r w:rsidRPr="00B94D00">
        <w:rPr>
          <w:iCs/>
          <w:szCs w:val="20"/>
          <w:lang w:val="pt-BR"/>
        </w:rPr>
        <w:tab/>
      </w:r>
      <w:r w:rsidRPr="00B94D00">
        <w:rPr>
          <w:iCs/>
          <w:szCs w:val="20"/>
        </w:rPr>
        <w:t>The Day-Ahead Make-Whole Payment to each QSE for each DAM-committed Generation Resource is calculated as follows:</w:t>
      </w:r>
    </w:p>
    <w:p w14:paraId="67336769" w14:textId="77777777" w:rsidR="00572F68" w:rsidRPr="00B94D00" w:rsidRDefault="00572F68" w:rsidP="00572F68">
      <w:pPr>
        <w:tabs>
          <w:tab w:val="left" w:pos="2340"/>
          <w:tab w:val="left" w:pos="3420"/>
        </w:tabs>
        <w:spacing w:before="240"/>
        <w:ind w:left="3150" w:hanging="2430"/>
        <w:jc w:val="both"/>
      </w:pPr>
      <w:r w:rsidRPr="00B94D00">
        <w:lastRenderedPageBreak/>
        <w:t xml:space="preserve">DAMWAMT </w:t>
      </w:r>
      <w:r w:rsidRPr="00B94D00">
        <w:rPr>
          <w:i/>
          <w:iCs/>
          <w:vertAlign w:val="subscript"/>
        </w:rPr>
        <w:t>q, p, r, h</w:t>
      </w:r>
      <w:r w:rsidRPr="00B94D00">
        <w:tab/>
        <w:t>=</w:t>
      </w:r>
      <w:r w:rsidRPr="00B94D00">
        <w:tab/>
        <w:t xml:space="preserve">(-1) * Max (0, DAMGCOST </w:t>
      </w:r>
      <w:r w:rsidRPr="00B94D00">
        <w:rPr>
          <w:i/>
          <w:iCs/>
          <w:vertAlign w:val="subscript"/>
        </w:rPr>
        <w:t>q, p, r</w:t>
      </w:r>
      <w:r w:rsidRPr="00B94D00">
        <w:t xml:space="preserve"> + </w:t>
      </w:r>
      <w:r w:rsidRPr="00B94D00">
        <w:rPr>
          <w:noProof/>
          <w:position w:val="-20"/>
        </w:rPr>
        <w:drawing>
          <wp:inline distT="0" distB="0" distL="0" distR="0" wp14:anchorId="1B3F0329" wp14:editId="5B690E77">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 xml:space="preserve">DAEREV </w:t>
      </w:r>
      <w:r w:rsidRPr="00B94D00">
        <w:rPr>
          <w:i/>
          <w:iCs/>
          <w:vertAlign w:val="subscript"/>
        </w:rPr>
        <w:t xml:space="preserve">q, p, r, h </w:t>
      </w:r>
      <w:r w:rsidRPr="00B94D00">
        <w:t xml:space="preserve">+ </w:t>
      </w:r>
      <w:r w:rsidRPr="00B94D00">
        <w:rPr>
          <w:noProof/>
          <w:position w:val="-20"/>
        </w:rPr>
        <w:drawing>
          <wp:inline distT="0" distB="0" distL="0" distR="0" wp14:anchorId="685CCB83" wp14:editId="4AF84A17">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DAASREV</w:t>
      </w:r>
      <w:r w:rsidRPr="00B94D00">
        <w:rPr>
          <w:i/>
          <w:iCs/>
          <w:vertAlign w:val="subscript"/>
        </w:rPr>
        <w:t xml:space="preserve"> q, r, h</w:t>
      </w:r>
      <w:r w:rsidRPr="00B94D00">
        <w:t xml:space="preserve">) * DAESR </w:t>
      </w:r>
      <w:r w:rsidRPr="00B94D00">
        <w:rPr>
          <w:i/>
          <w:iCs/>
          <w:vertAlign w:val="subscript"/>
        </w:rPr>
        <w:t>q, p, r, h</w:t>
      </w:r>
      <w:r w:rsidRPr="00B94D00">
        <w:t xml:space="preserve"> / (</w:t>
      </w:r>
      <w:r w:rsidRPr="00B94D00">
        <w:rPr>
          <w:noProof/>
          <w:position w:val="-20"/>
        </w:rPr>
        <w:drawing>
          <wp:inline distT="0" distB="0" distL="0" distR="0" wp14:anchorId="323F249B" wp14:editId="3B6C1664">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 xml:space="preserve">DAESR </w:t>
      </w:r>
      <w:r w:rsidRPr="00B94D00">
        <w:rPr>
          <w:i/>
          <w:iCs/>
          <w:vertAlign w:val="subscript"/>
        </w:rPr>
        <w:t>q, p, r, h</w:t>
      </w:r>
      <w:r w:rsidRPr="00B94D00">
        <w:t>)</w:t>
      </w:r>
    </w:p>
    <w:p w14:paraId="3A131C7C" w14:textId="77777777" w:rsidR="00572F68" w:rsidRPr="00B94D00" w:rsidRDefault="00572F68" w:rsidP="00572F68">
      <w:pPr>
        <w:spacing w:after="240"/>
        <w:ind w:left="720" w:hanging="720"/>
        <w:rPr>
          <w:iCs/>
          <w:szCs w:val="20"/>
        </w:rPr>
      </w:pPr>
      <w:r w:rsidRPr="00B94D00">
        <w:rPr>
          <w:iCs/>
          <w:szCs w:val="20"/>
        </w:rPr>
        <w:t>(6)</w:t>
      </w:r>
      <w:r w:rsidRPr="00B94D00">
        <w:rPr>
          <w:iCs/>
          <w:szCs w:val="20"/>
        </w:rPr>
        <w:tab/>
        <w:t>The Day-Ahead Make-Whole Guaranteed Costs are calculated for each eligible DAM-Committed Generation Resource as follows:</w:t>
      </w:r>
    </w:p>
    <w:p w14:paraId="0A3885C2" w14:textId="77777777" w:rsidR="00572F68" w:rsidRPr="00B94D00" w:rsidRDefault="00572F68" w:rsidP="00572F68">
      <w:pPr>
        <w:spacing w:after="240"/>
        <w:ind w:left="1440" w:hanging="720"/>
        <w:rPr>
          <w:b/>
        </w:rPr>
      </w:pPr>
      <w:r w:rsidRPr="00B94D00">
        <w:rPr>
          <w:b/>
        </w:rPr>
        <w:t>For non-Combined Cycle Trains,</w:t>
      </w:r>
    </w:p>
    <w:p w14:paraId="35702C9C" w14:textId="77777777" w:rsidR="00572F68" w:rsidRPr="00B94D00" w:rsidRDefault="00572F68" w:rsidP="00572F68">
      <w:pPr>
        <w:tabs>
          <w:tab w:val="left" w:pos="2340"/>
          <w:tab w:val="left" w:pos="3420"/>
        </w:tabs>
        <w:spacing w:after="240"/>
        <w:ind w:left="1080" w:hanging="360"/>
        <w:rPr>
          <w:bCs/>
        </w:rPr>
      </w:pPr>
      <w:r w:rsidRPr="00B94D00">
        <w:rPr>
          <w:bCs/>
        </w:rPr>
        <w:t xml:space="preserve">DAMGCOST </w:t>
      </w:r>
      <w:r w:rsidRPr="00B94D00">
        <w:rPr>
          <w:bCs/>
          <w:i/>
          <w:iCs/>
          <w:vertAlign w:val="subscript"/>
        </w:rPr>
        <w:t>q, p, r</w:t>
      </w:r>
      <w:r w:rsidRPr="00B94D00">
        <w:rPr>
          <w:bCs/>
        </w:rPr>
        <w:tab/>
        <w:t>=</w:t>
      </w:r>
      <w:r w:rsidRPr="00B94D00">
        <w:rPr>
          <w:bCs/>
        </w:rPr>
        <w:tab/>
        <w:t xml:space="preserve">Min(DASUO </w:t>
      </w:r>
      <w:r w:rsidRPr="00B94D00">
        <w:rPr>
          <w:bCs/>
          <w:i/>
          <w:iCs/>
          <w:vertAlign w:val="subscript"/>
        </w:rPr>
        <w:t>q, p, r</w:t>
      </w:r>
      <w:r w:rsidRPr="00B94D00">
        <w:rPr>
          <w:bCs/>
        </w:rPr>
        <w:t xml:space="preserve"> , DASUCAP </w:t>
      </w:r>
      <w:r w:rsidRPr="00B94D00">
        <w:rPr>
          <w:bCs/>
          <w:i/>
          <w:iCs/>
          <w:vertAlign w:val="subscript"/>
        </w:rPr>
        <w:t>q, p, r</w:t>
      </w:r>
      <w:r w:rsidRPr="00B94D00">
        <w:rPr>
          <w:bCs/>
        </w:rPr>
        <w:t xml:space="preserve">) + </w:t>
      </w:r>
      <w:r w:rsidRPr="00B94D00">
        <w:rPr>
          <w:bCs/>
          <w:noProof/>
          <w:position w:val="-20"/>
        </w:rPr>
        <w:drawing>
          <wp:inline distT="0" distB="0" distL="0" distR="0" wp14:anchorId="3CA3CA21" wp14:editId="728E189F">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bCs/>
        </w:rPr>
        <w:t xml:space="preserve">(Min(DAMEO </w:t>
      </w:r>
      <w:r w:rsidRPr="00B94D00">
        <w:rPr>
          <w:bCs/>
          <w:i/>
          <w:iCs/>
          <w:vertAlign w:val="subscript"/>
        </w:rPr>
        <w:t>q, p, r, h</w:t>
      </w:r>
      <w:r w:rsidRPr="00B94D00">
        <w:rPr>
          <w:bCs/>
        </w:rPr>
        <w:t xml:space="preserve"> , DAMECAP </w:t>
      </w:r>
      <w:r w:rsidRPr="00B94D00">
        <w:rPr>
          <w:bCs/>
          <w:i/>
          <w:iCs/>
          <w:vertAlign w:val="subscript"/>
        </w:rPr>
        <w:t xml:space="preserve">p ,q, r ,h </w:t>
      </w:r>
      <w:r w:rsidRPr="00B94D00">
        <w:rPr>
          <w:bCs/>
        </w:rPr>
        <w:t>)* DALSL</w:t>
      </w:r>
      <w:r w:rsidRPr="00B94D00">
        <w:rPr>
          <w:bCs/>
          <w:i/>
          <w:iCs/>
          <w:vertAlign w:val="subscript"/>
        </w:rPr>
        <w:t xml:space="preserve"> q, p, r, h</w:t>
      </w:r>
      <w:r w:rsidRPr="00B94D00">
        <w:rPr>
          <w:bCs/>
        </w:rPr>
        <w:t xml:space="preserve">) + </w:t>
      </w:r>
      <w:r w:rsidRPr="00B94D00">
        <w:rPr>
          <w:bCs/>
          <w:noProof/>
          <w:position w:val="-20"/>
        </w:rPr>
        <w:drawing>
          <wp:inline distT="0" distB="0" distL="0" distR="0" wp14:anchorId="50537449" wp14:editId="2CA0FD59">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bCs/>
        </w:rPr>
        <w:t xml:space="preserve">(DAAIEC </w:t>
      </w:r>
      <w:r w:rsidRPr="00B94D00">
        <w:rPr>
          <w:bCs/>
          <w:i/>
          <w:iCs/>
          <w:vertAlign w:val="subscript"/>
        </w:rPr>
        <w:t>q, p, r, h</w:t>
      </w:r>
      <w:r w:rsidRPr="00B94D00">
        <w:rPr>
          <w:bCs/>
        </w:rPr>
        <w:t xml:space="preserve"> * (DAESR </w:t>
      </w:r>
      <w:r w:rsidRPr="00B94D00">
        <w:rPr>
          <w:bCs/>
          <w:i/>
          <w:iCs/>
          <w:vertAlign w:val="subscript"/>
        </w:rPr>
        <w:t>q, p, r, h</w:t>
      </w:r>
      <w:r w:rsidRPr="00B94D00">
        <w:rPr>
          <w:bCs/>
        </w:rPr>
        <w:t xml:space="preserve"> – DALSL </w:t>
      </w:r>
      <w:r w:rsidRPr="00B94D00">
        <w:rPr>
          <w:bCs/>
          <w:i/>
          <w:iCs/>
          <w:vertAlign w:val="subscript"/>
        </w:rPr>
        <w:t>q, p, r, h</w:t>
      </w:r>
      <w:r w:rsidRPr="00B94D00">
        <w:rPr>
          <w:bCs/>
        </w:rPr>
        <w:t>))</w:t>
      </w:r>
    </w:p>
    <w:p w14:paraId="2B6C1AF0" w14:textId="77777777" w:rsidR="00572F68" w:rsidRPr="00B94D00" w:rsidRDefault="00572F68" w:rsidP="00572F68">
      <w:pPr>
        <w:spacing w:after="240"/>
        <w:ind w:left="1440" w:hanging="720"/>
        <w:rPr>
          <w:b/>
        </w:rPr>
      </w:pPr>
      <w:r w:rsidRPr="00B94D00">
        <w:rPr>
          <w:b/>
        </w:rPr>
        <w:t xml:space="preserve">For a Resource which is not an AGR, </w:t>
      </w:r>
    </w:p>
    <w:p w14:paraId="6D5240DA" w14:textId="77777777" w:rsidR="00572F68" w:rsidRPr="00B94D00" w:rsidRDefault="00572F68" w:rsidP="00572F68">
      <w:pPr>
        <w:spacing w:after="240"/>
        <w:ind w:left="720"/>
        <w:rPr>
          <w:iCs/>
        </w:rPr>
      </w:pPr>
      <w:r w:rsidRPr="00B94D00">
        <w:t>If ERCOT has approved verifiable Startup Costs and minimum-energy costs for the Resource,</w:t>
      </w:r>
    </w:p>
    <w:p w14:paraId="078ED8F8" w14:textId="77777777" w:rsidR="00572F68" w:rsidRPr="00B94D00" w:rsidRDefault="00572F68" w:rsidP="00572F68">
      <w:pPr>
        <w:tabs>
          <w:tab w:val="left" w:pos="900"/>
          <w:tab w:val="left" w:pos="2070"/>
          <w:tab w:val="left" w:pos="3870"/>
          <w:tab w:val="left" w:pos="4230"/>
        </w:tabs>
        <w:spacing w:after="240"/>
        <w:ind w:left="1440" w:hanging="720"/>
        <w:rPr>
          <w:bCs/>
        </w:rPr>
      </w:pPr>
      <w:r w:rsidRPr="00B94D00">
        <w:rPr>
          <w:bCs/>
        </w:rPr>
        <w:t>Then:</w:t>
      </w:r>
      <w:r w:rsidRPr="00B94D00">
        <w:rPr>
          <w:bCs/>
        </w:rPr>
        <w:tab/>
      </w:r>
      <w:r w:rsidRPr="00B94D00">
        <w:rPr>
          <w:bCs/>
        </w:rPr>
        <w:tab/>
        <w:t xml:space="preserve">DASUCAP </w:t>
      </w:r>
      <w:proofErr w:type="spellStart"/>
      <w:r w:rsidRPr="00B94D00">
        <w:rPr>
          <w:bCs/>
          <w:i/>
          <w:vertAlign w:val="subscript"/>
        </w:rPr>
        <w:t>p,q</w:t>
      </w:r>
      <w:proofErr w:type="spellEnd"/>
      <w:r w:rsidRPr="00B94D00">
        <w:rPr>
          <w:bCs/>
          <w:i/>
          <w:vertAlign w:val="subscript"/>
        </w:rPr>
        <w:t>, r</w:t>
      </w:r>
      <w:r w:rsidRPr="00B94D00">
        <w:rPr>
          <w:bCs/>
        </w:rPr>
        <w:t xml:space="preserve"> </w:t>
      </w:r>
      <w:r w:rsidRPr="00B94D00">
        <w:rPr>
          <w:bCs/>
        </w:rPr>
        <w:tab/>
        <w:t>=</w:t>
      </w:r>
      <w:r w:rsidRPr="00B94D00">
        <w:rPr>
          <w:bCs/>
        </w:rPr>
        <w:tab/>
        <w:t xml:space="preserve">verifiable Startup Costs </w:t>
      </w:r>
      <w:r w:rsidRPr="00B94D00">
        <w:rPr>
          <w:bCs/>
          <w:i/>
          <w:vertAlign w:val="subscript"/>
        </w:rPr>
        <w:t>q, r, s</w:t>
      </w:r>
    </w:p>
    <w:p w14:paraId="0E26599E" w14:textId="77777777" w:rsidR="00572F68" w:rsidRPr="00B94D00" w:rsidRDefault="00572F68" w:rsidP="00572F68">
      <w:pPr>
        <w:tabs>
          <w:tab w:val="left" w:pos="1440"/>
          <w:tab w:val="left" w:pos="2070"/>
          <w:tab w:val="left" w:pos="3870"/>
        </w:tabs>
        <w:spacing w:after="240"/>
        <w:ind w:left="4230" w:hanging="3510"/>
        <w:rPr>
          <w:bCs/>
        </w:rPr>
      </w:pPr>
      <w:r w:rsidRPr="00B94D00">
        <w:rPr>
          <w:bCs/>
        </w:rPr>
        <w:tab/>
      </w:r>
      <w:r w:rsidRPr="00B94D00">
        <w:rPr>
          <w:bCs/>
        </w:rPr>
        <w:tab/>
        <w:t xml:space="preserve">DAMECAP </w:t>
      </w:r>
      <w:proofErr w:type="spellStart"/>
      <w:r w:rsidRPr="00B94D00">
        <w:rPr>
          <w:bCs/>
          <w:i/>
          <w:vertAlign w:val="subscript"/>
        </w:rPr>
        <w:t>p,q,r,h</w:t>
      </w:r>
      <w:proofErr w:type="spellEnd"/>
      <w:r w:rsidRPr="00B94D00">
        <w:rPr>
          <w:bCs/>
        </w:rPr>
        <w:t xml:space="preserve"> </w:t>
      </w:r>
      <w:r w:rsidRPr="00B94D00">
        <w:rPr>
          <w:bCs/>
        </w:rPr>
        <w:tab/>
        <w:t>=</w:t>
      </w:r>
      <w:r w:rsidRPr="00B94D00">
        <w:rPr>
          <w:bCs/>
        </w:rPr>
        <w:tab/>
        <w:t xml:space="preserve">verifiable minimum-energy costs </w:t>
      </w:r>
      <w:r w:rsidRPr="00B94D00">
        <w:rPr>
          <w:bCs/>
          <w:i/>
          <w:vertAlign w:val="subscript"/>
        </w:rPr>
        <w:t>q, r, i</w:t>
      </w:r>
    </w:p>
    <w:p w14:paraId="7048CCBA" w14:textId="77777777" w:rsidR="00572F68" w:rsidRPr="00B94D00" w:rsidRDefault="00572F68" w:rsidP="00572F68">
      <w:pPr>
        <w:tabs>
          <w:tab w:val="left" w:pos="1440"/>
          <w:tab w:val="left" w:pos="2070"/>
          <w:tab w:val="left" w:pos="3870"/>
        </w:tabs>
        <w:spacing w:after="240"/>
        <w:ind w:left="4230" w:hanging="3510"/>
        <w:rPr>
          <w:bCs/>
        </w:rPr>
      </w:pPr>
      <w:r w:rsidRPr="00B94D00">
        <w:rPr>
          <w:bCs/>
        </w:rPr>
        <w:t xml:space="preserve">Otherwise: </w:t>
      </w:r>
      <w:r w:rsidRPr="00B94D00">
        <w:rPr>
          <w:bCs/>
        </w:rPr>
        <w:tab/>
        <w:t xml:space="preserve">DASUCAP </w:t>
      </w:r>
      <w:proofErr w:type="spellStart"/>
      <w:r w:rsidRPr="00B94D00">
        <w:rPr>
          <w:bCs/>
          <w:i/>
          <w:vertAlign w:val="subscript"/>
        </w:rPr>
        <w:t>p,q</w:t>
      </w:r>
      <w:proofErr w:type="spellEnd"/>
      <w:r w:rsidRPr="00B94D00">
        <w:rPr>
          <w:bCs/>
          <w:i/>
          <w:vertAlign w:val="subscript"/>
        </w:rPr>
        <w:t>, r</w:t>
      </w:r>
      <w:r w:rsidRPr="00B94D00">
        <w:rPr>
          <w:bCs/>
        </w:rPr>
        <w:t xml:space="preserve"> </w:t>
      </w:r>
      <w:r w:rsidRPr="00B94D00">
        <w:rPr>
          <w:bCs/>
        </w:rPr>
        <w:tab/>
        <w:t xml:space="preserve">=  </w:t>
      </w:r>
      <w:r w:rsidRPr="00B94D00">
        <w:rPr>
          <w:bCs/>
        </w:rPr>
        <w:tab/>
        <w:t>Resource Category Startup Offer Generic Cap (RCGSC)</w:t>
      </w:r>
    </w:p>
    <w:p w14:paraId="33E2DC9B" w14:textId="77777777" w:rsidR="00572F68" w:rsidRPr="00B94D00" w:rsidRDefault="00572F68" w:rsidP="00572F68">
      <w:pPr>
        <w:tabs>
          <w:tab w:val="left" w:pos="1440"/>
        </w:tabs>
        <w:spacing w:after="240"/>
        <w:ind w:left="4230" w:hanging="2160"/>
        <w:rPr>
          <w:bCs/>
          <w:i/>
          <w:vertAlign w:val="subscript"/>
        </w:rPr>
      </w:pPr>
      <w:r w:rsidRPr="00B94D00">
        <w:rPr>
          <w:bCs/>
        </w:rPr>
        <w:t xml:space="preserve">DAMECAP </w:t>
      </w:r>
      <w:proofErr w:type="spellStart"/>
      <w:r w:rsidRPr="00B94D00">
        <w:rPr>
          <w:bCs/>
          <w:i/>
          <w:vertAlign w:val="subscript"/>
        </w:rPr>
        <w:t>p,q</w:t>
      </w:r>
      <w:proofErr w:type="spellEnd"/>
      <w:r w:rsidRPr="00B94D00">
        <w:rPr>
          <w:bCs/>
          <w:i/>
          <w:vertAlign w:val="subscript"/>
        </w:rPr>
        <w:t>, r, h</w:t>
      </w:r>
      <w:r w:rsidRPr="00B94D00">
        <w:rPr>
          <w:bCs/>
        </w:rPr>
        <w:t xml:space="preserve"> = </w:t>
      </w:r>
      <w:r w:rsidRPr="00B94D00">
        <w:rPr>
          <w:bCs/>
        </w:rPr>
        <w:tab/>
        <w:t>Resource Category Minimum-Energy Generic Cap (RCGMEC)</w:t>
      </w:r>
    </w:p>
    <w:p w14:paraId="2135E27A" w14:textId="77777777" w:rsidR="00572F68" w:rsidRPr="00B94D00" w:rsidRDefault="00572F68" w:rsidP="00572F68">
      <w:pPr>
        <w:tabs>
          <w:tab w:val="left" w:pos="2352"/>
          <w:tab w:val="left" w:pos="3420"/>
          <w:tab w:val="left" w:pos="3822"/>
        </w:tabs>
        <w:spacing w:after="240"/>
        <w:ind w:left="3600" w:hanging="2880"/>
        <w:rPr>
          <w:b/>
          <w:bCs/>
          <w:iCs/>
          <w:lang w:val="pt-BR"/>
        </w:rPr>
      </w:pPr>
      <w:r w:rsidRPr="00B94D00">
        <w:rPr>
          <w:b/>
          <w:bCs/>
          <w:iCs/>
          <w:lang w:val="pt-BR"/>
        </w:rPr>
        <w:t>For an AGR,</w:t>
      </w:r>
    </w:p>
    <w:p w14:paraId="2B3E36B1" w14:textId="77777777" w:rsidR="00572F68" w:rsidRPr="00B94D00" w:rsidRDefault="00572F68" w:rsidP="00572F68">
      <w:pPr>
        <w:tabs>
          <w:tab w:val="left" w:pos="2352"/>
          <w:tab w:val="left" w:pos="2700"/>
        </w:tabs>
        <w:spacing w:after="120"/>
        <w:ind w:left="3060" w:hanging="2340"/>
        <w:rPr>
          <w:b/>
          <w:bCs/>
          <w:lang w:val="pt-BR"/>
        </w:rPr>
      </w:pPr>
      <w:r w:rsidRPr="00B94D00">
        <w:rPr>
          <w:lang w:val="pt-BR"/>
        </w:rPr>
        <w:t xml:space="preserve">DAMGCOST </w:t>
      </w:r>
      <w:r w:rsidRPr="00B94D00">
        <w:rPr>
          <w:i/>
          <w:iCs/>
          <w:vertAlign w:val="subscript"/>
          <w:lang w:val="pt-BR"/>
        </w:rPr>
        <w:t>q, p, r</w:t>
      </w:r>
      <w:r w:rsidRPr="00B94D00">
        <w:rPr>
          <w:bCs/>
          <w:lang w:val="pt-BR"/>
        </w:rPr>
        <w:tab/>
      </w:r>
      <w:r w:rsidRPr="00B94D00">
        <w:rPr>
          <w:lang w:val="pt-BR"/>
        </w:rPr>
        <w:t>=</w:t>
      </w:r>
      <w:r w:rsidRPr="00B94D00">
        <w:rPr>
          <w:bCs/>
          <w:lang w:val="pt-BR"/>
        </w:rPr>
        <w:tab/>
      </w:r>
      <w:r w:rsidRPr="00B94D00">
        <w:rPr>
          <w:lang w:val="pt-BR"/>
        </w:rPr>
        <w:t xml:space="preserve">DASUPR </w:t>
      </w:r>
      <w:r w:rsidRPr="00B94D00">
        <w:rPr>
          <w:i/>
          <w:iCs/>
          <w:vertAlign w:val="subscript"/>
          <w:lang w:val="pt-BR"/>
        </w:rPr>
        <w:t>q, p, r</w:t>
      </w:r>
      <w:r w:rsidRPr="00B94D00">
        <w:rPr>
          <w:lang w:val="pt-BR"/>
        </w:rPr>
        <w:t xml:space="preserve"> + </w:t>
      </w:r>
      <w:r w:rsidRPr="00B94D00">
        <w:rPr>
          <w:noProof/>
          <w:position w:val="-20"/>
        </w:rPr>
        <w:drawing>
          <wp:inline distT="0" distB="0" distL="0" distR="0" wp14:anchorId="3723F73B" wp14:editId="79D0593D">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lang w:val="pt-BR"/>
        </w:rPr>
        <w:t>(Min(DAMEO</w:t>
      </w:r>
      <w:r w:rsidRPr="00B94D00">
        <w:rPr>
          <w:i/>
          <w:iCs/>
          <w:vertAlign w:val="subscript"/>
          <w:lang w:val="pt-BR"/>
        </w:rPr>
        <w:t>q, p, r, h</w:t>
      </w:r>
      <w:r w:rsidRPr="00B94D00">
        <w:rPr>
          <w:i/>
          <w:iCs/>
          <w:lang w:val="pt-BR"/>
        </w:rPr>
        <w:t xml:space="preserve">, </w:t>
      </w:r>
      <w:r w:rsidRPr="00B94D00">
        <w:rPr>
          <w:lang w:val="pt-BR"/>
        </w:rPr>
        <w:t xml:space="preserve">DAMECAP </w:t>
      </w:r>
      <w:r w:rsidRPr="00B94D00">
        <w:rPr>
          <w:i/>
          <w:iCs/>
          <w:vertAlign w:val="subscript"/>
          <w:lang w:val="pt-BR"/>
        </w:rPr>
        <w:t>p,q,r,h</w:t>
      </w:r>
      <w:r w:rsidRPr="00B94D00">
        <w:rPr>
          <w:lang w:val="pt-BR"/>
        </w:rPr>
        <w:t>) * DALSL</w:t>
      </w:r>
      <w:r w:rsidRPr="00B94D00">
        <w:rPr>
          <w:i/>
          <w:iCs/>
          <w:vertAlign w:val="subscript"/>
          <w:lang w:val="pt-BR"/>
        </w:rPr>
        <w:t xml:space="preserve"> q, p, r, h</w:t>
      </w:r>
      <w:r w:rsidRPr="00B94D00">
        <w:rPr>
          <w:lang w:val="pt-BR"/>
        </w:rPr>
        <w:t xml:space="preserve">) + </w:t>
      </w:r>
      <w:r w:rsidRPr="00B94D00">
        <w:rPr>
          <w:noProof/>
          <w:position w:val="-20"/>
        </w:rPr>
        <w:drawing>
          <wp:inline distT="0" distB="0" distL="0" distR="0" wp14:anchorId="48FC6BF3" wp14:editId="16C62D9C">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lang w:val="pt-BR"/>
        </w:rPr>
        <w:t xml:space="preserve">(DAAIEC </w:t>
      </w:r>
      <w:r w:rsidRPr="00B94D00">
        <w:rPr>
          <w:i/>
          <w:iCs/>
          <w:vertAlign w:val="subscript"/>
          <w:lang w:val="pt-BR"/>
        </w:rPr>
        <w:t>q, p, r, h</w:t>
      </w:r>
      <w:r w:rsidRPr="00B94D00">
        <w:rPr>
          <w:lang w:val="pt-BR"/>
        </w:rPr>
        <w:t xml:space="preserve"> * (DAESR </w:t>
      </w:r>
      <w:r w:rsidRPr="00B94D00">
        <w:rPr>
          <w:i/>
          <w:iCs/>
          <w:vertAlign w:val="subscript"/>
          <w:lang w:val="pt-BR"/>
        </w:rPr>
        <w:t>q, p, r, h</w:t>
      </w:r>
      <w:r w:rsidRPr="00B94D00">
        <w:rPr>
          <w:lang w:val="pt-BR"/>
        </w:rPr>
        <w:t xml:space="preserve"> – DALSL </w:t>
      </w:r>
      <w:r w:rsidRPr="00B94D00">
        <w:rPr>
          <w:i/>
          <w:iCs/>
          <w:vertAlign w:val="subscript"/>
          <w:lang w:val="pt-BR"/>
        </w:rPr>
        <w:t>q, p, r, h</w:t>
      </w:r>
      <w:r w:rsidRPr="00B94D00">
        <w:rPr>
          <w:lang w:val="pt-BR"/>
        </w:rPr>
        <w:t>))</w:t>
      </w:r>
    </w:p>
    <w:p w14:paraId="0CC4EC03" w14:textId="77777777" w:rsidR="00572F68" w:rsidRPr="00B94D00" w:rsidRDefault="00572F68" w:rsidP="00572F68">
      <w:pPr>
        <w:tabs>
          <w:tab w:val="left" w:pos="2340"/>
          <w:tab w:val="left" w:pos="3420"/>
        </w:tabs>
        <w:spacing w:after="240"/>
        <w:ind w:left="4147" w:hanging="3427"/>
        <w:rPr>
          <w:bCs/>
          <w:lang w:val="pt-BR"/>
        </w:rPr>
      </w:pPr>
      <w:r w:rsidRPr="00B94D00">
        <w:rPr>
          <w:bCs/>
          <w:lang w:val="pt-BR"/>
        </w:rPr>
        <w:t xml:space="preserve">Where:       </w:t>
      </w:r>
    </w:p>
    <w:p w14:paraId="799EDC0B" w14:textId="77777777" w:rsidR="00572F68" w:rsidRPr="00B94D00" w:rsidRDefault="00572F68" w:rsidP="00572F68">
      <w:pPr>
        <w:tabs>
          <w:tab w:val="left" w:pos="2340"/>
          <w:tab w:val="left" w:pos="2700"/>
        </w:tabs>
        <w:spacing w:after="240"/>
        <w:ind w:left="3060" w:hanging="2340"/>
        <w:rPr>
          <w:lang w:val="pt-BR"/>
        </w:rPr>
      </w:pPr>
      <w:r w:rsidRPr="00B94D00">
        <w:rPr>
          <w:lang w:val="pt-BR"/>
        </w:rPr>
        <w:t xml:space="preserve">DASUPR </w:t>
      </w:r>
      <w:r w:rsidRPr="00B94D00">
        <w:rPr>
          <w:i/>
          <w:vertAlign w:val="subscript"/>
          <w:lang w:val="pt-BR"/>
        </w:rPr>
        <w:t>q, p, r</w:t>
      </w:r>
      <w:r w:rsidRPr="00B94D00">
        <w:rPr>
          <w:i/>
          <w:vertAlign w:val="subscript"/>
          <w:lang w:val="pt-BR"/>
        </w:rPr>
        <w:tab/>
      </w:r>
      <w:r w:rsidRPr="00B94D00">
        <w:rPr>
          <w:i/>
          <w:vertAlign w:val="subscript"/>
          <w:lang w:val="pt-BR"/>
        </w:rPr>
        <w:tab/>
        <w:t xml:space="preserve"> </w:t>
      </w:r>
      <w:r w:rsidRPr="00B94D00">
        <w:rPr>
          <w:lang w:val="pt-BR"/>
        </w:rPr>
        <w:t>=</w:t>
      </w:r>
      <w:r w:rsidRPr="00B94D00">
        <w:rPr>
          <w:lang w:val="pt-BR"/>
        </w:rPr>
        <w:tab/>
        <w:t xml:space="preserve">Min(DASUO </w:t>
      </w:r>
      <w:r w:rsidRPr="00B94D00">
        <w:rPr>
          <w:i/>
          <w:vertAlign w:val="subscript"/>
          <w:lang w:val="pt-BR"/>
        </w:rPr>
        <w:t>q, p, r</w:t>
      </w:r>
      <w:r w:rsidRPr="00B94D00">
        <w:rPr>
          <w:lang w:val="pt-BR"/>
        </w:rPr>
        <w:t>, DASUCAP</w:t>
      </w:r>
      <w:r w:rsidRPr="00B94D00">
        <w:rPr>
          <w:i/>
          <w:vertAlign w:val="subscript"/>
          <w:lang w:val="pt-BR"/>
        </w:rPr>
        <w:t xml:space="preserve"> q, p, r</w:t>
      </w:r>
      <w:r w:rsidRPr="00B94D00">
        <w:rPr>
          <w:lang w:val="pt-BR"/>
        </w:rPr>
        <w:t>)</w:t>
      </w:r>
    </w:p>
    <w:p w14:paraId="5E6C9199" w14:textId="77777777" w:rsidR="00572F68" w:rsidRPr="00B94D00" w:rsidRDefault="00572F68" w:rsidP="00572F68">
      <w:pPr>
        <w:tabs>
          <w:tab w:val="left" w:pos="2340"/>
          <w:tab w:val="left" w:pos="3420"/>
        </w:tabs>
        <w:spacing w:after="240"/>
        <w:ind w:left="4147" w:hanging="3427"/>
        <w:rPr>
          <w:lang w:val="pt-BR"/>
        </w:rPr>
      </w:pPr>
      <w:r w:rsidRPr="00B94D00">
        <w:rPr>
          <w:lang w:val="pt-BR"/>
        </w:rPr>
        <w:t>If ERCOT has approved verifiable Startup Costs</w:t>
      </w:r>
    </w:p>
    <w:p w14:paraId="061A8150" w14:textId="77777777" w:rsidR="00572F68" w:rsidRPr="00B94D00" w:rsidRDefault="00572F68" w:rsidP="00572F68">
      <w:pPr>
        <w:tabs>
          <w:tab w:val="left" w:pos="2340"/>
          <w:tab w:val="left" w:pos="3420"/>
          <w:tab w:val="left" w:pos="4140"/>
        </w:tabs>
        <w:spacing w:after="240"/>
        <w:ind w:left="4500" w:hanging="3420"/>
        <w:rPr>
          <w:bCs/>
        </w:rPr>
      </w:pPr>
      <w:r w:rsidRPr="00B94D00">
        <w:rPr>
          <w:lang w:val="pt-BR"/>
        </w:rPr>
        <w:t>Then:</w:t>
      </w:r>
      <w:r w:rsidRPr="00B94D00">
        <w:rPr>
          <w:lang w:val="pt-BR"/>
        </w:rPr>
        <w:tab/>
      </w:r>
      <w:r w:rsidRPr="00B94D00">
        <w:rPr>
          <w:bCs/>
          <w:iCs/>
        </w:rPr>
        <w:t xml:space="preserve">DASUCAP </w:t>
      </w:r>
      <w:r w:rsidRPr="00B94D00">
        <w:rPr>
          <w:bCs/>
          <w:i/>
          <w:vertAlign w:val="subscript"/>
        </w:rPr>
        <w:t>q, p, r</w:t>
      </w:r>
      <w:r w:rsidRPr="00B94D00">
        <w:rPr>
          <w:bCs/>
          <w:i/>
          <w:vertAlign w:val="subscript"/>
        </w:rPr>
        <w:tab/>
      </w:r>
      <w:r w:rsidRPr="00B94D00">
        <w:rPr>
          <w:bCs/>
          <w:iCs/>
        </w:rPr>
        <w:t>=</w:t>
      </w:r>
      <w:r w:rsidRPr="00B94D00">
        <w:rPr>
          <w:bCs/>
          <w:iCs/>
        </w:rPr>
        <w:tab/>
      </w:r>
      <w:proofErr w:type="spellStart"/>
      <w:r w:rsidRPr="00B94D00">
        <w:rPr>
          <w:bCs/>
          <w:iCs/>
        </w:rPr>
        <w:t>Max</w:t>
      </w:r>
      <w:r w:rsidRPr="00B94D00">
        <w:rPr>
          <w:bCs/>
          <w:iCs/>
          <w:vertAlign w:val="subscript"/>
        </w:rPr>
        <w:t>c</w:t>
      </w:r>
      <w:proofErr w:type="spellEnd"/>
      <w:r w:rsidRPr="00B94D00">
        <w:rPr>
          <w:bCs/>
          <w:iCs/>
        </w:rPr>
        <w:t>(</w:t>
      </w:r>
      <w:r w:rsidRPr="00B94D00">
        <w:rPr>
          <w:bCs/>
          <w:lang w:val="pt-BR"/>
        </w:rPr>
        <w:t xml:space="preserve">AGRRATIO </w:t>
      </w:r>
      <w:r w:rsidRPr="00B94D00">
        <w:rPr>
          <w:bCs/>
          <w:i/>
          <w:vertAlign w:val="subscript"/>
          <w:lang w:val="pt-BR"/>
        </w:rPr>
        <w:t xml:space="preserve">q, p, r </w:t>
      </w:r>
      <w:r w:rsidRPr="00B94D00">
        <w:rPr>
          <w:bCs/>
          <w:lang w:val="pt-BR"/>
        </w:rPr>
        <w:t xml:space="preserve">) * </w:t>
      </w:r>
      <w:r w:rsidRPr="00B94D00">
        <w:rPr>
          <w:bCs/>
          <w:iCs/>
        </w:rPr>
        <w:t xml:space="preserve">verifiable Startup Costs </w:t>
      </w:r>
      <w:r w:rsidRPr="00B94D00">
        <w:rPr>
          <w:bCs/>
          <w:i/>
          <w:vertAlign w:val="subscript"/>
        </w:rPr>
        <w:t>q, r</w:t>
      </w:r>
    </w:p>
    <w:p w14:paraId="41DF8EAA" w14:textId="77777777" w:rsidR="00572F68" w:rsidRPr="00B94D00" w:rsidRDefault="00572F68" w:rsidP="00572F68">
      <w:pPr>
        <w:tabs>
          <w:tab w:val="left" w:pos="2340"/>
          <w:tab w:val="left" w:pos="3420"/>
          <w:tab w:val="left" w:pos="4500"/>
        </w:tabs>
        <w:spacing w:before="240" w:after="240"/>
        <w:ind w:left="4147" w:hanging="3067"/>
        <w:rPr>
          <w:bCs/>
          <w:lang w:val="pt-BR"/>
        </w:rPr>
      </w:pPr>
      <w:r w:rsidRPr="00B94D00">
        <w:rPr>
          <w:bCs/>
          <w:lang w:val="pt-BR"/>
        </w:rPr>
        <w:t>Where:</w:t>
      </w:r>
      <w:r w:rsidRPr="00B94D00">
        <w:rPr>
          <w:bCs/>
          <w:lang w:val="pt-BR"/>
        </w:rPr>
        <w:tab/>
        <w:t>AGRRATIO</w:t>
      </w:r>
      <w:r w:rsidRPr="00B94D00">
        <w:rPr>
          <w:bCs/>
          <w:i/>
          <w:vertAlign w:val="subscript"/>
          <w:lang w:val="pt-BR"/>
        </w:rPr>
        <w:t xml:space="preserve"> q, p, r</w:t>
      </w:r>
      <w:r w:rsidRPr="00B94D00">
        <w:rPr>
          <w:bCs/>
          <w:i/>
          <w:vertAlign w:val="subscript"/>
          <w:lang w:val="pt-BR"/>
        </w:rPr>
        <w:tab/>
      </w:r>
      <w:r w:rsidRPr="00B94D00">
        <w:rPr>
          <w:bCs/>
          <w:lang w:val="pt-BR"/>
        </w:rPr>
        <w:t>=</w:t>
      </w:r>
      <w:r w:rsidRPr="00B94D00">
        <w:rPr>
          <w:bCs/>
          <w:lang w:val="pt-BR"/>
        </w:rPr>
        <w:tab/>
        <w:t>AGRMAXON</w:t>
      </w:r>
      <w:r w:rsidRPr="00B94D00">
        <w:rPr>
          <w:bCs/>
          <w:i/>
          <w:vertAlign w:val="subscript"/>
          <w:lang w:val="pt-BR"/>
        </w:rPr>
        <w:t xml:space="preserve"> q, p, r</w:t>
      </w:r>
      <w:r w:rsidRPr="00B94D00">
        <w:rPr>
          <w:bCs/>
          <w:lang w:val="pt-BR"/>
        </w:rPr>
        <w:t xml:space="preserve"> / AGRTOT</w:t>
      </w:r>
      <w:r w:rsidRPr="00B94D00">
        <w:rPr>
          <w:bCs/>
          <w:i/>
          <w:vertAlign w:val="subscript"/>
          <w:lang w:val="pt-BR"/>
        </w:rPr>
        <w:t xml:space="preserve"> q, p, r</w:t>
      </w:r>
    </w:p>
    <w:p w14:paraId="3870D6DE" w14:textId="77777777" w:rsidR="00572F68" w:rsidRPr="00B94D00" w:rsidRDefault="00572F68" w:rsidP="00572F68">
      <w:pPr>
        <w:tabs>
          <w:tab w:val="left" w:pos="2340"/>
          <w:tab w:val="left" w:pos="3420"/>
          <w:tab w:val="left" w:pos="4500"/>
        </w:tabs>
        <w:spacing w:after="240"/>
        <w:ind w:left="4147" w:hanging="3067"/>
        <w:rPr>
          <w:i/>
          <w:vertAlign w:val="subscript"/>
        </w:rPr>
      </w:pPr>
      <w:r w:rsidRPr="00B94D00">
        <w:rPr>
          <w:bCs/>
          <w:lang w:val="pt-BR"/>
        </w:rPr>
        <w:t>Otherwise:</w:t>
      </w:r>
      <w:r w:rsidRPr="00B94D00">
        <w:rPr>
          <w:bCs/>
          <w:lang w:val="pt-BR"/>
        </w:rPr>
        <w:tab/>
      </w:r>
      <w:r w:rsidRPr="00B94D00">
        <w:rPr>
          <w:bCs/>
          <w:iCs/>
        </w:rPr>
        <w:t xml:space="preserve">DASUCAP </w:t>
      </w:r>
      <w:r w:rsidRPr="00B94D00">
        <w:rPr>
          <w:bCs/>
          <w:i/>
          <w:vertAlign w:val="subscript"/>
        </w:rPr>
        <w:t>q, p, r</w:t>
      </w:r>
      <w:r w:rsidRPr="00B94D00">
        <w:rPr>
          <w:bCs/>
          <w:iCs/>
        </w:rPr>
        <w:tab/>
        <w:t>=</w:t>
      </w:r>
      <w:r w:rsidRPr="00B94D00">
        <w:rPr>
          <w:bCs/>
          <w:iCs/>
        </w:rPr>
        <w:tab/>
        <w:t>Max</w:t>
      </w:r>
      <w:r w:rsidRPr="00B94D00">
        <w:rPr>
          <w:bCs/>
          <w:i/>
          <w:vertAlign w:val="subscript"/>
          <w:lang w:val="pt-BR"/>
        </w:rPr>
        <w:t>c</w:t>
      </w:r>
      <w:r w:rsidRPr="00B94D00">
        <w:rPr>
          <w:bCs/>
          <w:iCs/>
        </w:rPr>
        <w:t>(AGGRATIO</w:t>
      </w:r>
      <w:r w:rsidRPr="00B94D00">
        <w:rPr>
          <w:bCs/>
          <w:i/>
          <w:vertAlign w:val="subscript"/>
          <w:lang w:val="pt-BR"/>
        </w:rPr>
        <w:t xml:space="preserve"> q,p,r</w:t>
      </w:r>
      <w:r w:rsidRPr="00B94D00">
        <w:rPr>
          <w:bCs/>
          <w:iCs/>
        </w:rPr>
        <w:t>) * RCGSC</w:t>
      </w:r>
      <w:r w:rsidRPr="00B94D00">
        <w:rPr>
          <w:bCs/>
          <w:lang w:val="pt-BR"/>
        </w:rPr>
        <w:tab/>
      </w:r>
    </w:p>
    <w:p w14:paraId="5BEFC495" w14:textId="77777777" w:rsidR="00572F68" w:rsidRPr="00B94D00" w:rsidRDefault="00572F68" w:rsidP="00572F68">
      <w:pPr>
        <w:tabs>
          <w:tab w:val="left" w:pos="2352"/>
          <w:tab w:val="left" w:pos="3420"/>
          <w:tab w:val="left" w:pos="3822"/>
        </w:tabs>
        <w:spacing w:after="240"/>
        <w:ind w:left="3600" w:hanging="2880"/>
        <w:rPr>
          <w:b/>
        </w:rPr>
      </w:pPr>
      <w:r w:rsidRPr="00B94D00">
        <w:rPr>
          <w:b/>
        </w:rPr>
        <w:lastRenderedPageBreak/>
        <w:t>For Combined Cycle Trains,</w:t>
      </w:r>
    </w:p>
    <w:p w14:paraId="18558257" w14:textId="77777777" w:rsidR="00572F68" w:rsidRPr="00B94D00" w:rsidRDefault="00572F68" w:rsidP="00572F68">
      <w:pPr>
        <w:tabs>
          <w:tab w:val="left" w:pos="2340"/>
          <w:tab w:val="left" w:pos="3420"/>
        </w:tabs>
        <w:spacing w:before="240"/>
        <w:ind w:left="3150" w:hanging="2430"/>
        <w:jc w:val="both"/>
      </w:pPr>
      <w:r w:rsidRPr="00B94D00">
        <w:t xml:space="preserve">DAMGCOST </w:t>
      </w:r>
      <w:r w:rsidRPr="00B94D00">
        <w:rPr>
          <w:i/>
          <w:iCs/>
          <w:vertAlign w:val="subscript"/>
        </w:rPr>
        <w:t>q, p, r</w:t>
      </w:r>
      <w:r w:rsidRPr="00B94D00">
        <w:tab/>
        <w:t>=</w:t>
      </w:r>
      <w:r w:rsidRPr="00B94D00">
        <w:tab/>
        <w:t xml:space="preserve">Min(DASUO </w:t>
      </w:r>
      <w:r w:rsidRPr="00B94D00">
        <w:rPr>
          <w:i/>
          <w:iCs/>
          <w:vertAlign w:val="subscript"/>
        </w:rPr>
        <w:t>q, p, r</w:t>
      </w:r>
      <w:r w:rsidRPr="00B94D00">
        <w:t xml:space="preserve"> , </w:t>
      </w:r>
      <w:r w:rsidRPr="00B94D00">
        <w:rPr>
          <w:lang w:val="pt-BR"/>
        </w:rPr>
        <w:t>DASUCAP</w:t>
      </w:r>
      <w:r w:rsidRPr="00B94D00">
        <w:rPr>
          <w:i/>
          <w:iCs/>
          <w:vertAlign w:val="subscript"/>
          <w:lang w:val="pt-BR"/>
        </w:rPr>
        <w:t>q, p, r</w:t>
      </w:r>
      <w:r w:rsidRPr="00B94D00">
        <w:rPr>
          <w:lang w:val="pt-BR"/>
        </w:rPr>
        <w:t xml:space="preserve">) </w:t>
      </w:r>
      <w:r w:rsidRPr="00B94D00">
        <w:t xml:space="preserve">+ </w:t>
      </w:r>
      <w:r w:rsidRPr="00B94D00">
        <w:rPr>
          <w:noProof/>
          <w:position w:val="-20"/>
        </w:rPr>
        <w:drawing>
          <wp:inline distT="0" distB="0" distL="0" distR="0" wp14:anchorId="4BD07577" wp14:editId="17372E20">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noProof/>
          <w:position w:val="-20"/>
        </w:rPr>
        <w:t xml:space="preserve"> </w:t>
      </w:r>
      <w:r w:rsidRPr="00B94D00">
        <w:t xml:space="preserve">(Min(DAMEO </w:t>
      </w:r>
      <w:r w:rsidRPr="00B94D00">
        <w:rPr>
          <w:i/>
          <w:iCs/>
          <w:vertAlign w:val="subscript"/>
        </w:rPr>
        <w:t xml:space="preserve">q, p, r, h </w:t>
      </w:r>
      <w:r w:rsidRPr="00B94D00">
        <w:rPr>
          <w:lang w:val="pt-BR"/>
        </w:rPr>
        <w:t xml:space="preserve">, </w:t>
      </w:r>
      <w:r w:rsidRPr="00B94D00">
        <w:t>DAMECAP</w:t>
      </w:r>
      <w:r w:rsidRPr="00B94D00">
        <w:rPr>
          <w:i/>
          <w:iCs/>
          <w:vertAlign w:val="subscript"/>
          <w:lang w:val="pt-BR"/>
        </w:rPr>
        <w:t xml:space="preserve"> q, p, r,h</w:t>
      </w:r>
      <w:r w:rsidRPr="00B94D00">
        <w:rPr>
          <w:lang w:val="pt-BR"/>
        </w:rPr>
        <w:t>)</w:t>
      </w:r>
      <w:r w:rsidRPr="00B94D00">
        <w:t xml:space="preserve"> * DALSL</w:t>
      </w:r>
      <w:r w:rsidRPr="00B94D00">
        <w:rPr>
          <w:vertAlign w:val="subscript"/>
        </w:rPr>
        <w:t xml:space="preserve"> </w:t>
      </w:r>
      <w:r w:rsidRPr="00B94D00">
        <w:rPr>
          <w:i/>
          <w:iCs/>
          <w:vertAlign w:val="subscript"/>
        </w:rPr>
        <w:t>q, p, r, h</w:t>
      </w:r>
      <w:r w:rsidRPr="00B94D00">
        <w:t xml:space="preserve">) + (Max(0, Min(DASUO </w:t>
      </w:r>
      <w:proofErr w:type="spellStart"/>
      <w:r w:rsidRPr="00B94D00">
        <w:rPr>
          <w:i/>
          <w:iCs/>
          <w:vertAlign w:val="subscript"/>
        </w:rPr>
        <w:t>afterCCGR</w:t>
      </w:r>
      <w:proofErr w:type="spellEnd"/>
      <w:r w:rsidRPr="00B94D00">
        <w:t xml:space="preserve"> </w:t>
      </w:r>
      <w:r w:rsidRPr="00B94D00">
        <w:rPr>
          <w:lang w:val="pt-BR"/>
        </w:rPr>
        <w:t>, DASUCAP</w:t>
      </w:r>
      <w:r w:rsidRPr="00B94D00">
        <w:rPr>
          <w:i/>
          <w:iCs/>
          <w:vertAlign w:val="subscript"/>
          <w:lang w:val="pt-BR"/>
        </w:rPr>
        <w:t>afterCCGR</w:t>
      </w:r>
      <w:r w:rsidRPr="00B94D00">
        <w:rPr>
          <w:lang w:val="pt-BR"/>
        </w:rPr>
        <w:t xml:space="preserve">) </w:t>
      </w:r>
      <w:r w:rsidRPr="00B94D00">
        <w:t xml:space="preserve">– Min(DASUO </w:t>
      </w:r>
      <w:proofErr w:type="spellStart"/>
      <w:r w:rsidRPr="00B94D00">
        <w:rPr>
          <w:i/>
          <w:iCs/>
          <w:vertAlign w:val="subscript"/>
        </w:rPr>
        <w:t>beforeCCGR</w:t>
      </w:r>
      <w:proofErr w:type="spellEnd"/>
      <w:r w:rsidRPr="00B94D00">
        <w:rPr>
          <w:i/>
          <w:iCs/>
          <w:vertAlign w:val="subscript"/>
        </w:rPr>
        <w:t xml:space="preserve"> </w:t>
      </w:r>
      <w:r w:rsidRPr="00B94D00">
        <w:rPr>
          <w:lang w:val="pt-BR"/>
        </w:rPr>
        <w:t>, DASUCAP</w:t>
      </w:r>
      <w:r w:rsidRPr="00B94D00">
        <w:rPr>
          <w:i/>
          <w:iCs/>
          <w:vertAlign w:val="subscript"/>
          <w:lang w:val="pt-BR"/>
        </w:rPr>
        <w:t>beforeCCGR</w:t>
      </w:r>
      <w:r w:rsidRPr="00B94D00">
        <w:t xml:space="preserve">)) + </w:t>
      </w:r>
      <w:r w:rsidRPr="00B94D00">
        <w:rPr>
          <w:noProof/>
          <w:position w:val="-20"/>
        </w:rPr>
        <w:drawing>
          <wp:inline distT="0" distB="0" distL="0" distR="0" wp14:anchorId="3AF13793" wp14:editId="52EDD3D9">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noProof/>
          <w:position w:val="-20"/>
        </w:rPr>
        <w:t xml:space="preserve"> </w:t>
      </w:r>
      <w:r w:rsidRPr="00B94D00">
        <w:t xml:space="preserve">(DAAIEC </w:t>
      </w:r>
      <w:r w:rsidRPr="00B94D00">
        <w:rPr>
          <w:i/>
          <w:iCs/>
          <w:vertAlign w:val="subscript"/>
        </w:rPr>
        <w:t>q, p, r, h</w:t>
      </w:r>
      <w:r w:rsidRPr="00B94D00">
        <w:t xml:space="preserve"> * (DAESR </w:t>
      </w:r>
      <w:r w:rsidRPr="00B94D00">
        <w:rPr>
          <w:i/>
          <w:iCs/>
          <w:vertAlign w:val="subscript"/>
        </w:rPr>
        <w:t>q, p, r, h</w:t>
      </w:r>
      <w:r w:rsidRPr="00B94D00">
        <w:t xml:space="preserve"> – DALSL </w:t>
      </w:r>
      <w:r w:rsidRPr="00B94D00">
        <w:rPr>
          <w:i/>
          <w:iCs/>
          <w:vertAlign w:val="subscript"/>
        </w:rPr>
        <w:t>q, p, r, h</w:t>
      </w:r>
      <w:r w:rsidRPr="00B94D00">
        <w:t>))</w:t>
      </w:r>
    </w:p>
    <w:p w14:paraId="237600E6" w14:textId="77777777" w:rsidR="00572F68" w:rsidRPr="00B94D00" w:rsidRDefault="00572F68" w:rsidP="00572F68">
      <w:pPr>
        <w:spacing w:after="240"/>
        <w:ind w:left="720" w:hanging="720"/>
        <w:rPr>
          <w:iCs/>
          <w:szCs w:val="20"/>
        </w:rPr>
      </w:pPr>
      <w:r w:rsidRPr="00B94D00" w:rsidDel="000608E3">
        <w:rPr>
          <w:iCs/>
          <w:szCs w:val="20"/>
        </w:rPr>
        <w:t xml:space="preserve"> </w:t>
      </w:r>
      <w:r w:rsidRPr="00B94D00">
        <w:rPr>
          <w:iCs/>
          <w:szCs w:val="20"/>
        </w:rPr>
        <w:t>(7)</w:t>
      </w:r>
      <w:r w:rsidRPr="00B94D00">
        <w:rPr>
          <w:iCs/>
          <w:szCs w:val="20"/>
        </w:rPr>
        <w:tab/>
        <w:t>The Day-Ahead Make-Whole Revenue is calculated for each DAM-Committed Generation Resource as follows:</w:t>
      </w:r>
    </w:p>
    <w:p w14:paraId="010D415D" w14:textId="77777777" w:rsidR="00572F68" w:rsidRPr="00B94D00" w:rsidRDefault="00572F68" w:rsidP="00572F68">
      <w:pPr>
        <w:tabs>
          <w:tab w:val="left" w:pos="2340"/>
          <w:tab w:val="left" w:pos="3420"/>
        </w:tabs>
        <w:spacing w:after="240"/>
        <w:ind w:left="1080" w:hanging="360"/>
        <w:rPr>
          <w:bCs/>
          <w:i/>
          <w:vertAlign w:val="subscript"/>
        </w:rPr>
      </w:pPr>
      <w:r w:rsidRPr="00B94D00">
        <w:rPr>
          <w:bCs/>
        </w:rPr>
        <w:t xml:space="preserve">DAEREV </w:t>
      </w:r>
      <w:r w:rsidRPr="00B94D00">
        <w:rPr>
          <w:bCs/>
          <w:i/>
          <w:vertAlign w:val="subscript"/>
        </w:rPr>
        <w:t>q, p, r, h</w:t>
      </w:r>
      <w:r w:rsidRPr="00B94D00">
        <w:rPr>
          <w:bCs/>
          <w:i/>
          <w:vertAlign w:val="subscript"/>
        </w:rPr>
        <w:tab/>
      </w:r>
      <w:r w:rsidRPr="00B94D00">
        <w:rPr>
          <w:bCs/>
        </w:rPr>
        <w:tab/>
        <w:t>=</w:t>
      </w:r>
      <w:r w:rsidRPr="00B94D00">
        <w:rPr>
          <w:bCs/>
        </w:rPr>
        <w:tab/>
        <w:t xml:space="preserve">(-1) * DASPP </w:t>
      </w:r>
      <w:r w:rsidRPr="00B94D00">
        <w:rPr>
          <w:bCs/>
          <w:i/>
          <w:vertAlign w:val="subscript"/>
        </w:rPr>
        <w:t>p, h</w:t>
      </w:r>
      <w:r w:rsidRPr="00B94D00">
        <w:rPr>
          <w:bCs/>
        </w:rPr>
        <w:t xml:space="preserve"> * DAESR </w:t>
      </w:r>
      <w:r w:rsidRPr="00B94D00">
        <w:rPr>
          <w:bCs/>
          <w:i/>
          <w:vertAlign w:val="subscript"/>
        </w:rPr>
        <w:t>q, p, r, h</w:t>
      </w:r>
    </w:p>
    <w:p w14:paraId="74913D09" w14:textId="77777777" w:rsidR="00572F68" w:rsidRPr="00B94D00" w:rsidRDefault="00572F68" w:rsidP="00572F68">
      <w:pPr>
        <w:tabs>
          <w:tab w:val="left" w:pos="2340"/>
          <w:tab w:val="left" w:pos="2700"/>
        </w:tabs>
        <w:spacing w:after="240"/>
        <w:ind w:left="3060" w:hanging="2340"/>
        <w:rPr>
          <w:bCs/>
          <w:lang w:val="x-none" w:eastAsia="x-none"/>
        </w:rPr>
      </w:pPr>
      <w:r w:rsidRPr="00B94D00">
        <w:rPr>
          <w:bCs/>
          <w:lang w:val="x-none" w:eastAsia="x-none"/>
        </w:rPr>
        <w:t>DAASREV</w:t>
      </w:r>
      <w:r w:rsidRPr="00B94D00">
        <w:rPr>
          <w:bCs/>
          <w:i/>
          <w:vertAlign w:val="subscript"/>
          <w:lang w:val="x-none" w:eastAsia="x-none"/>
        </w:rPr>
        <w:t xml:space="preserve"> q, r, h</w:t>
      </w:r>
      <w:r w:rsidRPr="00B94D00">
        <w:rPr>
          <w:bCs/>
          <w:lang w:val="x-none" w:eastAsia="x-none"/>
        </w:rPr>
        <w:t xml:space="preserve"> </w:t>
      </w:r>
      <w:r w:rsidRPr="00B94D00">
        <w:rPr>
          <w:bCs/>
          <w:lang w:val="x-none" w:eastAsia="x-none"/>
        </w:rPr>
        <w:tab/>
      </w:r>
      <w:r w:rsidRPr="00B94D00">
        <w:rPr>
          <w:bCs/>
          <w:lang w:val="x-none" w:eastAsia="x-none"/>
        </w:rPr>
        <w:tab/>
        <w:t>=</w:t>
      </w:r>
      <w:r w:rsidRPr="00B94D00">
        <w:rPr>
          <w:bCs/>
          <w:lang w:val="x-none" w:eastAsia="x-none"/>
        </w:rPr>
        <w:tab/>
        <w:t xml:space="preserve">((-1) * MCPCRU </w:t>
      </w:r>
      <w:r w:rsidRPr="00B94D00">
        <w:rPr>
          <w:bCs/>
          <w:i/>
          <w:vertAlign w:val="subscript"/>
          <w:lang w:val="x-none" w:eastAsia="x-none"/>
        </w:rPr>
        <w:t>DAM, h</w:t>
      </w:r>
      <w:r w:rsidRPr="00B94D00">
        <w:rPr>
          <w:bCs/>
          <w:lang w:val="x-none" w:eastAsia="x-none"/>
        </w:rPr>
        <w:t xml:space="preserve"> * PCRUR</w:t>
      </w:r>
      <w:r w:rsidRPr="00B94D00">
        <w:rPr>
          <w:bCs/>
          <w:i/>
          <w:lang w:val="x-none" w:eastAsia="x-none"/>
        </w:rPr>
        <w:t xml:space="preserve"> </w:t>
      </w:r>
      <w:r w:rsidRPr="00B94D00">
        <w:rPr>
          <w:bCs/>
          <w:i/>
          <w:vertAlign w:val="subscript"/>
          <w:lang w:val="x-none" w:eastAsia="x-none"/>
        </w:rPr>
        <w:t>r, q, DAM, h</w:t>
      </w:r>
      <w:r w:rsidRPr="00B94D00">
        <w:rPr>
          <w:bCs/>
          <w:lang w:val="x-none" w:eastAsia="x-none"/>
        </w:rPr>
        <w:t xml:space="preserve">) </w:t>
      </w:r>
    </w:p>
    <w:p w14:paraId="02DF8194" w14:textId="77777777" w:rsidR="00572F68" w:rsidRPr="00B94D00" w:rsidRDefault="00572F68" w:rsidP="00572F68">
      <w:pPr>
        <w:tabs>
          <w:tab w:val="left" w:pos="2340"/>
          <w:tab w:val="left" w:pos="2700"/>
        </w:tabs>
        <w:spacing w:after="240"/>
        <w:ind w:left="3060" w:hanging="2340"/>
        <w:rPr>
          <w:bCs/>
          <w:lang w:val="x-none" w:eastAsia="x-none"/>
        </w:rPr>
      </w:pPr>
      <w:r w:rsidRPr="00B94D00">
        <w:rPr>
          <w:bCs/>
          <w:lang w:val="x-none" w:eastAsia="x-none"/>
        </w:rPr>
        <w:tab/>
      </w:r>
      <w:r w:rsidRPr="00B94D00">
        <w:rPr>
          <w:bCs/>
          <w:lang w:val="x-none" w:eastAsia="x-none"/>
        </w:rPr>
        <w:tab/>
        <w:t xml:space="preserve">+ ((-1) * MCPCRD </w:t>
      </w:r>
      <w:r w:rsidRPr="00B94D00">
        <w:rPr>
          <w:bCs/>
          <w:i/>
          <w:vertAlign w:val="subscript"/>
          <w:lang w:val="x-none" w:eastAsia="x-none"/>
        </w:rPr>
        <w:t xml:space="preserve">DAM, h </w:t>
      </w:r>
      <w:r w:rsidRPr="00B94D00">
        <w:rPr>
          <w:bCs/>
          <w:lang w:val="x-none" w:eastAsia="x-none"/>
        </w:rPr>
        <w:t xml:space="preserve"> * PCRDR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537ABACB" w14:textId="77777777" w:rsidR="00572F68" w:rsidRPr="00B94D00" w:rsidRDefault="00572F68" w:rsidP="00572F68">
      <w:pPr>
        <w:tabs>
          <w:tab w:val="left" w:pos="2340"/>
          <w:tab w:val="left" w:pos="2700"/>
        </w:tabs>
        <w:spacing w:after="240"/>
        <w:ind w:left="3060" w:hanging="2340"/>
        <w:rPr>
          <w:bCs/>
          <w:lang w:val="x-none" w:eastAsia="x-none"/>
        </w:rPr>
      </w:pPr>
      <w:r w:rsidRPr="00B94D00">
        <w:rPr>
          <w:bCs/>
          <w:lang w:val="x-none" w:eastAsia="x-none"/>
        </w:rPr>
        <w:tab/>
      </w:r>
      <w:r w:rsidRPr="00B94D00">
        <w:rPr>
          <w:bCs/>
          <w:lang w:val="x-none" w:eastAsia="x-none"/>
        </w:rPr>
        <w:tab/>
        <w:t>+ ((-1) * MCPC</w:t>
      </w:r>
      <w:r w:rsidRPr="00B94D00">
        <w:rPr>
          <w:bCs/>
          <w:lang w:eastAsia="x-none"/>
        </w:rPr>
        <w:t>EC</w:t>
      </w:r>
      <w:r w:rsidRPr="00B94D00">
        <w:rPr>
          <w:bCs/>
          <w:lang w:val="x-none" w:eastAsia="x-none"/>
        </w:rPr>
        <w:t xml:space="preserve">R </w:t>
      </w:r>
      <w:r w:rsidRPr="00B94D00">
        <w:rPr>
          <w:bCs/>
          <w:i/>
          <w:vertAlign w:val="subscript"/>
          <w:lang w:val="x-none" w:eastAsia="x-none"/>
        </w:rPr>
        <w:t xml:space="preserve">DAM, h </w:t>
      </w:r>
      <w:r w:rsidRPr="00B94D00">
        <w:rPr>
          <w:bCs/>
          <w:lang w:val="x-none" w:eastAsia="x-none"/>
        </w:rPr>
        <w:t xml:space="preserve"> * PC</w:t>
      </w:r>
      <w:r w:rsidRPr="00B94D00">
        <w:rPr>
          <w:bCs/>
          <w:lang w:eastAsia="x-none"/>
        </w:rPr>
        <w:t>EC</w:t>
      </w:r>
      <w:r w:rsidRPr="00B94D00">
        <w:rPr>
          <w:bCs/>
          <w:lang w:val="x-none" w:eastAsia="x-none"/>
        </w:rPr>
        <w:t>R</w:t>
      </w:r>
      <w:r w:rsidRPr="00B94D00">
        <w:rPr>
          <w:bCs/>
          <w:lang w:eastAsia="x-none"/>
        </w:rPr>
        <w:t>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265CE826" w14:textId="77777777" w:rsidR="00572F68" w:rsidRPr="00B94D00" w:rsidRDefault="00572F68" w:rsidP="00572F68">
      <w:pPr>
        <w:tabs>
          <w:tab w:val="left" w:pos="2340"/>
          <w:tab w:val="left" w:pos="2700"/>
        </w:tabs>
        <w:spacing w:after="240"/>
        <w:ind w:left="3060" w:hanging="2340"/>
        <w:rPr>
          <w:bCs/>
          <w:lang w:eastAsia="x-none"/>
        </w:rPr>
      </w:pPr>
      <w:r w:rsidRPr="00B94D00">
        <w:rPr>
          <w:bCs/>
          <w:lang w:val="x-none" w:eastAsia="x-none"/>
        </w:rPr>
        <w:tab/>
      </w:r>
      <w:r w:rsidRPr="00B94D00">
        <w:rPr>
          <w:bCs/>
          <w:lang w:val="x-none" w:eastAsia="x-none"/>
        </w:rPr>
        <w:tab/>
        <w:t>+</w:t>
      </w:r>
      <w:r w:rsidRPr="00B94D00">
        <w:rPr>
          <w:bCs/>
          <w:lang w:eastAsia="x-none"/>
        </w:rPr>
        <w:t xml:space="preserve"> </w:t>
      </w:r>
      <w:r w:rsidRPr="00B94D00">
        <w:rPr>
          <w:bCs/>
          <w:lang w:val="x-none" w:eastAsia="x-none"/>
        </w:rPr>
        <w:t xml:space="preserve">((-1) * MCPCNS </w:t>
      </w:r>
      <w:r w:rsidRPr="00B94D00">
        <w:rPr>
          <w:bCs/>
          <w:i/>
          <w:vertAlign w:val="subscript"/>
          <w:lang w:val="x-none" w:eastAsia="x-none"/>
        </w:rPr>
        <w:t xml:space="preserve">DAM, h </w:t>
      </w:r>
      <w:r w:rsidRPr="00B94D00">
        <w:rPr>
          <w:bCs/>
          <w:lang w:val="x-none" w:eastAsia="x-none"/>
        </w:rPr>
        <w:t xml:space="preserve"> * PCNSR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5542C196" w14:textId="77777777" w:rsidR="00572F68" w:rsidRPr="00B94D00" w:rsidDel="00C040D0" w:rsidRDefault="00572F68" w:rsidP="00572F68">
      <w:pPr>
        <w:tabs>
          <w:tab w:val="left" w:pos="2340"/>
          <w:tab w:val="left" w:pos="2700"/>
        </w:tabs>
        <w:spacing w:after="240"/>
        <w:ind w:left="3060" w:hanging="2340"/>
        <w:rPr>
          <w:del w:id="240" w:author="ERCOT" w:date="2024-01-08T16:03:00Z"/>
          <w:bCs/>
          <w:lang w:val="x-none" w:eastAsia="x-none"/>
        </w:rPr>
      </w:pPr>
      <w:r w:rsidRPr="00B94D00">
        <w:rPr>
          <w:bCs/>
          <w:lang w:val="x-none" w:eastAsia="x-none"/>
        </w:rPr>
        <w:tab/>
      </w:r>
      <w:r w:rsidRPr="00B94D00">
        <w:rPr>
          <w:bCs/>
          <w:lang w:val="x-none" w:eastAsia="x-none"/>
        </w:rPr>
        <w:tab/>
        <w:t>+ ((-1) * MCPCRR</w:t>
      </w:r>
      <w:r w:rsidRPr="00B94D00">
        <w:rPr>
          <w:bCs/>
          <w:i/>
          <w:iCs/>
          <w:sz w:val="20"/>
          <w:szCs w:val="20"/>
          <w:lang w:val="x-none" w:eastAsia="x-none"/>
        </w:rPr>
        <w:t xml:space="preserve"> </w:t>
      </w:r>
      <w:r w:rsidRPr="00B94D00">
        <w:rPr>
          <w:bCs/>
          <w:i/>
          <w:vertAlign w:val="subscript"/>
          <w:lang w:val="x-none" w:eastAsia="x-none"/>
        </w:rPr>
        <w:t>DAM, h</w:t>
      </w:r>
      <w:r w:rsidRPr="00B94D00">
        <w:rPr>
          <w:bCs/>
          <w:lang w:val="x-none" w:eastAsia="x-none"/>
        </w:rPr>
        <w:t xml:space="preserve">  * PCRRR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w:t>
      </w:r>
    </w:p>
    <w:p w14:paraId="7D0971C7" w14:textId="77777777" w:rsidR="00572F68" w:rsidRPr="00B94D00" w:rsidRDefault="00572F68" w:rsidP="00572F68">
      <w:pPr>
        <w:tabs>
          <w:tab w:val="left" w:pos="2340"/>
          <w:tab w:val="left" w:pos="2700"/>
        </w:tabs>
        <w:spacing w:after="240"/>
        <w:ind w:left="3060" w:hanging="2340"/>
        <w:rPr>
          <w:ins w:id="241" w:author="ERCOT" w:date="2024-01-08T16:04:00Z"/>
          <w:bCs/>
          <w:lang w:val="x-none" w:eastAsia="x-none"/>
        </w:rPr>
      </w:pPr>
      <w:r w:rsidRPr="00B94D00">
        <w:rPr>
          <w:bCs/>
          <w:lang w:val="x-none" w:eastAsia="x-none"/>
        </w:rPr>
        <w:tab/>
      </w:r>
      <w:r w:rsidRPr="00B94D00">
        <w:rPr>
          <w:bCs/>
          <w:lang w:val="x-none" w:eastAsia="x-none"/>
        </w:rPr>
        <w:tab/>
      </w:r>
      <w:ins w:id="242" w:author="ERCOT" w:date="2024-01-08T16:04:00Z">
        <w:r w:rsidRPr="00B94D00">
          <w:rPr>
            <w:bCs/>
            <w:lang w:val="x-none" w:eastAsia="x-none"/>
          </w:rPr>
          <w:t>+ ((-1) * MCPCDR</w:t>
        </w:r>
      </w:ins>
      <w:ins w:id="243" w:author="ERCOT" w:date="2024-01-08T16:11:00Z">
        <w:r w:rsidRPr="00B94D00">
          <w:rPr>
            <w:bCs/>
            <w:lang w:val="x-none" w:eastAsia="x-none"/>
          </w:rPr>
          <w:t>R</w:t>
        </w:r>
      </w:ins>
      <w:ins w:id="244" w:author="ERCOT" w:date="2024-01-08T16:04:00Z">
        <w:r w:rsidRPr="00B94D00">
          <w:rPr>
            <w:bCs/>
            <w:lang w:val="x-none" w:eastAsia="x-none"/>
          </w:rPr>
          <w:t xml:space="preserve"> </w:t>
        </w:r>
      </w:ins>
      <w:ins w:id="245" w:author="ERCOT" w:date="2024-03-19T10:56:00Z">
        <w:r w:rsidRPr="00B94D00">
          <w:rPr>
            <w:bCs/>
            <w:i/>
            <w:vertAlign w:val="subscript"/>
            <w:lang w:val="x-none" w:eastAsia="x-none"/>
          </w:rPr>
          <w:t>DAM, h</w:t>
        </w:r>
      </w:ins>
      <w:ins w:id="246" w:author="ERCOT" w:date="2024-01-08T16:04:00Z">
        <w:r w:rsidRPr="00B94D00">
          <w:rPr>
            <w:bCs/>
            <w:lang w:val="x-none" w:eastAsia="x-none"/>
          </w:rPr>
          <w:t xml:space="preserve">  * PCDRR</w:t>
        </w:r>
      </w:ins>
      <w:ins w:id="247" w:author="ERCOT" w:date="2024-01-08T16:16:00Z">
        <w:r w:rsidRPr="00B94D00">
          <w:rPr>
            <w:bCs/>
            <w:lang w:val="x-none" w:eastAsia="x-none"/>
          </w:rPr>
          <w:t>R</w:t>
        </w:r>
      </w:ins>
      <w:ins w:id="248" w:author="ERCOT" w:date="2024-01-08T16:04:00Z">
        <w:r w:rsidRPr="00B94D00">
          <w:rPr>
            <w:bCs/>
            <w:lang w:val="x-none" w:eastAsia="x-none"/>
          </w:rPr>
          <w:t xml:space="preserve"> </w:t>
        </w:r>
      </w:ins>
      <w:ins w:id="249" w:author="ERCOT" w:date="2024-03-19T10:57:00Z">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ins>
      <w:ins w:id="250" w:author="ERCOT" w:date="2024-01-08T16:04:00Z">
        <w:r w:rsidRPr="00B94D00">
          <w:rPr>
            <w:bCs/>
            <w:lang w:val="x-none" w:eastAsia="x-none"/>
          </w:rPr>
          <w:t>)</w:t>
        </w:r>
      </w:ins>
    </w:p>
    <w:p w14:paraId="6E5EDAC6" w14:textId="77777777" w:rsidR="00572F68" w:rsidRPr="00B94D00" w:rsidRDefault="00572F68" w:rsidP="00572F68">
      <w:r w:rsidRPr="00B94D00">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572F68" w:rsidRPr="00B94D00" w14:paraId="4BC64806" w14:textId="77777777" w:rsidTr="005C0B53">
        <w:trPr>
          <w:cantSplit/>
          <w:tblHeader/>
        </w:trPr>
        <w:tc>
          <w:tcPr>
            <w:tcW w:w="1818" w:type="dxa"/>
          </w:tcPr>
          <w:p w14:paraId="47FBC4F5" w14:textId="77777777" w:rsidR="00572F68" w:rsidRPr="00B94D00" w:rsidRDefault="00572F68" w:rsidP="005C0B53">
            <w:pPr>
              <w:spacing w:after="240"/>
              <w:rPr>
                <w:b/>
                <w:iCs/>
                <w:sz w:val="20"/>
                <w:szCs w:val="20"/>
              </w:rPr>
            </w:pPr>
            <w:r w:rsidRPr="00B94D00">
              <w:rPr>
                <w:b/>
                <w:iCs/>
                <w:sz w:val="20"/>
                <w:szCs w:val="20"/>
              </w:rPr>
              <w:t>Variable</w:t>
            </w:r>
          </w:p>
        </w:tc>
        <w:tc>
          <w:tcPr>
            <w:tcW w:w="900" w:type="dxa"/>
          </w:tcPr>
          <w:p w14:paraId="20BFBB8E" w14:textId="77777777" w:rsidR="00572F68" w:rsidRPr="00B94D00" w:rsidRDefault="00572F68" w:rsidP="005C0B53">
            <w:pPr>
              <w:spacing w:after="240"/>
              <w:rPr>
                <w:b/>
                <w:iCs/>
                <w:sz w:val="20"/>
                <w:szCs w:val="20"/>
              </w:rPr>
            </w:pPr>
            <w:r w:rsidRPr="00B94D00">
              <w:rPr>
                <w:b/>
                <w:iCs/>
                <w:sz w:val="20"/>
                <w:szCs w:val="20"/>
              </w:rPr>
              <w:t>Unit</w:t>
            </w:r>
          </w:p>
        </w:tc>
        <w:tc>
          <w:tcPr>
            <w:tcW w:w="6790" w:type="dxa"/>
          </w:tcPr>
          <w:p w14:paraId="768AF42D" w14:textId="77777777" w:rsidR="00572F68" w:rsidRPr="00B94D00" w:rsidRDefault="00572F68" w:rsidP="005C0B53">
            <w:pPr>
              <w:spacing w:after="240"/>
              <w:rPr>
                <w:b/>
                <w:iCs/>
                <w:sz w:val="20"/>
                <w:szCs w:val="20"/>
              </w:rPr>
            </w:pPr>
            <w:r w:rsidRPr="00B94D00">
              <w:rPr>
                <w:b/>
                <w:iCs/>
                <w:sz w:val="20"/>
                <w:szCs w:val="20"/>
              </w:rPr>
              <w:t>Definition</w:t>
            </w:r>
          </w:p>
        </w:tc>
      </w:tr>
      <w:tr w:rsidR="00572F68" w:rsidRPr="00B94D00" w14:paraId="77F3FE63" w14:textId="77777777" w:rsidTr="005C0B53">
        <w:trPr>
          <w:cantSplit/>
        </w:trPr>
        <w:tc>
          <w:tcPr>
            <w:tcW w:w="1818" w:type="dxa"/>
          </w:tcPr>
          <w:p w14:paraId="10C5FAC1" w14:textId="77777777" w:rsidR="00572F68" w:rsidRPr="00B94D00" w:rsidRDefault="00572F68" w:rsidP="005C0B53">
            <w:pPr>
              <w:spacing w:after="60"/>
              <w:rPr>
                <w:iCs/>
                <w:sz w:val="20"/>
                <w:szCs w:val="20"/>
                <w:lang w:val="pt-BR"/>
              </w:rPr>
            </w:pPr>
            <w:r w:rsidRPr="00B94D00">
              <w:rPr>
                <w:iCs/>
                <w:sz w:val="20"/>
                <w:szCs w:val="20"/>
                <w:lang w:val="pt-BR"/>
              </w:rPr>
              <w:t xml:space="preserve">DAMWAMT </w:t>
            </w:r>
            <w:r w:rsidRPr="00B94D00">
              <w:rPr>
                <w:i/>
                <w:iCs/>
                <w:sz w:val="20"/>
                <w:szCs w:val="20"/>
                <w:vertAlign w:val="subscript"/>
                <w:lang w:val="pt-BR"/>
              </w:rPr>
              <w:t>q, p, r, h</w:t>
            </w:r>
          </w:p>
        </w:tc>
        <w:tc>
          <w:tcPr>
            <w:tcW w:w="900" w:type="dxa"/>
          </w:tcPr>
          <w:p w14:paraId="16317929" w14:textId="77777777" w:rsidR="00572F68" w:rsidRPr="00B94D00" w:rsidRDefault="00572F68" w:rsidP="005C0B53">
            <w:pPr>
              <w:spacing w:after="60"/>
              <w:rPr>
                <w:iCs/>
                <w:sz w:val="20"/>
                <w:szCs w:val="20"/>
              </w:rPr>
            </w:pPr>
            <w:r w:rsidRPr="00B94D00">
              <w:rPr>
                <w:iCs/>
                <w:sz w:val="20"/>
                <w:szCs w:val="20"/>
              </w:rPr>
              <w:t>$</w:t>
            </w:r>
          </w:p>
        </w:tc>
        <w:tc>
          <w:tcPr>
            <w:tcW w:w="6790" w:type="dxa"/>
          </w:tcPr>
          <w:p w14:paraId="0301D278" w14:textId="77777777" w:rsidR="00572F68" w:rsidRPr="00B94D00" w:rsidRDefault="00572F68" w:rsidP="005C0B53">
            <w:pPr>
              <w:spacing w:after="60"/>
              <w:rPr>
                <w:iCs/>
                <w:sz w:val="20"/>
                <w:szCs w:val="20"/>
              </w:rPr>
            </w:pPr>
            <w:r w:rsidRPr="00B94D00">
              <w:rPr>
                <w:i/>
                <w:iCs/>
                <w:sz w:val="20"/>
                <w:szCs w:val="20"/>
              </w:rPr>
              <w:t xml:space="preserve">Day-Ahead Make-Whole Payment per QSE per Settlement Point per Resource per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payment to QSE </w:t>
            </w:r>
            <w:r w:rsidRPr="00B94D00">
              <w:rPr>
                <w:i/>
                <w:iCs/>
                <w:sz w:val="20"/>
                <w:szCs w:val="20"/>
              </w:rPr>
              <w:t>q</w:t>
            </w:r>
            <w:r w:rsidRPr="00B94D00">
              <w:rPr>
                <w:iCs/>
                <w:sz w:val="20"/>
                <w:szCs w:val="20"/>
              </w:rPr>
              <w:t xml:space="preserve"> to make-whole the Startup Cost and energy cost of Resource </w:t>
            </w:r>
            <w:r w:rsidRPr="00B94D00">
              <w:rPr>
                <w:i/>
                <w:iCs/>
                <w:sz w:val="20"/>
                <w:szCs w:val="20"/>
              </w:rPr>
              <w:t>r</w:t>
            </w:r>
            <w:r w:rsidRPr="00B94D00">
              <w:rPr>
                <w:iCs/>
                <w:sz w:val="20"/>
                <w:szCs w:val="20"/>
              </w:rPr>
              <w:t xml:space="preserve"> committed in the DAM at Resource Node </w:t>
            </w:r>
            <w:r w:rsidRPr="00B94D00">
              <w:rPr>
                <w:i/>
                <w:iCs/>
                <w:sz w:val="20"/>
                <w:szCs w:val="20"/>
              </w:rPr>
              <w:t>p</w:t>
            </w:r>
            <w:r w:rsidRPr="00B94D00">
              <w:rPr>
                <w:iCs/>
                <w:sz w:val="20"/>
                <w:szCs w:val="20"/>
              </w:rPr>
              <w:t xml:space="preserve"> for the hour </w:t>
            </w:r>
            <w:r w:rsidRPr="00B94D00">
              <w:rPr>
                <w:i/>
                <w:iCs/>
                <w:sz w:val="20"/>
                <w:szCs w:val="20"/>
              </w:rPr>
              <w:t>h</w:t>
            </w:r>
            <w:r w:rsidRPr="00B94D00">
              <w:rPr>
                <w:iCs/>
                <w:sz w:val="20"/>
                <w:szCs w:val="20"/>
              </w:rPr>
              <w:t>.  When a Combined Cycle Generation Resource is committed in the DAM, payment is made to the Combined Cycle Train for the DAM-committed Combined Cycle Generation Resource.</w:t>
            </w:r>
          </w:p>
        </w:tc>
      </w:tr>
      <w:tr w:rsidR="00572F68" w:rsidRPr="00B94D00" w14:paraId="28059C07" w14:textId="77777777" w:rsidTr="005C0B53">
        <w:trPr>
          <w:cantSplit/>
        </w:trPr>
        <w:tc>
          <w:tcPr>
            <w:tcW w:w="1818" w:type="dxa"/>
          </w:tcPr>
          <w:p w14:paraId="66731007" w14:textId="77777777" w:rsidR="00572F68" w:rsidRPr="00B94D00" w:rsidRDefault="00572F68" w:rsidP="005C0B53">
            <w:pPr>
              <w:spacing w:after="60"/>
              <w:rPr>
                <w:iCs/>
                <w:sz w:val="20"/>
                <w:szCs w:val="20"/>
              </w:rPr>
            </w:pPr>
            <w:r w:rsidRPr="00B94D00">
              <w:rPr>
                <w:iCs/>
                <w:sz w:val="20"/>
                <w:szCs w:val="20"/>
              </w:rPr>
              <w:t xml:space="preserve">DAMGCOST </w:t>
            </w:r>
            <w:r w:rsidRPr="00B94D00">
              <w:rPr>
                <w:i/>
                <w:iCs/>
                <w:sz w:val="20"/>
                <w:szCs w:val="20"/>
                <w:vertAlign w:val="subscript"/>
              </w:rPr>
              <w:t>q, p, r</w:t>
            </w:r>
          </w:p>
        </w:tc>
        <w:tc>
          <w:tcPr>
            <w:tcW w:w="900" w:type="dxa"/>
          </w:tcPr>
          <w:p w14:paraId="673ADB3F" w14:textId="77777777" w:rsidR="00572F68" w:rsidRPr="00B94D00" w:rsidRDefault="00572F68" w:rsidP="005C0B53">
            <w:pPr>
              <w:spacing w:after="60"/>
              <w:rPr>
                <w:iCs/>
                <w:sz w:val="20"/>
                <w:szCs w:val="20"/>
              </w:rPr>
            </w:pPr>
            <w:r w:rsidRPr="00B94D00">
              <w:rPr>
                <w:iCs/>
                <w:sz w:val="20"/>
                <w:szCs w:val="20"/>
              </w:rPr>
              <w:t>$</w:t>
            </w:r>
          </w:p>
        </w:tc>
        <w:tc>
          <w:tcPr>
            <w:tcW w:w="6790" w:type="dxa"/>
          </w:tcPr>
          <w:p w14:paraId="57F9DFA5" w14:textId="77777777" w:rsidR="00572F68" w:rsidRPr="00B94D00" w:rsidRDefault="00572F68" w:rsidP="005C0B53">
            <w:pPr>
              <w:spacing w:after="60"/>
              <w:rPr>
                <w:i/>
                <w:iCs/>
                <w:sz w:val="20"/>
                <w:szCs w:val="20"/>
              </w:rPr>
            </w:pPr>
            <w:r w:rsidRPr="00B94D00">
              <w:rPr>
                <w:i/>
                <w:iCs/>
                <w:sz w:val="20"/>
                <w:szCs w:val="20"/>
              </w:rPr>
              <w:t xml:space="preserve">Day-Ahead Market Guaranteed Amount per QSE per Settlement Point per </w:t>
            </w:r>
            <w:proofErr w:type="spellStart"/>
            <w:r w:rsidRPr="00B94D00">
              <w:rPr>
                <w:i/>
                <w:iCs/>
                <w:sz w:val="20"/>
                <w:szCs w:val="20"/>
              </w:rPr>
              <w:t>Resource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sum of the Startup Cost and the operating energy costs of the DAM-committed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DAM-commitment period.  Where for a Combined Cycle Train, the Resource </w:t>
            </w:r>
            <w:r w:rsidRPr="00B94D00">
              <w:rPr>
                <w:i/>
                <w:iCs/>
                <w:sz w:val="20"/>
                <w:szCs w:val="20"/>
              </w:rPr>
              <w:t xml:space="preserve">r </w:t>
            </w:r>
            <w:r w:rsidRPr="00B94D00">
              <w:rPr>
                <w:iCs/>
                <w:sz w:val="20"/>
                <w:szCs w:val="20"/>
              </w:rPr>
              <w:t xml:space="preserve">is a Combined Cycle Generation Resource within the Combined Cycle Train. </w:t>
            </w:r>
          </w:p>
        </w:tc>
      </w:tr>
      <w:tr w:rsidR="00572F68" w:rsidRPr="00B94D00" w14:paraId="598CA3C1" w14:textId="77777777" w:rsidTr="005C0B53">
        <w:trPr>
          <w:cantSplit/>
        </w:trPr>
        <w:tc>
          <w:tcPr>
            <w:tcW w:w="1818" w:type="dxa"/>
          </w:tcPr>
          <w:p w14:paraId="7A3F7F46" w14:textId="77777777" w:rsidR="00572F68" w:rsidRPr="00B94D00" w:rsidRDefault="00572F68" w:rsidP="005C0B53">
            <w:pPr>
              <w:spacing w:after="60"/>
              <w:rPr>
                <w:iCs/>
                <w:sz w:val="20"/>
                <w:szCs w:val="20"/>
                <w:lang w:val="pt-BR"/>
              </w:rPr>
            </w:pPr>
            <w:r w:rsidRPr="00B94D00">
              <w:rPr>
                <w:iCs/>
                <w:sz w:val="20"/>
                <w:szCs w:val="20"/>
                <w:lang w:val="pt-BR"/>
              </w:rPr>
              <w:t xml:space="preserve">DAEREV </w:t>
            </w:r>
            <w:r w:rsidRPr="00B94D00">
              <w:rPr>
                <w:i/>
                <w:iCs/>
                <w:sz w:val="20"/>
                <w:szCs w:val="20"/>
                <w:vertAlign w:val="subscript"/>
                <w:lang w:val="pt-BR"/>
              </w:rPr>
              <w:t>q, p, r, h</w:t>
            </w:r>
          </w:p>
        </w:tc>
        <w:tc>
          <w:tcPr>
            <w:tcW w:w="900" w:type="dxa"/>
          </w:tcPr>
          <w:p w14:paraId="71028C40" w14:textId="77777777" w:rsidR="00572F68" w:rsidRPr="00B94D00" w:rsidRDefault="00572F68" w:rsidP="005C0B53">
            <w:pPr>
              <w:spacing w:after="60"/>
              <w:rPr>
                <w:iCs/>
                <w:sz w:val="20"/>
                <w:szCs w:val="20"/>
              </w:rPr>
            </w:pPr>
            <w:r w:rsidRPr="00B94D00">
              <w:rPr>
                <w:iCs/>
                <w:sz w:val="20"/>
                <w:szCs w:val="20"/>
              </w:rPr>
              <w:t>$</w:t>
            </w:r>
          </w:p>
        </w:tc>
        <w:tc>
          <w:tcPr>
            <w:tcW w:w="6790" w:type="dxa"/>
          </w:tcPr>
          <w:p w14:paraId="09CB5BC7" w14:textId="77777777" w:rsidR="00572F68" w:rsidRPr="00B94D00" w:rsidRDefault="00572F68" w:rsidP="005C0B53">
            <w:pPr>
              <w:spacing w:after="60"/>
              <w:rPr>
                <w:i/>
                <w:iCs/>
                <w:sz w:val="20"/>
                <w:szCs w:val="20"/>
              </w:rPr>
            </w:pPr>
            <w:r w:rsidRPr="00B94D00">
              <w:rPr>
                <w:i/>
                <w:iCs/>
                <w:sz w:val="20"/>
                <w:szCs w:val="20"/>
              </w:rPr>
              <w:t xml:space="preserve">Day-Ahead Energy Revenue per QSE per Settlement Point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revenue received in the DAM for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based on the DAM Settlement Point Price,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6CBD4854" w14:textId="77777777" w:rsidTr="005C0B53">
        <w:trPr>
          <w:cantSplit/>
        </w:trPr>
        <w:tc>
          <w:tcPr>
            <w:tcW w:w="1818" w:type="dxa"/>
          </w:tcPr>
          <w:p w14:paraId="03730161" w14:textId="77777777" w:rsidR="00572F68" w:rsidRPr="00B94D00" w:rsidRDefault="00572F68" w:rsidP="005C0B53">
            <w:pPr>
              <w:spacing w:after="60"/>
              <w:rPr>
                <w:iCs/>
                <w:sz w:val="20"/>
                <w:szCs w:val="20"/>
              </w:rPr>
            </w:pPr>
            <w:r w:rsidRPr="00B94D00">
              <w:rPr>
                <w:iCs/>
                <w:sz w:val="20"/>
                <w:szCs w:val="20"/>
                <w:lang w:val="pt-BR"/>
              </w:rPr>
              <w:t xml:space="preserve">DAASREV </w:t>
            </w:r>
            <w:r w:rsidRPr="00B94D00">
              <w:rPr>
                <w:i/>
                <w:iCs/>
                <w:sz w:val="20"/>
                <w:szCs w:val="20"/>
                <w:vertAlign w:val="subscript"/>
                <w:lang w:val="pt-BR"/>
              </w:rPr>
              <w:t>q, r, h</w:t>
            </w:r>
          </w:p>
        </w:tc>
        <w:tc>
          <w:tcPr>
            <w:tcW w:w="900" w:type="dxa"/>
          </w:tcPr>
          <w:p w14:paraId="6E0886AE" w14:textId="77777777" w:rsidR="00572F68" w:rsidRPr="00B94D00" w:rsidRDefault="00572F68" w:rsidP="005C0B53">
            <w:pPr>
              <w:spacing w:after="60"/>
              <w:rPr>
                <w:iCs/>
                <w:sz w:val="20"/>
                <w:szCs w:val="20"/>
              </w:rPr>
            </w:pPr>
            <w:r w:rsidRPr="00B94D00">
              <w:rPr>
                <w:iCs/>
                <w:sz w:val="20"/>
                <w:szCs w:val="20"/>
              </w:rPr>
              <w:t>$</w:t>
            </w:r>
          </w:p>
        </w:tc>
        <w:tc>
          <w:tcPr>
            <w:tcW w:w="6790" w:type="dxa"/>
          </w:tcPr>
          <w:p w14:paraId="5823B400" w14:textId="77777777" w:rsidR="00572F68" w:rsidRPr="00B94D00" w:rsidRDefault="00572F68" w:rsidP="005C0B53">
            <w:pPr>
              <w:spacing w:after="60"/>
              <w:rPr>
                <w:i/>
                <w:iCs/>
                <w:sz w:val="20"/>
                <w:szCs w:val="20"/>
              </w:rPr>
            </w:pPr>
            <w:r w:rsidRPr="00B94D00">
              <w:rPr>
                <w:i/>
                <w:iCs/>
                <w:sz w:val="20"/>
                <w:szCs w:val="20"/>
              </w:rPr>
              <w:t xml:space="preserve">Day-Ahead Ancillary Service Revenue per QSE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revenue received in the DAM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based on the Market Clearing Price for Capacity (MCPC) for each Ancillary Service in the DAM,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5597E7AA" w14:textId="77777777" w:rsidTr="005C0B53">
        <w:trPr>
          <w:cantSplit/>
        </w:trPr>
        <w:tc>
          <w:tcPr>
            <w:tcW w:w="1818" w:type="dxa"/>
          </w:tcPr>
          <w:p w14:paraId="348CA0AC" w14:textId="77777777" w:rsidR="00572F68" w:rsidRPr="00B94D00" w:rsidRDefault="00572F68" w:rsidP="005C0B53">
            <w:pPr>
              <w:spacing w:after="60"/>
              <w:rPr>
                <w:iCs/>
                <w:sz w:val="20"/>
                <w:szCs w:val="20"/>
              </w:rPr>
            </w:pPr>
            <w:r w:rsidRPr="00B94D00">
              <w:rPr>
                <w:iCs/>
                <w:sz w:val="20"/>
                <w:szCs w:val="20"/>
              </w:rPr>
              <w:lastRenderedPageBreak/>
              <w:t>DASPP</w:t>
            </w:r>
            <w:r w:rsidRPr="00B94D00">
              <w:rPr>
                <w:i/>
                <w:iCs/>
                <w:sz w:val="20"/>
                <w:szCs w:val="20"/>
              </w:rPr>
              <w:t xml:space="preserve"> </w:t>
            </w:r>
            <w:r w:rsidRPr="00B94D00">
              <w:rPr>
                <w:i/>
                <w:iCs/>
                <w:sz w:val="20"/>
                <w:szCs w:val="20"/>
                <w:vertAlign w:val="subscript"/>
              </w:rPr>
              <w:t>p, h</w:t>
            </w:r>
          </w:p>
        </w:tc>
        <w:tc>
          <w:tcPr>
            <w:tcW w:w="900" w:type="dxa"/>
          </w:tcPr>
          <w:p w14:paraId="11FCBE87" w14:textId="77777777" w:rsidR="00572F68" w:rsidRPr="00B94D00" w:rsidRDefault="00572F68" w:rsidP="005C0B53">
            <w:pPr>
              <w:spacing w:after="60"/>
              <w:rPr>
                <w:iCs/>
                <w:sz w:val="20"/>
                <w:szCs w:val="20"/>
              </w:rPr>
            </w:pPr>
            <w:r w:rsidRPr="00B94D00">
              <w:rPr>
                <w:iCs/>
                <w:sz w:val="20"/>
                <w:szCs w:val="20"/>
              </w:rPr>
              <w:t>$/MWh</w:t>
            </w:r>
          </w:p>
        </w:tc>
        <w:tc>
          <w:tcPr>
            <w:tcW w:w="6790" w:type="dxa"/>
          </w:tcPr>
          <w:p w14:paraId="282604EE" w14:textId="77777777" w:rsidR="00572F68" w:rsidRPr="00B94D00" w:rsidRDefault="00572F68" w:rsidP="005C0B53">
            <w:pPr>
              <w:spacing w:after="60"/>
              <w:rPr>
                <w:i/>
                <w:iCs/>
                <w:sz w:val="20"/>
                <w:szCs w:val="20"/>
              </w:rPr>
            </w:pPr>
            <w:r w:rsidRPr="00B94D00">
              <w:rPr>
                <w:i/>
                <w:iCs/>
                <w:sz w:val="20"/>
                <w:szCs w:val="20"/>
              </w:rPr>
              <w:t xml:space="preserve">Day-Ahead Settlement Point Price by Settlement Point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DAM Settlement Point Price at Resource Node </w:t>
            </w:r>
            <w:r w:rsidRPr="00B94D00">
              <w:rPr>
                <w:i/>
                <w:iCs/>
                <w:sz w:val="20"/>
                <w:szCs w:val="20"/>
              </w:rPr>
              <w:t>p</w:t>
            </w:r>
            <w:r w:rsidRPr="00B94D00">
              <w:rPr>
                <w:iCs/>
                <w:sz w:val="20"/>
                <w:szCs w:val="20"/>
              </w:rPr>
              <w:t xml:space="preserve"> for the hour </w:t>
            </w:r>
            <w:r w:rsidRPr="00B94D00">
              <w:rPr>
                <w:i/>
                <w:iCs/>
                <w:sz w:val="20"/>
                <w:szCs w:val="20"/>
              </w:rPr>
              <w:t>h</w:t>
            </w:r>
            <w:r w:rsidRPr="00B94D00">
              <w:rPr>
                <w:iCs/>
                <w:sz w:val="20"/>
                <w:szCs w:val="20"/>
              </w:rPr>
              <w:t>.</w:t>
            </w:r>
          </w:p>
        </w:tc>
      </w:tr>
      <w:tr w:rsidR="00572F68" w:rsidRPr="00B94D00" w14:paraId="4EF23CA5" w14:textId="77777777" w:rsidTr="005C0B53">
        <w:trPr>
          <w:cantSplit/>
        </w:trPr>
        <w:tc>
          <w:tcPr>
            <w:tcW w:w="1818" w:type="dxa"/>
          </w:tcPr>
          <w:p w14:paraId="3F9F505B" w14:textId="77777777" w:rsidR="00572F68" w:rsidRPr="00B94D00" w:rsidRDefault="00572F68" w:rsidP="005C0B53">
            <w:pPr>
              <w:spacing w:after="60"/>
              <w:rPr>
                <w:iCs/>
                <w:sz w:val="20"/>
                <w:szCs w:val="20"/>
              </w:rPr>
            </w:pPr>
            <w:r w:rsidRPr="00B94D00">
              <w:rPr>
                <w:iCs/>
                <w:sz w:val="20"/>
                <w:szCs w:val="20"/>
              </w:rPr>
              <w:t xml:space="preserve">DAESR </w:t>
            </w:r>
            <w:r w:rsidRPr="00B94D00">
              <w:rPr>
                <w:i/>
                <w:iCs/>
                <w:sz w:val="20"/>
                <w:szCs w:val="20"/>
                <w:vertAlign w:val="subscript"/>
              </w:rPr>
              <w:t>q, p, r, h</w:t>
            </w:r>
          </w:p>
        </w:tc>
        <w:tc>
          <w:tcPr>
            <w:tcW w:w="900" w:type="dxa"/>
          </w:tcPr>
          <w:p w14:paraId="5DDA869A" w14:textId="77777777" w:rsidR="00572F68" w:rsidRPr="00B94D00" w:rsidRDefault="00572F68" w:rsidP="005C0B53">
            <w:pPr>
              <w:spacing w:after="60"/>
              <w:rPr>
                <w:iCs/>
                <w:sz w:val="20"/>
                <w:szCs w:val="20"/>
              </w:rPr>
            </w:pPr>
            <w:r w:rsidRPr="00B94D00">
              <w:rPr>
                <w:iCs/>
                <w:sz w:val="20"/>
                <w:szCs w:val="20"/>
              </w:rPr>
              <w:t>MW</w:t>
            </w:r>
          </w:p>
        </w:tc>
        <w:tc>
          <w:tcPr>
            <w:tcW w:w="6790" w:type="dxa"/>
          </w:tcPr>
          <w:p w14:paraId="236AB018" w14:textId="77777777" w:rsidR="00572F68" w:rsidRPr="00B94D00" w:rsidRDefault="00572F68" w:rsidP="005C0B53">
            <w:pPr>
              <w:spacing w:after="60"/>
              <w:rPr>
                <w:i/>
                <w:iCs/>
                <w:sz w:val="20"/>
                <w:szCs w:val="20"/>
              </w:rPr>
            </w:pPr>
            <w:r w:rsidRPr="00B94D00">
              <w:rPr>
                <w:i/>
                <w:iCs/>
                <w:sz w:val="20"/>
                <w:szCs w:val="20"/>
              </w:rPr>
              <w:t xml:space="preserve">Day-Ahead Energy Sale from Resource per QSE by Settlement Point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amount of energy cleared through Three-Part Supply Offers in the DAM for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01549DBC" w14:textId="77777777" w:rsidTr="005C0B53">
        <w:trPr>
          <w:cantSplit/>
        </w:trPr>
        <w:tc>
          <w:tcPr>
            <w:tcW w:w="1818" w:type="dxa"/>
          </w:tcPr>
          <w:p w14:paraId="3E0D5B0F" w14:textId="77777777" w:rsidR="00572F68" w:rsidRPr="00B94D00" w:rsidRDefault="00572F68" w:rsidP="005C0B53">
            <w:pPr>
              <w:spacing w:after="60"/>
              <w:rPr>
                <w:iCs/>
                <w:sz w:val="20"/>
                <w:szCs w:val="20"/>
              </w:rPr>
            </w:pPr>
            <w:r w:rsidRPr="00B94D00">
              <w:rPr>
                <w:iCs/>
                <w:sz w:val="20"/>
                <w:lang w:val="pt-BR"/>
              </w:rPr>
              <w:t>DASUPR</w:t>
            </w:r>
            <w:r w:rsidRPr="00B94D00">
              <w:rPr>
                <w:iCs/>
                <w:sz w:val="20"/>
                <w:szCs w:val="20"/>
                <w:vertAlign w:val="subscript"/>
              </w:rPr>
              <w:t xml:space="preserve"> </w:t>
            </w:r>
            <w:r w:rsidRPr="00B94D00">
              <w:rPr>
                <w:i/>
                <w:iCs/>
                <w:sz w:val="20"/>
                <w:szCs w:val="20"/>
                <w:vertAlign w:val="subscript"/>
              </w:rPr>
              <w:t>q, p, r</w:t>
            </w:r>
          </w:p>
        </w:tc>
        <w:tc>
          <w:tcPr>
            <w:tcW w:w="900" w:type="dxa"/>
          </w:tcPr>
          <w:p w14:paraId="216B357A" w14:textId="77777777" w:rsidR="00572F68" w:rsidRPr="00B94D00" w:rsidRDefault="00572F68" w:rsidP="005C0B53">
            <w:pPr>
              <w:spacing w:after="60"/>
              <w:rPr>
                <w:iCs/>
                <w:sz w:val="20"/>
                <w:szCs w:val="20"/>
              </w:rPr>
            </w:pPr>
            <w:r w:rsidRPr="00B94D00">
              <w:rPr>
                <w:iCs/>
                <w:sz w:val="20"/>
                <w:szCs w:val="20"/>
              </w:rPr>
              <w:t>$/MWh</w:t>
            </w:r>
          </w:p>
        </w:tc>
        <w:tc>
          <w:tcPr>
            <w:tcW w:w="6790" w:type="dxa"/>
          </w:tcPr>
          <w:p w14:paraId="28EF59CC" w14:textId="77777777" w:rsidR="00572F68" w:rsidRPr="00B94D00" w:rsidRDefault="00572F68" w:rsidP="005C0B53">
            <w:pPr>
              <w:spacing w:after="60"/>
              <w:rPr>
                <w:i/>
                <w:iCs/>
                <w:sz w:val="20"/>
                <w:szCs w:val="20"/>
              </w:rPr>
            </w:pPr>
            <w:r w:rsidRPr="00B94D00">
              <w:rPr>
                <w:i/>
                <w:iCs/>
                <w:sz w:val="20"/>
                <w:szCs w:val="20"/>
              </w:rPr>
              <w:t>Day-Ahead Startup Price per QSE per Settlement Point per Resource</w:t>
            </w:r>
            <w:r w:rsidRPr="00B94D00">
              <w:t>—</w:t>
            </w:r>
            <w:r w:rsidRPr="00B94D00">
              <w:rPr>
                <w:iCs/>
                <w:sz w:val="20"/>
                <w:szCs w:val="20"/>
              </w:rPr>
              <w:t xml:space="preserve">The derived Startup Price for an AGR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for the first hour of the DAM-commitment period.</w:t>
            </w:r>
          </w:p>
        </w:tc>
      </w:tr>
      <w:tr w:rsidR="00572F68" w:rsidRPr="00B94D00" w14:paraId="06756ECF" w14:textId="77777777" w:rsidTr="005C0B53">
        <w:trPr>
          <w:cantSplit/>
        </w:trPr>
        <w:tc>
          <w:tcPr>
            <w:tcW w:w="1818" w:type="dxa"/>
          </w:tcPr>
          <w:p w14:paraId="2633F8BC" w14:textId="77777777" w:rsidR="00572F68" w:rsidRPr="00B94D00" w:rsidRDefault="00572F68" w:rsidP="005C0B53">
            <w:pPr>
              <w:spacing w:after="60"/>
              <w:rPr>
                <w:iCs/>
                <w:sz w:val="20"/>
                <w:lang w:val="pt-BR"/>
              </w:rPr>
            </w:pPr>
            <w:r w:rsidRPr="00B94D00">
              <w:rPr>
                <w:iCs/>
                <w:sz w:val="20"/>
              </w:rPr>
              <w:t>DASUCAP</w:t>
            </w:r>
            <w:r w:rsidRPr="00B94D00">
              <w:rPr>
                <w:iCs/>
              </w:rPr>
              <w:t xml:space="preserve"> </w:t>
            </w:r>
            <w:r w:rsidRPr="00B94D00">
              <w:rPr>
                <w:i/>
                <w:iCs/>
                <w:sz w:val="20"/>
                <w:szCs w:val="20"/>
                <w:vertAlign w:val="subscript"/>
              </w:rPr>
              <w:t>q, p, r,</w:t>
            </w:r>
          </w:p>
        </w:tc>
        <w:tc>
          <w:tcPr>
            <w:tcW w:w="900" w:type="dxa"/>
          </w:tcPr>
          <w:p w14:paraId="32DA0A0F" w14:textId="77777777" w:rsidR="00572F68" w:rsidRPr="00B94D00" w:rsidRDefault="00572F68" w:rsidP="005C0B53">
            <w:pPr>
              <w:spacing w:after="60"/>
              <w:rPr>
                <w:iCs/>
                <w:sz w:val="20"/>
                <w:szCs w:val="20"/>
              </w:rPr>
            </w:pPr>
            <w:r w:rsidRPr="00B94D00">
              <w:rPr>
                <w:iCs/>
                <w:sz w:val="20"/>
                <w:szCs w:val="20"/>
              </w:rPr>
              <w:t>$/start</w:t>
            </w:r>
          </w:p>
        </w:tc>
        <w:tc>
          <w:tcPr>
            <w:tcW w:w="6790" w:type="dxa"/>
          </w:tcPr>
          <w:p w14:paraId="71C0A48B" w14:textId="77777777" w:rsidR="00572F68" w:rsidRPr="00B94D00" w:rsidRDefault="00572F68" w:rsidP="005C0B53">
            <w:pPr>
              <w:spacing w:after="60"/>
              <w:rPr>
                <w:i/>
                <w:iCs/>
                <w:sz w:val="20"/>
                <w:szCs w:val="20"/>
              </w:rPr>
            </w:pPr>
            <w:r w:rsidRPr="00B94D00">
              <w:rPr>
                <w:i/>
                <w:iCs/>
                <w:sz w:val="20"/>
                <w:szCs w:val="20"/>
              </w:rPr>
              <w:t>Day-Ahead Startup Cap per QSE per Settlement Point per Resource</w:t>
            </w:r>
            <w:r w:rsidRPr="00B94D00">
              <w:t>—</w:t>
            </w:r>
            <w:r w:rsidRPr="00B94D00">
              <w:rPr>
                <w:iCs/>
                <w:sz w:val="20"/>
                <w:szCs w:val="20"/>
              </w:rPr>
              <w:t xml:space="preserve">The amount used for AGR </w:t>
            </w:r>
            <w:r w:rsidRPr="00B94D00">
              <w:rPr>
                <w:i/>
                <w:iCs/>
                <w:sz w:val="20"/>
                <w:szCs w:val="20"/>
              </w:rPr>
              <w:t xml:space="preserve">r </w:t>
            </w:r>
            <w:r w:rsidRPr="00B94D00">
              <w:rPr>
                <w:iCs/>
                <w:sz w:val="20"/>
                <w:szCs w:val="20"/>
              </w:rPr>
              <w:t>or Resource</w:t>
            </w:r>
            <w:r w:rsidRPr="00B94D00">
              <w:rPr>
                <w:i/>
                <w:iCs/>
                <w:sz w:val="20"/>
                <w:szCs w:val="20"/>
              </w:rPr>
              <w:t xml:space="preserve"> r</w:t>
            </w:r>
            <w:r w:rsidRPr="00B94D00">
              <w:rPr>
                <w:iCs/>
                <w:sz w:val="20"/>
                <w:szCs w:val="20"/>
              </w:rPr>
              <w:t xml:space="preserve"> as Startup Costs.  The cap is the </w:t>
            </w:r>
            <w:r w:rsidRPr="00B94D00">
              <w:rPr>
                <w:sz w:val="20"/>
                <w:szCs w:val="20"/>
              </w:rPr>
              <w:t>Resource Category Startup Offer Generic Cap</w:t>
            </w:r>
            <w:r w:rsidRPr="00B94D00">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572F68" w:rsidRPr="00B94D00" w14:paraId="3C55D6B6" w14:textId="77777777" w:rsidTr="005C0B53">
        <w:trPr>
          <w:cantSplit/>
        </w:trPr>
        <w:tc>
          <w:tcPr>
            <w:tcW w:w="1818" w:type="dxa"/>
          </w:tcPr>
          <w:p w14:paraId="6228B245" w14:textId="77777777" w:rsidR="00572F68" w:rsidRPr="00B94D00" w:rsidRDefault="00572F68" w:rsidP="005C0B53">
            <w:pPr>
              <w:spacing w:after="60"/>
              <w:rPr>
                <w:iCs/>
                <w:sz w:val="20"/>
                <w:szCs w:val="20"/>
              </w:rPr>
            </w:pPr>
            <w:r w:rsidRPr="00B94D00">
              <w:rPr>
                <w:sz w:val="20"/>
                <w:szCs w:val="20"/>
              </w:rPr>
              <w:t>DAMECAP</w:t>
            </w:r>
            <w:r w:rsidRPr="00B94D00">
              <w:rPr>
                <w:i/>
                <w:sz w:val="20"/>
                <w:szCs w:val="20"/>
                <w:vertAlign w:val="subscript"/>
              </w:rPr>
              <w:t xml:space="preserve"> </w:t>
            </w:r>
            <w:proofErr w:type="spellStart"/>
            <w:r w:rsidRPr="00B94D00">
              <w:rPr>
                <w:i/>
                <w:sz w:val="20"/>
                <w:szCs w:val="20"/>
                <w:vertAlign w:val="subscript"/>
              </w:rPr>
              <w:t>p,q,r,h</w:t>
            </w:r>
            <w:proofErr w:type="spellEnd"/>
          </w:p>
        </w:tc>
        <w:tc>
          <w:tcPr>
            <w:tcW w:w="900" w:type="dxa"/>
          </w:tcPr>
          <w:p w14:paraId="4E4BEE50" w14:textId="77777777" w:rsidR="00572F68" w:rsidRPr="00B94D00" w:rsidRDefault="00572F68" w:rsidP="005C0B53">
            <w:pPr>
              <w:spacing w:after="60"/>
              <w:rPr>
                <w:iCs/>
                <w:sz w:val="20"/>
                <w:szCs w:val="20"/>
              </w:rPr>
            </w:pPr>
            <w:r w:rsidRPr="00B94D00">
              <w:rPr>
                <w:sz w:val="20"/>
                <w:szCs w:val="20"/>
              </w:rPr>
              <w:t>$/MWh</w:t>
            </w:r>
          </w:p>
        </w:tc>
        <w:tc>
          <w:tcPr>
            <w:tcW w:w="6790" w:type="dxa"/>
          </w:tcPr>
          <w:p w14:paraId="52024675" w14:textId="77777777" w:rsidR="00572F68" w:rsidRPr="00B94D00" w:rsidRDefault="00572F68" w:rsidP="005C0B53">
            <w:pPr>
              <w:spacing w:after="60"/>
              <w:rPr>
                <w:i/>
                <w:iCs/>
                <w:sz w:val="20"/>
                <w:szCs w:val="20"/>
              </w:rPr>
            </w:pPr>
            <w:r w:rsidRPr="00B94D00">
              <w:rPr>
                <w:i/>
                <w:sz w:val="20"/>
                <w:szCs w:val="20"/>
              </w:rPr>
              <w:t xml:space="preserve">Day-Ahead Minimum-Energy Cap </w:t>
            </w:r>
            <w:r w:rsidRPr="00B94D00">
              <w:rPr>
                <w:sz w:val="20"/>
                <w:szCs w:val="20"/>
              </w:rPr>
              <w:t xml:space="preserve">—The amount used for Resource </w:t>
            </w:r>
            <w:r w:rsidRPr="00B94D00">
              <w:rPr>
                <w:i/>
                <w:sz w:val="20"/>
                <w:szCs w:val="20"/>
              </w:rPr>
              <w:t xml:space="preserve">r </w:t>
            </w:r>
            <w:r w:rsidRPr="00B94D00">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B94D00">
              <w:rPr>
                <w:i/>
                <w:sz w:val="20"/>
                <w:szCs w:val="20"/>
              </w:rPr>
              <w:t xml:space="preserve">r </w:t>
            </w:r>
            <w:r w:rsidRPr="00B94D00">
              <w:rPr>
                <w:sz w:val="20"/>
                <w:szCs w:val="20"/>
              </w:rPr>
              <w:t>is a Combined Cycle Generation Resource within the Combined Cycle Train.</w:t>
            </w:r>
          </w:p>
        </w:tc>
      </w:tr>
      <w:tr w:rsidR="00572F68" w:rsidRPr="00B94D00" w14:paraId="139E50E9" w14:textId="77777777" w:rsidTr="005C0B53">
        <w:trPr>
          <w:cantSplit/>
        </w:trPr>
        <w:tc>
          <w:tcPr>
            <w:tcW w:w="1818" w:type="dxa"/>
          </w:tcPr>
          <w:p w14:paraId="441AE6A6" w14:textId="77777777" w:rsidR="00572F68" w:rsidRPr="00B94D00" w:rsidRDefault="00572F68" w:rsidP="005C0B53">
            <w:pPr>
              <w:spacing w:after="60"/>
              <w:rPr>
                <w:iCs/>
                <w:sz w:val="20"/>
                <w:szCs w:val="20"/>
              </w:rPr>
            </w:pPr>
            <w:r w:rsidRPr="00B94D00">
              <w:rPr>
                <w:iCs/>
                <w:sz w:val="20"/>
                <w:szCs w:val="20"/>
              </w:rPr>
              <w:t>RCGSC</w:t>
            </w:r>
          </w:p>
        </w:tc>
        <w:tc>
          <w:tcPr>
            <w:tcW w:w="900" w:type="dxa"/>
          </w:tcPr>
          <w:p w14:paraId="570F42AC" w14:textId="77777777" w:rsidR="00572F68" w:rsidRPr="00B94D00" w:rsidRDefault="00572F68" w:rsidP="005C0B53">
            <w:pPr>
              <w:spacing w:after="60"/>
              <w:rPr>
                <w:iCs/>
                <w:sz w:val="20"/>
                <w:szCs w:val="20"/>
              </w:rPr>
            </w:pPr>
            <w:r w:rsidRPr="00B94D00">
              <w:rPr>
                <w:iCs/>
                <w:sz w:val="20"/>
                <w:szCs w:val="20"/>
              </w:rPr>
              <w:t>$/Start</w:t>
            </w:r>
          </w:p>
        </w:tc>
        <w:tc>
          <w:tcPr>
            <w:tcW w:w="6790" w:type="dxa"/>
          </w:tcPr>
          <w:p w14:paraId="7F7DAE8D" w14:textId="77777777" w:rsidR="00572F68" w:rsidRPr="00B94D00" w:rsidRDefault="00572F68" w:rsidP="005C0B53">
            <w:pPr>
              <w:spacing w:after="60"/>
              <w:rPr>
                <w:i/>
                <w:iCs/>
                <w:sz w:val="20"/>
                <w:szCs w:val="20"/>
              </w:rPr>
            </w:pPr>
            <w:r w:rsidRPr="00B94D00">
              <w:rPr>
                <w:i/>
                <w:iCs/>
                <w:sz w:val="20"/>
                <w:szCs w:val="20"/>
              </w:rPr>
              <w:t>Resource Category Generic Startup Cost</w:t>
            </w:r>
            <w:r w:rsidRPr="00B94D00">
              <w:rPr>
                <w:iCs/>
                <w:sz w:val="20"/>
                <w:szCs w:val="20"/>
              </w:rPr>
              <w:t>—The Resource Category Generic Startup Cost cap for the category of the Resource, according to Section 4.4.9.2.3, Startup Offer and Minimum-Energy Offer Generic Caps, for the Operating Day.</w:t>
            </w:r>
          </w:p>
        </w:tc>
      </w:tr>
      <w:tr w:rsidR="00572F68" w:rsidRPr="00B94D00" w14:paraId="753D5895" w14:textId="77777777" w:rsidTr="005C0B53">
        <w:trPr>
          <w:cantSplit/>
        </w:trPr>
        <w:tc>
          <w:tcPr>
            <w:tcW w:w="1818" w:type="dxa"/>
          </w:tcPr>
          <w:p w14:paraId="3B92AD85" w14:textId="77777777" w:rsidR="00572F68" w:rsidRPr="00B94D00" w:rsidRDefault="00572F68" w:rsidP="005C0B53">
            <w:pPr>
              <w:spacing w:after="60"/>
              <w:rPr>
                <w:iCs/>
                <w:sz w:val="20"/>
                <w:szCs w:val="20"/>
              </w:rPr>
            </w:pPr>
            <w:r w:rsidRPr="00B94D00">
              <w:rPr>
                <w:iCs/>
                <w:sz w:val="20"/>
                <w:szCs w:val="20"/>
              </w:rPr>
              <w:t xml:space="preserve">PCRUR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0517ADF9" w14:textId="77777777" w:rsidR="00572F68" w:rsidRPr="00B94D00" w:rsidRDefault="00572F68" w:rsidP="005C0B53">
            <w:pPr>
              <w:spacing w:after="60"/>
              <w:rPr>
                <w:iCs/>
                <w:sz w:val="20"/>
                <w:szCs w:val="20"/>
              </w:rPr>
            </w:pPr>
            <w:r w:rsidRPr="00B94D00">
              <w:rPr>
                <w:iCs/>
                <w:sz w:val="20"/>
                <w:szCs w:val="20"/>
              </w:rPr>
              <w:t>MW</w:t>
            </w:r>
          </w:p>
        </w:tc>
        <w:tc>
          <w:tcPr>
            <w:tcW w:w="6790" w:type="dxa"/>
          </w:tcPr>
          <w:p w14:paraId="7879D716" w14:textId="77777777" w:rsidR="00572F68" w:rsidRPr="00B94D00" w:rsidRDefault="00572F68" w:rsidP="005C0B53">
            <w:pPr>
              <w:spacing w:after="60"/>
              <w:rPr>
                <w:i/>
                <w:iCs/>
                <w:sz w:val="20"/>
                <w:szCs w:val="20"/>
              </w:rPr>
            </w:pPr>
            <w:r w:rsidRPr="00B94D00">
              <w:rPr>
                <w:i/>
                <w:iCs/>
                <w:sz w:val="20"/>
                <w:szCs w:val="20"/>
              </w:rPr>
              <w:t>Procured Capacity for Reg-Up from Resource per Resource per QSE per hour in DAM</w:t>
            </w:r>
            <w:r w:rsidRPr="00B94D00">
              <w:rPr>
                <w:iCs/>
                <w:sz w:val="20"/>
                <w:szCs w:val="20"/>
              </w:rPr>
              <w:t xml:space="preserve">—The Regulation Up (Reg-Up)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1CFD0975" w14:textId="77777777" w:rsidTr="005C0B53">
        <w:trPr>
          <w:cantSplit/>
        </w:trPr>
        <w:tc>
          <w:tcPr>
            <w:tcW w:w="1818" w:type="dxa"/>
          </w:tcPr>
          <w:p w14:paraId="4D7C340E" w14:textId="77777777" w:rsidR="00572F68" w:rsidRPr="00B94D00" w:rsidRDefault="00572F68" w:rsidP="005C0B53">
            <w:pPr>
              <w:spacing w:after="60"/>
              <w:rPr>
                <w:iCs/>
                <w:sz w:val="20"/>
                <w:szCs w:val="20"/>
              </w:rPr>
            </w:pPr>
            <w:r w:rsidRPr="00B94D00">
              <w:rPr>
                <w:iCs/>
                <w:sz w:val="20"/>
                <w:szCs w:val="20"/>
              </w:rPr>
              <w:t xml:space="preserve">MCPCRU </w:t>
            </w:r>
            <w:r w:rsidRPr="00B94D00">
              <w:rPr>
                <w:i/>
                <w:iCs/>
                <w:sz w:val="20"/>
                <w:szCs w:val="20"/>
                <w:vertAlign w:val="subscript"/>
              </w:rPr>
              <w:t>DAM, h</w:t>
            </w:r>
          </w:p>
        </w:tc>
        <w:tc>
          <w:tcPr>
            <w:tcW w:w="900" w:type="dxa"/>
          </w:tcPr>
          <w:p w14:paraId="30E5D487" w14:textId="77777777" w:rsidR="00572F68" w:rsidRPr="00B94D00" w:rsidRDefault="00572F68" w:rsidP="005C0B53">
            <w:pPr>
              <w:spacing w:after="60"/>
              <w:rPr>
                <w:iCs/>
                <w:sz w:val="20"/>
                <w:szCs w:val="20"/>
              </w:rPr>
            </w:pPr>
            <w:r w:rsidRPr="00B94D00">
              <w:rPr>
                <w:iCs/>
                <w:sz w:val="20"/>
                <w:szCs w:val="20"/>
              </w:rPr>
              <w:t>$/MW per hour</w:t>
            </w:r>
          </w:p>
        </w:tc>
        <w:tc>
          <w:tcPr>
            <w:tcW w:w="6790" w:type="dxa"/>
          </w:tcPr>
          <w:p w14:paraId="7C1717E8" w14:textId="77777777" w:rsidR="00572F68" w:rsidRPr="00B94D00" w:rsidRDefault="00572F68" w:rsidP="005C0B53">
            <w:pPr>
              <w:spacing w:after="60"/>
              <w:rPr>
                <w:i/>
                <w:iCs/>
                <w:sz w:val="20"/>
                <w:szCs w:val="20"/>
              </w:rPr>
            </w:pPr>
            <w:r w:rsidRPr="00B94D00">
              <w:rPr>
                <w:i/>
                <w:iCs/>
                <w:sz w:val="20"/>
                <w:szCs w:val="20"/>
              </w:rPr>
              <w:t>Market Clearing Price for Capacity for Reg-Up per hour in DAM</w:t>
            </w:r>
            <w:r w:rsidRPr="00B94D00">
              <w:rPr>
                <w:iCs/>
                <w:sz w:val="20"/>
                <w:szCs w:val="20"/>
              </w:rPr>
              <w:t xml:space="preserve">—The DAM MCPC for Reg-Up for the hour </w:t>
            </w:r>
            <w:r w:rsidRPr="00B94D00">
              <w:rPr>
                <w:i/>
                <w:iCs/>
                <w:sz w:val="20"/>
                <w:szCs w:val="20"/>
              </w:rPr>
              <w:t>h</w:t>
            </w:r>
            <w:r w:rsidRPr="00B94D00">
              <w:rPr>
                <w:iCs/>
                <w:sz w:val="20"/>
                <w:szCs w:val="20"/>
              </w:rPr>
              <w:t>.</w:t>
            </w:r>
          </w:p>
        </w:tc>
      </w:tr>
      <w:tr w:rsidR="00572F68" w:rsidRPr="00B94D00" w14:paraId="56BAE0A6" w14:textId="77777777" w:rsidTr="005C0B53">
        <w:trPr>
          <w:cantSplit/>
        </w:trPr>
        <w:tc>
          <w:tcPr>
            <w:tcW w:w="1818" w:type="dxa"/>
          </w:tcPr>
          <w:p w14:paraId="32608FD1" w14:textId="77777777" w:rsidR="00572F68" w:rsidRPr="00B94D00" w:rsidRDefault="00572F68" w:rsidP="005C0B53">
            <w:pPr>
              <w:spacing w:after="60"/>
              <w:rPr>
                <w:iCs/>
                <w:sz w:val="20"/>
                <w:szCs w:val="20"/>
              </w:rPr>
            </w:pPr>
            <w:r w:rsidRPr="00B94D00">
              <w:rPr>
                <w:iCs/>
                <w:sz w:val="20"/>
                <w:szCs w:val="20"/>
              </w:rPr>
              <w:t xml:space="preserve">PCRDR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3D7A1540" w14:textId="77777777" w:rsidR="00572F68" w:rsidRPr="00B94D00" w:rsidRDefault="00572F68" w:rsidP="005C0B53">
            <w:pPr>
              <w:spacing w:after="60"/>
              <w:rPr>
                <w:iCs/>
                <w:sz w:val="20"/>
                <w:szCs w:val="20"/>
              </w:rPr>
            </w:pPr>
            <w:r w:rsidRPr="00B94D00">
              <w:rPr>
                <w:iCs/>
                <w:sz w:val="20"/>
                <w:szCs w:val="20"/>
              </w:rPr>
              <w:t>MW</w:t>
            </w:r>
          </w:p>
        </w:tc>
        <w:tc>
          <w:tcPr>
            <w:tcW w:w="6790" w:type="dxa"/>
          </w:tcPr>
          <w:p w14:paraId="0F8E074D" w14:textId="77777777" w:rsidR="00572F68" w:rsidRPr="00B94D00" w:rsidRDefault="00572F68" w:rsidP="005C0B53">
            <w:pPr>
              <w:spacing w:after="60"/>
              <w:rPr>
                <w:i/>
                <w:iCs/>
                <w:sz w:val="20"/>
                <w:szCs w:val="20"/>
              </w:rPr>
            </w:pPr>
            <w:r w:rsidRPr="00B94D00">
              <w:rPr>
                <w:i/>
                <w:iCs/>
                <w:sz w:val="20"/>
                <w:szCs w:val="20"/>
              </w:rPr>
              <w:t>Procured Capacity for Reg-Down from Resource per Resource per QSE per hour in DAM</w:t>
            </w:r>
            <w:r w:rsidRPr="00B94D00">
              <w:rPr>
                <w:iCs/>
                <w:sz w:val="20"/>
                <w:szCs w:val="20"/>
              </w:rPr>
              <w:t xml:space="preserve">—The Regulation Down (Reg-Down)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0247F5C6" w14:textId="77777777" w:rsidTr="005C0B53">
        <w:trPr>
          <w:cantSplit/>
        </w:trPr>
        <w:tc>
          <w:tcPr>
            <w:tcW w:w="1818" w:type="dxa"/>
          </w:tcPr>
          <w:p w14:paraId="5A492BAD" w14:textId="77777777" w:rsidR="00572F68" w:rsidRPr="00B94D00" w:rsidRDefault="00572F68" w:rsidP="005C0B53">
            <w:pPr>
              <w:spacing w:after="60"/>
              <w:rPr>
                <w:iCs/>
                <w:sz w:val="20"/>
                <w:szCs w:val="20"/>
              </w:rPr>
            </w:pPr>
            <w:r w:rsidRPr="00B94D00">
              <w:rPr>
                <w:iCs/>
                <w:sz w:val="20"/>
                <w:szCs w:val="20"/>
              </w:rPr>
              <w:t xml:space="preserve">MCPCRD </w:t>
            </w:r>
            <w:r w:rsidRPr="00B94D00">
              <w:rPr>
                <w:i/>
                <w:iCs/>
                <w:sz w:val="20"/>
                <w:szCs w:val="20"/>
                <w:vertAlign w:val="subscript"/>
              </w:rPr>
              <w:t>DAM, h</w:t>
            </w:r>
          </w:p>
        </w:tc>
        <w:tc>
          <w:tcPr>
            <w:tcW w:w="900" w:type="dxa"/>
          </w:tcPr>
          <w:p w14:paraId="441D70DA" w14:textId="77777777" w:rsidR="00572F68" w:rsidRPr="00B94D00" w:rsidRDefault="00572F68" w:rsidP="005C0B53">
            <w:pPr>
              <w:spacing w:after="60"/>
              <w:rPr>
                <w:iCs/>
                <w:sz w:val="20"/>
                <w:szCs w:val="20"/>
              </w:rPr>
            </w:pPr>
            <w:r w:rsidRPr="00B94D00">
              <w:rPr>
                <w:iCs/>
                <w:sz w:val="20"/>
                <w:szCs w:val="20"/>
              </w:rPr>
              <w:t>$/MW per hour</w:t>
            </w:r>
          </w:p>
        </w:tc>
        <w:tc>
          <w:tcPr>
            <w:tcW w:w="6790" w:type="dxa"/>
          </w:tcPr>
          <w:p w14:paraId="387F2F57" w14:textId="77777777" w:rsidR="00572F68" w:rsidRPr="00B94D00" w:rsidRDefault="00572F68" w:rsidP="005C0B53">
            <w:pPr>
              <w:spacing w:after="60"/>
              <w:rPr>
                <w:i/>
                <w:iCs/>
                <w:sz w:val="20"/>
                <w:szCs w:val="20"/>
              </w:rPr>
            </w:pPr>
            <w:r w:rsidRPr="00B94D00">
              <w:rPr>
                <w:i/>
                <w:iCs/>
                <w:sz w:val="20"/>
                <w:szCs w:val="20"/>
              </w:rPr>
              <w:t>Market Clearing Price for Capacity for Reg-Down per hour in DAM</w:t>
            </w:r>
            <w:r w:rsidRPr="00B94D00">
              <w:rPr>
                <w:iCs/>
                <w:sz w:val="20"/>
                <w:szCs w:val="20"/>
              </w:rPr>
              <w:t xml:space="preserve">—The DAM MCPC for Reg-Down for the hour </w:t>
            </w:r>
            <w:r w:rsidRPr="00B94D00">
              <w:rPr>
                <w:i/>
                <w:iCs/>
                <w:sz w:val="20"/>
                <w:szCs w:val="20"/>
              </w:rPr>
              <w:t>h</w:t>
            </w:r>
            <w:r w:rsidRPr="00B94D00">
              <w:rPr>
                <w:iCs/>
                <w:sz w:val="20"/>
                <w:szCs w:val="20"/>
              </w:rPr>
              <w:t>.</w:t>
            </w:r>
          </w:p>
        </w:tc>
      </w:tr>
      <w:tr w:rsidR="00572F68" w:rsidRPr="00B94D00" w14:paraId="704745E4" w14:textId="77777777" w:rsidTr="005C0B53">
        <w:trPr>
          <w:cantSplit/>
        </w:trPr>
        <w:tc>
          <w:tcPr>
            <w:tcW w:w="1818" w:type="dxa"/>
          </w:tcPr>
          <w:p w14:paraId="1DAC6641" w14:textId="77777777" w:rsidR="00572F68" w:rsidRPr="00B94D00" w:rsidRDefault="00572F68" w:rsidP="005C0B53">
            <w:pPr>
              <w:spacing w:after="60"/>
              <w:rPr>
                <w:iCs/>
                <w:sz w:val="20"/>
                <w:szCs w:val="20"/>
              </w:rPr>
            </w:pPr>
            <w:r w:rsidRPr="00B94D00">
              <w:rPr>
                <w:iCs/>
                <w:sz w:val="20"/>
                <w:szCs w:val="20"/>
              </w:rPr>
              <w:t xml:space="preserve">PCRRR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79DB7D5D" w14:textId="77777777" w:rsidR="00572F68" w:rsidRPr="00B94D00" w:rsidRDefault="00572F68" w:rsidP="005C0B53">
            <w:pPr>
              <w:spacing w:after="60"/>
              <w:rPr>
                <w:iCs/>
                <w:sz w:val="20"/>
                <w:szCs w:val="20"/>
              </w:rPr>
            </w:pPr>
            <w:r w:rsidRPr="00B94D00">
              <w:rPr>
                <w:iCs/>
                <w:sz w:val="20"/>
                <w:szCs w:val="20"/>
              </w:rPr>
              <w:t>MW</w:t>
            </w:r>
          </w:p>
        </w:tc>
        <w:tc>
          <w:tcPr>
            <w:tcW w:w="6790" w:type="dxa"/>
          </w:tcPr>
          <w:p w14:paraId="74656100" w14:textId="77777777" w:rsidR="00572F68" w:rsidRPr="00B94D00" w:rsidRDefault="00572F68" w:rsidP="005C0B53">
            <w:pPr>
              <w:spacing w:after="60"/>
              <w:rPr>
                <w:i/>
                <w:iCs/>
                <w:sz w:val="20"/>
                <w:szCs w:val="20"/>
              </w:rPr>
            </w:pPr>
            <w:r w:rsidRPr="00B94D00">
              <w:rPr>
                <w:i/>
                <w:iCs/>
                <w:sz w:val="20"/>
                <w:szCs w:val="20"/>
              </w:rPr>
              <w:t>Procured Capacity for Responsive Reserve from Resource per Resource per QSE per hour in DAM</w:t>
            </w:r>
            <w:r w:rsidRPr="00B94D00">
              <w:rPr>
                <w:iCs/>
                <w:sz w:val="20"/>
                <w:szCs w:val="20"/>
              </w:rPr>
              <w:t xml:space="preserve">—The Responsive Reserve (RRS)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071462EC" w14:textId="77777777" w:rsidTr="005C0B53">
        <w:trPr>
          <w:cantSplit/>
        </w:trPr>
        <w:tc>
          <w:tcPr>
            <w:tcW w:w="1818" w:type="dxa"/>
            <w:tcBorders>
              <w:bottom w:val="single" w:sz="4" w:space="0" w:color="auto"/>
            </w:tcBorders>
          </w:tcPr>
          <w:p w14:paraId="795136A2" w14:textId="77777777" w:rsidR="00572F68" w:rsidRPr="00B94D00" w:rsidRDefault="00572F68" w:rsidP="005C0B53">
            <w:pPr>
              <w:spacing w:after="60"/>
              <w:rPr>
                <w:iCs/>
                <w:sz w:val="20"/>
                <w:szCs w:val="20"/>
              </w:rPr>
            </w:pPr>
            <w:r w:rsidRPr="00B94D00">
              <w:rPr>
                <w:iCs/>
                <w:sz w:val="20"/>
                <w:szCs w:val="20"/>
              </w:rPr>
              <w:t xml:space="preserve">MCPCRR </w:t>
            </w:r>
            <w:r w:rsidRPr="00B94D00">
              <w:rPr>
                <w:i/>
                <w:iCs/>
                <w:sz w:val="20"/>
                <w:szCs w:val="20"/>
                <w:vertAlign w:val="subscript"/>
              </w:rPr>
              <w:t>DAM, h</w:t>
            </w:r>
          </w:p>
        </w:tc>
        <w:tc>
          <w:tcPr>
            <w:tcW w:w="900" w:type="dxa"/>
            <w:tcBorders>
              <w:bottom w:val="single" w:sz="4" w:space="0" w:color="auto"/>
            </w:tcBorders>
          </w:tcPr>
          <w:p w14:paraId="3BA9D9F7" w14:textId="77777777" w:rsidR="00572F68" w:rsidRPr="00B94D00" w:rsidRDefault="00572F68" w:rsidP="005C0B53">
            <w:pPr>
              <w:spacing w:after="60"/>
              <w:rPr>
                <w:iCs/>
                <w:sz w:val="20"/>
                <w:szCs w:val="20"/>
              </w:rPr>
            </w:pPr>
            <w:r w:rsidRPr="00B94D00">
              <w:rPr>
                <w:iCs/>
                <w:sz w:val="20"/>
                <w:szCs w:val="20"/>
              </w:rPr>
              <w:t>$/MW per hour</w:t>
            </w:r>
          </w:p>
        </w:tc>
        <w:tc>
          <w:tcPr>
            <w:tcW w:w="6790" w:type="dxa"/>
            <w:tcBorders>
              <w:bottom w:val="single" w:sz="4" w:space="0" w:color="auto"/>
            </w:tcBorders>
          </w:tcPr>
          <w:p w14:paraId="7E1BAEF8" w14:textId="77777777" w:rsidR="00572F68" w:rsidRPr="00B94D00" w:rsidRDefault="00572F68" w:rsidP="005C0B53">
            <w:pPr>
              <w:spacing w:after="60"/>
              <w:rPr>
                <w:i/>
                <w:iCs/>
                <w:sz w:val="20"/>
                <w:szCs w:val="20"/>
              </w:rPr>
            </w:pPr>
            <w:r w:rsidRPr="00B94D00">
              <w:rPr>
                <w:i/>
                <w:iCs/>
                <w:sz w:val="20"/>
                <w:szCs w:val="20"/>
              </w:rPr>
              <w:t>Market Clearing Price for Capacity for Responsive Reserve per hour in DAM</w:t>
            </w:r>
            <w:r w:rsidRPr="00B94D00">
              <w:rPr>
                <w:iCs/>
                <w:sz w:val="20"/>
                <w:szCs w:val="20"/>
              </w:rPr>
              <w:t xml:space="preserve">—The DAM MCPC for RRS for the hour </w:t>
            </w:r>
            <w:r w:rsidRPr="00B94D00">
              <w:rPr>
                <w:i/>
                <w:iCs/>
                <w:sz w:val="20"/>
                <w:szCs w:val="20"/>
              </w:rPr>
              <w:t>h</w:t>
            </w:r>
            <w:r w:rsidRPr="00B94D00">
              <w:rPr>
                <w:iCs/>
                <w:sz w:val="20"/>
                <w:szCs w:val="20"/>
              </w:rPr>
              <w:t>.</w:t>
            </w:r>
          </w:p>
        </w:tc>
      </w:tr>
      <w:tr w:rsidR="00572F68" w:rsidRPr="00B94D00" w14:paraId="58CB9310" w14:textId="77777777" w:rsidTr="005C0B53">
        <w:trPr>
          <w:cantSplit/>
        </w:trPr>
        <w:tc>
          <w:tcPr>
            <w:tcW w:w="1818" w:type="dxa"/>
            <w:tcBorders>
              <w:top w:val="single" w:sz="4" w:space="0" w:color="auto"/>
              <w:left w:val="single" w:sz="4" w:space="0" w:color="auto"/>
              <w:bottom w:val="single" w:sz="4" w:space="0" w:color="auto"/>
              <w:right w:val="single" w:sz="4" w:space="0" w:color="auto"/>
            </w:tcBorders>
          </w:tcPr>
          <w:p w14:paraId="3423B0E8" w14:textId="77777777" w:rsidR="00572F68" w:rsidRPr="00B94D00" w:rsidRDefault="00572F68" w:rsidP="005C0B53">
            <w:pPr>
              <w:spacing w:after="60"/>
              <w:rPr>
                <w:iCs/>
                <w:sz w:val="20"/>
                <w:szCs w:val="20"/>
              </w:rPr>
            </w:pPr>
            <w:r w:rsidRPr="00B94D00">
              <w:rPr>
                <w:iCs/>
                <w:sz w:val="20"/>
                <w:szCs w:val="20"/>
              </w:rPr>
              <w:lastRenderedPageBreak/>
              <w:t xml:space="preserve">PCECRR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58467E76" w14:textId="77777777" w:rsidR="00572F68" w:rsidRPr="00B94D00" w:rsidRDefault="00572F68" w:rsidP="005C0B53">
            <w:pPr>
              <w:spacing w:after="60"/>
              <w:rPr>
                <w:iCs/>
                <w:sz w:val="20"/>
                <w:szCs w:val="20"/>
              </w:rPr>
            </w:pPr>
            <w:r w:rsidRPr="00B94D00">
              <w:rPr>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236E47F7" w14:textId="77777777" w:rsidR="00572F68" w:rsidRPr="00B94D00" w:rsidRDefault="00572F68" w:rsidP="005C0B53">
            <w:pPr>
              <w:spacing w:after="60"/>
              <w:rPr>
                <w:i/>
                <w:iCs/>
                <w:sz w:val="20"/>
                <w:szCs w:val="20"/>
              </w:rPr>
            </w:pPr>
            <w:r w:rsidRPr="00B94D00">
              <w:rPr>
                <w:i/>
                <w:iCs/>
                <w:sz w:val="20"/>
                <w:szCs w:val="20"/>
              </w:rPr>
              <w:t>Procured Capacity for ERCOT Contingency Reserve Service from Resource per Resource per QSE per hour in DAM</w:t>
            </w:r>
            <w:r w:rsidRPr="00B94D00">
              <w:rPr>
                <w:iCs/>
                <w:sz w:val="20"/>
                <w:szCs w:val="20"/>
              </w:rPr>
              <w:t xml:space="preserve">—The ERCOT Contingency Reserve Service (ECRS)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2C5A38FE" w14:textId="77777777" w:rsidTr="005C0B53">
        <w:trPr>
          <w:cantSplit/>
        </w:trPr>
        <w:tc>
          <w:tcPr>
            <w:tcW w:w="1818" w:type="dxa"/>
            <w:tcBorders>
              <w:top w:val="single" w:sz="4" w:space="0" w:color="auto"/>
              <w:left w:val="single" w:sz="4" w:space="0" w:color="auto"/>
              <w:bottom w:val="nil"/>
              <w:right w:val="single" w:sz="4" w:space="0" w:color="auto"/>
            </w:tcBorders>
          </w:tcPr>
          <w:p w14:paraId="14D5BFD5" w14:textId="77777777" w:rsidR="00572F68" w:rsidRPr="00B94D00" w:rsidRDefault="00572F68" w:rsidP="005C0B53">
            <w:pPr>
              <w:spacing w:after="60"/>
              <w:rPr>
                <w:iCs/>
                <w:sz w:val="20"/>
                <w:szCs w:val="20"/>
              </w:rPr>
            </w:pPr>
            <w:r w:rsidRPr="00B94D00">
              <w:rPr>
                <w:iCs/>
                <w:sz w:val="20"/>
                <w:szCs w:val="20"/>
              </w:rPr>
              <w:t xml:space="preserve">MCPCECR </w:t>
            </w:r>
            <w:r w:rsidRPr="00B94D00">
              <w:rPr>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672CFAE2" w14:textId="77777777" w:rsidR="00572F68" w:rsidRPr="00B94D00" w:rsidRDefault="00572F68" w:rsidP="005C0B53">
            <w:pPr>
              <w:spacing w:after="60"/>
              <w:rPr>
                <w:iCs/>
                <w:sz w:val="20"/>
                <w:szCs w:val="20"/>
              </w:rPr>
            </w:pPr>
            <w:r w:rsidRPr="00B94D00">
              <w:rPr>
                <w:iCs/>
                <w:sz w:val="20"/>
                <w:szCs w:val="20"/>
              </w:rPr>
              <w:t>$/MW per hour</w:t>
            </w:r>
          </w:p>
        </w:tc>
        <w:tc>
          <w:tcPr>
            <w:tcW w:w="6790" w:type="dxa"/>
            <w:tcBorders>
              <w:top w:val="single" w:sz="4" w:space="0" w:color="auto"/>
              <w:left w:val="single" w:sz="4" w:space="0" w:color="auto"/>
              <w:bottom w:val="nil"/>
              <w:right w:val="single" w:sz="4" w:space="0" w:color="auto"/>
            </w:tcBorders>
          </w:tcPr>
          <w:p w14:paraId="43A1AC42" w14:textId="77777777" w:rsidR="00572F68" w:rsidRPr="00B94D00" w:rsidRDefault="00572F68" w:rsidP="005C0B53">
            <w:pPr>
              <w:spacing w:after="60"/>
              <w:rPr>
                <w:i/>
                <w:iCs/>
                <w:sz w:val="20"/>
                <w:szCs w:val="20"/>
              </w:rPr>
            </w:pPr>
            <w:r w:rsidRPr="00B94D00">
              <w:rPr>
                <w:i/>
                <w:iCs/>
                <w:sz w:val="20"/>
                <w:szCs w:val="20"/>
              </w:rPr>
              <w:t>Market Clearing Price for Capacity for ERCOT Contingency Reserve Service per hour in DAM</w:t>
            </w:r>
            <w:r w:rsidRPr="00B94D00">
              <w:rPr>
                <w:iCs/>
                <w:sz w:val="20"/>
                <w:szCs w:val="20"/>
              </w:rPr>
              <w:t xml:space="preserve">—The DAM MCPC for ECRS for the hour </w:t>
            </w:r>
            <w:r w:rsidRPr="00B94D00">
              <w:rPr>
                <w:i/>
                <w:iCs/>
                <w:sz w:val="20"/>
                <w:szCs w:val="20"/>
              </w:rPr>
              <w:t>h</w:t>
            </w:r>
            <w:r w:rsidRPr="00B94D00">
              <w:rPr>
                <w:iCs/>
                <w:sz w:val="20"/>
                <w:szCs w:val="20"/>
              </w:rPr>
              <w:t>.</w:t>
            </w:r>
          </w:p>
        </w:tc>
      </w:tr>
      <w:tr w:rsidR="00572F68" w:rsidRPr="00B94D00" w14:paraId="14F75845" w14:textId="77777777" w:rsidTr="005C0B53">
        <w:trPr>
          <w:cantSplit/>
        </w:trPr>
        <w:tc>
          <w:tcPr>
            <w:tcW w:w="1818" w:type="dxa"/>
          </w:tcPr>
          <w:p w14:paraId="1C493A06" w14:textId="77777777" w:rsidR="00572F68" w:rsidRPr="00B94D00" w:rsidRDefault="00572F68" w:rsidP="005C0B53">
            <w:pPr>
              <w:spacing w:after="60"/>
              <w:rPr>
                <w:iCs/>
                <w:sz w:val="20"/>
                <w:szCs w:val="20"/>
              </w:rPr>
            </w:pPr>
            <w:r w:rsidRPr="00B94D00">
              <w:rPr>
                <w:iCs/>
                <w:sz w:val="20"/>
                <w:szCs w:val="20"/>
              </w:rPr>
              <w:t xml:space="preserve">PCNSR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4043B22D" w14:textId="77777777" w:rsidR="00572F68" w:rsidRPr="00B94D00" w:rsidRDefault="00572F68" w:rsidP="005C0B53">
            <w:pPr>
              <w:spacing w:after="60"/>
              <w:rPr>
                <w:iCs/>
                <w:sz w:val="20"/>
                <w:szCs w:val="20"/>
              </w:rPr>
            </w:pPr>
            <w:r w:rsidRPr="00B94D00">
              <w:rPr>
                <w:iCs/>
                <w:sz w:val="20"/>
                <w:szCs w:val="20"/>
              </w:rPr>
              <w:t>MW</w:t>
            </w:r>
          </w:p>
        </w:tc>
        <w:tc>
          <w:tcPr>
            <w:tcW w:w="6790" w:type="dxa"/>
          </w:tcPr>
          <w:p w14:paraId="00173275" w14:textId="77777777" w:rsidR="00572F68" w:rsidRPr="00B94D00" w:rsidRDefault="00572F68" w:rsidP="005C0B53">
            <w:pPr>
              <w:spacing w:after="60"/>
              <w:rPr>
                <w:i/>
                <w:iCs/>
                <w:sz w:val="20"/>
                <w:szCs w:val="20"/>
              </w:rPr>
            </w:pPr>
            <w:r w:rsidRPr="00B94D00">
              <w:rPr>
                <w:i/>
                <w:iCs/>
                <w:sz w:val="20"/>
                <w:szCs w:val="20"/>
              </w:rPr>
              <w:t>Procured Capacity for Non-Spin from Resource per Resource per QSE per hour in DAM</w:t>
            </w:r>
            <w:r w:rsidRPr="00B94D00">
              <w:rPr>
                <w:iCs/>
                <w:sz w:val="20"/>
                <w:szCs w:val="20"/>
              </w:rPr>
              <w:t xml:space="preserve">—The Non-Spinning Reserve (Non-Spin)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51DFA391" w14:textId="77777777" w:rsidTr="005C0B53">
        <w:trPr>
          <w:cantSplit/>
        </w:trPr>
        <w:tc>
          <w:tcPr>
            <w:tcW w:w="1818" w:type="dxa"/>
          </w:tcPr>
          <w:p w14:paraId="70021785" w14:textId="77777777" w:rsidR="00572F68" w:rsidRPr="00B94D00" w:rsidRDefault="00572F68" w:rsidP="005C0B53">
            <w:pPr>
              <w:spacing w:after="60"/>
              <w:rPr>
                <w:iCs/>
                <w:sz w:val="20"/>
                <w:szCs w:val="20"/>
              </w:rPr>
            </w:pPr>
            <w:r w:rsidRPr="00B94D00">
              <w:rPr>
                <w:iCs/>
                <w:sz w:val="20"/>
                <w:szCs w:val="20"/>
              </w:rPr>
              <w:t xml:space="preserve">MCPCNS </w:t>
            </w:r>
            <w:r w:rsidRPr="00B94D00">
              <w:rPr>
                <w:i/>
                <w:iCs/>
                <w:sz w:val="20"/>
                <w:szCs w:val="20"/>
                <w:vertAlign w:val="subscript"/>
              </w:rPr>
              <w:t>DAM, h</w:t>
            </w:r>
          </w:p>
        </w:tc>
        <w:tc>
          <w:tcPr>
            <w:tcW w:w="900" w:type="dxa"/>
          </w:tcPr>
          <w:p w14:paraId="1B4D499D" w14:textId="77777777" w:rsidR="00572F68" w:rsidRPr="00B94D00" w:rsidRDefault="00572F68" w:rsidP="005C0B53">
            <w:pPr>
              <w:spacing w:after="60"/>
              <w:rPr>
                <w:iCs/>
                <w:sz w:val="20"/>
                <w:szCs w:val="20"/>
              </w:rPr>
            </w:pPr>
            <w:r w:rsidRPr="00B94D00">
              <w:rPr>
                <w:iCs/>
                <w:sz w:val="20"/>
                <w:szCs w:val="20"/>
              </w:rPr>
              <w:t>$/MW per hour</w:t>
            </w:r>
          </w:p>
        </w:tc>
        <w:tc>
          <w:tcPr>
            <w:tcW w:w="6790" w:type="dxa"/>
          </w:tcPr>
          <w:p w14:paraId="7F0DDCE1" w14:textId="77777777" w:rsidR="00572F68" w:rsidRPr="00B94D00" w:rsidRDefault="00572F68" w:rsidP="005C0B53">
            <w:pPr>
              <w:spacing w:after="60"/>
              <w:rPr>
                <w:i/>
                <w:iCs/>
                <w:sz w:val="20"/>
                <w:szCs w:val="20"/>
              </w:rPr>
            </w:pPr>
            <w:r w:rsidRPr="00B94D00">
              <w:rPr>
                <w:i/>
                <w:iCs/>
                <w:sz w:val="20"/>
                <w:szCs w:val="20"/>
              </w:rPr>
              <w:t>Market Clearing Price for Capacity for Non-Spin per hour</w:t>
            </w:r>
            <w:r w:rsidRPr="00B94D00">
              <w:rPr>
                <w:iCs/>
                <w:sz w:val="20"/>
                <w:szCs w:val="20"/>
              </w:rPr>
              <w:t xml:space="preserve">—The DAM MCPC for Non-Spin for the hour </w:t>
            </w:r>
            <w:r w:rsidRPr="00B94D00">
              <w:rPr>
                <w:i/>
                <w:iCs/>
                <w:sz w:val="20"/>
                <w:szCs w:val="20"/>
              </w:rPr>
              <w:t>h</w:t>
            </w:r>
            <w:r w:rsidRPr="00B94D00">
              <w:rPr>
                <w:iCs/>
                <w:sz w:val="20"/>
                <w:szCs w:val="20"/>
              </w:rPr>
              <w:t>.</w:t>
            </w:r>
          </w:p>
        </w:tc>
      </w:tr>
      <w:tr w:rsidR="00572F68" w:rsidRPr="00B94D00" w14:paraId="66F38903" w14:textId="77777777" w:rsidTr="005C0B53">
        <w:trPr>
          <w:cantSplit/>
          <w:ins w:id="251" w:author="ERCOT" w:date="2024-01-08T16:10:00Z"/>
        </w:trPr>
        <w:tc>
          <w:tcPr>
            <w:tcW w:w="1818" w:type="dxa"/>
          </w:tcPr>
          <w:p w14:paraId="0B92C706" w14:textId="77777777" w:rsidR="00572F68" w:rsidRPr="00B94D00" w:rsidRDefault="00572F68" w:rsidP="005C0B53">
            <w:pPr>
              <w:spacing w:after="60"/>
              <w:rPr>
                <w:ins w:id="252" w:author="ERCOT" w:date="2024-01-08T16:10:00Z"/>
                <w:iCs/>
                <w:sz w:val="20"/>
                <w:szCs w:val="20"/>
              </w:rPr>
            </w:pPr>
            <w:bookmarkStart w:id="253" w:name="_Hlk166766976"/>
            <w:ins w:id="254" w:author="ERCOT" w:date="2024-01-08T16:15:00Z">
              <w:r w:rsidRPr="00B94D00">
                <w:rPr>
                  <w:iCs/>
                  <w:sz w:val="20"/>
                  <w:szCs w:val="20"/>
                </w:rPr>
                <w:t>PC</w:t>
              </w:r>
              <w:r w:rsidRPr="00B94D00">
                <w:rPr>
                  <w:sz w:val="20"/>
                  <w:szCs w:val="20"/>
                </w:rPr>
                <w:t>DRR</w:t>
              </w:r>
              <w:r w:rsidRPr="00B94D00">
                <w:rPr>
                  <w:iCs/>
                  <w:sz w:val="20"/>
                  <w:szCs w:val="20"/>
                </w:rPr>
                <w:t xml:space="preserve">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ins w:id="255" w:author="ERCOT" w:date="2024-03-20T09:32:00Z">
              <w:r w:rsidRPr="00B94D00">
                <w:rPr>
                  <w:i/>
                  <w:iCs/>
                  <w:sz w:val="20"/>
                  <w:szCs w:val="20"/>
                  <w:vertAlign w:val="subscript"/>
                </w:rPr>
                <w:t>, h</w:t>
              </w:r>
            </w:ins>
          </w:p>
        </w:tc>
        <w:tc>
          <w:tcPr>
            <w:tcW w:w="900" w:type="dxa"/>
          </w:tcPr>
          <w:p w14:paraId="18E9E063" w14:textId="77777777" w:rsidR="00572F68" w:rsidRPr="00B94D00" w:rsidRDefault="00572F68" w:rsidP="005C0B53">
            <w:pPr>
              <w:spacing w:after="60"/>
              <w:rPr>
                <w:ins w:id="256" w:author="ERCOT" w:date="2024-01-08T16:10:00Z"/>
                <w:iCs/>
                <w:sz w:val="20"/>
                <w:szCs w:val="20"/>
              </w:rPr>
            </w:pPr>
            <w:ins w:id="257" w:author="ERCOT" w:date="2024-01-08T16:10:00Z">
              <w:r w:rsidRPr="00B94D00">
                <w:rPr>
                  <w:iCs/>
                  <w:sz w:val="20"/>
                  <w:szCs w:val="20"/>
                </w:rPr>
                <w:t>MW</w:t>
              </w:r>
            </w:ins>
          </w:p>
        </w:tc>
        <w:tc>
          <w:tcPr>
            <w:tcW w:w="6790" w:type="dxa"/>
          </w:tcPr>
          <w:p w14:paraId="5F51FA13" w14:textId="77777777" w:rsidR="00572F68" w:rsidRPr="00B94D00" w:rsidRDefault="00572F68" w:rsidP="005C0B53">
            <w:pPr>
              <w:spacing w:after="60"/>
              <w:rPr>
                <w:ins w:id="258" w:author="ERCOT" w:date="2024-01-08T16:10:00Z"/>
                <w:i/>
                <w:iCs/>
                <w:sz w:val="20"/>
                <w:szCs w:val="20"/>
              </w:rPr>
            </w:pPr>
            <w:ins w:id="259" w:author="ERCOT" w:date="2024-01-08T16:10:00Z">
              <w:r w:rsidRPr="00B94D00">
                <w:rPr>
                  <w:i/>
                  <w:iCs/>
                  <w:sz w:val="20"/>
                  <w:szCs w:val="20"/>
                </w:rPr>
                <w:t xml:space="preserve">Procured Capacity for </w:t>
              </w:r>
            </w:ins>
            <w:ins w:id="260" w:author="ERCOT" w:date="2024-01-08T16:12:00Z">
              <w:r w:rsidRPr="00B94D00">
                <w:rPr>
                  <w:i/>
                  <w:iCs/>
                  <w:sz w:val="20"/>
                  <w:szCs w:val="20"/>
                </w:rPr>
                <w:t xml:space="preserve">Dispatchable Reliability Reserve </w:t>
              </w:r>
            </w:ins>
            <w:ins w:id="261" w:author="ERCOT" w:date="2024-01-08T16:10:00Z">
              <w:r w:rsidRPr="00B94D00">
                <w:rPr>
                  <w:i/>
                  <w:iCs/>
                  <w:sz w:val="20"/>
                  <w:szCs w:val="20"/>
                </w:rPr>
                <w:t>Service from Resource per Resource per QSE per hour in DAM</w:t>
              </w:r>
              <w:r w:rsidRPr="00B94D00">
                <w:rPr>
                  <w:iCs/>
                  <w:sz w:val="20"/>
                  <w:szCs w:val="20"/>
                </w:rPr>
                <w:t xml:space="preserve">—The </w:t>
              </w:r>
            </w:ins>
            <w:ins w:id="262" w:author="ERCOT" w:date="2024-01-08T16:12:00Z">
              <w:r w:rsidRPr="00B94D00">
                <w:rPr>
                  <w:sz w:val="20"/>
                  <w:szCs w:val="20"/>
                </w:rPr>
                <w:t>Dispatchable Reliability Reserve</w:t>
              </w:r>
              <w:r w:rsidRPr="00B94D00">
                <w:rPr>
                  <w:i/>
                  <w:iCs/>
                  <w:sz w:val="20"/>
                  <w:szCs w:val="20"/>
                </w:rPr>
                <w:t xml:space="preserve"> </w:t>
              </w:r>
            </w:ins>
            <w:ins w:id="263" w:author="ERCOT" w:date="2024-01-08T16:10:00Z">
              <w:r w:rsidRPr="00B94D00">
                <w:rPr>
                  <w:iCs/>
                  <w:sz w:val="20"/>
                  <w:szCs w:val="20"/>
                </w:rPr>
                <w:t>Service (</w:t>
              </w:r>
            </w:ins>
            <w:ins w:id="264" w:author="ERCOT" w:date="2024-01-08T16:13:00Z">
              <w:r w:rsidRPr="00B94D00">
                <w:rPr>
                  <w:iCs/>
                  <w:sz w:val="20"/>
                  <w:szCs w:val="20"/>
                </w:rPr>
                <w:t>DRR</w:t>
              </w:r>
            </w:ins>
            <w:ins w:id="265" w:author="ERCOT" w:date="2024-01-08T16:10:00Z">
              <w:r w:rsidRPr="00B94D00">
                <w:rPr>
                  <w:iCs/>
                  <w:sz w:val="20"/>
                  <w:szCs w:val="20"/>
                </w:rPr>
                <w:t xml:space="preserve">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ins>
          </w:p>
        </w:tc>
      </w:tr>
      <w:bookmarkEnd w:id="253"/>
      <w:tr w:rsidR="00572F68" w:rsidRPr="00B94D00" w14:paraId="681C13D8" w14:textId="77777777" w:rsidTr="005C0B53">
        <w:trPr>
          <w:cantSplit/>
          <w:ins w:id="266" w:author="ERCOT" w:date="2024-01-08T16:10:00Z"/>
        </w:trPr>
        <w:tc>
          <w:tcPr>
            <w:tcW w:w="1818" w:type="dxa"/>
          </w:tcPr>
          <w:p w14:paraId="27DC1753" w14:textId="77777777" w:rsidR="00572F68" w:rsidRPr="00B94D00" w:rsidRDefault="00572F68" w:rsidP="005C0B53">
            <w:pPr>
              <w:spacing w:after="60"/>
              <w:rPr>
                <w:ins w:id="267" w:author="ERCOT" w:date="2024-01-08T16:10:00Z"/>
                <w:iCs/>
                <w:sz w:val="20"/>
                <w:szCs w:val="20"/>
              </w:rPr>
            </w:pPr>
            <w:ins w:id="268" w:author="ERCOT" w:date="2024-01-08T16:16:00Z">
              <w:r w:rsidRPr="00B94D00">
                <w:rPr>
                  <w:iCs/>
                  <w:sz w:val="20"/>
                  <w:szCs w:val="20"/>
                </w:rPr>
                <w:t>MCPC</w:t>
              </w:r>
              <w:r w:rsidRPr="00B94D00">
                <w:rPr>
                  <w:sz w:val="20"/>
                  <w:szCs w:val="20"/>
                </w:rPr>
                <w:t>DRR</w:t>
              </w:r>
              <w:r w:rsidRPr="00B94D00">
                <w:rPr>
                  <w:iCs/>
                  <w:sz w:val="20"/>
                  <w:szCs w:val="20"/>
                </w:rPr>
                <w:t xml:space="preserve"> </w:t>
              </w:r>
              <w:r w:rsidRPr="00B94D00">
                <w:rPr>
                  <w:i/>
                  <w:iCs/>
                  <w:sz w:val="20"/>
                  <w:szCs w:val="20"/>
                  <w:vertAlign w:val="subscript"/>
                </w:rPr>
                <w:t>DAM</w:t>
              </w:r>
            </w:ins>
            <w:ins w:id="269" w:author="ERCOT" w:date="2024-03-20T09:32:00Z">
              <w:r w:rsidRPr="00B94D00">
                <w:rPr>
                  <w:i/>
                  <w:iCs/>
                  <w:sz w:val="20"/>
                  <w:szCs w:val="20"/>
                  <w:vertAlign w:val="subscript"/>
                </w:rPr>
                <w:t>, h</w:t>
              </w:r>
            </w:ins>
          </w:p>
        </w:tc>
        <w:tc>
          <w:tcPr>
            <w:tcW w:w="900" w:type="dxa"/>
          </w:tcPr>
          <w:p w14:paraId="41779FD2" w14:textId="77777777" w:rsidR="00572F68" w:rsidRPr="00B94D00" w:rsidRDefault="00572F68" w:rsidP="005C0B53">
            <w:pPr>
              <w:spacing w:after="60"/>
              <w:rPr>
                <w:ins w:id="270" w:author="ERCOT" w:date="2024-01-08T16:10:00Z"/>
                <w:iCs/>
                <w:sz w:val="20"/>
                <w:szCs w:val="20"/>
              </w:rPr>
            </w:pPr>
            <w:ins w:id="271" w:author="ERCOT" w:date="2024-01-08T16:10:00Z">
              <w:r w:rsidRPr="00B94D00">
                <w:rPr>
                  <w:iCs/>
                  <w:sz w:val="20"/>
                  <w:szCs w:val="20"/>
                </w:rPr>
                <w:t>$/MW per hour</w:t>
              </w:r>
            </w:ins>
          </w:p>
        </w:tc>
        <w:tc>
          <w:tcPr>
            <w:tcW w:w="6790" w:type="dxa"/>
          </w:tcPr>
          <w:p w14:paraId="253B1EDF" w14:textId="77777777" w:rsidR="00572F68" w:rsidRPr="00B94D00" w:rsidRDefault="00572F68" w:rsidP="005C0B53">
            <w:pPr>
              <w:spacing w:after="60"/>
              <w:rPr>
                <w:ins w:id="272" w:author="ERCOT" w:date="2024-01-08T16:10:00Z"/>
                <w:i/>
                <w:iCs/>
                <w:sz w:val="20"/>
                <w:szCs w:val="20"/>
              </w:rPr>
            </w:pPr>
            <w:ins w:id="273" w:author="ERCOT" w:date="2024-01-08T16:10:00Z">
              <w:r w:rsidRPr="00B94D00">
                <w:rPr>
                  <w:i/>
                  <w:iCs/>
                  <w:sz w:val="20"/>
                  <w:szCs w:val="20"/>
                </w:rPr>
                <w:t xml:space="preserve">Market Clearing Price for Capacity for </w:t>
              </w:r>
            </w:ins>
            <w:ins w:id="274" w:author="ERCOT" w:date="2024-01-08T16:12:00Z">
              <w:r w:rsidRPr="00B94D00">
                <w:rPr>
                  <w:i/>
                  <w:iCs/>
                  <w:sz w:val="20"/>
                  <w:szCs w:val="20"/>
                </w:rPr>
                <w:t>Dispatchable Reliability Reserve</w:t>
              </w:r>
            </w:ins>
            <w:ins w:id="275" w:author="ERCOT" w:date="2024-01-08T16:10:00Z">
              <w:r w:rsidRPr="00B94D00">
                <w:rPr>
                  <w:i/>
                  <w:iCs/>
                  <w:sz w:val="20"/>
                  <w:szCs w:val="20"/>
                </w:rPr>
                <w:t xml:space="preserve"> Service per hour in DAM</w:t>
              </w:r>
              <w:r w:rsidRPr="00B94D00">
                <w:rPr>
                  <w:iCs/>
                  <w:sz w:val="20"/>
                  <w:szCs w:val="20"/>
                </w:rPr>
                <w:t xml:space="preserve">—The DAM MCPC for </w:t>
              </w:r>
            </w:ins>
            <w:ins w:id="276" w:author="ERCOT" w:date="2024-01-08T16:13:00Z">
              <w:r w:rsidRPr="00B94D00">
                <w:rPr>
                  <w:iCs/>
                  <w:sz w:val="20"/>
                  <w:szCs w:val="20"/>
                </w:rPr>
                <w:t>DRRS</w:t>
              </w:r>
            </w:ins>
            <w:ins w:id="277" w:author="ERCOT" w:date="2024-01-08T16:10:00Z">
              <w:r w:rsidRPr="00B94D00">
                <w:rPr>
                  <w:iCs/>
                  <w:sz w:val="20"/>
                  <w:szCs w:val="20"/>
                </w:rPr>
                <w:t xml:space="preserve"> for the hour </w:t>
              </w:r>
              <w:r w:rsidRPr="00B94D00">
                <w:rPr>
                  <w:i/>
                  <w:iCs/>
                  <w:sz w:val="20"/>
                  <w:szCs w:val="20"/>
                </w:rPr>
                <w:t>h</w:t>
              </w:r>
              <w:r w:rsidRPr="00B94D00">
                <w:rPr>
                  <w:iCs/>
                  <w:sz w:val="20"/>
                  <w:szCs w:val="20"/>
                </w:rPr>
                <w:t>.</w:t>
              </w:r>
            </w:ins>
          </w:p>
        </w:tc>
      </w:tr>
      <w:tr w:rsidR="00572F68" w:rsidRPr="00B94D00" w14:paraId="39EEBA65" w14:textId="77777777" w:rsidTr="005C0B53">
        <w:trPr>
          <w:cantSplit/>
        </w:trPr>
        <w:tc>
          <w:tcPr>
            <w:tcW w:w="1818" w:type="dxa"/>
          </w:tcPr>
          <w:p w14:paraId="18324693" w14:textId="77777777" w:rsidR="00572F68" w:rsidRPr="00B94D00" w:rsidRDefault="00572F68" w:rsidP="005C0B53">
            <w:pPr>
              <w:spacing w:after="60"/>
              <w:rPr>
                <w:iCs/>
                <w:sz w:val="20"/>
                <w:szCs w:val="20"/>
              </w:rPr>
            </w:pPr>
            <w:r w:rsidRPr="00B94D00">
              <w:rPr>
                <w:iCs/>
                <w:sz w:val="20"/>
                <w:szCs w:val="20"/>
              </w:rPr>
              <w:t xml:space="preserve">DASUO </w:t>
            </w:r>
            <w:r w:rsidRPr="00B94D00">
              <w:rPr>
                <w:i/>
                <w:iCs/>
                <w:sz w:val="20"/>
                <w:szCs w:val="20"/>
                <w:vertAlign w:val="subscript"/>
              </w:rPr>
              <w:t>q, p, r</w:t>
            </w:r>
          </w:p>
        </w:tc>
        <w:tc>
          <w:tcPr>
            <w:tcW w:w="900" w:type="dxa"/>
          </w:tcPr>
          <w:p w14:paraId="5BCA279A" w14:textId="77777777" w:rsidR="00572F68" w:rsidRPr="00B94D00" w:rsidRDefault="00572F68" w:rsidP="005C0B53">
            <w:pPr>
              <w:spacing w:after="60"/>
              <w:rPr>
                <w:iCs/>
                <w:sz w:val="20"/>
                <w:szCs w:val="20"/>
              </w:rPr>
            </w:pPr>
            <w:r w:rsidRPr="00B94D00">
              <w:rPr>
                <w:iCs/>
                <w:sz w:val="20"/>
                <w:szCs w:val="20"/>
              </w:rPr>
              <w:t>$/start</w:t>
            </w:r>
          </w:p>
        </w:tc>
        <w:tc>
          <w:tcPr>
            <w:tcW w:w="6790" w:type="dxa"/>
          </w:tcPr>
          <w:p w14:paraId="755E339B" w14:textId="77777777" w:rsidR="00572F68" w:rsidRPr="00B94D00" w:rsidRDefault="00572F68" w:rsidP="005C0B53">
            <w:pPr>
              <w:spacing w:after="60"/>
              <w:rPr>
                <w:iCs/>
                <w:sz w:val="20"/>
                <w:szCs w:val="20"/>
              </w:rPr>
            </w:pPr>
            <w:r w:rsidRPr="00B94D00">
              <w:rPr>
                <w:i/>
                <w:iCs/>
                <w:sz w:val="20"/>
                <w:szCs w:val="20"/>
              </w:rPr>
              <w:t>Day-Ahead Startup Offer per QSE per Settlement Point per Resource</w:t>
            </w:r>
            <w:r w:rsidRPr="00B94D00">
              <w:rPr>
                <w:iCs/>
                <w:sz w:val="20"/>
                <w:szCs w:val="20"/>
              </w:rPr>
              <w:t xml:space="preserve">—The Startup Offer included in the Three-Part Supply Offer submitted in the DAM associated with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first hour of the DAM-commitment period.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404C1398" w14:textId="77777777" w:rsidTr="005C0B53">
        <w:trPr>
          <w:cantSplit/>
        </w:trPr>
        <w:tc>
          <w:tcPr>
            <w:tcW w:w="1818" w:type="dxa"/>
          </w:tcPr>
          <w:p w14:paraId="16717C8D" w14:textId="77777777" w:rsidR="00572F68" w:rsidRPr="00B94D00" w:rsidRDefault="00572F68" w:rsidP="005C0B53">
            <w:pPr>
              <w:spacing w:after="60"/>
              <w:rPr>
                <w:iCs/>
                <w:sz w:val="20"/>
                <w:szCs w:val="20"/>
              </w:rPr>
            </w:pPr>
            <w:r w:rsidRPr="00B94D00">
              <w:rPr>
                <w:iCs/>
                <w:sz w:val="20"/>
                <w:szCs w:val="20"/>
              </w:rPr>
              <w:t>AGRRATIO</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1AC3E81E"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68AC97E5" w14:textId="77777777" w:rsidR="00572F68" w:rsidRPr="00B94D00" w:rsidRDefault="00572F68" w:rsidP="005C0B53">
            <w:pPr>
              <w:spacing w:after="60"/>
              <w:rPr>
                <w:i/>
                <w:iCs/>
                <w:sz w:val="20"/>
                <w:szCs w:val="20"/>
              </w:rPr>
            </w:pPr>
            <w:r w:rsidRPr="00B94D00">
              <w:rPr>
                <w:i/>
                <w:iCs/>
                <w:sz w:val="20"/>
                <w:szCs w:val="20"/>
              </w:rPr>
              <w:t>Aggregate Generation Resource Ratio per QSE per Settlement Point per Aggregate Generation Resource</w:t>
            </w:r>
            <w:r w:rsidRPr="00B94D00">
              <w:rPr>
                <w:iCs/>
                <w:sz w:val="20"/>
                <w:szCs w:val="20"/>
              </w:rPr>
              <w:t>—A value which represents the ratio of the maximum number of generators online in an hour, as indicated by telemetry, compared to the total number of generators registered to th</w:t>
            </w:r>
            <w:r w:rsidRPr="00B94D00">
              <w:rPr>
                <w:sz w:val="20"/>
                <w:szCs w:val="20"/>
              </w:rPr>
              <w:t>e AGR and used in the approved v</w:t>
            </w:r>
            <w:r w:rsidRPr="00B94D00">
              <w:rPr>
                <w:iCs/>
                <w:sz w:val="20"/>
                <w:szCs w:val="20"/>
              </w:rPr>
              <w:t xml:space="preserve">erifiable </w:t>
            </w:r>
            <w:r w:rsidRPr="00B94D00">
              <w:rPr>
                <w:sz w:val="20"/>
                <w:szCs w:val="20"/>
              </w:rPr>
              <w:t>c</w:t>
            </w:r>
            <w:r w:rsidRPr="00B94D00">
              <w:rPr>
                <w:iCs/>
                <w:sz w:val="20"/>
                <w:szCs w:val="20"/>
              </w:rPr>
              <w:t xml:space="preserve">ost for the </w:t>
            </w:r>
            <w:r w:rsidRPr="00B94D00">
              <w:rPr>
                <w:sz w:val="20"/>
                <w:szCs w:val="20"/>
              </w:rPr>
              <w:t>AGR</w:t>
            </w:r>
            <w:r w:rsidRPr="00B94D00">
              <w:rPr>
                <w:iCs/>
                <w:sz w:val="20"/>
                <w:szCs w:val="20"/>
              </w:rPr>
              <w:t>.  The value is only applicable if the Resource is an AGR.</w:t>
            </w:r>
          </w:p>
        </w:tc>
      </w:tr>
      <w:tr w:rsidR="00572F68" w:rsidRPr="00B94D00" w14:paraId="698AB904" w14:textId="77777777" w:rsidTr="005C0B53">
        <w:trPr>
          <w:cantSplit/>
        </w:trPr>
        <w:tc>
          <w:tcPr>
            <w:tcW w:w="1818" w:type="dxa"/>
          </w:tcPr>
          <w:p w14:paraId="41987B2C" w14:textId="77777777" w:rsidR="00572F68" w:rsidRPr="00B94D00" w:rsidRDefault="00572F68" w:rsidP="005C0B53">
            <w:pPr>
              <w:spacing w:after="60"/>
              <w:rPr>
                <w:iCs/>
                <w:sz w:val="20"/>
                <w:szCs w:val="20"/>
              </w:rPr>
            </w:pPr>
            <w:r w:rsidRPr="00B94D00">
              <w:rPr>
                <w:iCs/>
                <w:sz w:val="20"/>
                <w:szCs w:val="20"/>
              </w:rPr>
              <w:t>AGRMAXON</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11BA0F5E"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29EC4E75" w14:textId="77777777" w:rsidR="00572F68" w:rsidRPr="00B94D00" w:rsidRDefault="00572F68" w:rsidP="005C0B53">
            <w:pPr>
              <w:spacing w:after="60"/>
              <w:rPr>
                <w:iCs/>
                <w:sz w:val="20"/>
                <w:szCs w:val="20"/>
              </w:rPr>
            </w:pPr>
            <w:r w:rsidRPr="00B94D00">
              <w:rPr>
                <w:i/>
                <w:iCs/>
                <w:sz w:val="20"/>
                <w:szCs w:val="20"/>
              </w:rPr>
              <w:t>Aggregate Generation Resource Maximum Online per QSE per Settlement Point per Aggregate Generation Resource</w:t>
            </w:r>
            <w:r w:rsidRPr="00B94D00">
              <w:rPr>
                <w:iCs/>
                <w:sz w:val="20"/>
                <w:szCs w:val="20"/>
              </w:rPr>
              <w:t>—</w:t>
            </w:r>
            <w:r w:rsidRPr="00B94D00">
              <w:rPr>
                <w:sz w:val="20"/>
                <w:szCs w:val="20"/>
              </w:rPr>
              <w:t>T</w:t>
            </w:r>
            <w:r w:rsidRPr="00B94D00">
              <w:rPr>
                <w:iCs/>
                <w:sz w:val="20"/>
                <w:szCs w:val="20"/>
              </w:rPr>
              <w:t>he maximum number of generators online during an hour, as indicated by telemetry. The value is only applicable if the Resource is an AGR.</w:t>
            </w:r>
          </w:p>
        </w:tc>
      </w:tr>
      <w:tr w:rsidR="00572F68" w:rsidRPr="00B94D00" w14:paraId="4D67C8DD" w14:textId="77777777" w:rsidTr="005C0B53">
        <w:tc>
          <w:tcPr>
            <w:tcW w:w="1818" w:type="dxa"/>
          </w:tcPr>
          <w:p w14:paraId="09E8B87B" w14:textId="77777777" w:rsidR="00572F68" w:rsidRPr="00B94D00" w:rsidRDefault="00572F68" w:rsidP="005C0B53">
            <w:pPr>
              <w:spacing w:after="60"/>
              <w:rPr>
                <w:iCs/>
                <w:sz w:val="20"/>
                <w:szCs w:val="20"/>
                <w:lang w:val="pt-BR"/>
              </w:rPr>
            </w:pPr>
            <w:r w:rsidRPr="00B94D00">
              <w:rPr>
                <w:iCs/>
                <w:sz w:val="20"/>
                <w:szCs w:val="20"/>
              </w:rPr>
              <w:t>AGRTOT</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3FF9FAFC"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741E6724" w14:textId="77777777" w:rsidR="00572F68" w:rsidRPr="00B94D00" w:rsidRDefault="00572F68" w:rsidP="005C0B53">
            <w:pPr>
              <w:spacing w:after="60"/>
              <w:rPr>
                <w:iCs/>
                <w:sz w:val="20"/>
                <w:szCs w:val="20"/>
              </w:rPr>
            </w:pPr>
            <w:r w:rsidRPr="00B94D00">
              <w:rPr>
                <w:i/>
                <w:iCs/>
                <w:sz w:val="20"/>
                <w:szCs w:val="20"/>
              </w:rPr>
              <w:t>Aggregate Generation Resource Total per QSE per Settlement Point per Aggregate Generation Resource</w:t>
            </w:r>
            <w:r w:rsidRPr="00B94D00">
              <w:rPr>
                <w:iCs/>
                <w:sz w:val="20"/>
                <w:szCs w:val="20"/>
              </w:rPr>
              <w:t>—The total number of generators registered to the AGR and used in the approved verifiable cost for the AGR.  The value is only applicable if the Resource is an AGR.</w:t>
            </w:r>
          </w:p>
        </w:tc>
      </w:tr>
      <w:tr w:rsidR="00572F68" w:rsidRPr="00B94D00" w14:paraId="73AF07F2" w14:textId="77777777" w:rsidTr="005C0B53">
        <w:trPr>
          <w:cantSplit/>
        </w:trPr>
        <w:tc>
          <w:tcPr>
            <w:tcW w:w="1818" w:type="dxa"/>
          </w:tcPr>
          <w:p w14:paraId="219198A2" w14:textId="77777777" w:rsidR="00572F68" w:rsidRPr="00B94D00" w:rsidRDefault="00572F68" w:rsidP="005C0B53">
            <w:pPr>
              <w:spacing w:after="60"/>
              <w:rPr>
                <w:iCs/>
                <w:sz w:val="20"/>
                <w:szCs w:val="20"/>
              </w:rPr>
            </w:pPr>
            <w:r w:rsidRPr="00B94D00">
              <w:rPr>
                <w:iCs/>
                <w:sz w:val="20"/>
                <w:szCs w:val="20"/>
              </w:rPr>
              <w:t xml:space="preserve">DAMEO </w:t>
            </w:r>
            <w:r w:rsidRPr="00B94D00">
              <w:rPr>
                <w:i/>
                <w:iCs/>
                <w:sz w:val="20"/>
                <w:szCs w:val="20"/>
                <w:vertAlign w:val="subscript"/>
              </w:rPr>
              <w:t>q, p, r, h</w:t>
            </w:r>
          </w:p>
        </w:tc>
        <w:tc>
          <w:tcPr>
            <w:tcW w:w="900" w:type="dxa"/>
          </w:tcPr>
          <w:p w14:paraId="69994A3A" w14:textId="77777777" w:rsidR="00572F68" w:rsidRPr="00B94D00" w:rsidRDefault="00572F68" w:rsidP="005C0B53">
            <w:pPr>
              <w:spacing w:after="60"/>
              <w:rPr>
                <w:iCs/>
                <w:sz w:val="20"/>
                <w:szCs w:val="20"/>
              </w:rPr>
            </w:pPr>
            <w:r w:rsidRPr="00B94D00">
              <w:rPr>
                <w:iCs/>
                <w:sz w:val="20"/>
                <w:szCs w:val="20"/>
              </w:rPr>
              <w:t>$/MWh</w:t>
            </w:r>
          </w:p>
        </w:tc>
        <w:tc>
          <w:tcPr>
            <w:tcW w:w="6790" w:type="dxa"/>
          </w:tcPr>
          <w:p w14:paraId="38C188EF" w14:textId="77777777" w:rsidR="00572F68" w:rsidRPr="00B94D00" w:rsidRDefault="00572F68" w:rsidP="005C0B53">
            <w:pPr>
              <w:spacing w:after="60"/>
              <w:rPr>
                <w:i/>
                <w:iCs/>
                <w:sz w:val="20"/>
                <w:szCs w:val="20"/>
              </w:rPr>
            </w:pPr>
            <w:r w:rsidRPr="00B94D00">
              <w:rPr>
                <w:i/>
                <w:iCs/>
                <w:sz w:val="20"/>
                <w:szCs w:val="20"/>
              </w:rPr>
              <w:t>Day-Ahead Minimum-Energy Offer per QSE per Settlement Point per Resource per hour</w:t>
            </w:r>
            <w:r w:rsidRPr="00B94D00">
              <w:rPr>
                <w:iCs/>
                <w:sz w:val="20"/>
                <w:szCs w:val="20"/>
              </w:rPr>
              <w:t xml:space="preserve">—The Minimum-Energy Offer included in the Three-Part Supply Offer submitted in the DAM associated with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57730D9C" w14:textId="77777777" w:rsidTr="005C0B53">
        <w:trPr>
          <w:cantSplit/>
        </w:trPr>
        <w:tc>
          <w:tcPr>
            <w:tcW w:w="1818" w:type="dxa"/>
          </w:tcPr>
          <w:p w14:paraId="1CD0C7ED" w14:textId="77777777" w:rsidR="00572F68" w:rsidRPr="00B94D00" w:rsidRDefault="00572F68" w:rsidP="005C0B53">
            <w:pPr>
              <w:spacing w:after="60"/>
              <w:rPr>
                <w:iCs/>
                <w:sz w:val="20"/>
                <w:szCs w:val="20"/>
              </w:rPr>
            </w:pPr>
            <w:r w:rsidRPr="00B94D00">
              <w:rPr>
                <w:iCs/>
                <w:sz w:val="20"/>
                <w:szCs w:val="20"/>
              </w:rPr>
              <w:lastRenderedPageBreak/>
              <w:t xml:space="preserve">DALSL </w:t>
            </w:r>
            <w:r w:rsidRPr="00B94D00">
              <w:rPr>
                <w:i/>
                <w:iCs/>
                <w:sz w:val="20"/>
                <w:szCs w:val="20"/>
                <w:vertAlign w:val="subscript"/>
              </w:rPr>
              <w:t>q, p, r, h</w:t>
            </w:r>
          </w:p>
        </w:tc>
        <w:tc>
          <w:tcPr>
            <w:tcW w:w="900" w:type="dxa"/>
          </w:tcPr>
          <w:p w14:paraId="10929010" w14:textId="77777777" w:rsidR="00572F68" w:rsidRPr="00B94D00" w:rsidRDefault="00572F68" w:rsidP="005C0B53">
            <w:pPr>
              <w:spacing w:after="60"/>
              <w:rPr>
                <w:iCs/>
                <w:sz w:val="20"/>
                <w:szCs w:val="20"/>
              </w:rPr>
            </w:pPr>
            <w:r w:rsidRPr="00B94D00">
              <w:rPr>
                <w:iCs/>
                <w:sz w:val="20"/>
                <w:szCs w:val="20"/>
              </w:rPr>
              <w:t>MW</w:t>
            </w:r>
          </w:p>
        </w:tc>
        <w:tc>
          <w:tcPr>
            <w:tcW w:w="6790" w:type="dxa"/>
          </w:tcPr>
          <w:p w14:paraId="61AD7BCB" w14:textId="77777777" w:rsidR="00572F68" w:rsidRPr="00B94D00" w:rsidRDefault="00572F68" w:rsidP="005C0B53">
            <w:pPr>
              <w:spacing w:after="60"/>
              <w:rPr>
                <w:iCs/>
                <w:sz w:val="20"/>
                <w:szCs w:val="20"/>
              </w:rPr>
            </w:pPr>
            <w:r w:rsidRPr="00B94D00">
              <w:rPr>
                <w:i/>
                <w:iCs/>
                <w:sz w:val="20"/>
                <w:szCs w:val="20"/>
              </w:rPr>
              <w:t xml:space="preserve">Day-Ahead Low Sustained Limit per QSE per Settlement Point per Resource per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Low Sustained Limit (LSL) of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 xml:space="preserve">h </w:t>
            </w:r>
            <w:r w:rsidRPr="00B94D00">
              <w:rPr>
                <w:iCs/>
                <w:sz w:val="20"/>
                <w:szCs w:val="20"/>
              </w:rPr>
              <w:t xml:space="preserve">as seen in the 1000 Day-Ahead snapshot.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59323446" w14:textId="77777777" w:rsidTr="005C0B53">
        <w:tc>
          <w:tcPr>
            <w:tcW w:w="1818" w:type="dxa"/>
          </w:tcPr>
          <w:p w14:paraId="73DE04F7" w14:textId="77777777" w:rsidR="00572F68" w:rsidRPr="00B94D00" w:rsidRDefault="00572F68" w:rsidP="005C0B53">
            <w:pPr>
              <w:spacing w:after="60"/>
              <w:rPr>
                <w:iCs/>
                <w:sz w:val="20"/>
                <w:szCs w:val="20"/>
                <w:lang w:val="pt-BR"/>
              </w:rPr>
            </w:pPr>
            <w:r w:rsidRPr="00B94D00">
              <w:rPr>
                <w:iCs/>
                <w:sz w:val="20"/>
                <w:szCs w:val="20"/>
                <w:lang w:val="pt-BR"/>
              </w:rPr>
              <w:t xml:space="preserve">DAAIEC </w:t>
            </w:r>
            <w:r w:rsidRPr="00B94D00">
              <w:rPr>
                <w:i/>
                <w:iCs/>
                <w:sz w:val="20"/>
                <w:szCs w:val="20"/>
                <w:vertAlign w:val="subscript"/>
                <w:lang w:val="pt-BR"/>
              </w:rPr>
              <w:t>q, p, r h</w:t>
            </w:r>
          </w:p>
        </w:tc>
        <w:tc>
          <w:tcPr>
            <w:tcW w:w="900" w:type="dxa"/>
          </w:tcPr>
          <w:p w14:paraId="27717C21" w14:textId="77777777" w:rsidR="00572F68" w:rsidRPr="00B94D00" w:rsidRDefault="00572F68" w:rsidP="005C0B53">
            <w:pPr>
              <w:spacing w:after="60"/>
              <w:rPr>
                <w:iCs/>
                <w:sz w:val="20"/>
                <w:szCs w:val="20"/>
              </w:rPr>
            </w:pPr>
            <w:r w:rsidRPr="00B94D00">
              <w:rPr>
                <w:iCs/>
                <w:sz w:val="20"/>
                <w:szCs w:val="20"/>
              </w:rPr>
              <w:t>$/MWh</w:t>
            </w:r>
          </w:p>
        </w:tc>
        <w:tc>
          <w:tcPr>
            <w:tcW w:w="6790" w:type="dxa"/>
          </w:tcPr>
          <w:p w14:paraId="47B3D654" w14:textId="77777777" w:rsidR="00572F68" w:rsidRPr="00B94D00" w:rsidRDefault="00572F68" w:rsidP="005C0B53">
            <w:pPr>
              <w:spacing w:after="60"/>
              <w:rPr>
                <w:iCs/>
                <w:sz w:val="20"/>
                <w:szCs w:val="20"/>
              </w:rPr>
            </w:pPr>
            <w:r w:rsidRPr="00B94D00">
              <w:rPr>
                <w:i/>
                <w:iCs/>
                <w:sz w:val="20"/>
                <w:szCs w:val="20"/>
              </w:rPr>
              <w:t>Day-Ahead Average Incremental Energy Cost per QSE per Settlement Point per Resource per hour</w:t>
            </w:r>
            <w:r w:rsidRPr="00B94D00">
              <w:rPr>
                <w:iCs/>
                <w:sz w:val="20"/>
                <w:szCs w:val="20"/>
              </w:rPr>
              <w:sym w:font="Symbol" w:char="F0BE"/>
            </w:r>
            <w:r w:rsidRPr="00B94D00">
              <w:rPr>
                <w:iCs/>
                <w:sz w:val="20"/>
                <w:szCs w:val="20"/>
              </w:rPr>
              <w:t xml:space="preserve">The average incremental energy cost, calculated according to the Energy Offer Curve capped by the generic energy price and the Day-Ahead System-Wide Offer Cap (DASWCAP), for the output levels between the DAESR and the LSL of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2F753A25" w14:textId="77777777" w:rsidTr="005C0B53">
        <w:trPr>
          <w:cantSplit/>
        </w:trPr>
        <w:tc>
          <w:tcPr>
            <w:tcW w:w="1818" w:type="dxa"/>
          </w:tcPr>
          <w:p w14:paraId="760C4083" w14:textId="77777777" w:rsidR="00572F68" w:rsidRPr="00B94D00" w:rsidRDefault="00572F68" w:rsidP="005C0B53">
            <w:pPr>
              <w:spacing w:after="60"/>
              <w:rPr>
                <w:i/>
                <w:iCs/>
                <w:sz w:val="20"/>
                <w:szCs w:val="20"/>
              </w:rPr>
            </w:pPr>
            <w:r w:rsidRPr="00B94D00">
              <w:rPr>
                <w:i/>
                <w:iCs/>
                <w:sz w:val="20"/>
                <w:szCs w:val="20"/>
              </w:rPr>
              <w:t>q</w:t>
            </w:r>
          </w:p>
        </w:tc>
        <w:tc>
          <w:tcPr>
            <w:tcW w:w="900" w:type="dxa"/>
          </w:tcPr>
          <w:p w14:paraId="4F13CEAF"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45ECFB65" w14:textId="77777777" w:rsidR="00572F68" w:rsidRPr="00B94D00" w:rsidRDefault="00572F68" w:rsidP="005C0B53">
            <w:pPr>
              <w:spacing w:after="60"/>
              <w:rPr>
                <w:iCs/>
                <w:sz w:val="20"/>
                <w:szCs w:val="20"/>
              </w:rPr>
            </w:pPr>
            <w:r w:rsidRPr="00B94D00">
              <w:rPr>
                <w:iCs/>
                <w:sz w:val="20"/>
                <w:szCs w:val="20"/>
              </w:rPr>
              <w:t>A QSE.</w:t>
            </w:r>
          </w:p>
        </w:tc>
      </w:tr>
      <w:tr w:rsidR="00572F68" w:rsidRPr="00B94D00" w14:paraId="05049DB0" w14:textId="77777777" w:rsidTr="005C0B53">
        <w:trPr>
          <w:cantSplit/>
        </w:trPr>
        <w:tc>
          <w:tcPr>
            <w:tcW w:w="1818" w:type="dxa"/>
          </w:tcPr>
          <w:p w14:paraId="3F4458DC" w14:textId="77777777" w:rsidR="00572F68" w:rsidRPr="00B94D00" w:rsidRDefault="00572F68" w:rsidP="005C0B53">
            <w:pPr>
              <w:spacing w:after="60"/>
              <w:rPr>
                <w:i/>
                <w:iCs/>
                <w:sz w:val="20"/>
                <w:szCs w:val="20"/>
              </w:rPr>
            </w:pPr>
            <w:r w:rsidRPr="00B94D00">
              <w:rPr>
                <w:i/>
                <w:iCs/>
                <w:sz w:val="20"/>
                <w:szCs w:val="20"/>
              </w:rPr>
              <w:t>p</w:t>
            </w:r>
          </w:p>
        </w:tc>
        <w:tc>
          <w:tcPr>
            <w:tcW w:w="900" w:type="dxa"/>
          </w:tcPr>
          <w:p w14:paraId="3C11CB56"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11B26CCD" w14:textId="77777777" w:rsidR="00572F68" w:rsidRPr="00B94D00" w:rsidRDefault="00572F68" w:rsidP="005C0B53">
            <w:pPr>
              <w:spacing w:after="60"/>
              <w:rPr>
                <w:iCs/>
                <w:sz w:val="20"/>
                <w:szCs w:val="20"/>
              </w:rPr>
            </w:pPr>
            <w:r w:rsidRPr="00B94D00">
              <w:rPr>
                <w:iCs/>
                <w:sz w:val="20"/>
                <w:szCs w:val="20"/>
              </w:rPr>
              <w:t>A Resource Node Settlement Point.</w:t>
            </w:r>
          </w:p>
        </w:tc>
      </w:tr>
      <w:tr w:rsidR="00572F68" w:rsidRPr="00B94D00" w14:paraId="4C80EF88" w14:textId="77777777" w:rsidTr="005C0B53">
        <w:trPr>
          <w:cantSplit/>
        </w:trPr>
        <w:tc>
          <w:tcPr>
            <w:tcW w:w="1818" w:type="dxa"/>
          </w:tcPr>
          <w:p w14:paraId="1D2218AB" w14:textId="77777777" w:rsidR="00572F68" w:rsidRPr="00B94D00" w:rsidRDefault="00572F68" w:rsidP="005C0B53">
            <w:pPr>
              <w:spacing w:after="60"/>
              <w:rPr>
                <w:i/>
                <w:iCs/>
                <w:sz w:val="20"/>
                <w:szCs w:val="20"/>
              </w:rPr>
            </w:pPr>
            <w:r w:rsidRPr="00B94D00">
              <w:rPr>
                <w:i/>
                <w:iCs/>
                <w:sz w:val="20"/>
                <w:szCs w:val="20"/>
              </w:rPr>
              <w:t>r</w:t>
            </w:r>
          </w:p>
        </w:tc>
        <w:tc>
          <w:tcPr>
            <w:tcW w:w="900" w:type="dxa"/>
          </w:tcPr>
          <w:p w14:paraId="401926A5"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1FEC6F92" w14:textId="77777777" w:rsidR="00572F68" w:rsidRPr="00B94D00" w:rsidRDefault="00572F68" w:rsidP="005C0B53">
            <w:pPr>
              <w:spacing w:after="60"/>
              <w:rPr>
                <w:iCs/>
                <w:sz w:val="20"/>
                <w:szCs w:val="20"/>
              </w:rPr>
            </w:pPr>
            <w:r w:rsidRPr="00B94D00">
              <w:rPr>
                <w:iCs/>
                <w:sz w:val="20"/>
                <w:szCs w:val="20"/>
              </w:rPr>
              <w:t>A DAM-committed Generation Resource.</w:t>
            </w:r>
          </w:p>
        </w:tc>
      </w:tr>
      <w:tr w:rsidR="00572F68" w:rsidRPr="00B94D00" w14:paraId="4A717205" w14:textId="77777777" w:rsidTr="005C0B53">
        <w:trPr>
          <w:cantSplit/>
        </w:trPr>
        <w:tc>
          <w:tcPr>
            <w:tcW w:w="1818" w:type="dxa"/>
          </w:tcPr>
          <w:p w14:paraId="097216CA" w14:textId="77777777" w:rsidR="00572F68" w:rsidRPr="00B94D00" w:rsidRDefault="00572F68" w:rsidP="005C0B53">
            <w:pPr>
              <w:spacing w:after="60"/>
              <w:rPr>
                <w:i/>
                <w:iCs/>
                <w:sz w:val="20"/>
                <w:szCs w:val="20"/>
              </w:rPr>
            </w:pPr>
            <w:r w:rsidRPr="00B94D00">
              <w:rPr>
                <w:i/>
                <w:iCs/>
                <w:sz w:val="20"/>
                <w:szCs w:val="20"/>
              </w:rPr>
              <w:t>h</w:t>
            </w:r>
          </w:p>
        </w:tc>
        <w:tc>
          <w:tcPr>
            <w:tcW w:w="900" w:type="dxa"/>
          </w:tcPr>
          <w:p w14:paraId="78E109D0"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6C4266DF" w14:textId="77777777" w:rsidR="00572F68" w:rsidRPr="00B94D00" w:rsidRDefault="00572F68" w:rsidP="005C0B53">
            <w:pPr>
              <w:spacing w:after="60"/>
              <w:rPr>
                <w:iCs/>
                <w:sz w:val="20"/>
                <w:szCs w:val="20"/>
              </w:rPr>
            </w:pPr>
            <w:r w:rsidRPr="00B94D00">
              <w:rPr>
                <w:iCs/>
                <w:sz w:val="20"/>
                <w:szCs w:val="20"/>
              </w:rPr>
              <w:t>An hour in the DAM-commitment period.</w:t>
            </w:r>
          </w:p>
        </w:tc>
      </w:tr>
      <w:tr w:rsidR="00572F68" w:rsidRPr="00B94D00" w14:paraId="001EB220" w14:textId="77777777" w:rsidTr="005C0B53">
        <w:trPr>
          <w:cantSplit/>
        </w:trPr>
        <w:tc>
          <w:tcPr>
            <w:tcW w:w="1818" w:type="dxa"/>
          </w:tcPr>
          <w:p w14:paraId="7D301124" w14:textId="77777777" w:rsidR="00572F68" w:rsidRPr="00B94D00" w:rsidRDefault="00572F68" w:rsidP="005C0B53">
            <w:pPr>
              <w:spacing w:after="60"/>
              <w:rPr>
                <w:i/>
                <w:iCs/>
                <w:sz w:val="20"/>
                <w:szCs w:val="20"/>
              </w:rPr>
            </w:pPr>
            <w:r w:rsidRPr="00B94D00">
              <w:rPr>
                <w:i/>
                <w:iCs/>
                <w:sz w:val="20"/>
                <w:szCs w:val="20"/>
              </w:rPr>
              <w:t>c</w:t>
            </w:r>
          </w:p>
        </w:tc>
        <w:tc>
          <w:tcPr>
            <w:tcW w:w="900" w:type="dxa"/>
          </w:tcPr>
          <w:p w14:paraId="380E7E6D"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1F14E840" w14:textId="77777777" w:rsidR="00572F68" w:rsidRPr="00B94D00" w:rsidRDefault="00572F68" w:rsidP="005C0B53">
            <w:pPr>
              <w:spacing w:after="60"/>
              <w:rPr>
                <w:iCs/>
                <w:sz w:val="20"/>
                <w:szCs w:val="20"/>
              </w:rPr>
            </w:pPr>
            <w:r w:rsidRPr="00B94D00">
              <w:rPr>
                <w:iCs/>
                <w:sz w:val="20"/>
                <w:szCs w:val="20"/>
              </w:rPr>
              <w:t>A contiguous block of DAM-committed hours.</w:t>
            </w:r>
          </w:p>
        </w:tc>
      </w:tr>
      <w:tr w:rsidR="00572F68" w:rsidRPr="00B94D00" w14:paraId="05FB5555" w14:textId="77777777" w:rsidTr="005C0B53">
        <w:trPr>
          <w:cantSplit/>
        </w:trPr>
        <w:tc>
          <w:tcPr>
            <w:tcW w:w="1818" w:type="dxa"/>
          </w:tcPr>
          <w:p w14:paraId="34A4250E" w14:textId="77777777" w:rsidR="00572F68" w:rsidRPr="00B94D00" w:rsidRDefault="00572F68" w:rsidP="005C0B53">
            <w:pPr>
              <w:spacing w:after="60"/>
              <w:rPr>
                <w:i/>
                <w:iCs/>
                <w:sz w:val="20"/>
                <w:szCs w:val="20"/>
              </w:rPr>
            </w:pPr>
            <w:proofErr w:type="spellStart"/>
            <w:r w:rsidRPr="00B94D00">
              <w:rPr>
                <w:i/>
                <w:iCs/>
                <w:sz w:val="20"/>
                <w:szCs w:val="20"/>
              </w:rPr>
              <w:t>afterCCGR</w:t>
            </w:r>
            <w:proofErr w:type="spellEnd"/>
          </w:p>
        </w:tc>
        <w:tc>
          <w:tcPr>
            <w:tcW w:w="900" w:type="dxa"/>
          </w:tcPr>
          <w:p w14:paraId="182E631B"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469CBC94" w14:textId="77777777" w:rsidR="00572F68" w:rsidRPr="00B94D00" w:rsidRDefault="00572F68" w:rsidP="005C0B53">
            <w:pPr>
              <w:spacing w:after="60"/>
              <w:rPr>
                <w:iCs/>
                <w:sz w:val="20"/>
                <w:szCs w:val="20"/>
              </w:rPr>
            </w:pPr>
            <w:r w:rsidRPr="00B94D00">
              <w:rPr>
                <w:iCs/>
                <w:sz w:val="20"/>
                <w:szCs w:val="20"/>
              </w:rPr>
              <w:t>The Combined Cycle Generation Resource to which a Combined Cycle Train transitions.</w:t>
            </w:r>
          </w:p>
        </w:tc>
      </w:tr>
      <w:tr w:rsidR="00572F68" w:rsidRPr="00B94D00" w14:paraId="027A46BB" w14:textId="77777777" w:rsidTr="005C0B53">
        <w:trPr>
          <w:cantSplit/>
        </w:trPr>
        <w:tc>
          <w:tcPr>
            <w:tcW w:w="1818" w:type="dxa"/>
          </w:tcPr>
          <w:p w14:paraId="16055002" w14:textId="77777777" w:rsidR="00572F68" w:rsidRPr="00B94D00" w:rsidRDefault="00572F68" w:rsidP="005C0B53">
            <w:pPr>
              <w:spacing w:after="60"/>
              <w:rPr>
                <w:i/>
                <w:iCs/>
                <w:sz w:val="20"/>
                <w:szCs w:val="20"/>
              </w:rPr>
            </w:pPr>
            <w:proofErr w:type="spellStart"/>
            <w:r w:rsidRPr="00B94D00">
              <w:rPr>
                <w:i/>
                <w:iCs/>
                <w:sz w:val="20"/>
                <w:szCs w:val="20"/>
              </w:rPr>
              <w:t>beforeCCGR</w:t>
            </w:r>
            <w:proofErr w:type="spellEnd"/>
          </w:p>
        </w:tc>
        <w:tc>
          <w:tcPr>
            <w:tcW w:w="900" w:type="dxa"/>
          </w:tcPr>
          <w:p w14:paraId="64DB240E" w14:textId="77777777" w:rsidR="00572F68" w:rsidRPr="00B94D00" w:rsidRDefault="00572F68" w:rsidP="005C0B53">
            <w:pPr>
              <w:spacing w:after="60"/>
              <w:rPr>
                <w:iCs/>
                <w:sz w:val="20"/>
                <w:szCs w:val="20"/>
              </w:rPr>
            </w:pPr>
            <w:r w:rsidRPr="00B94D00">
              <w:rPr>
                <w:iCs/>
                <w:sz w:val="20"/>
                <w:szCs w:val="20"/>
              </w:rPr>
              <w:t>none</w:t>
            </w:r>
          </w:p>
        </w:tc>
        <w:tc>
          <w:tcPr>
            <w:tcW w:w="6790" w:type="dxa"/>
          </w:tcPr>
          <w:p w14:paraId="46032A4B" w14:textId="77777777" w:rsidR="00572F68" w:rsidRPr="00B94D00" w:rsidRDefault="00572F68" w:rsidP="005C0B53">
            <w:pPr>
              <w:spacing w:after="60"/>
              <w:rPr>
                <w:iCs/>
                <w:sz w:val="20"/>
                <w:szCs w:val="20"/>
              </w:rPr>
            </w:pPr>
            <w:r w:rsidRPr="00B94D00">
              <w:rPr>
                <w:iCs/>
                <w:sz w:val="20"/>
                <w:szCs w:val="20"/>
              </w:rPr>
              <w:t>The Combined Cycle Generation Resource from which a Combined Cycle Train transitions.</w:t>
            </w:r>
          </w:p>
        </w:tc>
      </w:tr>
    </w:tbl>
    <w:p w14:paraId="27F8325A" w14:textId="77777777" w:rsidR="00572F68" w:rsidRPr="00B94D00" w:rsidRDefault="00572F68" w:rsidP="00572F68">
      <w:pPr>
        <w:spacing w:before="240" w:after="240"/>
        <w:ind w:left="720" w:hanging="720"/>
        <w:rPr>
          <w:iCs/>
          <w:szCs w:val="20"/>
        </w:rPr>
      </w:pPr>
      <w:r w:rsidRPr="00B94D00">
        <w:rPr>
          <w:iCs/>
          <w:szCs w:val="20"/>
        </w:rPr>
        <w:t>(8)</w:t>
      </w:r>
      <w:r w:rsidRPr="00B94D00">
        <w:rPr>
          <w:iCs/>
          <w:szCs w:val="20"/>
        </w:rPr>
        <w:tab/>
        <w:t xml:space="preserve">The calculation of the Day-Ahead Average Incremental Energy Cost for each Resource for each hour is illustrated with the picture below, where </w:t>
      </w:r>
      <w:proofErr w:type="spellStart"/>
      <w:r w:rsidRPr="00B94D00">
        <w:rPr>
          <w:iCs/>
          <w:szCs w:val="20"/>
        </w:rPr>
        <w:t>P</w:t>
      </w:r>
      <w:r w:rsidRPr="00B94D00">
        <w:rPr>
          <w:iCs/>
          <w:szCs w:val="20"/>
          <w:vertAlign w:val="subscript"/>
        </w:rPr>
        <w:t>cap</w:t>
      </w:r>
      <w:proofErr w:type="spellEnd"/>
      <w:r w:rsidRPr="00B94D00">
        <w:rPr>
          <w:iCs/>
          <w:szCs w:val="20"/>
        </w:rPr>
        <w:t xml:space="preserve"> is the Energy Offer Curve Cap.  The method to calculate such cost is described in Section 4.6.5, Calculation of “Average Incremental Energy Cost” </w:t>
      </w:r>
      <w:bookmarkStart w:id="278" w:name="OLE_LINK3"/>
      <w:r w:rsidRPr="00B94D00">
        <w:rPr>
          <w:iCs/>
          <w:szCs w:val="20"/>
        </w:rPr>
        <w:t>(AIEC).</w:t>
      </w:r>
      <w:bookmarkEnd w:id="278"/>
    </w:p>
    <w:p w14:paraId="77B065EF" w14:textId="77777777" w:rsidR="00572F68" w:rsidRPr="00B94D00" w:rsidRDefault="00572F68" w:rsidP="00572F68">
      <w:pPr>
        <w:rPr>
          <w:rFonts w:eastAsia="Times New Roman"/>
        </w:rPr>
      </w:pPr>
      <w:r w:rsidRPr="00B94D00">
        <w:rPr>
          <w:rFonts w:eastAsia="Times New Roman"/>
          <w:noProof/>
        </w:rPr>
        <mc:AlternateContent>
          <mc:Choice Requires="wps">
            <w:drawing>
              <wp:anchor distT="0" distB="0" distL="114300" distR="114300" simplePos="0" relativeHeight="251656704" behindDoc="0" locked="0" layoutInCell="1" allowOverlap="1" wp14:anchorId="08E516AF" wp14:editId="57A3EBCC">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0BE75" w14:textId="77777777" w:rsidR="00572F68" w:rsidRDefault="00572F68" w:rsidP="00572F68">
                            <w:pPr>
                              <w:jc w:val="center"/>
                              <w:rPr>
                                <w:sz w:val="20"/>
                                <w:szCs w:val="20"/>
                              </w:rPr>
                            </w:pPr>
                            <w:r>
                              <w:rPr>
                                <w:sz w:val="20"/>
                                <w:szCs w:val="20"/>
                              </w:rPr>
                              <w:t>$/</w:t>
                            </w:r>
                          </w:p>
                          <w:p w14:paraId="4A778EDB" w14:textId="77777777" w:rsidR="00572F68" w:rsidRDefault="00572F68" w:rsidP="00572F68">
                            <w:pPr>
                              <w:jc w:val="center"/>
                              <w:rPr>
                                <w:sz w:val="20"/>
                                <w:szCs w:val="20"/>
                              </w:rPr>
                            </w:pPr>
                            <w:r>
                              <w:rPr>
                                <w:sz w:val="20"/>
                                <w:szCs w:val="20"/>
                              </w:rPr>
                              <w:t>MWh</w:t>
                            </w:r>
                          </w:p>
                          <w:p w14:paraId="67B0473D" w14:textId="77777777" w:rsidR="00572F68" w:rsidRDefault="00572F68" w:rsidP="00572F68">
                            <w:pPr>
                              <w:jc w:val="center"/>
                              <w:rPr>
                                <w:sz w:val="20"/>
                                <w:szCs w:val="20"/>
                              </w:rPr>
                            </w:pPr>
                          </w:p>
                          <w:p w14:paraId="70A9EDA3" w14:textId="77777777" w:rsidR="00572F68" w:rsidRDefault="00572F68" w:rsidP="00572F68">
                            <w:pPr>
                              <w:jc w:val="center"/>
                              <w:rPr>
                                <w:sz w:val="20"/>
                                <w:szCs w:val="20"/>
                              </w:rPr>
                            </w:pPr>
                          </w:p>
                          <w:p w14:paraId="420E776F" w14:textId="77777777" w:rsidR="00572F68" w:rsidRDefault="00572F68" w:rsidP="00572F68">
                            <w:pPr>
                              <w:jc w:val="center"/>
                              <w:rPr>
                                <w:sz w:val="20"/>
                                <w:szCs w:val="20"/>
                              </w:rPr>
                            </w:pPr>
                            <w:r>
                              <w:rPr>
                                <w:sz w:val="20"/>
                                <w:szCs w:val="20"/>
                              </w:rPr>
                              <w:t>DASPP</w:t>
                            </w:r>
                          </w:p>
                          <w:p w14:paraId="4008A27C" w14:textId="77777777" w:rsidR="00572F68" w:rsidRDefault="00572F68" w:rsidP="00572F68">
                            <w:pPr>
                              <w:jc w:val="center"/>
                              <w:rPr>
                                <w:sz w:val="20"/>
                                <w:szCs w:val="20"/>
                              </w:rPr>
                            </w:pPr>
                          </w:p>
                          <w:p w14:paraId="264E3BA0" w14:textId="77777777" w:rsidR="00572F68" w:rsidRDefault="00572F68" w:rsidP="00572F68">
                            <w:pPr>
                              <w:jc w:val="center"/>
                              <w:rPr>
                                <w:sz w:val="20"/>
                                <w:szCs w:val="20"/>
                              </w:rPr>
                            </w:pPr>
                          </w:p>
                          <w:p w14:paraId="22523508" w14:textId="77777777" w:rsidR="00572F68" w:rsidRDefault="00572F68" w:rsidP="00572F68">
                            <w:pPr>
                              <w:jc w:val="center"/>
                              <w:rPr>
                                <w:sz w:val="20"/>
                                <w:szCs w:val="20"/>
                              </w:rPr>
                            </w:pPr>
                          </w:p>
                          <w:p w14:paraId="46C92775" w14:textId="77777777" w:rsidR="00572F68" w:rsidRDefault="00572F68" w:rsidP="00572F68">
                            <w:pPr>
                              <w:jc w:val="center"/>
                              <w:rPr>
                                <w:sz w:val="20"/>
                                <w:szCs w:val="20"/>
                              </w:rPr>
                            </w:pPr>
                            <w:r>
                              <w:rPr>
                                <w:sz w:val="20"/>
                                <w:szCs w:val="20"/>
                              </w:rPr>
                              <w:t xml:space="preserve">P </w:t>
                            </w:r>
                            <w:r>
                              <w:rPr>
                                <w:sz w:val="20"/>
                                <w:szCs w:val="20"/>
                                <w:vertAlign w:val="subscript"/>
                              </w:rPr>
                              <w:t>cap</w:t>
                            </w:r>
                          </w:p>
                          <w:p w14:paraId="2DFB8C25" w14:textId="77777777" w:rsidR="00572F68" w:rsidRDefault="00572F68" w:rsidP="00572F68">
                            <w:pPr>
                              <w:jc w:val="center"/>
                              <w:rPr>
                                <w:sz w:val="20"/>
                                <w:szCs w:val="20"/>
                              </w:rPr>
                            </w:pPr>
                            <w:r>
                              <w:rPr>
                                <w:sz w:val="20"/>
                                <w:szCs w:val="20"/>
                              </w:rPr>
                              <w:t>P</w:t>
                            </w:r>
                            <w:r>
                              <w:rPr>
                                <w:sz w:val="20"/>
                                <w:szCs w:val="20"/>
                                <w:vertAlign w:val="subscript"/>
                              </w:rPr>
                              <w:t>3</w:t>
                            </w:r>
                          </w:p>
                          <w:p w14:paraId="263C3CB6" w14:textId="77777777" w:rsidR="00572F68" w:rsidRDefault="00572F68" w:rsidP="00572F68">
                            <w:pPr>
                              <w:jc w:val="center"/>
                              <w:rPr>
                                <w:sz w:val="20"/>
                                <w:szCs w:val="20"/>
                              </w:rPr>
                            </w:pPr>
                          </w:p>
                          <w:p w14:paraId="6FF1E0B7" w14:textId="77777777" w:rsidR="00572F68" w:rsidRDefault="00572F68" w:rsidP="00572F68">
                            <w:pPr>
                              <w:jc w:val="center"/>
                              <w:rPr>
                                <w:sz w:val="20"/>
                                <w:szCs w:val="20"/>
                              </w:rPr>
                            </w:pPr>
                            <w:r>
                              <w:rPr>
                                <w:sz w:val="20"/>
                                <w:szCs w:val="20"/>
                              </w:rPr>
                              <w:t>P</w:t>
                            </w:r>
                            <w:r>
                              <w:rPr>
                                <w:sz w:val="20"/>
                                <w:szCs w:val="20"/>
                                <w:vertAlign w:val="subscript"/>
                              </w:rPr>
                              <w:t>2</w:t>
                            </w:r>
                          </w:p>
                          <w:p w14:paraId="2D46BB13" w14:textId="77777777" w:rsidR="00572F68" w:rsidRDefault="00572F68" w:rsidP="00572F68">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E516AF" id="_x0000_t202" coordsize="21600,21600" o:spt="202" path="m,l,21600r21600,l21600,xe">
                <v:stroke joinstyle="miter"/>
                <v:path gradientshapeok="t" o:connecttype="rect"/>
              </v:shapetype>
              <v:shape id="Text Box 495" o:spid="_x0000_s1026" type="#_x0000_t202" style="position:absolute;margin-left:-.8pt;margin-top:.1pt;width:34pt;height:18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7060BE75" w14:textId="77777777" w:rsidR="00572F68" w:rsidRDefault="00572F68" w:rsidP="00572F68">
                      <w:pPr>
                        <w:jc w:val="center"/>
                        <w:rPr>
                          <w:sz w:val="20"/>
                          <w:szCs w:val="20"/>
                        </w:rPr>
                      </w:pPr>
                      <w:r>
                        <w:rPr>
                          <w:sz w:val="20"/>
                          <w:szCs w:val="20"/>
                        </w:rPr>
                        <w:t>$/</w:t>
                      </w:r>
                    </w:p>
                    <w:p w14:paraId="4A778EDB" w14:textId="77777777" w:rsidR="00572F68" w:rsidRDefault="00572F68" w:rsidP="00572F68">
                      <w:pPr>
                        <w:jc w:val="center"/>
                        <w:rPr>
                          <w:sz w:val="20"/>
                          <w:szCs w:val="20"/>
                        </w:rPr>
                      </w:pPr>
                      <w:r>
                        <w:rPr>
                          <w:sz w:val="20"/>
                          <w:szCs w:val="20"/>
                        </w:rPr>
                        <w:t>MWh</w:t>
                      </w:r>
                    </w:p>
                    <w:p w14:paraId="67B0473D" w14:textId="77777777" w:rsidR="00572F68" w:rsidRDefault="00572F68" w:rsidP="00572F68">
                      <w:pPr>
                        <w:jc w:val="center"/>
                        <w:rPr>
                          <w:sz w:val="20"/>
                          <w:szCs w:val="20"/>
                        </w:rPr>
                      </w:pPr>
                    </w:p>
                    <w:p w14:paraId="70A9EDA3" w14:textId="77777777" w:rsidR="00572F68" w:rsidRDefault="00572F68" w:rsidP="00572F68">
                      <w:pPr>
                        <w:jc w:val="center"/>
                        <w:rPr>
                          <w:sz w:val="20"/>
                          <w:szCs w:val="20"/>
                        </w:rPr>
                      </w:pPr>
                    </w:p>
                    <w:p w14:paraId="420E776F" w14:textId="77777777" w:rsidR="00572F68" w:rsidRDefault="00572F68" w:rsidP="00572F68">
                      <w:pPr>
                        <w:jc w:val="center"/>
                        <w:rPr>
                          <w:sz w:val="20"/>
                          <w:szCs w:val="20"/>
                        </w:rPr>
                      </w:pPr>
                      <w:r>
                        <w:rPr>
                          <w:sz w:val="20"/>
                          <w:szCs w:val="20"/>
                        </w:rPr>
                        <w:t>DASPP</w:t>
                      </w:r>
                    </w:p>
                    <w:p w14:paraId="4008A27C" w14:textId="77777777" w:rsidR="00572F68" w:rsidRDefault="00572F68" w:rsidP="00572F68">
                      <w:pPr>
                        <w:jc w:val="center"/>
                        <w:rPr>
                          <w:sz w:val="20"/>
                          <w:szCs w:val="20"/>
                        </w:rPr>
                      </w:pPr>
                    </w:p>
                    <w:p w14:paraId="264E3BA0" w14:textId="77777777" w:rsidR="00572F68" w:rsidRDefault="00572F68" w:rsidP="00572F68">
                      <w:pPr>
                        <w:jc w:val="center"/>
                        <w:rPr>
                          <w:sz w:val="20"/>
                          <w:szCs w:val="20"/>
                        </w:rPr>
                      </w:pPr>
                    </w:p>
                    <w:p w14:paraId="22523508" w14:textId="77777777" w:rsidR="00572F68" w:rsidRDefault="00572F68" w:rsidP="00572F68">
                      <w:pPr>
                        <w:jc w:val="center"/>
                        <w:rPr>
                          <w:sz w:val="20"/>
                          <w:szCs w:val="20"/>
                        </w:rPr>
                      </w:pPr>
                    </w:p>
                    <w:p w14:paraId="46C92775" w14:textId="77777777" w:rsidR="00572F68" w:rsidRDefault="00572F68" w:rsidP="00572F68">
                      <w:pPr>
                        <w:jc w:val="center"/>
                        <w:rPr>
                          <w:sz w:val="20"/>
                          <w:szCs w:val="20"/>
                        </w:rPr>
                      </w:pPr>
                      <w:r>
                        <w:rPr>
                          <w:sz w:val="20"/>
                          <w:szCs w:val="20"/>
                        </w:rPr>
                        <w:t xml:space="preserve">P </w:t>
                      </w:r>
                      <w:r>
                        <w:rPr>
                          <w:sz w:val="20"/>
                          <w:szCs w:val="20"/>
                          <w:vertAlign w:val="subscript"/>
                        </w:rPr>
                        <w:t>cap</w:t>
                      </w:r>
                    </w:p>
                    <w:p w14:paraId="2DFB8C25" w14:textId="77777777" w:rsidR="00572F68" w:rsidRDefault="00572F68" w:rsidP="00572F68">
                      <w:pPr>
                        <w:jc w:val="center"/>
                        <w:rPr>
                          <w:sz w:val="20"/>
                          <w:szCs w:val="20"/>
                        </w:rPr>
                      </w:pPr>
                      <w:r>
                        <w:rPr>
                          <w:sz w:val="20"/>
                          <w:szCs w:val="20"/>
                        </w:rPr>
                        <w:t>P</w:t>
                      </w:r>
                      <w:r>
                        <w:rPr>
                          <w:sz w:val="20"/>
                          <w:szCs w:val="20"/>
                          <w:vertAlign w:val="subscript"/>
                        </w:rPr>
                        <w:t>3</w:t>
                      </w:r>
                    </w:p>
                    <w:p w14:paraId="263C3CB6" w14:textId="77777777" w:rsidR="00572F68" w:rsidRDefault="00572F68" w:rsidP="00572F68">
                      <w:pPr>
                        <w:jc w:val="center"/>
                        <w:rPr>
                          <w:sz w:val="20"/>
                          <w:szCs w:val="20"/>
                        </w:rPr>
                      </w:pPr>
                    </w:p>
                    <w:p w14:paraId="6FF1E0B7" w14:textId="77777777" w:rsidR="00572F68" w:rsidRDefault="00572F68" w:rsidP="00572F68">
                      <w:pPr>
                        <w:jc w:val="center"/>
                        <w:rPr>
                          <w:sz w:val="20"/>
                          <w:szCs w:val="20"/>
                        </w:rPr>
                      </w:pPr>
                      <w:r>
                        <w:rPr>
                          <w:sz w:val="20"/>
                          <w:szCs w:val="20"/>
                        </w:rPr>
                        <w:t>P</w:t>
                      </w:r>
                      <w:r>
                        <w:rPr>
                          <w:sz w:val="20"/>
                          <w:szCs w:val="20"/>
                          <w:vertAlign w:val="subscript"/>
                        </w:rPr>
                        <w:t>2</w:t>
                      </w:r>
                    </w:p>
                    <w:p w14:paraId="2D46BB13" w14:textId="77777777" w:rsidR="00572F68" w:rsidRDefault="00572F68" w:rsidP="00572F68">
                      <w:pPr>
                        <w:jc w:val="center"/>
                        <w:rPr>
                          <w:sz w:val="20"/>
                          <w:szCs w:val="20"/>
                        </w:rPr>
                      </w:pPr>
                      <w:r>
                        <w:rPr>
                          <w:sz w:val="20"/>
                          <w:szCs w:val="20"/>
                        </w:rPr>
                        <w:t>P</w:t>
                      </w:r>
                      <w:r>
                        <w:rPr>
                          <w:sz w:val="20"/>
                          <w:szCs w:val="20"/>
                          <w:vertAlign w:val="subscript"/>
                        </w:rPr>
                        <w:t>1</w:t>
                      </w:r>
                    </w:p>
                  </w:txbxContent>
                </v:textbox>
              </v:shape>
            </w:pict>
          </mc:Fallback>
        </mc:AlternateContent>
      </w:r>
      <w:r w:rsidRPr="00B94D00">
        <w:rPr>
          <w:rFonts w:eastAsia="Times New Roman"/>
          <w:noProof/>
        </w:rPr>
        <mc:AlternateContent>
          <mc:Choice Requires="wpc">
            <w:drawing>
              <wp:inline distT="0" distB="0" distL="0" distR="0" wp14:anchorId="4699E21A" wp14:editId="1883D5FD">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26D3EF2"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B94D00">
        <w:rPr>
          <w:rFonts w:eastAsia="Times New Roman"/>
          <w:noProof/>
        </w:rPr>
        <mc:AlternateContent>
          <mc:Choice Requires="wps">
            <w:drawing>
              <wp:anchor distT="0" distB="0" distL="114300" distR="114300" simplePos="0" relativeHeight="251659776" behindDoc="0" locked="0" layoutInCell="1" allowOverlap="1" wp14:anchorId="14B51CE2" wp14:editId="0321D901">
                <wp:simplePos x="0" y="0"/>
                <wp:positionH relativeFrom="column">
                  <wp:posOffset>0</wp:posOffset>
                </wp:positionH>
                <wp:positionV relativeFrom="paragraph">
                  <wp:posOffset>0</wp:posOffset>
                </wp:positionV>
                <wp:extent cx="5210175" cy="2743200"/>
                <wp:effectExtent l="0" t="0" r="0" b="0"/>
                <wp:wrapNone/>
                <wp:docPr id="1277638629"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1D7F28" id="AutoShape 506" o:spid="_x0000_s1026" style="position:absolute;margin-left:0;margin-top:0;width:410.25pt;height:3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B94D00">
        <w:rPr>
          <w:rFonts w:eastAsia="Times New Roman"/>
          <w:noProof/>
        </w:rPr>
        <mc:AlternateContent>
          <mc:Choice Requires="wps">
            <w:drawing>
              <wp:anchor distT="0" distB="0" distL="114300" distR="114300" simplePos="0" relativeHeight="251647488" behindDoc="0" locked="0" layoutInCell="1" allowOverlap="1" wp14:anchorId="448EB91B" wp14:editId="32600E10">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90DF7F" id="Line 47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B94D00">
        <w:rPr>
          <w:rFonts w:eastAsia="Times New Roman"/>
          <w:noProof/>
        </w:rPr>
        <mc:AlternateContent>
          <mc:Choice Requires="wps">
            <w:drawing>
              <wp:anchor distT="0" distB="0" distL="114300" distR="114300" simplePos="0" relativeHeight="251648512" behindDoc="0" locked="0" layoutInCell="1" allowOverlap="1" wp14:anchorId="2A0850B5" wp14:editId="1C0D01E1">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7D0097" id="Line 48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B94D00">
        <w:rPr>
          <w:rFonts w:eastAsia="Times New Roman"/>
          <w:noProof/>
        </w:rPr>
        <mc:AlternateContent>
          <mc:Choice Requires="wps">
            <w:drawing>
              <wp:anchor distT="0" distB="0" distL="114300" distR="114300" simplePos="0" relativeHeight="251649536" behindDoc="0" locked="0" layoutInCell="1" allowOverlap="1" wp14:anchorId="3A0DCB36" wp14:editId="3E39B27B">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82BF99" id="Line 48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B94D00">
        <w:rPr>
          <w:rFonts w:eastAsia="Times New Roman"/>
          <w:noProof/>
        </w:rPr>
        <mc:AlternateContent>
          <mc:Choice Requires="wps">
            <w:drawing>
              <wp:anchor distT="0" distB="0" distL="114300" distR="114300" simplePos="0" relativeHeight="251650560" behindDoc="0" locked="0" layoutInCell="1" allowOverlap="1" wp14:anchorId="4680E6AF" wp14:editId="5A1EA4C9">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E86F0" id="Line 48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B94D00">
        <w:rPr>
          <w:rFonts w:eastAsia="Times New Roman"/>
          <w:noProof/>
        </w:rPr>
        <mc:AlternateContent>
          <mc:Choice Requires="wps">
            <w:drawing>
              <wp:anchor distT="0" distB="0" distL="114300" distR="114300" simplePos="0" relativeHeight="251651584" behindDoc="0" locked="0" layoutInCell="1" allowOverlap="1" wp14:anchorId="64A48B5C" wp14:editId="1783282F">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F0BBAB" id="Line 48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B94D00">
        <w:rPr>
          <w:rFonts w:eastAsia="Times New Roman"/>
          <w:noProof/>
        </w:rPr>
        <mc:AlternateContent>
          <mc:Choice Requires="wps">
            <w:drawing>
              <wp:anchor distT="0" distB="0" distL="114300" distR="114300" simplePos="0" relativeHeight="251652608" behindDoc="0" locked="0" layoutInCell="1" allowOverlap="1" wp14:anchorId="1DA94BCC" wp14:editId="02CD97D9">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3A5A4" w14:textId="77777777" w:rsidR="00572F68" w:rsidRDefault="00572F68" w:rsidP="00572F68">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0E7640F9" w14:textId="77777777" w:rsidR="00572F68" w:rsidRDefault="00572F68" w:rsidP="00572F68">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A94BCC" id="Text Box 484" o:spid="_x0000_s1027" type="#_x0000_t202" style="position:absolute;margin-left:69.9pt;margin-top:189pt;width:288.8pt;height:27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0D83A5A4" w14:textId="77777777" w:rsidR="00572F68" w:rsidRDefault="00572F68" w:rsidP="00572F68">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0E7640F9" w14:textId="77777777" w:rsidR="00572F68" w:rsidRDefault="00572F68" w:rsidP="00572F68">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B94D00">
        <w:rPr>
          <w:rFonts w:eastAsia="Times New Roman"/>
          <w:noProof/>
        </w:rPr>
        <mc:AlternateContent>
          <mc:Choice Requires="wps">
            <w:drawing>
              <wp:anchor distT="0" distB="0" distL="114300" distR="114300" simplePos="0" relativeHeight="251653632" behindDoc="0" locked="0" layoutInCell="1" allowOverlap="1" wp14:anchorId="2446FEEE" wp14:editId="52AEB28D">
                <wp:simplePos x="0" y="0"/>
                <wp:positionH relativeFrom="column">
                  <wp:posOffset>4110990</wp:posOffset>
                </wp:positionH>
                <wp:positionV relativeFrom="paragraph">
                  <wp:posOffset>114300</wp:posOffset>
                </wp:positionV>
                <wp:extent cx="1094740" cy="228600"/>
                <wp:effectExtent l="0" t="0" r="4445" b="0"/>
                <wp:wrapNone/>
                <wp:docPr id="1474756039"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7535E" w14:textId="77777777" w:rsidR="00572F68" w:rsidRDefault="00572F68" w:rsidP="00572F68">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6FEEE" id="Text Box 485" o:spid="_x0000_s1028" type="#_x0000_t202" style="position:absolute;margin-left:323.7pt;margin-top:9pt;width:86.2pt;height:1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69A7535E" w14:textId="77777777" w:rsidR="00572F68" w:rsidRDefault="00572F68" w:rsidP="00572F68">
                      <w:pPr>
                        <w:jc w:val="center"/>
                        <w:rPr>
                          <w:sz w:val="20"/>
                          <w:szCs w:val="20"/>
                        </w:rPr>
                      </w:pPr>
                      <w:r>
                        <w:rPr>
                          <w:sz w:val="20"/>
                          <w:szCs w:val="20"/>
                        </w:rPr>
                        <w:t>Energy Offer Curve</w:t>
                      </w:r>
                    </w:p>
                  </w:txbxContent>
                </v:textbox>
              </v:shape>
            </w:pict>
          </mc:Fallback>
        </mc:AlternateContent>
      </w:r>
      <w:r w:rsidRPr="00B94D00">
        <w:rPr>
          <w:rFonts w:eastAsia="Times New Roman"/>
          <w:noProof/>
        </w:rPr>
        <mc:AlternateContent>
          <mc:Choice Requires="wps">
            <w:drawing>
              <wp:anchor distT="0" distB="0" distL="114300" distR="114300" simplePos="0" relativeHeight="251654656" behindDoc="0" locked="0" layoutInCell="1" allowOverlap="1" wp14:anchorId="13049DA6" wp14:editId="3320954A">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5F9684" id="Line 486"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B94D00">
        <w:rPr>
          <w:rFonts w:eastAsia="Times New Roman"/>
          <w:noProof/>
        </w:rPr>
        <mc:AlternateContent>
          <mc:Choice Requires="wpg">
            <w:drawing>
              <wp:anchor distT="0" distB="0" distL="114300" distR="114300" simplePos="0" relativeHeight="251655680" behindDoc="0" locked="0" layoutInCell="1" allowOverlap="1" wp14:anchorId="040C0344" wp14:editId="5BE5F0D6">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3BF34EE" id="Group 487" o:spid="_x0000_s1026" style="position:absolute;margin-left:33.2pt;margin-top:98.9pt;width:200.45pt;height:90.1pt;z-index:25167052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B94D00">
        <w:rPr>
          <w:rFonts w:eastAsia="Times New Roman"/>
          <w:noProof/>
        </w:rPr>
        <mc:AlternateContent>
          <mc:Choice Requires="wpg">
            <w:drawing>
              <wp:anchor distT="0" distB="0" distL="114300" distR="114300" simplePos="0" relativeHeight="251657728" behindDoc="0" locked="0" layoutInCell="1" allowOverlap="1" wp14:anchorId="1F55373B" wp14:editId="2334A515">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87779" id="Group 496" o:spid="_x0000_s1026" style="position:absolute;margin-left:106pt;margin-top:99pt;width:179.25pt;height:90.1pt;z-index:251672576"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B94D00">
        <w:rPr>
          <w:rFonts w:eastAsia="Times New Roman"/>
          <w:noProof/>
        </w:rPr>
        <mc:AlternateContent>
          <mc:Choice Requires="wps">
            <w:drawing>
              <wp:anchor distT="0" distB="0" distL="114300" distR="114300" simplePos="0" relativeHeight="251658752" behindDoc="0" locked="0" layoutInCell="1" allowOverlap="1" wp14:anchorId="35ADD785" wp14:editId="6931C854">
                <wp:simplePos x="0" y="0"/>
                <wp:positionH relativeFrom="column">
                  <wp:posOffset>1836420</wp:posOffset>
                </wp:positionH>
                <wp:positionV relativeFrom="paragraph">
                  <wp:posOffset>1828800</wp:posOffset>
                </wp:positionV>
                <wp:extent cx="1574800" cy="457200"/>
                <wp:effectExtent l="0" t="0" r="0" b="0"/>
                <wp:wrapNone/>
                <wp:docPr id="154255871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361EDB" w14:textId="77777777" w:rsidR="00572F68" w:rsidRDefault="00572F68" w:rsidP="00572F68">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DD785" id="Text Box 504" o:spid="_x0000_s1029" type="#_x0000_t202" style="position:absolute;margin-left:144.6pt;margin-top:2in;width:124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53361EDB" w14:textId="77777777" w:rsidR="00572F68" w:rsidRDefault="00572F68" w:rsidP="00572F68">
                      <w:pPr>
                        <w:rPr>
                          <w:sz w:val="20"/>
                          <w:szCs w:val="20"/>
                        </w:rPr>
                      </w:pPr>
                      <w:r>
                        <w:rPr>
                          <w:sz w:val="20"/>
                          <w:szCs w:val="20"/>
                        </w:rPr>
                        <w:t>The area under the capped Energy Offer Curve equals (DAAIEC * (DAESR – LSL))</w:t>
                      </w:r>
                    </w:p>
                  </w:txbxContent>
                </v:textbox>
              </v:shape>
            </w:pict>
          </mc:Fallback>
        </mc:AlternateContent>
      </w:r>
      <w:r w:rsidRPr="00B94D00">
        <w:rPr>
          <w:noProof/>
        </w:rPr>
        <mc:AlternateContent>
          <mc:Choice Requires="wps">
            <w:drawing>
              <wp:anchor distT="0" distB="0" distL="114300" distR="114300" simplePos="0" relativeHeight="251646464" behindDoc="0" locked="0" layoutInCell="1" allowOverlap="1" wp14:anchorId="35DF3581" wp14:editId="4F145A6C">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D53431" id="Rectangle 41" o:spid="_x0000_s1026" style="position:absolute;margin-left:0;margin-top:0;width:410.25pt;height:3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B94D00">
        <w:rPr>
          <w:noProof/>
        </w:rPr>
        <mc:AlternateContent>
          <mc:Choice Requires="wps">
            <w:drawing>
              <wp:anchor distT="0" distB="0" distL="114300" distR="114300" simplePos="0" relativeHeight="251644416" behindDoc="0" locked="0" layoutInCell="1" allowOverlap="1" wp14:anchorId="5ADDC2CA" wp14:editId="0886AC42">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A8C00" w14:textId="77777777" w:rsidR="00572F68" w:rsidRDefault="00572F68" w:rsidP="00572F68"/>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DC2CA" id="Text Box 33" o:spid="_x0000_s1030" type="#_x0000_t202" style="position:absolute;margin-left:323.7pt;margin-top:9pt;width:86.2pt;height:18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5E4A8C00" w14:textId="77777777" w:rsidR="00572F68" w:rsidRDefault="00572F68" w:rsidP="00572F68"/>
                  </w:txbxContent>
                </v:textbox>
              </v:shape>
            </w:pict>
          </mc:Fallback>
        </mc:AlternateContent>
      </w:r>
      <w:r w:rsidRPr="00B94D00">
        <w:rPr>
          <w:noProof/>
        </w:rPr>
        <mc:AlternateContent>
          <mc:Choice Requires="wps">
            <w:drawing>
              <wp:anchor distT="0" distB="0" distL="114300" distR="114300" simplePos="0" relativeHeight="251645440" behindDoc="0" locked="0" layoutInCell="1" allowOverlap="1" wp14:anchorId="318B1088" wp14:editId="3F05FFDB">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E9D109" w14:textId="77777777" w:rsidR="00572F68" w:rsidRDefault="00572F68" w:rsidP="00572F6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B1088" id="Text Box 2" o:spid="_x0000_s1031" type="#_x0000_t202" style="position:absolute;margin-left:144.6pt;margin-top:2in;width:124pt;height:36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6CE9D109" w14:textId="77777777" w:rsidR="00572F68" w:rsidRDefault="00572F68" w:rsidP="00572F68"/>
                  </w:txbxContent>
                </v:textbox>
              </v:shape>
            </w:pict>
          </mc:Fallback>
        </mc:AlternateContent>
      </w:r>
    </w:p>
    <w:p w14:paraId="45437E5B" w14:textId="77777777" w:rsidR="00572F68" w:rsidRPr="00B94D00" w:rsidRDefault="00572F68" w:rsidP="00572F68">
      <w:pPr>
        <w:spacing w:after="240"/>
        <w:ind w:left="720" w:hanging="720"/>
        <w:rPr>
          <w:iCs/>
          <w:szCs w:val="20"/>
        </w:rPr>
      </w:pPr>
      <w:r w:rsidRPr="00B94D00">
        <w:rPr>
          <w:iCs/>
          <w:szCs w:val="20"/>
        </w:rPr>
        <w:t>(9)</w:t>
      </w:r>
      <w:r w:rsidRPr="00B94D00">
        <w:rPr>
          <w:iCs/>
          <w:szCs w:val="20"/>
        </w:rPr>
        <w:tab/>
        <w:t>The total of the Day-Ahead Make-Whole Payments to each QSE for Generation Resources for a given hour is calculated as follows:</w:t>
      </w:r>
    </w:p>
    <w:p w14:paraId="49533EB4" w14:textId="77777777" w:rsidR="00572F68" w:rsidRPr="00B94D00" w:rsidRDefault="00572F68" w:rsidP="00572F68">
      <w:pPr>
        <w:tabs>
          <w:tab w:val="left" w:pos="2340"/>
          <w:tab w:val="left" w:pos="3420"/>
        </w:tabs>
        <w:spacing w:before="240"/>
        <w:ind w:left="3150" w:hanging="2430"/>
        <w:jc w:val="both"/>
        <w:rPr>
          <w:lang w:val="pt-BR"/>
        </w:rPr>
      </w:pPr>
      <w:r w:rsidRPr="00B94D00">
        <w:rPr>
          <w:lang w:val="pt-BR"/>
        </w:rPr>
        <w:lastRenderedPageBreak/>
        <w:t xml:space="preserve">DAMWAMTQSETOT </w:t>
      </w:r>
      <w:r w:rsidRPr="00B94D00">
        <w:rPr>
          <w:i/>
          <w:iCs/>
          <w:vertAlign w:val="subscript"/>
          <w:lang w:val="pt-BR"/>
        </w:rPr>
        <w:t>q</w:t>
      </w:r>
      <w:r w:rsidRPr="00B94D00">
        <w:rPr>
          <w:lang w:val="pt-BR"/>
        </w:rPr>
        <w:tab/>
        <w:t>=</w:t>
      </w:r>
      <w:r w:rsidRPr="00B94D00">
        <w:rPr>
          <w:lang w:val="pt-BR"/>
        </w:rPr>
        <w:tab/>
      </w:r>
      <w:r w:rsidRPr="00B94D00">
        <w:rPr>
          <w:position w:val="-22"/>
        </w:rPr>
        <w:object w:dxaOrig="220" w:dyaOrig="460" w14:anchorId="5AD148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6pt" o:ole="">
            <v:imagedata r:id="rId19" o:title=""/>
          </v:shape>
          <o:OLEObject Type="Embed" ProgID="Equation.3" ShapeID="_x0000_i1025" DrawAspect="Content" ObjectID="_1831107093" r:id="rId20"/>
        </w:object>
      </w:r>
      <w:r w:rsidRPr="00B94D00">
        <w:rPr>
          <w:position w:val="-18"/>
        </w:rPr>
        <w:object w:dxaOrig="220" w:dyaOrig="420" w14:anchorId="29C50398">
          <v:shape id="_x0000_i1026" type="#_x0000_t75" style="width:12pt;height:24pt" o:ole="">
            <v:imagedata r:id="rId21" o:title=""/>
          </v:shape>
          <o:OLEObject Type="Embed" ProgID="Equation.3" ShapeID="_x0000_i1026" DrawAspect="Content" ObjectID="_1831107094" r:id="rId22"/>
        </w:object>
      </w:r>
      <w:r w:rsidRPr="00B94D00">
        <w:rPr>
          <w:lang w:val="pt-BR"/>
        </w:rPr>
        <w:t xml:space="preserve">DAMWAMT </w:t>
      </w:r>
      <w:r w:rsidRPr="00B94D00">
        <w:rPr>
          <w:i/>
          <w:iCs/>
          <w:vertAlign w:val="subscript"/>
          <w:lang w:val="pt-BR"/>
        </w:rPr>
        <w:t>q, p, r</w:t>
      </w:r>
    </w:p>
    <w:p w14:paraId="19994A79" w14:textId="77777777" w:rsidR="00572F68" w:rsidRPr="00B94D00" w:rsidRDefault="00572F68" w:rsidP="00572F68">
      <w:r w:rsidRPr="00B94D0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572F68" w:rsidRPr="00B94D00" w14:paraId="6C87292C" w14:textId="77777777" w:rsidTr="005C0B53">
        <w:trPr>
          <w:tblHeader/>
        </w:trPr>
        <w:tc>
          <w:tcPr>
            <w:tcW w:w="1248" w:type="pct"/>
          </w:tcPr>
          <w:p w14:paraId="28CAB796" w14:textId="77777777" w:rsidR="00572F68" w:rsidRPr="00B94D00" w:rsidRDefault="00572F68" w:rsidP="005C0B53">
            <w:pPr>
              <w:spacing w:after="240"/>
              <w:rPr>
                <w:b/>
                <w:iCs/>
                <w:sz w:val="20"/>
                <w:szCs w:val="20"/>
              </w:rPr>
            </w:pPr>
            <w:r w:rsidRPr="00B94D00">
              <w:rPr>
                <w:b/>
                <w:iCs/>
                <w:sz w:val="20"/>
                <w:szCs w:val="20"/>
              </w:rPr>
              <w:t>Variable</w:t>
            </w:r>
          </w:p>
        </w:tc>
        <w:tc>
          <w:tcPr>
            <w:tcW w:w="452" w:type="pct"/>
          </w:tcPr>
          <w:p w14:paraId="03F1AEBE" w14:textId="77777777" w:rsidR="00572F68" w:rsidRPr="00B94D00" w:rsidRDefault="00572F68" w:rsidP="005C0B53">
            <w:pPr>
              <w:spacing w:after="240"/>
              <w:rPr>
                <w:b/>
                <w:iCs/>
                <w:sz w:val="20"/>
                <w:szCs w:val="20"/>
              </w:rPr>
            </w:pPr>
            <w:r w:rsidRPr="00B94D00">
              <w:rPr>
                <w:b/>
                <w:iCs/>
                <w:sz w:val="20"/>
                <w:szCs w:val="20"/>
              </w:rPr>
              <w:t>Unit</w:t>
            </w:r>
          </w:p>
        </w:tc>
        <w:tc>
          <w:tcPr>
            <w:tcW w:w="3300" w:type="pct"/>
          </w:tcPr>
          <w:p w14:paraId="69C959CE" w14:textId="77777777" w:rsidR="00572F68" w:rsidRPr="00B94D00" w:rsidRDefault="00572F68" w:rsidP="005C0B53">
            <w:pPr>
              <w:spacing w:after="240"/>
              <w:rPr>
                <w:b/>
                <w:iCs/>
                <w:sz w:val="20"/>
                <w:szCs w:val="20"/>
              </w:rPr>
            </w:pPr>
            <w:r w:rsidRPr="00B94D00">
              <w:rPr>
                <w:b/>
                <w:iCs/>
                <w:sz w:val="20"/>
                <w:szCs w:val="20"/>
              </w:rPr>
              <w:t>Definition</w:t>
            </w:r>
          </w:p>
        </w:tc>
      </w:tr>
      <w:tr w:rsidR="00572F68" w:rsidRPr="00B94D00" w14:paraId="44123E40" w14:textId="77777777" w:rsidTr="005C0B53">
        <w:tc>
          <w:tcPr>
            <w:tcW w:w="1248" w:type="pct"/>
          </w:tcPr>
          <w:p w14:paraId="1843680F" w14:textId="77777777" w:rsidR="00572F68" w:rsidRPr="00B94D00" w:rsidRDefault="00572F68" w:rsidP="005C0B53">
            <w:pPr>
              <w:spacing w:after="60"/>
              <w:rPr>
                <w:iCs/>
                <w:sz w:val="20"/>
                <w:szCs w:val="20"/>
              </w:rPr>
            </w:pPr>
            <w:r w:rsidRPr="00B94D00">
              <w:rPr>
                <w:iCs/>
                <w:sz w:val="20"/>
                <w:szCs w:val="20"/>
              </w:rPr>
              <w:t xml:space="preserve">DAMWAMTQSETOT </w:t>
            </w:r>
            <w:r w:rsidRPr="00B94D00">
              <w:rPr>
                <w:i/>
                <w:iCs/>
                <w:sz w:val="20"/>
                <w:szCs w:val="20"/>
                <w:vertAlign w:val="subscript"/>
              </w:rPr>
              <w:t>q</w:t>
            </w:r>
          </w:p>
        </w:tc>
        <w:tc>
          <w:tcPr>
            <w:tcW w:w="452" w:type="pct"/>
          </w:tcPr>
          <w:p w14:paraId="6CFBD0A7" w14:textId="77777777" w:rsidR="00572F68" w:rsidRPr="00B94D00" w:rsidRDefault="00572F68" w:rsidP="005C0B53">
            <w:pPr>
              <w:spacing w:after="60"/>
              <w:rPr>
                <w:iCs/>
                <w:sz w:val="20"/>
                <w:szCs w:val="20"/>
              </w:rPr>
            </w:pPr>
            <w:r w:rsidRPr="00B94D00">
              <w:rPr>
                <w:iCs/>
                <w:sz w:val="20"/>
                <w:szCs w:val="20"/>
              </w:rPr>
              <w:t>$</w:t>
            </w:r>
          </w:p>
        </w:tc>
        <w:tc>
          <w:tcPr>
            <w:tcW w:w="3300" w:type="pct"/>
          </w:tcPr>
          <w:p w14:paraId="13808245" w14:textId="77777777" w:rsidR="00572F68" w:rsidRPr="00B94D00" w:rsidRDefault="00572F68" w:rsidP="005C0B53">
            <w:pPr>
              <w:spacing w:after="60"/>
              <w:rPr>
                <w:iCs/>
                <w:sz w:val="20"/>
                <w:szCs w:val="20"/>
              </w:rPr>
            </w:pPr>
            <w:r w:rsidRPr="00B94D00">
              <w:rPr>
                <w:i/>
                <w:iCs/>
                <w:sz w:val="20"/>
                <w:szCs w:val="20"/>
              </w:rPr>
              <w:t xml:space="preserve">Day-Ahead Make-Whole Payment QSE Total per </w:t>
            </w:r>
            <w:proofErr w:type="spellStart"/>
            <w:r w:rsidRPr="00B94D00">
              <w:rPr>
                <w:i/>
                <w:iCs/>
                <w:sz w:val="20"/>
                <w:szCs w:val="20"/>
              </w:rPr>
              <w:t>QSE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total of the Day-Ahead Make-Whole Payments to QSE </w:t>
            </w:r>
            <w:r w:rsidRPr="00B94D00">
              <w:rPr>
                <w:i/>
                <w:iCs/>
                <w:sz w:val="20"/>
                <w:szCs w:val="20"/>
              </w:rPr>
              <w:t>q</w:t>
            </w:r>
            <w:r w:rsidRPr="00B94D00">
              <w:rPr>
                <w:iCs/>
                <w:sz w:val="20"/>
                <w:szCs w:val="20"/>
              </w:rPr>
              <w:t xml:space="preserve"> for the DAM-committed Generation Resources represented by this QSE for the hour.</w:t>
            </w:r>
          </w:p>
        </w:tc>
      </w:tr>
      <w:tr w:rsidR="00572F68" w:rsidRPr="00B94D00" w14:paraId="3EEB862F" w14:textId="77777777" w:rsidTr="005C0B53">
        <w:tc>
          <w:tcPr>
            <w:tcW w:w="1248" w:type="pct"/>
          </w:tcPr>
          <w:p w14:paraId="0AEAE509" w14:textId="77777777" w:rsidR="00572F68" w:rsidRPr="00B94D00" w:rsidRDefault="00572F68" w:rsidP="005C0B53">
            <w:pPr>
              <w:spacing w:after="60"/>
              <w:rPr>
                <w:iCs/>
                <w:sz w:val="20"/>
                <w:szCs w:val="20"/>
                <w:lang w:val="pt-BR"/>
              </w:rPr>
            </w:pPr>
            <w:r w:rsidRPr="00B94D00">
              <w:rPr>
                <w:iCs/>
                <w:sz w:val="20"/>
                <w:szCs w:val="20"/>
                <w:lang w:val="pt-BR"/>
              </w:rPr>
              <w:t xml:space="preserve">DAMWAMT </w:t>
            </w:r>
            <w:r w:rsidRPr="00B94D00">
              <w:rPr>
                <w:i/>
                <w:iCs/>
                <w:sz w:val="20"/>
                <w:szCs w:val="20"/>
                <w:vertAlign w:val="subscript"/>
                <w:lang w:val="pt-BR"/>
              </w:rPr>
              <w:t>q, p, r</w:t>
            </w:r>
          </w:p>
        </w:tc>
        <w:tc>
          <w:tcPr>
            <w:tcW w:w="452" w:type="pct"/>
          </w:tcPr>
          <w:p w14:paraId="70613E31" w14:textId="77777777" w:rsidR="00572F68" w:rsidRPr="00B94D00" w:rsidRDefault="00572F68" w:rsidP="005C0B53">
            <w:pPr>
              <w:spacing w:after="60"/>
              <w:rPr>
                <w:iCs/>
                <w:sz w:val="20"/>
                <w:szCs w:val="20"/>
              </w:rPr>
            </w:pPr>
            <w:r w:rsidRPr="00B94D00">
              <w:rPr>
                <w:iCs/>
                <w:sz w:val="20"/>
                <w:szCs w:val="20"/>
              </w:rPr>
              <w:t>$</w:t>
            </w:r>
          </w:p>
        </w:tc>
        <w:tc>
          <w:tcPr>
            <w:tcW w:w="3300" w:type="pct"/>
          </w:tcPr>
          <w:p w14:paraId="5D9BD948" w14:textId="77777777" w:rsidR="00572F68" w:rsidRPr="00B94D00" w:rsidRDefault="00572F68" w:rsidP="005C0B53">
            <w:pPr>
              <w:spacing w:after="60"/>
              <w:rPr>
                <w:iCs/>
                <w:sz w:val="20"/>
                <w:szCs w:val="20"/>
              </w:rPr>
            </w:pPr>
            <w:r w:rsidRPr="00B94D00">
              <w:rPr>
                <w:i/>
                <w:iCs/>
                <w:sz w:val="20"/>
                <w:szCs w:val="20"/>
              </w:rPr>
              <w:t xml:space="preserve">Day-Ahead Make-Whole Payment per QSE per Settlement Point per </w:t>
            </w:r>
            <w:proofErr w:type="spellStart"/>
            <w:r w:rsidRPr="00B94D00">
              <w:rPr>
                <w:i/>
                <w:iCs/>
                <w:sz w:val="20"/>
                <w:szCs w:val="20"/>
              </w:rPr>
              <w:t>Resource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payment to QSE </w:t>
            </w:r>
            <w:r w:rsidRPr="00B94D00">
              <w:rPr>
                <w:i/>
                <w:iCs/>
                <w:sz w:val="20"/>
                <w:szCs w:val="20"/>
              </w:rPr>
              <w:t>q</w:t>
            </w:r>
            <w:r w:rsidRPr="00B94D00">
              <w:rPr>
                <w:iCs/>
                <w:sz w:val="20"/>
                <w:szCs w:val="20"/>
              </w:rPr>
              <w:t xml:space="preserve"> to make-whole the Startup Cost and energy cost of Resource </w:t>
            </w:r>
            <w:r w:rsidRPr="00B94D00">
              <w:rPr>
                <w:i/>
                <w:iCs/>
                <w:sz w:val="20"/>
                <w:szCs w:val="20"/>
              </w:rPr>
              <w:t>r</w:t>
            </w:r>
            <w:r w:rsidRPr="00B94D00">
              <w:rPr>
                <w:iCs/>
                <w:sz w:val="20"/>
                <w:szCs w:val="20"/>
              </w:rPr>
              <w:t xml:space="preserve"> committed in the DAM at Resource Node </w:t>
            </w:r>
            <w:r w:rsidRPr="00B94D00">
              <w:rPr>
                <w:i/>
                <w:iCs/>
                <w:sz w:val="20"/>
                <w:szCs w:val="20"/>
              </w:rPr>
              <w:t>p</w:t>
            </w:r>
            <w:r w:rsidRPr="00B94D00">
              <w:rPr>
                <w:iCs/>
                <w:sz w:val="20"/>
                <w:szCs w:val="20"/>
              </w:rPr>
              <w:t xml:space="preserve"> for the hour.  When a Combined Cycle Generation Resource is committed in the DAM, payment is made to the Combined Cycle Train for the DAM-committed Combined Cycle Generation Resource.</w:t>
            </w:r>
          </w:p>
        </w:tc>
      </w:tr>
      <w:tr w:rsidR="00572F68" w:rsidRPr="00B94D00" w14:paraId="5237A0B2" w14:textId="77777777" w:rsidTr="005C0B53">
        <w:tc>
          <w:tcPr>
            <w:tcW w:w="1248" w:type="pct"/>
            <w:tcBorders>
              <w:top w:val="single" w:sz="4" w:space="0" w:color="auto"/>
              <w:left w:val="single" w:sz="4" w:space="0" w:color="auto"/>
              <w:bottom w:val="single" w:sz="4" w:space="0" w:color="auto"/>
              <w:right w:val="single" w:sz="4" w:space="0" w:color="auto"/>
            </w:tcBorders>
          </w:tcPr>
          <w:p w14:paraId="6C87898B" w14:textId="77777777" w:rsidR="00572F68" w:rsidRPr="00B94D00" w:rsidRDefault="00572F68" w:rsidP="005C0B53">
            <w:pPr>
              <w:spacing w:after="60"/>
              <w:rPr>
                <w:i/>
                <w:iCs/>
                <w:sz w:val="20"/>
                <w:szCs w:val="20"/>
              </w:rPr>
            </w:pPr>
            <w:r w:rsidRPr="00B94D00">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26B49CD9" w14:textId="77777777" w:rsidR="00572F68" w:rsidRPr="00B94D00" w:rsidRDefault="00572F68" w:rsidP="005C0B53">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79F1F457" w14:textId="77777777" w:rsidR="00572F68" w:rsidRPr="00B94D00" w:rsidRDefault="00572F68" w:rsidP="005C0B53">
            <w:pPr>
              <w:spacing w:after="60"/>
              <w:rPr>
                <w:iCs/>
                <w:sz w:val="20"/>
                <w:szCs w:val="20"/>
              </w:rPr>
            </w:pPr>
            <w:r w:rsidRPr="00B94D00">
              <w:rPr>
                <w:iCs/>
                <w:sz w:val="20"/>
                <w:szCs w:val="20"/>
              </w:rPr>
              <w:t>A QSE.</w:t>
            </w:r>
          </w:p>
        </w:tc>
      </w:tr>
      <w:tr w:rsidR="00572F68" w:rsidRPr="00B94D00" w14:paraId="2824441F" w14:textId="77777777" w:rsidTr="005C0B53">
        <w:tc>
          <w:tcPr>
            <w:tcW w:w="1248" w:type="pct"/>
            <w:tcBorders>
              <w:top w:val="single" w:sz="4" w:space="0" w:color="auto"/>
              <w:left w:val="single" w:sz="4" w:space="0" w:color="auto"/>
              <w:bottom w:val="single" w:sz="4" w:space="0" w:color="auto"/>
              <w:right w:val="single" w:sz="4" w:space="0" w:color="auto"/>
            </w:tcBorders>
          </w:tcPr>
          <w:p w14:paraId="3B1CA681" w14:textId="77777777" w:rsidR="00572F68" w:rsidRPr="00B94D00" w:rsidRDefault="00572F68" w:rsidP="005C0B53">
            <w:pPr>
              <w:spacing w:after="60"/>
              <w:rPr>
                <w:i/>
                <w:iCs/>
                <w:sz w:val="20"/>
                <w:szCs w:val="20"/>
              </w:rPr>
            </w:pPr>
            <w:r w:rsidRPr="00B94D00">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552C7489" w14:textId="77777777" w:rsidR="00572F68" w:rsidRPr="00B94D00" w:rsidRDefault="00572F68" w:rsidP="005C0B53">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257F8529" w14:textId="77777777" w:rsidR="00572F68" w:rsidRPr="00B94D00" w:rsidRDefault="00572F68" w:rsidP="005C0B53">
            <w:pPr>
              <w:spacing w:after="60"/>
              <w:rPr>
                <w:iCs/>
                <w:sz w:val="20"/>
                <w:szCs w:val="20"/>
              </w:rPr>
            </w:pPr>
            <w:r w:rsidRPr="00B94D00">
              <w:rPr>
                <w:iCs/>
                <w:sz w:val="20"/>
                <w:szCs w:val="20"/>
              </w:rPr>
              <w:t>A Settlement Point.</w:t>
            </w:r>
          </w:p>
        </w:tc>
      </w:tr>
      <w:tr w:rsidR="00572F68" w:rsidRPr="00B94D00" w14:paraId="742BA4FC" w14:textId="77777777" w:rsidTr="005C0B53">
        <w:tc>
          <w:tcPr>
            <w:tcW w:w="1248" w:type="pct"/>
            <w:tcBorders>
              <w:top w:val="single" w:sz="4" w:space="0" w:color="auto"/>
              <w:left w:val="single" w:sz="4" w:space="0" w:color="auto"/>
              <w:bottom w:val="single" w:sz="4" w:space="0" w:color="auto"/>
              <w:right w:val="single" w:sz="4" w:space="0" w:color="auto"/>
            </w:tcBorders>
          </w:tcPr>
          <w:p w14:paraId="12562504" w14:textId="77777777" w:rsidR="00572F68" w:rsidRPr="00B94D00" w:rsidRDefault="00572F68" w:rsidP="005C0B53">
            <w:pPr>
              <w:spacing w:after="60"/>
              <w:rPr>
                <w:i/>
                <w:iCs/>
                <w:sz w:val="20"/>
                <w:szCs w:val="20"/>
              </w:rPr>
            </w:pPr>
            <w:r w:rsidRPr="00B94D00">
              <w:rPr>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0DD6D66F" w14:textId="77777777" w:rsidR="00572F68" w:rsidRPr="00B94D00" w:rsidRDefault="00572F68" w:rsidP="005C0B53">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05ED1AD9" w14:textId="77777777" w:rsidR="00572F68" w:rsidRPr="00B94D00" w:rsidRDefault="00572F68" w:rsidP="005C0B53">
            <w:pPr>
              <w:spacing w:after="60"/>
              <w:rPr>
                <w:iCs/>
                <w:sz w:val="20"/>
                <w:szCs w:val="20"/>
              </w:rPr>
            </w:pPr>
            <w:r w:rsidRPr="00B94D00">
              <w:rPr>
                <w:iCs/>
                <w:sz w:val="20"/>
                <w:szCs w:val="20"/>
              </w:rPr>
              <w:t>A DAM-committed Generation Resource.</w:t>
            </w:r>
          </w:p>
        </w:tc>
      </w:tr>
    </w:tbl>
    <w:bookmarkEnd w:id="220"/>
    <w:bookmarkEnd w:id="221"/>
    <w:p w14:paraId="4965538E" w14:textId="77777777" w:rsidR="00572F68" w:rsidRPr="00B94D00" w:rsidRDefault="00572F68" w:rsidP="00572F68">
      <w:pPr>
        <w:keepNext/>
        <w:tabs>
          <w:tab w:val="left" w:pos="1620"/>
        </w:tabs>
        <w:spacing w:before="480" w:after="240"/>
        <w:ind w:left="1627" w:hanging="1627"/>
        <w:outlineLvl w:val="4"/>
        <w:rPr>
          <w:ins w:id="279" w:author="ERCOT" w:date="2025-09-18T18:56:00Z" w16du:dateUtc="2025-09-18T23:56:00Z"/>
          <w:szCs w:val="26"/>
        </w:rPr>
      </w:pPr>
      <w:ins w:id="280" w:author="ERCOT" w:date="2025-09-18T18:56:00Z" w16du:dateUtc="2025-09-18T23:56:00Z">
        <w:r w:rsidRPr="00B94D00">
          <w:rPr>
            <w:b/>
            <w:bCs/>
            <w:i/>
            <w:iCs/>
            <w:szCs w:val="26"/>
          </w:rPr>
          <w:t>4.6.4.1.6</w:t>
        </w:r>
        <w:r w:rsidRPr="00B94D00">
          <w:rPr>
            <w:b/>
            <w:bCs/>
            <w:i/>
            <w:iCs/>
            <w:szCs w:val="26"/>
          </w:rPr>
          <w:tab/>
          <w:t>Dispatchable Reliability Reserve Service Payment</w:t>
        </w:r>
      </w:ins>
    </w:p>
    <w:p w14:paraId="4F4339BD" w14:textId="77777777" w:rsidR="00572F68" w:rsidRPr="00B94D00" w:rsidRDefault="00572F68" w:rsidP="00572F68">
      <w:pPr>
        <w:spacing w:after="240"/>
        <w:ind w:left="720" w:hanging="720"/>
        <w:rPr>
          <w:ins w:id="281" w:author="ERCOT" w:date="2025-09-18T18:56:00Z" w16du:dateUtc="2025-09-18T23:56:00Z"/>
        </w:rPr>
      </w:pPr>
      <w:ins w:id="282" w:author="ERCOT" w:date="2025-09-18T18:56:00Z" w16du:dateUtc="2025-09-18T23:56:00Z">
        <w:r w:rsidRPr="00B94D00">
          <w:t>(1)</w:t>
        </w:r>
        <w:r w:rsidRPr="00B94D00">
          <w:tab/>
          <w:t>ERCOT shall pay each QSE whose Resource-specific Ancillary Service Offers to provide DRRS to ERCOT were cleared in the DAM, for each hour as follows:</w:t>
        </w:r>
      </w:ins>
    </w:p>
    <w:p w14:paraId="610AE89E" w14:textId="77777777" w:rsidR="00572F68" w:rsidRPr="00B94D00" w:rsidRDefault="00572F68" w:rsidP="00572F68">
      <w:pPr>
        <w:tabs>
          <w:tab w:val="left" w:pos="2340"/>
          <w:tab w:val="left" w:pos="3420"/>
        </w:tabs>
        <w:spacing w:after="240"/>
        <w:ind w:left="720"/>
        <w:rPr>
          <w:ins w:id="283" w:author="ERCOT" w:date="2025-09-18T18:56:00Z" w16du:dateUtc="2025-09-18T23:56:00Z"/>
          <w:bCs/>
        </w:rPr>
      </w:pPr>
      <w:ins w:id="284" w:author="ERCOT" w:date="2025-09-18T18:56:00Z" w16du:dateUtc="2025-09-18T23:56:00Z">
        <w:r w:rsidRPr="00B94D00">
          <w:rPr>
            <w:bCs/>
          </w:rPr>
          <w:t xml:space="preserve">PCDRRAMT </w:t>
        </w:r>
        <w:r w:rsidRPr="00B94D00">
          <w:rPr>
            <w:bCs/>
            <w:i/>
            <w:vertAlign w:val="subscript"/>
          </w:rPr>
          <w:t>q</w:t>
        </w:r>
        <w:r w:rsidRPr="00B94D00">
          <w:rPr>
            <w:bCs/>
          </w:rPr>
          <w:tab/>
          <w:t>=</w:t>
        </w:r>
        <w:r w:rsidRPr="00B94D00">
          <w:rPr>
            <w:bCs/>
          </w:rPr>
          <w:tab/>
          <w:t xml:space="preserve">(-1) * MCPCDRR </w:t>
        </w:r>
        <w:r w:rsidRPr="00B94D00">
          <w:rPr>
            <w:bCs/>
            <w:i/>
            <w:vertAlign w:val="subscript"/>
          </w:rPr>
          <w:t>DAM</w:t>
        </w:r>
        <w:r w:rsidRPr="00B94D00">
          <w:rPr>
            <w:bCs/>
          </w:rPr>
          <w:t xml:space="preserve"> * PCDRR </w:t>
        </w:r>
        <w:r w:rsidRPr="00B94D00">
          <w:rPr>
            <w:bCs/>
            <w:i/>
            <w:vertAlign w:val="subscript"/>
          </w:rPr>
          <w:t>q</w:t>
        </w:r>
      </w:ins>
    </w:p>
    <w:p w14:paraId="7A8AD0E2" w14:textId="77777777" w:rsidR="00572F68" w:rsidRPr="00B94D00" w:rsidRDefault="00572F68" w:rsidP="00572F68">
      <w:pPr>
        <w:spacing w:after="240"/>
        <w:rPr>
          <w:ins w:id="285" w:author="ERCOT" w:date="2025-09-18T18:56:00Z" w16du:dateUtc="2025-09-18T23:56:00Z"/>
          <w:lang w:val="pt-BR"/>
        </w:rPr>
      </w:pPr>
      <w:ins w:id="286" w:author="ERCOT" w:date="2025-09-18T18:56:00Z" w16du:dateUtc="2025-09-18T23:56:00Z">
        <w:r w:rsidRPr="00B94D00">
          <w:rPr>
            <w:lang w:val="pt-BR"/>
          </w:rPr>
          <w:t>Where:</w:t>
        </w:r>
      </w:ins>
    </w:p>
    <w:p w14:paraId="3A7C65FD" w14:textId="77777777" w:rsidR="00572F68" w:rsidRPr="00B94D00" w:rsidRDefault="00572F68" w:rsidP="00572F68">
      <w:pPr>
        <w:spacing w:after="240"/>
        <w:ind w:left="720"/>
        <w:rPr>
          <w:ins w:id="287" w:author="ERCOT" w:date="2025-09-18T18:56:00Z" w16du:dateUtc="2025-09-18T23:56:00Z"/>
          <w:i/>
          <w:iCs/>
          <w:vertAlign w:val="subscript"/>
          <w:lang w:val="pt-BR"/>
        </w:rPr>
      </w:pPr>
      <w:ins w:id="288" w:author="ERCOT" w:date="2025-09-18T18:56:00Z" w16du:dateUtc="2025-09-18T23:56:00Z">
        <w:r w:rsidRPr="00B94D00">
          <w:rPr>
            <w:lang w:val="pt-BR"/>
          </w:rPr>
          <w:t xml:space="preserve">PCDRR </w:t>
        </w:r>
        <w:r w:rsidRPr="00B94D00">
          <w:rPr>
            <w:i/>
            <w:iCs/>
            <w:vertAlign w:val="subscript"/>
            <w:lang w:val="pt-BR"/>
          </w:rPr>
          <w:t>q</w:t>
        </w:r>
        <w:r w:rsidRPr="00B94D00">
          <w:tab/>
        </w:r>
        <w:r w:rsidRPr="00B94D00">
          <w:rPr>
            <w:lang w:val="pt-BR"/>
          </w:rPr>
          <w:t>=</w:t>
        </w:r>
        <w:r w:rsidRPr="00B94D00">
          <w:tab/>
        </w:r>
      </w:ins>
      <w:ins w:id="289" w:author="ERCOT" w:date="2025-09-30T12:29:00Z" w16du:dateUtc="2025-09-30T17:29:00Z">
        <w:r w:rsidRPr="00B94D00">
          <w:rPr>
            <w:noProof/>
          </w:rPr>
          <w:drawing>
            <wp:inline distT="0" distB="0" distL="0" distR="0" wp14:anchorId="64355537" wp14:editId="6D1304F5">
              <wp:extent cx="160655" cy="314325"/>
              <wp:effectExtent l="0" t="0" r="0" b="9525"/>
              <wp:docPr id="588858426"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ActiveX control"/>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0655" cy="314325"/>
                      </a:xfrm>
                      <a:prstGeom prst="rect">
                        <a:avLst/>
                      </a:prstGeom>
                      <a:noFill/>
                      <a:ln>
                        <a:noFill/>
                      </a:ln>
                    </pic:spPr>
                  </pic:pic>
                </a:graphicData>
              </a:graphic>
            </wp:inline>
          </w:drawing>
        </w:r>
      </w:ins>
      <w:ins w:id="290" w:author="ERCOT" w:date="2025-09-18T18:56:00Z" w16du:dateUtc="2025-09-18T23:56:00Z">
        <w:r w:rsidRPr="00B94D00">
          <w:rPr>
            <w:lang w:val="pt-BR"/>
          </w:rPr>
          <w:t>PCDRRR</w:t>
        </w:r>
        <w:r w:rsidRPr="00B94D00">
          <w:rPr>
            <w:i/>
            <w:iCs/>
            <w:lang w:val="pt-BR"/>
          </w:rPr>
          <w:t xml:space="preserve"> </w:t>
        </w:r>
        <w:r w:rsidRPr="00B94D00">
          <w:rPr>
            <w:i/>
            <w:iCs/>
            <w:vertAlign w:val="subscript"/>
            <w:lang w:val="pt-BR"/>
          </w:rPr>
          <w:t>r, q, DAM</w:t>
        </w:r>
      </w:ins>
    </w:p>
    <w:p w14:paraId="5161665D" w14:textId="77777777" w:rsidR="00572F68" w:rsidRPr="00B94D00" w:rsidRDefault="00572F68" w:rsidP="00572F68">
      <w:pPr>
        <w:spacing w:before="240" w:after="240"/>
        <w:ind w:left="720" w:hanging="720"/>
        <w:rPr>
          <w:ins w:id="291" w:author="ERCOT" w:date="2025-09-18T18:56:00Z" w16du:dateUtc="2025-09-18T23:56:00Z"/>
          <w:lang w:val="pt-BR"/>
        </w:rPr>
      </w:pPr>
      <w:ins w:id="292" w:author="ERCOT" w:date="2025-09-18T18:56:00Z" w16du:dateUtc="2025-09-18T23:56:00Z">
        <w:r w:rsidRPr="00B94D00">
          <w:rPr>
            <w:lang w:val="pt-BR"/>
          </w:rPr>
          <w:t>(2)</w:t>
        </w:r>
        <w:r w:rsidRPr="00B94D00">
          <w:t xml:space="preserve">  </w:t>
        </w:r>
        <w:r w:rsidRPr="00B94D00">
          <w:tab/>
          <w:t>ERCOT shall pay each QSE whose Ancillary Service Only Offers to provide DRRS to ERCOT were cleared in the DAM, for each hour as follows:</w:t>
        </w:r>
      </w:ins>
    </w:p>
    <w:p w14:paraId="20A0D441" w14:textId="77777777" w:rsidR="00572F68" w:rsidRPr="00B94D00" w:rsidRDefault="00572F68" w:rsidP="00572F68">
      <w:pPr>
        <w:tabs>
          <w:tab w:val="left" w:pos="2340"/>
          <w:tab w:val="left" w:pos="3420"/>
        </w:tabs>
        <w:spacing w:after="240"/>
        <w:ind w:left="1080" w:hanging="360"/>
        <w:rPr>
          <w:ins w:id="293" w:author="ERCOT" w:date="2025-09-18T18:56:00Z" w16du:dateUtc="2025-09-18T23:56:00Z"/>
          <w:lang w:val="x-none"/>
        </w:rPr>
      </w:pPr>
      <w:ins w:id="294" w:author="ERCOT" w:date="2025-09-18T18:56:00Z" w16du:dateUtc="2025-09-18T23:56:00Z">
        <w:r w:rsidRPr="00B94D00">
          <w:rPr>
            <w:bCs/>
          </w:rPr>
          <w:t xml:space="preserve">DAPCDRROAMT </w:t>
        </w:r>
        <w:r w:rsidRPr="00B94D00">
          <w:rPr>
            <w:bCs/>
            <w:i/>
            <w:vertAlign w:val="subscript"/>
          </w:rPr>
          <w:t>q</w:t>
        </w:r>
        <w:r w:rsidRPr="00B94D00">
          <w:rPr>
            <w:bCs/>
          </w:rPr>
          <w:t xml:space="preserve">  = (-1) * MCPCDRR</w:t>
        </w:r>
        <w:r w:rsidRPr="00B94D00">
          <w:rPr>
            <w:bCs/>
            <w:i/>
            <w:vertAlign w:val="subscript"/>
          </w:rPr>
          <w:t xml:space="preserve"> DAM</w:t>
        </w:r>
        <w:r w:rsidRPr="00B94D00">
          <w:rPr>
            <w:bCs/>
          </w:rPr>
          <w:t xml:space="preserve"> * DADRROAWD</w:t>
        </w:r>
        <w:r w:rsidRPr="00B94D00">
          <w:rPr>
            <w:bCs/>
            <w:i/>
            <w:vertAlign w:val="subscript"/>
          </w:rPr>
          <w:t xml:space="preserve"> q</w:t>
        </w:r>
      </w:ins>
    </w:p>
    <w:p w14:paraId="54FB8C9E" w14:textId="77777777" w:rsidR="00572F68" w:rsidRPr="00B94D00" w:rsidRDefault="00572F68" w:rsidP="00572F68">
      <w:pPr>
        <w:rPr>
          <w:ins w:id="295" w:author="ERCOT" w:date="2025-09-18T18:56:00Z" w16du:dateUtc="2025-09-18T23:56:00Z"/>
        </w:rPr>
      </w:pPr>
      <w:ins w:id="296" w:author="ERCOT" w:date="2025-09-18T18:56:00Z" w16du:dateUtc="2025-09-18T23:56:00Z">
        <w:r w:rsidRPr="00B94D00">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572F68" w:rsidRPr="00B94D00" w14:paraId="25635157" w14:textId="77777777" w:rsidTr="005C0B53">
        <w:trPr>
          <w:ins w:id="297" w:author="ERCOT" w:date="2025-09-18T18:56:00Z"/>
        </w:trPr>
        <w:tc>
          <w:tcPr>
            <w:tcW w:w="1049" w:type="pct"/>
          </w:tcPr>
          <w:p w14:paraId="514E5C6B" w14:textId="77777777" w:rsidR="00572F68" w:rsidRPr="00B94D00" w:rsidRDefault="00572F68" w:rsidP="005C0B53">
            <w:pPr>
              <w:spacing w:after="240"/>
              <w:rPr>
                <w:ins w:id="298" w:author="ERCOT" w:date="2025-09-18T18:56:00Z" w16du:dateUtc="2025-09-18T23:56:00Z"/>
                <w:b/>
                <w:iCs/>
                <w:sz w:val="20"/>
                <w:szCs w:val="20"/>
              </w:rPr>
            </w:pPr>
            <w:ins w:id="299" w:author="ERCOT" w:date="2025-09-18T18:56:00Z" w16du:dateUtc="2025-09-18T23:56:00Z">
              <w:r w:rsidRPr="00B94D00">
                <w:rPr>
                  <w:b/>
                  <w:iCs/>
                  <w:sz w:val="20"/>
                  <w:szCs w:val="20"/>
                </w:rPr>
                <w:t>Variable</w:t>
              </w:r>
            </w:ins>
          </w:p>
        </w:tc>
        <w:tc>
          <w:tcPr>
            <w:tcW w:w="458" w:type="pct"/>
          </w:tcPr>
          <w:p w14:paraId="463C589A" w14:textId="77777777" w:rsidR="00572F68" w:rsidRPr="00B94D00" w:rsidRDefault="00572F68" w:rsidP="005C0B53">
            <w:pPr>
              <w:spacing w:after="240"/>
              <w:rPr>
                <w:ins w:id="300" w:author="ERCOT" w:date="2025-09-18T18:56:00Z" w16du:dateUtc="2025-09-18T23:56:00Z"/>
                <w:b/>
                <w:iCs/>
                <w:sz w:val="20"/>
                <w:szCs w:val="20"/>
              </w:rPr>
            </w:pPr>
            <w:ins w:id="301" w:author="ERCOT" w:date="2025-09-18T18:56:00Z" w16du:dateUtc="2025-09-18T23:56:00Z">
              <w:r w:rsidRPr="00B94D00">
                <w:rPr>
                  <w:b/>
                  <w:iCs/>
                  <w:sz w:val="20"/>
                  <w:szCs w:val="20"/>
                </w:rPr>
                <w:t>Unit</w:t>
              </w:r>
            </w:ins>
          </w:p>
        </w:tc>
        <w:tc>
          <w:tcPr>
            <w:tcW w:w="3493" w:type="pct"/>
          </w:tcPr>
          <w:p w14:paraId="141FDCB9" w14:textId="77777777" w:rsidR="00572F68" w:rsidRPr="00B94D00" w:rsidRDefault="00572F68" w:rsidP="005C0B53">
            <w:pPr>
              <w:spacing w:after="240"/>
              <w:rPr>
                <w:ins w:id="302" w:author="ERCOT" w:date="2025-09-18T18:56:00Z" w16du:dateUtc="2025-09-18T23:56:00Z"/>
                <w:b/>
                <w:iCs/>
                <w:sz w:val="20"/>
                <w:szCs w:val="20"/>
              </w:rPr>
            </w:pPr>
            <w:ins w:id="303" w:author="ERCOT" w:date="2025-09-18T18:56:00Z" w16du:dateUtc="2025-09-18T23:56:00Z">
              <w:r w:rsidRPr="00B94D00">
                <w:rPr>
                  <w:b/>
                  <w:iCs/>
                  <w:sz w:val="20"/>
                  <w:szCs w:val="20"/>
                </w:rPr>
                <w:t>Definition</w:t>
              </w:r>
            </w:ins>
          </w:p>
        </w:tc>
      </w:tr>
      <w:tr w:rsidR="00572F68" w:rsidRPr="00B94D00" w14:paraId="6AEE8C47" w14:textId="77777777" w:rsidTr="005C0B53">
        <w:trPr>
          <w:ins w:id="304" w:author="ERCOT" w:date="2025-09-18T18:56:00Z"/>
        </w:trPr>
        <w:tc>
          <w:tcPr>
            <w:tcW w:w="1049" w:type="pct"/>
          </w:tcPr>
          <w:p w14:paraId="6E344FEB" w14:textId="77777777" w:rsidR="00572F68" w:rsidRPr="00B94D00" w:rsidRDefault="00572F68" w:rsidP="005C0B53">
            <w:pPr>
              <w:spacing w:after="60"/>
              <w:rPr>
                <w:ins w:id="305" w:author="ERCOT" w:date="2025-09-18T18:56:00Z" w16du:dateUtc="2025-09-18T23:56:00Z"/>
                <w:iCs/>
                <w:sz w:val="20"/>
                <w:szCs w:val="20"/>
              </w:rPr>
            </w:pPr>
            <w:ins w:id="306" w:author="ERCOT" w:date="2025-09-18T18:56:00Z" w16du:dateUtc="2025-09-18T23:56:00Z">
              <w:r w:rsidRPr="00B94D00">
                <w:rPr>
                  <w:iCs/>
                  <w:sz w:val="20"/>
                  <w:szCs w:val="20"/>
                </w:rPr>
                <w:t xml:space="preserve">PCDRRAMT </w:t>
              </w:r>
              <w:r w:rsidRPr="00B94D00">
                <w:rPr>
                  <w:i/>
                  <w:iCs/>
                  <w:sz w:val="20"/>
                  <w:szCs w:val="20"/>
                  <w:vertAlign w:val="subscript"/>
                </w:rPr>
                <w:t>q</w:t>
              </w:r>
            </w:ins>
          </w:p>
        </w:tc>
        <w:tc>
          <w:tcPr>
            <w:tcW w:w="458" w:type="pct"/>
          </w:tcPr>
          <w:p w14:paraId="67EAD7FD" w14:textId="77777777" w:rsidR="00572F68" w:rsidRPr="00B94D00" w:rsidRDefault="00572F68" w:rsidP="005C0B53">
            <w:pPr>
              <w:spacing w:after="60"/>
              <w:rPr>
                <w:ins w:id="307" w:author="ERCOT" w:date="2025-09-18T18:56:00Z" w16du:dateUtc="2025-09-18T23:56:00Z"/>
                <w:iCs/>
                <w:sz w:val="20"/>
                <w:szCs w:val="20"/>
              </w:rPr>
            </w:pPr>
            <w:ins w:id="308" w:author="ERCOT" w:date="2025-09-18T18:56:00Z" w16du:dateUtc="2025-09-18T23:56:00Z">
              <w:r w:rsidRPr="00B94D00">
                <w:rPr>
                  <w:iCs/>
                  <w:sz w:val="20"/>
                  <w:szCs w:val="20"/>
                </w:rPr>
                <w:t>$</w:t>
              </w:r>
            </w:ins>
          </w:p>
        </w:tc>
        <w:tc>
          <w:tcPr>
            <w:tcW w:w="3493" w:type="pct"/>
          </w:tcPr>
          <w:p w14:paraId="376CFB39" w14:textId="77777777" w:rsidR="00572F68" w:rsidRPr="00B94D00" w:rsidRDefault="00572F68" w:rsidP="005C0B53">
            <w:pPr>
              <w:spacing w:after="60"/>
              <w:rPr>
                <w:ins w:id="309" w:author="ERCOT" w:date="2025-09-18T18:56:00Z" w16du:dateUtc="2025-09-18T23:56:00Z"/>
                <w:iCs/>
                <w:sz w:val="20"/>
                <w:szCs w:val="20"/>
              </w:rPr>
            </w:pPr>
            <w:ins w:id="310" w:author="ERCOT" w:date="2025-09-18T18:56:00Z" w16du:dateUtc="2025-09-18T23:56:00Z">
              <w:r w:rsidRPr="00B94D00">
                <w:rPr>
                  <w:i/>
                  <w:iCs/>
                  <w:sz w:val="20"/>
                  <w:szCs w:val="20"/>
                </w:rPr>
                <w:t xml:space="preserve">Procured Capacity for </w:t>
              </w:r>
              <w:del w:id="311" w:author="ERCOT" w:date="2025-09-30T11:52:00Z" w16du:dateUtc="2025-09-30T16:52:00Z">
                <w:r w:rsidRPr="00B94D00">
                  <w:rPr>
                    <w:i/>
                    <w:iCs/>
                    <w:sz w:val="20"/>
                    <w:szCs w:val="20"/>
                  </w:rPr>
                  <w:delText xml:space="preserve"> </w:delText>
                </w:r>
              </w:del>
              <w:r w:rsidRPr="00B94D00">
                <w:rPr>
                  <w:i/>
                  <w:iCs/>
                  <w:sz w:val="20"/>
                  <w:szCs w:val="20"/>
                </w:rPr>
                <w:t>Dispatchable Reliability Reserve Service Amount per QSE in DAM</w:t>
              </w:r>
              <w:r w:rsidRPr="00B94D00">
                <w:rPr>
                  <w:iCs/>
                  <w:sz w:val="20"/>
                  <w:szCs w:val="20"/>
                </w:rPr>
                <w:t xml:space="preserve">—The DAM DRRS payment for QSE </w:t>
              </w:r>
              <w:r w:rsidRPr="00B94D00">
                <w:rPr>
                  <w:i/>
                  <w:iCs/>
                  <w:sz w:val="20"/>
                  <w:szCs w:val="20"/>
                </w:rPr>
                <w:t>q</w:t>
              </w:r>
              <w:r w:rsidRPr="00B94D00">
                <w:rPr>
                  <w:iCs/>
                  <w:sz w:val="20"/>
                  <w:szCs w:val="20"/>
                </w:rPr>
                <w:t xml:space="preserve"> for the hour.</w:t>
              </w:r>
            </w:ins>
          </w:p>
        </w:tc>
      </w:tr>
      <w:tr w:rsidR="00572F68" w:rsidRPr="00B94D00" w14:paraId="2D4CE718" w14:textId="77777777" w:rsidTr="005C0B53">
        <w:trPr>
          <w:ins w:id="312" w:author="ERCOT" w:date="2025-09-18T18:56:00Z"/>
        </w:trPr>
        <w:tc>
          <w:tcPr>
            <w:tcW w:w="1049" w:type="pct"/>
          </w:tcPr>
          <w:p w14:paraId="5C886013" w14:textId="77777777" w:rsidR="00572F68" w:rsidRPr="00B94D00" w:rsidRDefault="00572F68" w:rsidP="005C0B53">
            <w:pPr>
              <w:spacing w:after="60"/>
              <w:rPr>
                <w:ins w:id="313" w:author="ERCOT" w:date="2025-09-18T18:56:00Z" w16du:dateUtc="2025-09-18T23:56:00Z"/>
                <w:iCs/>
                <w:sz w:val="20"/>
                <w:szCs w:val="20"/>
              </w:rPr>
            </w:pPr>
            <w:ins w:id="314" w:author="ERCOT" w:date="2025-09-18T18:56:00Z" w16du:dateUtc="2025-09-18T23:56:00Z">
              <w:r w:rsidRPr="00B94D00">
                <w:rPr>
                  <w:iCs/>
                  <w:sz w:val="20"/>
                  <w:szCs w:val="20"/>
                </w:rPr>
                <w:t>DAPCDRROAMT</w:t>
              </w:r>
              <w:r w:rsidRPr="00B94D00">
                <w:rPr>
                  <w:i/>
                  <w:iCs/>
                  <w:sz w:val="20"/>
                  <w:szCs w:val="20"/>
                </w:rPr>
                <w:t xml:space="preserve"> </w:t>
              </w:r>
              <w:r w:rsidRPr="00B94D00">
                <w:rPr>
                  <w:i/>
                  <w:iCs/>
                  <w:sz w:val="20"/>
                  <w:szCs w:val="20"/>
                  <w:vertAlign w:val="subscript"/>
                </w:rPr>
                <w:t>q</w:t>
              </w:r>
            </w:ins>
          </w:p>
        </w:tc>
        <w:tc>
          <w:tcPr>
            <w:tcW w:w="458" w:type="pct"/>
          </w:tcPr>
          <w:p w14:paraId="76DAA279" w14:textId="77777777" w:rsidR="00572F68" w:rsidRPr="00B94D00" w:rsidRDefault="00572F68" w:rsidP="005C0B53">
            <w:pPr>
              <w:spacing w:after="60"/>
              <w:rPr>
                <w:ins w:id="315" w:author="ERCOT" w:date="2025-09-18T18:56:00Z" w16du:dateUtc="2025-09-18T23:56:00Z"/>
                <w:iCs/>
                <w:sz w:val="20"/>
                <w:szCs w:val="20"/>
              </w:rPr>
            </w:pPr>
            <w:ins w:id="316" w:author="ERCOT" w:date="2025-09-18T18:56:00Z" w16du:dateUtc="2025-09-18T23:56:00Z">
              <w:r w:rsidRPr="00B94D00">
                <w:rPr>
                  <w:iCs/>
                  <w:sz w:val="20"/>
                  <w:szCs w:val="20"/>
                </w:rPr>
                <w:t>$</w:t>
              </w:r>
            </w:ins>
          </w:p>
        </w:tc>
        <w:tc>
          <w:tcPr>
            <w:tcW w:w="3493" w:type="pct"/>
          </w:tcPr>
          <w:p w14:paraId="3C97F98A" w14:textId="77777777" w:rsidR="00572F68" w:rsidRPr="00B94D00" w:rsidRDefault="00572F68" w:rsidP="005C0B53">
            <w:pPr>
              <w:spacing w:after="60"/>
              <w:rPr>
                <w:ins w:id="317" w:author="ERCOT" w:date="2025-09-18T18:56:00Z" w16du:dateUtc="2025-09-18T23:56:00Z"/>
                <w:i/>
                <w:iCs/>
                <w:sz w:val="20"/>
                <w:szCs w:val="20"/>
              </w:rPr>
            </w:pPr>
            <w:ins w:id="318" w:author="ERCOT" w:date="2025-09-18T18:56:00Z" w16du:dateUtc="2025-09-18T23:56:00Z">
              <w:r w:rsidRPr="00B94D00">
                <w:rPr>
                  <w:i/>
                  <w:iCs/>
                  <w:sz w:val="20"/>
                  <w:szCs w:val="20"/>
                </w:rPr>
                <w:t>Day-Ahead Procured Capacity for Dispatchable Reliability Reserve Service</w:t>
              </w:r>
            </w:ins>
            <w:ins w:id="319" w:author="ERCOT" w:date="2025-09-18T18:56:00Z">
              <w:del w:id="320" w:author="ERCOT" w:date="2025-10-24T20:44:00Z">
                <w:r w:rsidRPr="00B94D00">
                  <w:rPr>
                    <w:i/>
                    <w:iCs/>
                    <w:sz w:val="20"/>
                    <w:szCs w:val="20"/>
                  </w:rPr>
                  <w:delText xml:space="preserve"> </w:delText>
                </w:r>
              </w:del>
            </w:ins>
            <w:ins w:id="321" w:author="ERCOT" w:date="2025-10-24T20:44:00Z">
              <w:r w:rsidRPr="00B94D00">
                <w:rPr>
                  <w:i/>
                  <w:iCs/>
                  <w:sz w:val="20"/>
                  <w:szCs w:val="20"/>
                </w:rPr>
                <w:t>-</w:t>
              </w:r>
            </w:ins>
            <w:ins w:id="322" w:author="ERCOT" w:date="2025-09-18T18:56:00Z" w16du:dateUtc="2025-09-18T23:56:00Z">
              <w:r w:rsidRPr="00B94D00">
                <w:rPr>
                  <w:i/>
                  <w:iCs/>
                  <w:sz w:val="20"/>
                  <w:szCs w:val="20"/>
                </w:rPr>
                <w:t xml:space="preserve">Only Amount per QSE— </w:t>
              </w:r>
              <w:r w:rsidRPr="00B94D00">
                <w:rPr>
                  <w:sz w:val="20"/>
                  <w:szCs w:val="20"/>
                </w:rPr>
                <w:t xml:space="preserve">The payment to QSE </w:t>
              </w:r>
              <w:r w:rsidRPr="00B94D00">
                <w:rPr>
                  <w:i/>
                  <w:iCs/>
                  <w:sz w:val="20"/>
                  <w:szCs w:val="20"/>
                </w:rPr>
                <w:t>q</w:t>
              </w:r>
              <w:r w:rsidRPr="00B94D00">
                <w:rPr>
                  <w:sz w:val="20"/>
                  <w:szCs w:val="20"/>
                </w:rPr>
                <w:t xml:space="preserve"> for all DRRS</w:t>
              </w:r>
            </w:ins>
            <w:ins w:id="323" w:author="ERCOT" w:date="2025-10-24T20:45:00Z">
              <w:r w:rsidRPr="00B94D00">
                <w:rPr>
                  <w:sz w:val="20"/>
                  <w:szCs w:val="20"/>
                </w:rPr>
                <w:t>-</w:t>
              </w:r>
            </w:ins>
            <w:ins w:id="324" w:author="ERCOT" w:date="2025-09-18T18:56:00Z">
              <w:del w:id="325" w:author="ERCOT" w:date="2025-10-24T20:45:00Z">
                <w:r w:rsidRPr="00B94D00">
                  <w:rPr>
                    <w:sz w:val="20"/>
                    <w:szCs w:val="20"/>
                  </w:rPr>
                  <w:delText xml:space="preserve"> </w:delText>
                </w:r>
              </w:del>
            </w:ins>
            <w:ins w:id="326" w:author="ERCOT" w:date="2025-09-18T18:56:00Z" w16du:dateUtc="2025-09-18T23:56:00Z">
              <w:r w:rsidRPr="00B94D00">
                <w:rPr>
                  <w:sz w:val="20"/>
                  <w:szCs w:val="20"/>
                </w:rPr>
                <w:t>only awards in DAM for the hour.</w:t>
              </w:r>
            </w:ins>
          </w:p>
        </w:tc>
      </w:tr>
      <w:tr w:rsidR="00572F68" w:rsidRPr="00B94D00" w14:paraId="7A243D1B" w14:textId="77777777" w:rsidTr="005C0B53">
        <w:trPr>
          <w:ins w:id="327" w:author="ERCOT" w:date="2025-09-18T18:56:00Z"/>
        </w:trPr>
        <w:tc>
          <w:tcPr>
            <w:tcW w:w="1049" w:type="pct"/>
          </w:tcPr>
          <w:p w14:paraId="7A4A53E4" w14:textId="77777777" w:rsidR="00572F68" w:rsidRPr="00B94D00" w:rsidRDefault="00572F68" w:rsidP="005C0B53">
            <w:pPr>
              <w:spacing w:after="60"/>
              <w:rPr>
                <w:ins w:id="328" w:author="ERCOT" w:date="2025-09-18T18:56:00Z" w16du:dateUtc="2025-09-18T23:56:00Z"/>
                <w:iCs/>
                <w:sz w:val="20"/>
                <w:szCs w:val="20"/>
              </w:rPr>
            </w:pPr>
            <w:ins w:id="329" w:author="ERCOT" w:date="2025-09-18T18:56:00Z" w16du:dateUtc="2025-09-18T23:56:00Z">
              <w:r w:rsidRPr="00B94D00">
                <w:rPr>
                  <w:iCs/>
                  <w:sz w:val="20"/>
                  <w:szCs w:val="20"/>
                </w:rPr>
                <w:t xml:space="preserve">PCDRR </w:t>
              </w:r>
              <w:r w:rsidRPr="00B94D00">
                <w:rPr>
                  <w:i/>
                  <w:iCs/>
                  <w:sz w:val="20"/>
                  <w:szCs w:val="20"/>
                  <w:vertAlign w:val="subscript"/>
                </w:rPr>
                <w:t>q</w:t>
              </w:r>
              <w:r w:rsidRPr="00B94D00">
                <w:rPr>
                  <w:i/>
                  <w:iCs/>
                  <w:sz w:val="20"/>
                  <w:szCs w:val="20"/>
                </w:rPr>
                <w:t xml:space="preserve"> </w:t>
              </w:r>
            </w:ins>
          </w:p>
        </w:tc>
        <w:tc>
          <w:tcPr>
            <w:tcW w:w="458" w:type="pct"/>
          </w:tcPr>
          <w:p w14:paraId="1081394F" w14:textId="77777777" w:rsidR="00572F68" w:rsidRPr="00B94D00" w:rsidRDefault="00572F68" w:rsidP="005C0B53">
            <w:pPr>
              <w:spacing w:after="60"/>
              <w:rPr>
                <w:ins w:id="330" w:author="ERCOT" w:date="2025-09-18T18:56:00Z" w16du:dateUtc="2025-09-18T23:56:00Z"/>
                <w:iCs/>
                <w:sz w:val="20"/>
                <w:szCs w:val="20"/>
              </w:rPr>
            </w:pPr>
            <w:ins w:id="331" w:author="ERCOT" w:date="2025-09-18T18:56:00Z" w16du:dateUtc="2025-09-18T23:56:00Z">
              <w:r w:rsidRPr="00B94D00">
                <w:rPr>
                  <w:iCs/>
                  <w:sz w:val="20"/>
                  <w:szCs w:val="20"/>
                </w:rPr>
                <w:t>MW</w:t>
              </w:r>
            </w:ins>
          </w:p>
        </w:tc>
        <w:tc>
          <w:tcPr>
            <w:tcW w:w="3493" w:type="pct"/>
          </w:tcPr>
          <w:p w14:paraId="48803955" w14:textId="77777777" w:rsidR="00572F68" w:rsidRPr="00B94D00" w:rsidRDefault="00572F68" w:rsidP="005C0B53">
            <w:pPr>
              <w:spacing w:after="60"/>
              <w:rPr>
                <w:ins w:id="332" w:author="ERCOT" w:date="2025-09-18T18:56:00Z" w16du:dateUtc="2025-09-18T23:56:00Z"/>
                <w:iCs/>
                <w:sz w:val="20"/>
                <w:szCs w:val="20"/>
              </w:rPr>
            </w:pPr>
            <w:ins w:id="333" w:author="ERCOT" w:date="2025-09-18T18:56:00Z" w16du:dateUtc="2025-09-18T23:56:00Z">
              <w:r w:rsidRPr="00B94D00">
                <w:rPr>
                  <w:i/>
                  <w:iCs/>
                  <w:sz w:val="20"/>
                  <w:szCs w:val="20"/>
                </w:rPr>
                <w:t>Procured Capacity for Dispatchable Reliability Reserve Service per QSE in DAM</w:t>
              </w:r>
              <w:r w:rsidRPr="00B94D00">
                <w:rPr>
                  <w:iCs/>
                  <w:sz w:val="20"/>
                  <w:szCs w:val="20"/>
                </w:rPr>
                <w:t xml:space="preserve">—The total DRRS capacity quantity awarded to QSE </w:t>
              </w:r>
              <w:r w:rsidRPr="00B94D00">
                <w:rPr>
                  <w:i/>
                  <w:iCs/>
                  <w:sz w:val="20"/>
                  <w:szCs w:val="20"/>
                </w:rPr>
                <w:t>q</w:t>
              </w:r>
              <w:r w:rsidRPr="00B94D00">
                <w:rPr>
                  <w:iCs/>
                  <w:sz w:val="20"/>
                  <w:szCs w:val="20"/>
                </w:rPr>
                <w:t xml:space="preserve"> in the DAM for all the Resources represented by this QSE for the hour.</w:t>
              </w:r>
            </w:ins>
          </w:p>
        </w:tc>
      </w:tr>
      <w:tr w:rsidR="00572F68" w:rsidRPr="00B94D00" w14:paraId="672F84DA" w14:textId="77777777" w:rsidTr="005C0B53">
        <w:trPr>
          <w:ins w:id="334" w:author="ERCOT" w:date="2025-09-18T18:56:00Z"/>
        </w:trPr>
        <w:tc>
          <w:tcPr>
            <w:tcW w:w="1049" w:type="pct"/>
          </w:tcPr>
          <w:p w14:paraId="5B491CBC" w14:textId="77777777" w:rsidR="00572F68" w:rsidRPr="00B94D00" w:rsidRDefault="00572F68" w:rsidP="005C0B53">
            <w:pPr>
              <w:spacing w:after="60"/>
              <w:rPr>
                <w:ins w:id="335" w:author="ERCOT" w:date="2025-09-18T18:56:00Z" w16du:dateUtc="2025-09-18T23:56:00Z"/>
                <w:iCs/>
                <w:sz w:val="20"/>
                <w:szCs w:val="20"/>
              </w:rPr>
            </w:pPr>
            <w:ins w:id="336" w:author="ERCOT" w:date="2025-09-18T18:56:00Z" w16du:dateUtc="2025-09-18T23:56:00Z">
              <w:r w:rsidRPr="00B94D00">
                <w:rPr>
                  <w:iCs/>
                  <w:sz w:val="20"/>
                  <w:szCs w:val="20"/>
                </w:rPr>
                <w:t xml:space="preserve">PCDRRR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p>
        </w:tc>
        <w:tc>
          <w:tcPr>
            <w:tcW w:w="458" w:type="pct"/>
          </w:tcPr>
          <w:p w14:paraId="1EE02FBE" w14:textId="77777777" w:rsidR="00572F68" w:rsidRPr="00B94D00" w:rsidRDefault="00572F68" w:rsidP="005C0B53">
            <w:pPr>
              <w:spacing w:after="60"/>
              <w:rPr>
                <w:ins w:id="337" w:author="ERCOT" w:date="2025-09-18T18:56:00Z" w16du:dateUtc="2025-09-18T23:56:00Z"/>
                <w:iCs/>
                <w:sz w:val="20"/>
                <w:szCs w:val="20"/>
              </w:rPr>
            </w:pPr>
            <w:ins w:id="338" w:author="ERCOT" w:date="2025-09-18T18:56:00Z" w16du:dateUtc="2025-09-18T23:56:00Z">
              <w:r w:rsidRPr="00B94D00">
                <w:rPr>
                  <w:iCs/>
                  <w:sz w:val="20"/>
                  <w:szCs w:val="20"/>
                </w:rPr>
                <w:t>MW</w:t>
              </w:r>
            </w:ins>
          </w:p>
        </w:tc>
        <w:tc>
          <w:tcPr>
            <w:tcW w:w="3493" w:type="pct"/>
          </w:tcPr>
          <w:p w14:paraId="19943E87" w14:textId="77777777" w:rsidR="00572F68" w:rsidRPr="00B94D00" w:rsidRDefault="00572F68" w:rsidP="005C0B53">
            <w:pPr>
              <w:spacing w:after="60"/>
              <w:rPr>
                <w:ins w:id="339" w:author="ERCOT" w:date="2025-09-18T18:56:00Z" w16du:dateUtc="2025-09-18T23:56:00Z"/>
                <w:iCs/>
                <w:sz w:val="20"/>
                <w:szCs w:val="20"/>
              </w:rPr>
            </w:pPr>
            <w:ins w:id="340" w:author="ERCOT" w:date="2025-09-18T18:56:00Z" w16du:dateUtc="2025-09-18T23:56:00Z">
              <w:r w:rsidRPr="00B94D00">
                <w:rPr>
                  <w:i/>
                  <w:iCs/>
                  <w:sz w:val="20"/>
                  <w:szCs w:val="20"/>
                </w:rPr>
                <w:t>Procured Capacity for Dispatchable Reliability Reserve Service from Resource per Resource per QSE in DAM</w:t>
              </w:r>
              <w:r w:rsidRPr="00B94D00">
                <w:rPr>
                  <w:iCs/>
                  <w:sz w:val="20"/>
                  <w:szCs w:val="20"/>
                </w:rPr>
                <w:t xml:space="preserve">—The DRRS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Where for a </w:t>
              </w:r>
              <w:r w:rsidRPr="00B94D00">
                <w:rPr>
                  <w:iCs/>
                  <w:sz w:val="20"/>
                  <w:szCs w:val="20"/>
                </w:rPr>
                <w:lastRenderedPageBreak/>
                <w:t xml:space="preserve">Combined Cycle Train, the Resource </w:t>
              </w:r>
              <w:r w:rsidRPr="00B94D00">
                <w:rPr>
                  <w:i/>
                  <w:iCs/>
                  <w:sz w:val="20"/>
                  <w:szCs w:val="20"/>
                </w:rPr>
                <w:t xml:space="preserve">r </w:t>
              </w:r>
              <w:r w:rsidRPr="00B94D00">
                <w:rPr>
                  <w:iCs/>
                  <w:sz w:val="20"/>
                  <w:szCs w:val="20"/>
                </w:rPr>
                <w:t>is a Combined Cycle Generation Resource within the Combined Cycle Train.</w:t>
              </w:r>
            </w:ins>
          </w:p>
        </w:tc>
      </w:tr>
      <w:tr w:rsidR="00572F68" w:rsidRPr="00B94D00" w14:paraId="660B58B8" w14:textId="77777777" w:rsidTr="005C0B53">
        <w:trPr>
          <w:ins w:id="341" w:author="ERCOT" w:date="2025-09-18T18:56:00Z"/>
        </w:trPr>
        <w:tc>
          <w:tcPr>
            <w:tcW w:w="1049" w:type="pct"/>
          </w:tcPr>
          <w:p w14:paraId="250887CC" w14:textId="77777777" w:rsidR="00572F68" w:rsidRPr="00B94D00" w:rsidRDefault="00572F68" w:rsidP="005C0B53">
            <w:pPr>
              <w:spacing w:after="60"/>
              <w:rPr>
                <w:ins w:id="342" w:author="ERCOT" w:date="2025-09-18T18:56:00Z" w16du:dateUtc="2025-09-18T23:56:00Z"/>
                <w:iCs/>
                <w:sz w:val="20"/>
                <w:szCs w:val="20"/>
              </w:rPr>
            </w:pPr>
            <w:ins w:id="343" w:author="ERCOT" w:date="2025-09-18T18:56:00Z" w16du:dateUtc="2025-09-18T23:56:00Z">
              <w:r w:rsidRPr="00B94D00">
                <w:rPr>
                  <w:iCs/>
                  <w:sz w:val="20"/>
                  <w:szCs w:val="20"/>
                </w:rPr>
                <w:lastRenderedPageBreak/>
                <w:t xml:space="preserve">MCPCDRR </w:t>
              </w:r>
              <w:r w:rsidRPr="00B94D00">
                <w:rPr>
                  <w:i/>
                  <w:iCs/>
                  <w:sz w:val="20"/>
                  <w:szCs w:val="20"/>
                  <w:vertAlign w:val="subscript"/>
                </w:rPr>
                <w:t>DAM</w:t>
              </w:r>
            </w:ins>
          </w:p>
        </w:tc>
        <w:tc>
          <w:tcPr>
            <w:tcW w:w="458" w:type="pct"/>
          </w:tcPr>
          <w:p w14:paraId="534E6677" w14:textId="77777777" w:rsidR="00572F68" w:rsidRPr="00B94D00" w:rsidRDefault="00572F68" w:rsidP="005C0B53">
            <w:pPr>
              <w:spacing w:after="60"/>
              <w:rPr>
                <w:ins w:id="344" w:author="ERCOT" w:date="2025-09-18T18:56:00Z" w16du:dateUtc="2025-09-18T23:56:00Z"/>
                <w:iCs/>
                <w:sz w:val="20"/>
                <w:szCs w:val="20"/>
              </w:rPr>
            </w:pPr>
            <w:ins w:id="345" w:author="ERCOT" w:date="2025-09-18T18:56:00Z" w16du:dateUtc="2025-09-18T23:56:00Z">
              <w:r w:rsidRPr="00B94D00">
                <w:rPr>
                  <w:iCs/>
                  <w:sz w:val="20"/>
                  <w:szCs w:val="20"/>
                </w:rPr>
                <w:t>$/MW per hour</w:t>
              </w:r>
            </w:ins>
          </w:p>
        </w:tc>
        <w:tc>
          <w:tcPr>
            <w:tcW w:w="3493" w:type="pct"/>
          </w:tcPr>
          <w:p w14:paraId="01BDB668" w14:textId="77777777" w:rsidR="00572F68" w:rsidRPr="00B94D00" w:rsidRDefault="00572F68" w:rsidP="005C0B53">
            <w:pPr>
              <w:spacing w:after="60"/>
              <w:rPr>
                <w:ins w:id="346" w:author="ERCOT" w:date="2025-09-18T18:56:00Z" w16du:dateUtc="2025-09-18T23:56:00Z"/>
                <w:iCs/>
                <w:sz w:val="20"/>
                <w:szCs w:val="20"/>
              </w:rPr>
            </w:pPr>
            <w:ins w:id="347" w:author="ERCOT" w:date="2025-09-18T18:56:00Z" w16du:dateUtc="2025-09-18T23:56:00Z">
              <w:r w:rsidRPr="00B94D00">
                <w:rPr>
                  <w:i/>
                  <w:iCs/>
                  <w:sz w:val="20"/>
                  <w:szCs w:val="20"/>
                </w:rPr>
                <w:t>Market Clearing Price for Capacity for Dispatchable Reliability Reserve Service in DAM</w:t>
              </w:r>
              <w:r w:rsidRPr="00B94D00">
                <w:rPr>
                  <w:iCs/>
                  <w:sz w:val="20"/>
                  <w:szCs w:val="20"/>
                </w:rPr>
                <w:t>—The DAM MCPC for DRRS for the hour.</w:t>
              </w:r>
            </w:ins>
          </w:p>
        </w:tc>
      </w:tr>
      <w:tr w:rsidR="00572F68" w:rsidRPr="00B94D00" w14:paraId="77FCF06D" w14:textId="77777777" w:rsidTr="005C0B53">
        <w:trPr>
          <w:ins w:id="348" w:author="ERCOT" w:date="2025-09-18T18:56:00Z"/>
        </w:trPr>
        <w:tc>
          <w:tcPr>
            <w:tcW w:w="1049" w:type="pct"/>
          </w:tcPr>
          <w:p w14:paraId="5C5779BD" w14:textId="77777777" w:rsidR="00572F68" w:rsidRPr="00B94D00" w:rsidRDefault="00572F68" w:rsidP="005C0B53">
            <w:pPr>
              <w:spacing w:after="60"/>
              <w:rPr>
                <w:ins w:id="349" w:author="ERCOT" w:date="2025-09-18T18:56:00Z" w16du:dateUtc="2025-09-18T23:56:00Z"/>
                <w:iCs/>
                <w:sz w:val="20"/>
                <w:szCs w:val="20"/>
              </w:rPr>
            </w:pPr>
            <w:ins w:id="350" w:author="ERCOT" w:date="2025-09-18T18:56:00Z" w16du:dateUtc="2025-09-18T23:56:00Z">
              <w:r w:rsidRPr="00B94D00">
                <w:rPr>
                  <w:iCs/>
                  <w:sz w:val="20"/>
                  <w:szCs w:val="20"/>
                </w:rPr>
                <w:t xml:space="preserve">DADRROAWD </w:t>
              </w:r>
              <w:r w:rsidRPr="00B94D00">
                <w:rPr>
                  <w:i/>
                  <w:iCs/>
                  <w:sz w:val="20"/>
                  <w:szCs w:val="20"/>
                  <w:vertAlign w:val="subscript"/>
                </w:rPr>
                <w:t>q</w:t>
              </w:r>
            </w:ins>
          </w:p>
        </w:tc>
        <w:tc>
          <w:tcPr>
            <w:tcW w:w="458" w:type="pct"/>
          </w:tcPr>
          <w:p w14:paraId="22E631E9" w14:textId="77777777" w:rsidR="00572F68" w:rsidRPr="00B94D00" w:rsidRDefault="00572F68" w:rsidP="005C0B53">
            <w:pPr>
              <w:spacing w:after="60"/>
              <w:rPr>
                <w:ins w:id="351" w:author="ERCOT" w:date="2025-09-18T18:56:00Z" w16du:dateUtc="2025-09-18T23:56:00Z"/>
                <w:iCs/>
                <w:sz w:val="20"/>
                <w:szCs w:val="20"/>
              </w:rPr>
            </w:pPr>
            <w:ins w:id="352" w:author="ERCOT" w:date="2025-09-18T18:56:00Z" w16du:dateUtc="2025-09-18T23:56:00Z">
              <w:r w:rsidRPr="00B94D00">
                <w:rPr>
                  <w:iCs/>
                  <w:sz w:val="20"/>
                  <w:szCs w:val="20"/>
                </w:rPr>
                <w:t>MW</w:t>
              </w:r>
            </w:ins>
          </w:p>
        </w:tc>
        <w:tc>
          <w:tcPr>
            <w:tcW w:w="3493" w:type="pct"/>
          </w:tcPr>
          <w:p w14:paraId="741580D9" w14:textId="77777777" w:rsidR="00572F68" w:rsidRPr="00B94D00" w:rsidRDefault="00572F68" w:rsidP="005C0B53">
            <w:pPr>
              <w:spacing w:after="60"/>
              <w:rPr>
                <w:ins w:id="353" w:author="ERCOT" w:date="2025-09-18T18:56:00Z" w16du:dateUtc="2025-09-18T23:56:00Z"/>
                <w:i/>
                <w:iCs/>
                <w:sz w:val="20"/>
                <w:szCs w:val="20"/>
              </w:rPr>
            </w:pPr>
            <w:ins w:id="354" w:author="ERCOT" w:date="2025-09-18T18:56:00Z" w16du:dateUtc="2025-09-18T23:56:00Z">
              <w:r w:rsidRPr="00B94D00">
                <w:rPr>
                  <w:i/>
                  <w:iCs/>
                  <w:sz w:val="20"/>
                  <w:szCs w:val="20"/>
                </w:rPr>
                <w:t>Day-Ahead Dispatchable Reliability Reserve Service</w:t>
              </w:r>
            </w:ins>
            <w:ins w:id="355" w:author="ERCOT" w:date="2025-09-18T18:56:00Z">
              <w:del w:id="356" w:author="ERCOT" w:date="2025-10-24T20:45:00Z">
                <w:r w:rsidRPr="00B94D00">
                  <w:rPr>
                    <w:i/>
                    <w:iCs/>
                    <w:sz w:val="20"/>
                    <w:szCs w:val="20"/>
                  </w:rPr>
                  <w:delText xml:space="preserve"> </w:delText>
                </w:r>
              </w:del>
            </w:ins>
            <w:ins w:id="357" w:author="ERCOT" w:date="2025-10-24T20:45:00Z">
              <w:r w:rsidRPr="00B94D00">
                <w:rPr>
                  <w:i/>
                  <w:iCs/>
                  <w:sz w:val="20"/>
                  <w:szCs w:val="20"/>
                </w:rPr>
                <w:t>-</w:t>
              </w:r>
            </w:ins>
            <w:ins w:id="358" w:author="ERCOT" w:date="2025-09-18T18:56:00Z" w16du:dateUtc="2025-09-18T23:56:00Z">
              <w:r w:rsidRPr="00B94D00">
                <w:rPr>
                  <w:i/>
                  <w:iCs/>
                  <w:sz w:val="20"/>
                  <w:szCs w:val="20"/>
                </w:rPr>
                <w:t>Only Award per QSE —</w:t>
              </w:r>
              <w:r w:rsidRPr="00B94D00">
                <w:rPr>
                  <w:sz w:val="20"/>
                  <w:szCs w:val="20"/>
                </w:rPr>
                <w:t>The DRRS</w:t>
              </w:r>
            </w:ins>
            <w:ins w:id="359" w:author="ERCOT" w:date="2025-09-18T18:56:00Z">
              <w:del w:id="360" w:author="ERCOT" w:date="2025-10-24T20:45:00Z">
                <w:r w:rsidRPr="00B94D00">
                  <w:rPr>
                    <w:sz w:val="20"/>
                    <w:szCs w:val="20"/>
                  </w:rPr>
                  <w:delText xml:space="preserve"> </w:delText>
                </w:r>
              </w:del>
            </w:ins>
            <w:ins w:id="361" w:author="ERCOT" w:date="2025-10-24T20:45:00Z">
              <w:r w:rsidRPr="00B94D00">
                <w:rPr>
                  <w:sz w:val="20"/>
                  <w:szCs w:val="20"/>
                </w:rPr>
                <w:t>-</w:t>
              </w:r>
            </w:ins>
            <w:ins w:id="362" w:author="ERCOT" w:date="2025-09-18T18:56:00Z" w16du:dateUtc="2025-09-18T23:56:00Z">
              <w:r w:rsidRPr="00B94D00">
                <w:rPr>
                  <w:sz w:val="20"/>
                  <w:szCs w:val="20"/>
                </w:rPr>
                <w:t xml:space="preserve">only capacity quantity awarded in DAM to QSE </w:t>
              </w:r>
              <w:r w:rsidRPr="00B94D00">
                <w:rPr>
                  <w:i/>
                  <w:iCs/>
                  <w:sz w:val="20"/>
                  <w:szCs w:val="20"/>
                </w:rPr>
                <w:t>q</w:t>
              </w:r>
              <w:r w:rsidRPr="00B94D00">
                <w:rPr>
                  <w:sz w:val="20"/>
                  <w:szCs w:val="20"/>
                </w:rPr>
                <w:t xml:space="preserve"> for the hour.</w:t>
              </w:r>
            </w:ins>
          </w:p>
        </w:tc>
      </w:tr>
      <w:tr w:rsidR="00572F68" w:rsidRPr="00B94D00" w14:paraId="300B1977" w14:textId="77777777" w:rsidTr="005C0B53">
        <w:trPr>
          <w:ins w:id="363" w:author="ERCOT" w:date="2025-09-18T18:56:00Z"/>
        </w:trPr>
        <w:tc>
          <w:tcPr>
            <w:tcW w:w="1049" w:type="pct"/>
          </w:tcPr>
          <w:p w14:paraId="3DA07F82" w14:textId="77777777" w:rsidR="00572F68" w:rsidRPr="00B94D00" w:rsidRDefault="00572F68" w:rsidP="005C0B53">
            <w:pPr>
              <w:spacing w:after="60"/>
              <w:rPr>
                <w:ins w:id="364" w:author="ERCOT" w:date="2025-09-18T18:56:00Z" w16du:dateUtc="2025-09-18T23:56:00Z"/>
                <w:i/>
                <w:iCs/>
                <w:sz w:val="20"/>
                <w:szCs w:val="20"/>
              </w:rPr>
            </w:pPr>
            <w:ins w:id="365" w:author="ERCOT" w:date="2025-09-18T18:56:00Z" w16du:dateUtc="2025-09-18T23:56:00Z">
              <w:r w:rsidRPr="00B94D00">
                <w:rPr>
                  <w:i/>
                  <w:iCs/>
                  <w:sz w:val="20"/>
                  <w:szCs w:val="20"/>
                </w:rPr>
                <w:t>r</w:t>
              </w:r>
            </w:ins>
          </w:p>
        </w:tc>
        <w:tc>
          <w:tcPr>
            <w:tcW w:w="458" w:type="pct"/>
          </w:tcPr>
          <w:p w14:paraId="51486615" w14:textId="77777777" w:rsidR="00572F68" w:rsidRPr="00B94D00" w:rsidRDefault="00572F68" w:rsidP="005C0B53">
            <w:pPr>
              <w:spacing w:after="60"/>
              <w:rPr>
                <w:ins w:id="366" w:author="ERCOT" w:date="2025-09-18T18:56:00Z" w16du:dateUtc="2025-09-18T23:56:00Z"/>
                <w:iCs/>
                <w:sz w:val="20"/>
                <w:szCs w:val="20"/>
              </w:rPr>
            </w:pPr>
            <w:ins w:id="367" w:author="ERCOT" w:date="2025-09-18T18:56:00Z" w16du:dateUtc="2025-09-18T23:56:00Z">
              <w:r w:rsidRPr="00B94D00">
                <w:rPr>
                  <w:iCs/>
                  <w:sz w:val="20"/>
                  <w:szCs w:val="20"/>
                </w:rPr>
                <w:t>none</w:t>
              </w:r>
            </w:ins>
          </w:p>
        </w:tc>
        <w:tc>
          <w:tcPr>
            <w:tcW w:w="3493" w:type="pct"/>
          </w:tcPr>
          <w:p w14:paraId="618114E2" w14:textId="77777777" w:rsidR="00572F68" w:rsidRPr="00B94D00" w:rsidRDefault="00572F68" w:rsidP="005C0B53">
            <w:pPr>
              <w:spacing w:after="60"/>
              <w:rPr>
                <w:ins w:id="368" w:author="ERCOT" w:date="2025-09-18T18:56:00Z" w16du:dateUtc="2025-09-18T23:56:00Z"/>
                <w:iCs/>
                <w:sz w:val="20"/>
                <w:szCs w:val="20"/>
              </w:rPr>
            </w:pPr>
            <w:ins w:id="369" w:author="ERCOT" w:date="2025-09-18T18:56:00Z" w16du:dateUtc="2025-09-18T23:56:00Z">
              <w:r w:rsidRPr="00B94D00">
                <w:rPr>
                  <w:iCs/>
                  <w:sz w:val="20"/>
                  <w:szCs w:val="20"/>
                </w:rPr>
                <w:t>A Resource.</w:t>
              </w:r>
            </w:ins>
          </w:p>
        </w:tc>
      </w:tr>
      <w:tr w:rsidR="00572F68" w:rsidRPr="00B94D00" w14:paraId="06D56CD7" w14:textId="77777777" w:rsidTr="005C0B53">
        <w:trPr>
          <w:ins w:id="370" w:author="ERCOT" w:date="2025-09-18T18:56:00Z"/>
        </w:trPr>
        <w:tc>
          <w:tcPr>
            <w:tcW w:w="1049" w:type="pct"/>
          </w:tcPr>
          <w:p w14:paraId="34DCAB45" w14:textId="77777777" w:rsidR="00572F68" w:rsidRPr="00B94D00" w:rsidRDefault="00572F68" w:rsidP="005C0B53">
            <w:pPr>
              <w:spacing w:after="60"/>
              <w:rPr>
                <w:ins w:id="371" w:author="ERCOT" w:date="2025-09-18T18:56:00Z" w16du:dateUtc="2025-09-18T23:56:00Z"/>
                <w:i/>
                <w:iCs/>
                <w:sz w:val="20"/>
                <w:szCs w:val="20"/>
              </w:rPr>
            </w:pPr>
            <w:ins w:id="372" w:author="ERCOT" w:date="2025-09-18T18:56:00Z" w16du:dateUtc="2025-09-18T23:56:00Z">
              <w:r w:rsidRPr="00B94D00">
                <w:rPr>
                  <w:i/>
                  <w:iCs/>
                  <w:sz w:val="20"/>
                  <w:szCs w:val="20"/>
                </w:rPr>
                <w:t>q</w:t>
              </w:r>
            </w:ins>
          </w:p>
        </w:tc>
        <w:tc>
          <w:tcPr>
            <w:tcW w:w="458" w:type="pct"/>
          </w:tcPr>
          <w:p w14:paraId="10A34305" w14:textId="77777777" w:rsidR="00572F68" w:rsidRPr="00B94D00" w:rsidRDefault="00572F68" w:rsidP="005C0B53">
            <w:pPr>
              <w:spacing w:after="60"/>
              <w:rPr>
                <w:ins w:id="373" w:author="ERCOT" w:date="2025-09-18T18:56:00Z" w16du:dateUtc="2025-09-18T23:56:00Z"/>
                <w:iCs/>
                <w:sz w:val="20"/>
                <w:szCs w:val="20"/>
              </w:rPr>
            </w:pPr>
            <w:ins w:id="374" w:author="ERCOT" w:date="2025-09-18T18:56:00Z" w16du:dateUtc="2025-09-18T23:56:00Z">
              <w:r w:rsidRPr="00B94D00">
                <w:rPr>
                  <w:iCs/>
                  <w:sz w:val="20"/>
                  <w:szCs w:val="20"/>
                </w:rPr>
                <w:t>none</w:t>
              </w:r>
            </w:ins>
          </w:p>
        </w:tc>
        <w:tc>
          <w:tcPr>
            <w:tcW w:w="3493" w:type="pct"/>
          </w:tcPr>
          <w:p w14:paraId="624EDF32" w14:textId="77777777" w:rsidR="00572F68" w:rsidRPr="00B94D00" w:rsidRDefault="00572F68" w:rsidP="005C0B53">
            <w:pPr>
              <w:spacing w:after="60"/>
              <w:rPr>
                <w:ins w:id="375" w:author="ERCOT" w:date="2025-09-18T18:56:00Z" w16du:dateUtc="2025-09-18T23:56:00Z"/>
                <w:iCs/>
                <w:sz w:val="20"/>
                <w:szCs w:val="20"/>
              </w:rPr>
            </w:pPr>
            <w:ins w:id="376" w:author="ERCOT" w:date="2025-09-18T18:56:00Z" w16du:dateUtc="2025-09-18T23:56:00Z">
              <w:r w:rsidRPr="00B94D00">
                <w:rPr>
                  <w:iCs/>
                  <w:sz w:val="20"/>
                  <w:szCs w:val="20"/>
                </w:rPr>
                <w:t>A QSE.</w:t>
              </w:r>
            </w:ins>
          </w:p>
        </w:tc>
      </w:tr>
    </w:tbl>
    <w:p w14:paraId="44BD2841" w14:textId="77777777" w:rsidR="00572F68" w:rsidRPr="00B94D00" w:rsidRDefault="00572F68" w:rsidP="00572F68">
      <w:pPr>
        <w:keepNext/>
        <w:tabs>
          <w:tab w:val="left" w:pos="1620"/>
        </w:tabs>
        <w:spacing w:before="480" w:after="240"/>
        <w:ind w:left="1627" w:hanging="1627"/>
        <w:outlineLvl w:val="4"/>
        <w:rPr>
          <w:ins w:id="377" w:author="ERCOT" w:date="2025-09-18T18:56:00Z" w16du:dateUtc="2025-09-18T23:56:00Z"/>
          <w:szCs w:val="26"/>
        </w:rPr>
      </w:pPr>
      <w:bookmarkStart w:id="378" w:name="_Toc17707831"/>
      <w:bookmarkStart w:id="379" w:name="_Toc135990703"/>
      <w:ins w:id="380" w:author="ERCOT" w:date="2025-09-18T18:56:00Z" w16du:dateUtc="2025-09-18T23:56:00Z">
        <w:r w:rsidRPr="00B94D00">
          <w:rPr>
            <w:b/>
            <w:bCs/>
            <w:i/>
            <w:iCs/>
            <w:szCs w:val="26"/>
          </w:rPr>
          <w:t>4.6.4.2.6</w:t>
        </w:r>
        <w:r w:rsidRPr="00B94D00">
          <w:rPr>
            <w:b/>
            <w:bCs/>
            <w:i/>
            <w:iCs/>
            <w:szCs w:val="26"/>
          </w:rPr>
          <w:tab/>
          <w:t>Dispatchable Reliability Reserve Service Charge</w:t>
        </w:r>
        <w:bookmarkEnd w:id="378"/>
        <w:bookmarkEnd w:id="379"/>
      </w:ins>
    </w:p>
    <w:p w14:paraId="27BE2FA3" w14:textId="77777777" w:rsidR="00572F68" w:rsidRPr="00B94D00" w:rsidRDefault="00572F68" w:rsidP="00572F68">
      <w:pPr>
        <w:spacing w:after="240"/>
        <w:ind w:left="720" w:hanging="720"/>
        <w:rPr>
          <w:ins w:id="381" w:author="ERCOT" w:date="2025-09-18T18:56:00Z" w16du:dateUtc="2025-09-18T23:56:00Z"/>
        </w:rPr>
      </w:pPr>
      <w:ins w:id="382" w:author="ERCOT" w:date="2025-09-18T18:56:00Z" w16du:dateUtc="2025-09-18T23:56:00Z">
        <w:r w:rsidRPr="00B94D00">
          <w:t>(1)</w:t>
        </w:r>
        <w:r w:rsidRPr="00B94D00">
          <w:tab/>
          <w:t xml:space="preserve">Each QSE shall </w:t>
        </w:r>
        <w:proofErr w:type="gramStart"/>
        <w:r w:rsidRPr="00B94D00">
          <w:t>pay to</w:t>
        </w:r>
        <w:proofErr w:type="gramEnd"/>
        <w:r w:rsidRPr="00B94D00">
          <w:t xml:space="preserve"> ERCOT or be paid by ERCOT a DRRS charge for each hour as follows:</w:t>
        </w:r>
      </w:ins>
    </w:p>
    <w:p w14:paraId="46365AE1" w14:textId="77777777" w:rsidR="00572F68" w:rsidRPr="00B94D00" w:rsidRDefault="00572F68" w:rsidP="00572F68">
      <w:pPr>
        <w:tabs>
          <w:tab w:val="left" w:pos="2340"/>
          <w:tab w:val="left" w:pos="3420"/>
        </w:tabs>
        <w:spacing w:after="240"/>
        <w:ind w:left="3420" w:hanging="2700"/>
        <w:rPr>
          <w:ins w:id="383" w:author="ERCOT" w:date="2025-09-18T18:56:00Z" w16du:dateUtc="2025-09-18T23:56:00Z"/>
          <w:bCs/>
        </w:rPr>
      </w:pPr>
      <w:ins w:id="384" w:author="ERCOT" w:date="2025-09-18T18:56:00Z" w16du:dateUtc="2025-09-18T23:56:00Z">
        <w:r w:rsidRPr="00B94D00">
          <w:rPr>
            <w:bCs/>
          </w:rPr>
          <w:t xml:space="preserve">DADRRAMT </w:t>
        </w:r>
        <w:r w:rsidRPr="00B94D00">
          <w:rPr>
            <w:bCs/>
            <w:i/>
            <w:vertAlign w:val="subscript"/>
          </w:rPr>
          <w:t>q</w:t>
        </w:r>
        <w:r w:rsidRPr="00B94D00">
          <w:rPr>
            <w:bCs/>
          </w:rPr>
          <w:tab/>
          <w:t>=</w:t>
        </w:r>
        <w:r w:rsidRPr="00B94D00">
          <w:rPr>
            <w:bCs/>
          </w:rPr>
          <w:tab/>
        </w:r>
        <w:r w:rsidRPr="00B94D00">
          <w:rPr>
            <w:bCs/>
            <w:lang w:val="pt-BR"/>
          </w:rPr>
          <w:t>DADRRPR</w:t>
        </w:r>
        <w:r w:rsidRPr="00B94D00">
          <w:rPr>
            <w:bCs/>
          </w:rPr>
          <w:t xml:space="preserve"> * DADRRQ </w:t>
        </w:r>
        <w:r w:rsidRPr="00B94D00">
          <w:rPr>
            <w:bCs/>
            <w:i/>
            <w:vertAlign w:val="subscript"/>
          </w:rPr>
          <w:t>q</w:t>
        </w:r>
      </w:ins>
    </w:p>
    <w:p w14:paraId="2E493B56" w14:textId="77777777" w:rsidR="00572F68" w:rsidRPr="00B94D00" w:rsidRDefault="00572F68" w:rsidP="00572F68">
      <w:pPr>
        <w:spacing w:after="240"/>
        <w:rPr>
          <w:ins w:id="385" w:author="ERCOT" w:date="2025-09-18T18:56:00Z" w16du:dateUtc="2025-09-18T23:56:00Z"/>
          <w:lang w:val="pt-BR"/>
        </w:rPr>
      </w:pPr>
      <w:ins w:id="386" w:author="ERCOT" w:date="2025-09-18T18:56:00Z" w16du:dateUtc="2025-09-18T23:56:00Z">
        <w:r w:rsidRPr="00B94D00">
          <w:rPr>
            <w:lang w:val="pt-BR"/>
          </w:rPr>
          <w:t>Where:</w:t>
        </w:r>
      </w:ins>
    </w:p>
    <w:p w14:paraId="4A7624AA" w14:textId="77777777" w:rsidR="00572F68" w:rsidRPr="00B94D00" w:rsidRDefault="00572F68" w:rsidP="00572F68">
      <w:pPr>
        <w:tabs>
          <w:tab w:val="left" w:pos="2340"/>
          <w:tab w:val="left" w:pos="3420"/>
        </w:tabs>
        <w:spacing w:after="240"/>
        <w:ind w:left="3420" w:hanging="2700"/>
        <w:rPr>
          <w:ins w:id="387" w:author="ERCOT" w:date="2025-09-18T18:56:00Z" w16du:dateUtc="2025-09-18T23:56:00Z"/>
          <w:bCs/>
          <w:lang w:val="pt-BR"/>
        </w:rPr>
      </w:pPr>
      <w:ins w:id="388" w:author="ERCOT" w:date="2025-09-18T18:56:00Z" w16du:dateUtc="2025-09-18T23:56:00Z">
        <w:r w:rsidRPr="00B94D00">
          <w:rPr>
            <w:bCs/>
            <w:lang w:val="pt-BR"/>
          </w:rPr>
          <w:t>DADRRPR</w:t>
        </w:r>
        <w:r w:rsidRPr="00B94D00">
          <w:rPr>
            <w:bCs/>
            <w:lang w:val="pt-BR"/>
          </w:rPr>
          <w:tab/>
          <w:t xml:space="preserve">= </w:t>
        </w:r>
        <w:r w:rsidRPr="00B94D00">
          <w:rPr>
            <w:bCs/>
            <w:lang w:val="pt-BR"/>
          </w:rPr>
          <w:tab/>
          <w:t>(-1) * DAPCDRRAMTTOT / DADRRQTOT</w:t>
        </w:r>
      </w:ins>
    </w:p>
    <w:p w14:paraId="3169601B" w14:textId="77777777" w:rsidR="00572F68" w:rsidRPr="00B94D00" w:rsidRDefault="00572F68" w:rsidP="00572F68">
      <w:pPr>
        <w:tabs>
          <w:tab w:val="left" w:pos="2340"/>
          <w:tab w:val="left" w:pos="3420"/>
        </w:tabs>
        <w:spacing w:after="240"/>
        <w:ind w:left="3420" w:hanging="2700"/>
        <w:rPr>
          <w:ins w:id="389" w:author="ERCOT" w:date="2025-09-18T18:56:00Z" w16du:dateUtc="2025-09-18T23:56:00Z"/>
        </w:rPr>
      </w:pPr>
      <w:ins w:id="390" w:author="ERCOT" w:date="2025-09-18T18:56:00Z" w16du:dateUtc="2025-09-18T23:56:00Z">
        <w:r w:rsidRPr="00B94D00">
          <w:t>DAPCDRRAMTTOT</w:t>
        </w:r>
        <w:r w:rsidRPr="00B94D00">
          <w:tab/>
          <w:t>=</w:t>
        </w:r>
        <w:r w:rsidRPr="00B94D00">
          <w:tab/>
        </w:r>
        <w:r w:rsidRPr="00B94D00">
          <w:rPr>
            <w:noProof/>
          </w:rPr>
          <w:drawing>
            <wp:inline distT="0" distB="0" distL="0" distR="0" wp14:anchorId="0DB20D03" wp14:editId="02A9F60C">
              <wp:extent cx="167640" cy="266700"/>
              <wp:effectExtent l="0" t="0" r="0" b="0"/>
              <wp:docPr id="7465834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4">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00B94D00">
          <w:t xml:space="preserve">(PCDRRAMT </w:t>
        </w:r>
        <w:r w:rsidRPr="00B94D00">
          <w:rPr>
            <w:i/>
            <w:iCs/>
            <w:vertAlign w:val="subscript"/>
          </w:rPr>
          <w:t>q</w:t>
        </w:r>
        <w:r w:rsidRPr="00B94D00">
          <w:t xml:space="preserve"> + DAPCDRROAMT </w:t>
        </w:r>
        <w:r w:rsidRPr="00B94D00">
          <w:rPr>
            <w:i/>
            <w:iCs/>
            <w:vertAlign w:val="subscript"/>
          </w:rPr>
          <w:t>q</w:t>
        </w:r>
        <w:r w:rsidRPr="00B94D00">
          <w:t>)</w:t>
        </w:r>
      </w:ins>
    </w:p>
    <w:p w14:paraId="3298B730" w14:textId="77777777" w:rsidR="00572F68" w:rsidRPr="00B94D00" w:rsidRDefault="00572F68" w:rsidP="00572F68">
      <w:pPr>
        <w:tabs>
          <w:tab w:val="left" w:pos="2340"/>
          <w:tab w:val="left" w:pos="3420"/>
        </w:tabs>
        <w:spacing w:after="240"/>
        <w:ind w:left="3420" w:hanging="2700"/>
        <w:rPr>
          <w:ins w:id="391" w:author="ERCOT" w:date="2025-09-18T18:56:00Z" w16du:dateUtc="2025-09-18T23:56:00Z"/>
          <w:bCs/>
          <w:lang w:val="pt-BR"/>
        </w:rPr>
      </w:pPr>
    </w:p>
    <w:p w14:paraId="27B87BF0" w14:textId="77777777" w:rsidR="00572F68" w:rsidRPr="00B94D00" w:rsidRDefault="00572F68" w:rsidP="00572F68">
      <w:pPr>
        <w:tabs>
          <w:tab w:val="left" w:pos="2340"/>
          <w:tab w:val="left" w:pos="3420"/>
        </w:tabs>
        <w:spacing w:after="240"/>
        <w:ind w:left="3420" w:hanging="2700"/>
        <w:rPr>
          <w:ins w:id="392" w:author="ERCOT" w:date="2025-09-18T18:56:00Z" w16du:dateUtc="2025-09-18T23:56:00Z"/>
          <w:lang w:val="pt-BR"/>
        </w:rPr>
      </w:pPr>
      <w:ins w:id="393" w:author="ERCOT" w:date="2025-09-18T18:56:00Z" w16du:dateUtc="2025-09-18T23:56:00Z">
        <w:r w:rsidRPr="00B94D00">
          <w:rPr>
            <w:lang w:val="pt-BR"/>
          </w:rPr>
          <w:t>DADRRQTOT</w:t>
        </w:r>
        <w:r w:rsidRPr="00B94D00">
          <w:tab/>
        </w:r>
        <w:r w:rsidRPr="00B94D00">
          <w:rPr>
            <w:lang w:val="pt-BR"/>
          </w:rPr>
          <w:t>=</w:t>
        </w:r>
        <w:r w:rsidRPr="00B94D00">
          <w:tab/>
        </w:r>
        <w:r w:rsidRPr="00B94D00">
          <w:rPr>
            <w:noProof/>
          </w:rPr>
          <w:drawing>
            <wp:inline distT="0" distB="0" distL="0" distR="0" wp14:anchorId="4D50E88D" wp14:editId="33F639ED">
              <wp:extent cx="167640" cy="266700"/>
              <wp:effectExtent l="0" t="0" r="0" b="0"/>
              <wp:docPr id="2011034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4">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00B94D00">
          <w:rPr>
            <w:lang w:val="pt-BR"/>
          </w:rPr>
          <w:t xml:space="preserve">DADRRQ </w:t>
        </w:r>
        <w:r w:rsidRPr="00B94D00">
          <w:rPr>
            <w:i/>
            <w:iCs/>
            <w:vertAlign w:val="subscript"/>
            <w:lang w:val="pt-BR"/>
          </w:rPr>
          <w:t>q</w:t>
        </w:r>
      </w:ins>
    </w:p>
    <w:p w14:paraId="6B77754F" w14:textId="77777777" w:rsidR="00572F68" w:rsidRPr="00B94D00" w:rsidRDefault="00572F68" w:rsidP="00572F68">
      <w:pPr>
        <w:tabs>
          <w:tab w:val="left" w:pos="2340"/>
          <w:tab w:val="left" w:pos="3420"/>
        </w:tabs>
        <w:spacing w:after="240"/>
        <w:ind w:left="3420" w:hanging="2700"/>
        <w:rPr>
          <w:ins w:id="394" w:author="ERCOT" w:date="2025-09-18T18:56:00Z" w16du:dateUtc="2025-09-18T23:56:00Z"/>
          <w:bCs/>
          <w:lang w:val="pt-BR"/>
        </w:rPr>
      </w:pPr>
      <w:ins w:id="395" w:author="ERCOT" w:date="2025-09-18T18:56:00Z" w16du:dateUtc="2025-09-18T23:56:00Z">
        <w:r w:rsidRPr="00B94D00">
          <w:rPr>
            <w:bCs/>
            <w:lang w:val="pt-BR"/>
          </w:rPr>
          <w:t xml:space="preserve">DADRRQ </w:t>
        </w:r>
        <w:r w:rsidRPr="00B94D00">
          <w:rPr>
            <w:bCs/>
            <w:i/>
            <w:vertAlign w:val="subscript"/>
            <w:lang w:val="pt-BR"/>
          </w:rPr>
          <w:t>q</w:t>
        </w:r>
        <w:r w:rsidRPr="00B94D00">
          <w:rPr>
            <w:bCs/>
            <w:lang w:val="pt-BR"/>
          </w:rPr>
          <w:tab/>
          <w:t>=</w:t>
        </w:r>
        <w:r w:rsidRPr="00B94D00">
          <w:rPr>
            <w:bCs/>
            <w:lang w:val="pt-BR"/>
          </w:rPr>
          <w:tab/>
          <w:t xml:space="preserve">DADRRO </w:t>
        </w:r>
        <w:r w:rsidRPr="00B94D00">
          <w:rPr>
            <w:bCs/>
            <w:i/>
            <w:vertAlign w:val="subscript"/>
            <w:lang w:val="pt-BR"/>
          </w:rPr>
          <w:t>q</w:t>
        </w:r>
        <w:r w:rsidRPr="00B94D00">
          <w:rPr>
            <w:bCs/>
            <w:lang w:val="pt-BR"/>
          </w:rPr>
          <w:t xml:space="preserve"> – DASADRRQ </w:t>
        </w:r>
        <w:r w:rsidRPr="00B94D00">
          <w:rPr>
            <w:bCs/>
            <w:i/>
            <w:vertAlign w:val="subscript"/>
            <w:lang w:val="pt-BR"/>
          </w:rPr>
          <w:t>q</w:t>
        </w:r>
      </w:ins>
    </w:p>
    <w:p w14:paraId="60DC50B5" w14:textId="77777777" w:rsidR="00572F68" w:rsidRPr="00B94D00" w:rsidRDefault="00572F68" w:rsidP="00572F68">
      <w:pPr>
        <w:rPr>
          <w:ins w:id="396" w:author="ERCOT" w:date="2025-09-18T18:56:00Z" w16du:dateUtc="2025-09-18T23:56:00Z"/>
        </w:rPr>
      </w:pPr>
      <w:ins w:id="397" w:author="ERCOT" w:date="2025-09-18T18:56:00Z" w16du:dateUtc="2025-09-18T23:56:00Z">
        <w:r w:rsidRPr="00B94D00">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572F68" w:rsidRPr="00B94D00" w14:paraId="7AF74FCE" w14:textId="77777777" w:rsidTr="005C0B53">
        <w:trPr>
          <w:tblHeader/>
          <w:ins w:id="398" w:author="ERCOT" w:date="2025-09-18T18:56:00Z"/>
        </w:trPr>
        <w:tc>
          <w:tcPr>
            <w:tcW w:w="1144" w:type="pct"/>
          </w:tcPr>
          <w:p w14:paraId="7F111714" w14:textId="77777777" w:rsidR="00572F68" w:rsidRPr="00B94D00" w:rsidRDefault="00572F68" w:rsidP="005C0B53">
            <w:pPr>
              <w:spacing w:after="240"/>
              <w:rPr>
                <w:ins w:id="399" w:author="ERCOT" w:date="2025-09-18T18:56:00Z" w16du:dateUtc="2025-09-18T23:56:00Z"/>
                <w:b/>
                <w:iCs/>
                <w:sz w:val="20"/>
                <w:szCs w:val="20"/>
              </w:rPr>
            </w:pPr>
            <w:ins w:id="400" w:author="ERCOT" w:date="2025-09-18T18:56:00Z" w16du:dateUtc="2025-09-18T23:56:00Z">
              <w:r w:rsidRPr="00B94D00">
                <w:rPr>
                  <w:b/>
                  <w:iCs/>
                  <w:sz w:val="20"/>
                  <w:szCs w:val="20"/>
                </w:rPr>
                <w:t>Variable</w:t>
              </w:r>
            </w:ins>
          </w:p>
        </w:tc>
        <w:tc>
          <w:tcPr>
            <w:tcW w:w="520" w:type="pct"/>
          </w:tcPr>
          <w:p w14:paraId="4DAF469D" w14:textId="77777777" w:rsidR="00572F68" w:rsidRPr="00B94D00" w:rsidRDefault="00572F68" w:rsidP="005C0B53">
            <w:pPr>
              <w:spacing w:after="240"/>
              <w:rPr>
                <w:ins w:id="401" w:author="ERCOT" w:date="2025-09-18T18:56:00Z" w16du:dateUtc="2025-09-18T23:56:00Z"/>
                <w:b/>
                <w:iCs/>
                <w:sz w:val="20"/>
                <w:szCs w:val="20"/>
              </w:rPr>
            </w:pPr>
            <w:ins w:id="402" w:author="ERCOT" w:date="2025-09-18T18:56:00Z" w16du:dateUtc="2025-09-18T23:56:00Z">
              <w:r w:rsidRPr="00B94D00">
                <w:rPr>
                  <w:b/>
                  <w:iCs/>
                  <w:sz w:val="20"/>
                  <w:szCs w:val="20"/>
                </w:rPr>
                <w:t>Unit</w:t>
              </w:r>
            </w:ins>
          </w:p>
        </w:tc>
        <w:tc>
          <w:tcPr>
            <w:tcW w:w="3336" w:type="pct"/>
          </w:tcPr>
          <w:p w14:paraId="5834C1B0" w14:textId="77777777" w:rsidR="00572F68" w:rsidRPr="00B94D00" w:rsidRDefault="00572F68" w:rsidP="005C0B53">
            <w:pPr>
              <w:spacing w:after="240"/>
              <w:rPr>
                <w:ins w:id="403" w:author="ERCOT" w:date="2025-09-18T18:56:00Z" w16du:dateUtc="2025-09-18T23:56:00Z"/>
                <w:b/>
                <w:iCs/>
                <w:sz w:val="20"/>
                <w:szCs w:val="20"/>
              </w:rPr>
            </w:pPr>
            <w:ins w:id="404" w:author="ERCOT" w:date="2025-09-18T18:56:00Z" w16du:dateUtc="2025-09-18T23:56:00Z">
              <w:r w:rsidRPr="00B94D00">
                <w:rPr>
                  <w:b/>
                  <w:iCs/>
                  <w:sz w:val="20"/>
                  <w:szCs w:val="20"/>
                </w:rPr>
                <w:t>Definition</w:t>
              </w:r>
            </w:ins>
          </w:p>
        </w:tc>
      </w:tr>
      <w:tr w:rsidR="00572F68" w:rsidRPr="00B94D00" w14:paraId="7267449B" w14:textId="77777777" w:rsidTr="005C0B53">
        <w:trPr>
          <w:ins w:id="405" w:author="ERCOT" w:date="2025-09-18T18:56:00Z"/>
        </w:trPr>
        <w:tc>
          <w:tcPr>
            <w:tcW w:w="1144" w:type="pct"/>
          </w:tcPr>
          <w:p w14:paraId="7CBD8DFD" w14:textId="77777777" w:rsidR="00572F68" w:rsidRPr="00B94D00" w:rsidRDefault="00572F68" w:rsidP="005C0B53">
            <w:pPr>
              <w:spacing w:after="60"/>
              <w:rPr>
                <w:ins w:id="406" w:author="ERCOT" w:date="2025-09-18T18:56:00Z" w16du:dateUtc="2025-09-18T23:56:00Z"/>
                <w:iCs/>
                <w:sz w:val="20"/>
                <w:szCs w:val="20"/>
              </w:rPr>
            </w:pPr>
            <w:ins w:id="407" w:author="ERCOT" w:date="2025-09-18T18:56:00Z" w16du:dateUtc="2025-09-18T23:56:00Z">
              <w:r w:rsidRPr="00B94D00">
                <w:rPr>
                  <w:iCs/>
                  <w:sz w:val="20"/>
                  <w:szCs w:val="20"/>
                </w:rPr>
                <w:t xml:space="preserve">DADRRAMT </w:t>
              </w:r>
              <w:r w:rsidRPr="00B94D00">
                <w:rPr>
                  <w:i/>
                  <w:iCs/>
                  <w:sz w:val="20"/>
                  <w:szCs w:val="20"/>
                  <w:vertAlign w:val="subscript"/>
                </w:rPr>
                <w:t>q</w:t>
              </w:r>
            </w:ins>
          </w:p>
        </w:tc>
        <w:tc>
          <w:tcPr>
            <w:tcW w:w="520" w:type="pct"/>
          </w:tcPr>
          <w:p w14:paraId="0EFD225E" w14:textId="77777777" w:rsidR="00572F68" w:rsidRPr="00B94D00" w:rsidRDefault="00572F68" w:rsidP="005C0B53">
            <w:pPr>
              <w:spacing w:after="60"/>
              <w:rPr>
                <w:ins w:id="408" w:author="ERCOT" w:date="2025-09-18T18:56:00Z" w16du:dateUtc="2025-09-18T23:56:00Z"/>
                <w:iCs/>
                <w:sz w:val="20"/>
                <w:szCs w:val="20"/>
              </w:rPr>
            </w:pPr>
            <w:ins w:id="409" w:author="ERCOT" w:date="2025-09-18T18:56:00Z" w16du:dateUtc="2025-09-18T23:56:00Z">
              <w:r w:rsidRPr="00B94D00">
                <w:rPr>
                  <w:iCs/>
                  <w:sz w:val="20"/>
                  <w:szCs w:val="20"/>
                </w:rPr>
                <w:t>$</w:t>
              </w:r>
            </w:ins>
          </w:p>
        </w:tc>
        <w:tc>
          <w:tcPr>
            <w:tcW w:w="3336" w:type="pct"/>
          </w:tcPr>
          <w:p w14:paraId="201C2294" w14:textId="77777777" w:rsidR="00572F68" w:rsidRPr="00B94D00" w:rsidRDefault="00572F68" w:rsidP="005C0B53">
            <w:pPr>
              <w:spacing w:after="60"/>
              <w:rPr>
                <w:ins w:id="410" w:author="ERCOT" w:date="2025-09-18T18:56:00Z" w16du:dateUtc="2025-09-18T23:56:00Z"/>
                <w:iCs/>
                <w:sz w:val="20"/>
                <w:szCs w:val="20"/>
              </w:rPr>
            </w:pPr>
            <w:ins w:id="411" w:author="ERCOT" w:date="2025-09-18T18:56:00Z" w16du:dateUtc="2025-09-18T23:56:00Z">
              <w:r w:rsidRPr="00B94D00">
                <w:rPr>
                  <w:i/>
                  <w:iCs/>
                  <w:sz w:val="20"/>
                  <w:szCs w:val="20"/>
                </w:rPr>
                <w:t>Day-Ahead Dispatchable Reliability Reserve Service Amount per QSE</w:t>
              </w:r>
              <w:r w:rsidRPr="00B94D00">
                <w:rPr>
                  <w:iCs/>
                  <w:sz w:val="20"/>
                  <w:szCs w:val="20"/>
                </w:rPr>
                <w:t xml:space="preserve">—QSE </w:t>
              </w:r>
              <w:r w:rsidRPr="00B94D00">
                <w:rPr>
                  <w:i/>
                  <w:iCs/>
                  <w:sz w:val="20"/>
                  <w:szCs w:val="20"/>
                </w:rPr>
                <w:t>q</w:t>
              </w:r>
              <w:r w:rsidRPr="00B94D00">
                <w:rPr>
                  <w:iCs/>
                  <w:sz w:val="20"/>
                  <w:szCs w:val="20"/>
                </w:rPr>
                <w:t>’s share of the DAM cost for DRRS, for the hour.</w:t>
              </w:r>
            </w:ins>
          </w:p>
        </w:tc>
      </w:tr>
      <w:tr w:rsidR="00572F68" w:rsidRPr="00B94D00" w14:paraId="11041134" w14:textId="77777777" w:rsidTr="005C0B53">
        <w:trPr>
          <w:ins w:id="412" w:author="ERCOT" w:date="2025-09-18T18:56:00Z"/>
        </w:trPr>
        <w:tc>
          <w:tcPr>
            <w:tcW w:w="1144" w:type="pct"/>
          </w:tcPr>
          <w:p w14:paraId="7EBFDB07" w14:textId="77777777" w:rsidR="00572F68" w:rsidRPr="00B94D00" w:rsidRDefault="00572F68" w:rsidP="005C0B53">
            <w:pPr>
              <w:spacing w:after="60"/>
              <w:rPr>
                <w:ins w:id="413" w:author="ERCOT" w:date="2025-09-18T18:56:00Z" w16du:dateUtc="2025-09-18T23:56:00Z"/>
                <w:iCs/>
                <w:sz w:val="20"/>
                <w:szCs w:val="20"/>
              </w:rPr>
            </w:pPr>
            <w:ins w:id="414" w:author="ERCOT" w:date="2025-09-18T18:56:00Z" w16du:dateUtc="2025-09-18T23:56:00Z">
              <w:r w:rsidRPr="00B94D00">
                <w:rPr>
                  <w:iCs/>
                  <w:sz w:val="20"/>
                  <w:szCs w:val="20"/>
                </w:rPr>
                <w:t>DADRRPR</w:t>
              </w:r>
            </w:ins>
          </w:p>
        </w:tc>
        <w:tc>
          <w:tcPr>
            <w:tcW w:w="520" w:type="pct"/>
          </w:tcPr>
          <w:p w14:paraId="21428AF7" w14:textId="77777777" w:rsidR="00572F68" w:rsidRPr="00B94D00" w:rsidRDefault="00572F68" w:rsidP="005C0B53">
            <w:pPr>
              <w:spacing w:after="60"/>
              <w:rPr>
                <w:ins w:id="415" w:author="ERCOT" w:date="2025-09-18T18:56:00Z" w16du:dateUtc="2025-09-18T23:56:00Z"/>
                <w:iCs/>
                <w:sz w:val="20"/>
                <w:szCs w:val="20"/>
              </w:rPr>
            </w:pPr>
            <w:ins w:id="416" w:author="ERCOT" w:date="2025-09-18T18:56:00Z" w16du:dateUtc="2025-09-18T23:56:00Z">
              <w:r w:rsidRPr="00B94D00">
                <w:rPr>
                  <w:iCs/>
                  <w:sz w:val="20"/>
                  <w:szCs w:val="20"/>
                </w:rPr>
                <w:t>$/MW per hour</w:t>
              </w:r>
            </w:ins>
          </w:p>
        </w:tc>
        <w:tc>
          <w:tcPr>
            <w:tcW w:w="3336" w:type="pct"/>
          </w:tcPr>
          <w:p w14:paraId="10D9DD1B" w14:textId="77777777" w:rsidR="00572F68" w:rsidRPr="00B94D00" w:rsidRDefault="00572F68" w:rsidP="005C0B53">
            <w:pPr>
              <w:spacing w:after="60"/>
              <w:rPr>
                <w:ins w:id="417" w:author="ERCOT" w:date="2025-09-18T18:56:00Z" w16du:dateUtc="2025-09-18T23:56:00Z"/>
                <w:iCs/>
                <w:sz w:val="20"/>
                <w:szCs w:val="20"/>
              </w:rPr>
            </w:pPr>
            <w:ins w:id="418" w:author="ERCOT" w:date="2025-09-18T18:56:00Z" w16du:dateUtc="2025-09-18T23:56:00Z">
              <w:r w:rsidRPr="00B94D00">
                <w:rPr>
                  <w:i/>
                  <w:iCs/>
                  <w:sz w:val="20"/>
                  <w:szCs w:val="20"/>
                </w:rPr>
                <w:t>Day-Ahead Dispatchable Reliability Reserve Service Price</w:t>
              </w:r>
              <w:r w:rsidRPr="00B94D00">
                <w:rPr>
                  <w:iCs/>
                  <w:sz w:val="20"/>
                  <w:szCs w:val="20"/>
                </w:rPr>
                <w:t>—The Day-Ahead DRRS price for the hour.</w:t>
              </w:r>
            </w:ins>
          </w:p>
        </w:tc>
      </w:tr>
      <w:tr w:rsidR="00572F68" w:rsidRPr="00B94D00" w14:paraId="3E588E35" w14:textId="77777777" w:rsidTr="005C0B53">
        <w:trPr>
          <w:ins w:id="419" w:author="ERCOT" w:date="2025-09-18T18:56:00Z"/>
        </w:trPr>
        <w:tc>
          <w:tcPr>
            <w:tcW w:w="1144" w:type="pct"/>
          </w:tcPr>
          <w:p w14:paraId="6414BACD" w14:textId="77777777" w:rsidR="00572F68" w:rsidRPr="00B94D00" w:rsidRDefault="00572F68" w:rsidP="005C0B53">
            <w:pPr>
              <w:spacing w:after="60"/>
              <w:rPr>
                <w:ins w:id="420" w:author="ERCOT" w:date="2025-09-18T18:56:00Z" w16du:dateUtc="2025-09-18T23:56:00Z"/>
                <w:iCs/>
                <w:sz w:val="20"/>
                <w:szCs w:val="20"/>
              </w:rPr>
            </w:pPr>
            <w:ins w:id="421" w:author="ERCOT" w:date="2025-09-18T18:56:00Z" w16du:dateUtc="2025-09-18T23:56:00Z">
              <w:r w:rsidRPr="00B94D00">
                <w:rPr>
                  <w:iCs/>
                  <w:sz w:val="20"/>
                  <w:szCs w:val="20"/>
                </w:rPr>
                <w:t xml:space="preserve">DADRRQ </w:t>
              </w:r>
              <w:r w:rsidRPr="00B94D00">
                <w:rPr>
                  <w:i/>
                  <w:iCs/>
                  <w:sz w:val="20"/>
                  <w:szCs w:val="20"/>
                  <w:vertAlign w:val="subscript"/>
                </w:rPr>
                <w:t>q</w:t>
              </w:r>
            </w:ins>
          </w:p>
        </w:tc>
        <w:tc>
          <w:tcPr>
            <w:tcW w:w="520" w:type="pct"/>
          </w:tcPr>
          <w:p w14:paraId="0A4F2C2F" w14:textId="77777777" w:rsidR="00572F68" w:rsidRPr="00B94D00" w:rsidRDefault="00572F68" w:rsidP="005C0B53">
            <w:pPr>
              <w:spacing w:after="60"/>
              <w:rPr>
                <w:ins w:id="422" w:author="ERCOT" w:date="2025-09-18T18:56:00Z" w16du:dateUtc="2025-09-18T23:56:00Z"/>
                <w:iCs/>
                <w:sz w:val="20"/>
                <w:szCs w:val="20"/>
              </w:rPr>
            </w:pPr>
            <w:ins w:id="423" w:author="ERCOT" w:date="2025-09-18T18:56:00Z" w16du:dateUtc="2025-09-18T23:56:00Z">
              <w:r w:rsidRPr="00B94D00">
                <w:rPr>
                  <w:iCs/>
                  <w:sz w:val="20"/>
                  <w:szCs w:val="20"/>
                </w:rPr>
                <w:t>MW</w:t>
              </w:r>
            </w:ins>
          </w:p>
        </w:tc>
        <w:tc>
          <w:tcPr>
            <w:tcW w:w="3336" w:type="pct"/>
          </w:tcPr>
          <w:p w14:paraId="1A5EB528" w14:textId="77777777" w:rsidR="00572F68" w:rsidRPr="00B94D00" w:rsidRDefault="00572F68" w:rsidP="005C0B53">
            <w:pPr>
              <w:spacing w:after="60"/>
              <w:rPr>
                <w:ins w:id="424" w:author="ERCOT" w:date="2025-09-18T18:56:00Z" w16du:dateUtc="2025-09-18T23:56:00Z"/>
                <w:i/>
                <w:iCs/>
                <w:sz w:val="20"/>
                <w:szCs w:val="20"/>
              </w:rPr>
            </w:pPr>
            <w:ins w:id="425" w:author="ERCOT" w:date="2025-09-18T18:56:00Z" w16du:dateUtc="2025-09-18T23:56:00Z">
              <w:r w:rsidRPr="00B94D00">
                <w:rPr>
                  <w:i/>
                  <w:iCs/>
                  <w:sz w:val="20"/>
                  <w:szCs w:val="20"/>
                </w:rPr>
                <w:t>Day-Ahead Dispatchable Reliability Reserve Service Quantity per QSE</w:t>
              </w:r>
              <w:r w:rsidRPr="00B94D00">
                <w:rPr>
                  <w:iCs/>
                  <w:sz w:val="20"/>
                  <w:szCs w:val="20"/>
                </w:rPr>
                <w:t xml:space="preserve">—The QSE </w:t>
              </w:r>
              <w:r w:rsidRPr="00B94D00">
                <w:rPr>
                  <w:i/>
                  <w:iCs/>
                  <w:sz w:val="20"/>
                  <w:szCs w:val="20"/>
                </w:rPr>
                <w:t>q</w:t>
              </w:r>
              <w:r w:rsidRPr="00B94D00">
                <w:rPr>
                  <w:iCs/>
                  <w:sz w:val="20"/>
                  <w:szCs w:val="20"/>
                </w:rPr>
                <w:t>’s Day-Ahead Ancillary Service Obligation minus its self-arranged DRRS quantity for the hour.</w:t>
              </w:r>
            </w:ins>
          </w:p>
        </w:tc>
      </w:tr>
      <w:tr w:rsidR="00572F68" w:rsidRPr="00B94D00" w14:paraId="14216447" w14:textId="77777777" w:rsidTr="005C0B53">
        <w:trPr>
          <w:ins w:id="426" w:author="ERCOT" w:date="2025-09-18T18:56:00Z"/>
        </w:trPr>
        <w:tc>
          <w:tcPr>
            <w:tcW w:w="1144" w:type="pct"/>
          </w:tcPr>
          <w:p w14:paraId="66545673" w14:textId="77777777" w:rsidR="00572F68" w:rsidRPr="00B94D00" w:rsidRDefault="00572F68" w:rsidP="005C0B53">
            <w:pPr>
              <w:spacing w:after="60"/>
              <w:rPr>
                <w:ins w:id="427" w:author="ERCOT" w:date="2025-09-18T18:56:00Z" w16du:dateUtc="2025-09-18T23:56:00Z"/>
                <w:iCs/>
                <w:sz w:val="20"/>
                <w:szCs w:val="20"/>
              </w:rPr>
            </w:pPr>
            <w:ins w:id="428" w:author="ERCOT" w:date="2025-09-18T18:56:00Z" w16du:dateUtc="2025-09-18T23:56:00Z">
              <w:r w:rsidRPr="00B94D00">
                <w:rPr>
                  <w:iCs/>
                  <w:sz w:val="20"/>
                  <w:szCs w:val="20"/>
                </w:rPr>
                <w:t xml:space="preserve">DAPCDRRAMTTOT </w:t>
              </w:r>
            </w:ins>
          </w:p>
        </w:tc>
        <w:tc>
          <w:tcPr>
            <w:tcW w:w="520" w:type="pct"/>
          </w:tcPr>
          <w:p w14:paraId="4C8579C1" w14:textId="77777777" w:rsidR="00572F68" w:rsidRPr="00B94D00" w:rsidRDefault="00572F68" w:rsidP="005C0B53">
            <w:pPr>
              <w:spacing w:after="60"/>
              <w:rPr>
                <w:ins w:id="429" w:author="ERCOT" w:date="2025-09-18T18:56:00Z" w16du:dateUtc="2025-09-18T23:56:00Z"/>
                <w:iCs/>
                <w:sz w:val="20"/>
                <w:szCs w:val="20"/>
              </w:rPr>
            </w:pPr>
            <w:ins w:id="430" w:author="ERCOT" w:date="2025-09-18T18:56:00Z" w16du:dateUtc="2025-09-18T23:56:00Z">
              <w:r w:rsidRPr="00B94D00">
                <w:rPr>
                  <w:iCs/>
                  <w:sz w:val="20"/>
                  <w:szCs w:val="20"/>
                </w:rPr>
                <w:t>$</w:t>
              </w:r>
            </w:ins>
          </w:p>
        </w:tc>
        <w:tc>
          <w:tcPr>
            <w:tcW w:w="3336" w:type="pct"/>
          </w:tcPr>
          <w:p w14:paraId="379CC43F" w14:textId="77777777" w:rsidR="00572F68" w:rsidRPr="00B94D00" w:rsidRDefault="00572F68" w:rsidP="005C0B53">
            <w:pPr>
              <w:spacing w:after="60"/>
              <w:rPr>
                <w:ins w:id="431" w:author="ERCOT" w:date="2025-09-18T18:56:00Z" w16du:dateUtc="2025-09-18T23:56:00Z"/>
                <w:i/>
                <w:iCs/>
                <w:sz w:val="20"/>
                <w:szCs w:val="20"/>
              </w:rPr>
            </w:pPr>
            <w:ins w:id="432" w:author="ERCOT" w:date="2025-09-18T18:56:00Z" w16du:dateUtc="2025-09-18T23:56:00Z">
              <w:r w:rsidRPr="00B94D00">
                <w:rPr>
                  <w:i/>
                  <w:iCs/>
                  <w:sz w:val="20"/>
                  <w:szCs w:val="20"/>
                </w:rPr>
                <w:t>Day-Ahead Procured Capacity for Dispatchable Reliability Reserve Service Amount Total in DAM</w:t>
              </w:r>
              <w:r w:rsidRPr="00B94D00">
                <w:rPr>
                  <w:iCs/>
                  <w:sz w:val="20"/>
                  <w:szCs w:val="20"/>
                </w:rPr>
                <w:t>—The total of the DAM DRRS payments for all QSEs for the hour.</w:t>
              </w:r>
            </w:ins>
          </w:p>
        </w:tc>
      </w:tr>
      <w:tr w:rsidR="00572F68" w:rsidRPr="00B94D00" w14:paraId="0A20A15F" w14:textId="77777777" w:rsidTr="005C0B53">
        <w:trPr>
          <w:ins w:id="433" w:author="ERCOT" w:date="2025-09-18T18:56:00Z"/>
        </w:trPr>
        <w:tc>
          <w:tcPr>
            <w:tcW w:w="1144" w:type="pct"/>
          </w:tcPr>
          <w:p w14:paraId="6010C4E4" w14:textId="77777777" w:rsidR="00572F68" w:rsidRPr="00B94D00" w:rsidRDefault="00572F68" w:rsidP="005C0B53">
            <w:pPr>
              <w:spacing w:after="60"/>
              <w:rPr>
                <w:ins w:id="434" w:author="ERCOT" w:date="2025-09-18T18:56:00Z" w16du:dateUtc="2025-09-18T23:56:00Z"/>
                <w:iCs/>
                <w:sz w:val="20"/>
                <w:szCs w:val="20"/>
              </w:rPr>
            </w:pPr>
            <w:ins w:id="435" w:author="ERCOT" w:date="2025-09-18T18:56:00Z" w16du:dateUtc="2025-09-18T23:56:00Z">
              <w:r w:rsidRPr="00B94D00">
                <w:rPr>
                  <w:iCs/>
                  <w:sz w:val="20"/>
                  <w:szCs w:val="20"/>
                </w:rPr>
                <w:t>PCDRRAMT</w:t>
              </w:r>
              <w:r w:rsidRPr="00B94D00">
                <w:rPr>
                  <w:i/>
                  <w:iCs/>
                  <w:sz w:val="20"/>
                  <w:szCs w:val="20"/>
                </w:rPr>
                <w:t xml:space="preserve"> </w:t>
              </w:r>
              <w:r w:rsidRPr="00B94D00">
                <w:rPr>
                  <w:i/>
                  <w:iCs/>
                  <w:sz w:val="20"/>
                  <w:szCs w:val="20"/>
                  <w:vertAlign w:val="subscript"/>
                </w:rPr>
                <w:t>q</w:t>
              </w:r>
            </w:ins>
          </w:p>
        </w:tc>
        <w:tc>
          <w:tcPr>
            <w:tcW w:w="520" w:type="pct"/>
          </w:tcPr>
          <w:p w14:paraId="7E5E5B81" w14:textId="77777777" w:rsidR="00572F68" w:rsidRPr="00B94D00" w:rsidRDefault="00572F68" w:rsidP="005C0B53">
            <w:pPr>
              <w:spacing w:after="60"/>
              <w:rPr>
                <w:ins w:id="436" w:author="ERCOT" w:date="2025-09-18T18:56:00Z" w16du:dateUtc="2025-09-18T23:56:00Z"/>
                <w:iCs/>
                <w:sz w:val="20"/>
                <w:szCs w:val="20"/>
              </w:rPr>
            </w:pPr>
            <w:ins w:id="437" w:author="ERCOT" w:date="2025-09-18T18:56:00Z" w16du:dateUtc="2025-09-18T23:56:00Z">
              <w:r w:rsidRPr="00B94D00">
                <w:rPr>
                  <w:iCs/>
                  <w:sz w:val="20"/>
                  <w:szCs w:val="20"/>
                </w:rPr>
                <w:t>$</w:t>
              </w:r>
            </w:ins>
          </w:p>
        </w:tc>
        <w:tc>
          <w:tcPr>
            <w:tcW w:w="3336" w:type="pct"/>
          </w:tcPr>
          <w:p w14:paraId="04E96DA9" w14:textId="77777777" w:rsidR="00572F68" w:rsidRPr="00B94D00" w:rsidRDefault="00572F68" w:rsidP="005C0B53">
            <w:pPr>
              <w:spacing w:after="60"/>
              <w:rPr>
                <w:ins w:id="438" w:author="ERCOT" w:date="2025-09-18T18:56:00Z" w16du:dateUtc="2025-09-18T23:56:00Z"/>
                <w:i/>
                <w:iCs/>
                <w:sz w:val="20"/>
                <w:szCs w:val="20"/>
              </w:rPr>
            </w:pPr>
            <w:ins w:id="439" w:author="ERCOT" w:date="2025-09-18T18:56:00Z" w16du:dateUtc="2025-09-18T23:56:00Z">
              <w:r w:rsidRPr="00B94D00">
                <w:rPr>
                  <w:i/>
                  <w:iCs/>
                  <w:sz w:val="20"/>
                  <w:szCs w:val="20"/>
                </w:rPr>
                <w:t>Procured Capacity for Dispatchable Reliability Reserve Service Amount per QSE for DAM</w:t>
              </w:r>
              <w:r w:rsidRPr="00B94D00">
                <w:rPr>
                  <w:iCs/>
                  <w:sz w:val="20"/>
                  <w:szCs w:val="20"/>
                </w:rPr>
                <w:t xml:space="preserve">—The DAM DRRS payment for QSE </w:t>
              </w:r>
              <w:r w:rsidRPr="00B94D00">
                <w:rPr>
                  <w:i/>
                  <w:iCs/>
                  <w:sz w:val="20"/>
                  <w:szCs w:val="20"/>
                </w:rPr>
                <w:t>q</w:t>
              </w:r>
              <w:r w:rsidRPr="00B94D00">
                <w:rPr>
                  <w:iCs/>
                  <w:sz w:val="20"/>
                  <w:szCs w:val="20"/>
                </w:rPr>
                <w:t xml:space="preserve"> for the hour.</w:t>
              </w:r>
            </w:ins>
          </w:p>
        </w:tc>
      </w:tr>
      <w:tr w:rsidR="00572F68" w:rsidRPr="00B94D00" w14:paraId="5D3A6023" w14:textId="77777777" w:rsidTr="005C0B53">
        <w:trPr>
          <w:ins w:id="440" w:author="ERCOT" w:date="2025-09-18T18:56:00Z"/>
        </w:trPr>
        <w:tc>
          <w:tcPr>
            <w:tcW w:w="1144" w:type="pct"/>
          </w:tcPr>
          <w:p w14:paraId="20DB7D19" w14:textId="77777777" w:rsidR="00572F68" w:rsidRPr="00B94D00" w:rsidRDefault="00572F68" w:rsidP="005C0B53">
            <w:pPr>
              <w:spacing w:after="60"/>
              <w:rPr>
                <w:ins w:id="441" w:author="ERCOT" w:date="2025-09-18T18:56:00Z" w16du:dateUtc="2025-09-18T23:56:00Z"/>
                <w:iCs/>
                <w:sz w:val="20"/>
                <w:szCs w:val="20"/>
              </w:rPr>
            </w:pPr>
            <w:ins w:id="442" w:author="ERCOT" w:date="2025-09-18T18:56:00Z" w16du:dateUtc="2025-09-18T23:56:00Z">
              <w:r w:rsidRPr="00B94D00">
                <w:rPr>
                  <w:iCs/>
                  <w:sz w:val="20"/>
                  <w:szCs w:val="20"/>
                </w:rPr>
                <w:t>DAPCDROAMT</w:t>
              </w:r>
              <w:r w:rsidRPr="00B94D00">
                <w:rPr>
                  <w:i/>
                  <w:iCs/>
                  <w:sz w:val="20"/>
                  <w:szCs w:val="20"/>
                </w:rPr>
                <w:t xml:space="preserve"> </w:t>
              </w:r>
              <w:r w:rsidRPr="00B94D00">
                <w:rPr>
                  <w:i/>
                  <w:iCs/>
                  <w:sz w:val="20"/>
                  <w:szCs w:val="20"/>
                  <w:vertAlign w:val="subscript"/>
                </w:rPr>
                <w:t>q</w:t>
              </w:r>
            </w:ins>
          </w:p>
        </w:tc>
        <w:tc>
          <w:tcPr>
            <w:tcW w:w="520" w:type="pct"/>
          </w:tcPr>
          <w:p w14:paraId="1F5AFBC7" w14:textId="77777777" w:rsidR="00572F68" w:rsidRPr="00B94D00" w:rsidRDefault="00572F68" w:rsidP="005C0B53">
            <w:pPr>
              <w:spacing w:after="60"/>
              <w:rPr>
                <w:ins w:id="443" w:author="ERCOT" w:date="2025-09-18T18:56:00Z" w16du:dateUtc="2025-09-18T23:56:00Z"/>
                <w:iCs/>
                <w:sz w:val="20"/>
                <w:szCs w:val="20"/>
              </w:rPr>
            </w:pPr>
            <w:ins w:id="444" w:author="ERCOT" w:date="2025-09-18T18:56:00Z" w16du:dateUtc="2025-09-18T23:56:00Z">
              <w:r w:rsidRPr="00B94D00">
                <w:rPr>
                  <w:iCs/>
                  <w:sz w:val="20"/>
                  <w:szCs w:val="20"/>
                </w:rPr>
                <w:t>$</w:t>
              </w:r>
            </w:ins>
          </w:p>
        </w:tc>
        <w:tc>
          <w:tcPr>
            <w:tcW w:w="3336" w:type="pct"/>
          </w:tcPr>
          <w:p w14:paraId="0079D704" w14:textId="77777777" w:rsidR="00572F68" w:rsidRPr="00B94D00" w:rsidRDefault="00572F68" w:rsidP="005C0B53">
            <w:pPr>
              <w:spacing w:after="60"/>
              <w:rPr>
                <w:ins w:id="445" w:author="ERCOT" w:date="2025-09-18T18:56:00Z" w16du:dateUtc="2025-09-18T23:56:00Z"/>
                <w:i/>
                <w:iCs/>
                <w:sz w:val="20"/>
                <w:szCs w:val="20"/>
              </w:rPr>
            </w:pPr>
            <w:ins w:id="446" w:author="ERCOT" w:date="2025-09-18T18:56:00Z" w16du:dateUtc="2025-09-18T23:56:00Z">
              <w:r w:rsidRPr="00B94D00">
                <w:rPr>
                  <w:i/>
                  <w:iCs/>
                  <w:sz w:val="20"/>
                  <w:szCs w:val="20"/>
                </w:rPr>
                <w:t>Day-Ahead Procured Capacity for Dispatchable Reliability Reserve Service</w:t>
              </w:r>
            </w:ins>
            <w:ins w:id="447" w:author="ERCOT" w:date="2025-10-24T20:45:00Z">
              <w:r w:rsidRPr="00B94D00">
                <w:rPr>
                  <w:i/>
                  <w:iCs/>
                  <w:sz w:val="20"/>
                  <w:szCs w:val="20"/>
                </w:rPr>
                <w:t>-</w:t>
              </w:r>
            </w:ins>
            <w:ins w:id="448" w:author="ERCOT" w:date="2025-09-18T18:56:00Z" w16du:dateUtc="2025-09-18T23:56:00Z">
              <w:r w:rsidRPr="00B94D00">
                <w:rPr>
                  <w:i/>
                  <w:iCs/>
                  <w:sz w:val="20"/>
                  <w:szCs w:val="20"/>
                </w:rPr>
                <w:t>Only Amount per QSE—</w:t>
              </w:r>
              <w:r w:rsidRPr="00B94D00">
                <w:rPr>
                  <w:sz w:val="20"/>
                  <w:szCs w:val="20"/>
                </w:rPr>
                <w:t xml:space="preserve">The payment to QSE </w:t>
              </w:r>
              <w:r w:rsidRPr="00B94D00">
                <w:rPr>
                  <w:i/>
                  <w:iCs/>
                  <w:sz w:val="20"/>
                  <w:szCs w:val="20"/>
                </w:rPr>
                <w:t>q</w:t>
              </w:r>
              <w:r w:rsidRPr="00B94D00">
                <w:rPr>
                  <w:sz w:val="20"/>
                  <w:szCs w:val="20"/>
                </w:rPr>
                <w:t xml:space="preserve"> for all DRRS</w:t>
              </w:r>
            </w:ins>
            <w:ins w:id="449" w:author="ERCOT" w:date="2025-10-24T20:45:00Z">
              <w:r w:rsidRPr="00B94D00">
                <w:rPr>
                  <w:sz w:val="20"/>
                  <w:szCs w:val="20"/>
                </w:rPr>
                <w:t>-</w:t>
              </w:r>
            </w:ins>
            <w:ins w:id="450" w:author="ERCOT" w:date="2025-09-18T18:56:00Z" w16du:dateUtc="2025-09-18T23:56:00Z">
              <w:r w:rsidRPr="00B94D00">
                <w:rPr>
                  <w:sz w:val="20"/>
                  <w:szCs w:val="20"/>
                </w:rPr>
                <w:t>only awards in DAM for the hour.</w:t>
              </w:r>
            </w:ins>
          </w:p>
        </w:tc>
      </w:tr>
      <w:tr w:rsidR="00572F68" w:rsidRPr="00B94D00" w14:paraId="3851B4E6" w14:textId="77777777" w:rsidTr="005C0B53">
        <w:trPr>
          <w:ins w:id="451" w:author="ERCOT" w:date="2025-09-18T18:56:00Z"/>
        </w:trPr>
        <w:tc>
          <w:tcPr>
            <w:tcW w:w="1144" w:type="pct"/>
          </w:tcPr>
          <w:p w14:paraId="2386F496" w14:textId="77777777" w:rsidR="00572F68" w:rsidRPr="00B94D00" w:rsidRDefault="00572F68" w:rsidP="005C0B53">
            <w:pPr>
              <w:spacing w:after="60"/>
              <w:rPr>
                <w:ins w:id="452" w:author="ERCOT" w:date="2025-09-18T18:56:00Z" w16du:dateUtc="2025-09-18T23:56:00Z"/>
                <w:iCs/>
                <w:sz w:val="20"/>
                <w:szCs w:val="20"/>
              </w:rPr>
            </w:pPr>
            <w:ins w:id="453" w:author="ERCOT" w:date="2025-09-18T18:56:00Z" w16du:dateUtc="2025-09-18T23:56:00Z">
              <w:r w:rsidRPr="00B94D00">
                <w:rPr>
                  <w:iCs/>
                  <w:sz w:val="20"/>
                  <w:szCs w:val="20"/>
                </w:rPr>
                <w:lastRenderedPageBreak/>
                <w:t>DADRRQTOT</w:t>
              </w:r>
            </w:ins>
          </w:p>
        </w:tc>
        <w:tc>
          <w:tcPr>
            <w:tcW w:w="520" w:type="pct"/>
          </w:tcPr>
          <w:p w14:paraId="0B61E394" w14:textId="77777777" w:rsidR="00572F68" w:rsidRPr="00B94D00" w:rsidRDefault="00572F68" w:rsidP="005C0B53">
            <w:pPr>
              <w:spacing w:after="60"/>
              <w:rPr>
                <w:ins w:id="454" w:author="ERCOT" w:date="2025-09-18T18:56:00Z" w16du:dateUtc="2025-09-18T23:56:00Z"/>
                <w:iCs/>
                <w:sz w:val="20"/>
                <w:szCs w:val="20"/>
              </w:rPr>
            </w:pPr>
            <w:ins w:id="455" w:author="ERCOT" w:date="2025-09-18T18:56:00Z" w16du:dateUtc="2025-09-18T23:56:00Z">
              <w:r w:rsidRPr="00B94D00">
                <w:rPr>
                  <w:iCs/>
                  <w:sz w:val="20"/>
                  <w:szCs w:val="20"/>
                </w:rPr>
                <w:t>MW</w:t>
              </w:r>
            </w:ins>
          </w:p>
        </w:tc>
        <w:tc>
          <w:tcPr>
            <w:tcW w:w="3336" w:type="pct"/>
          </w:tcPr>
          <w:p w14:paraId="45646A60" w14:textId="77777777" w:rsidR="00572F68" w:rsidRPr="00B94D00" w:rsidRDefault="00572F68" w:rsidP="005C0B53">
            <w:pPr>
              <w:spacing w:after="60"/>
              <w:rPr>
                <w:ins w:id="456" w:author="ERCOT" w:date="2025-09-18T18:56:00Z" w16du:dateUtc="2025-09-18T23:56:00Z"/>
                <w:i/>
                <w:iCs/>
                <w:sz w:val="20"/>
                <w:szCs w:val="20"/>
              </w:rPr>
            </w:pPr>
            <w:ins w:id="457" w:author="ERCOT" w:date="2025-09-18T18:56:00Z" w16du:dateUtc="2025-09-18T23:56:00Z">
              <w:r w:rsidRPr="00B94D00">
                <w:rPr>
                  <w:i/>
                  <w:iCs/>
                  <w:sz w:val="20"/>
                  <w:szCs w:val="20"/>
                </w:rPr>
                <w:t>Day-Ahead Dispatchable Reliability Reserve Service Quantity Total</w:t>
              </w:r>
              <w:r w:rsidRPr="00B94D00">
                <w:rPr>
                  <w:iCs/>
                  <w:sz w:val="20"/>
                  <w:szCs w:val="20"/>
                </w:rPr>
                <w:t>—The sum of every QSE’s Day-Ahead Ancillary Service Obligation minus its self-arranged DRRS quantity for the hour.</w:t>
              </w:r>
            </w:ins>
          </w:p>
        </w:tc>
      </w:tr>
      <w:tr w:rsidR="00572F68" w:rsidRPr="00B94D00" w14:paraId="74DE6DC2" w14:textId="77777777" w:rsidTr="005C0B53">
        <w:trPr>
          <w:ins w:id="458" w:author="ERCOT" w:date="2025-09-18T18:56:00Z"/>
        </w:trPr>
        <w:tc>
          <w:tcPr>
            <w:tcW w:w="1144" w:type="pct"/>
          </w:tcPr>
          <w:p w14:paraId="3195B518" w14:textId="77777777" w:rsidR="00572F68" w:rsidRPr="00B94D00" w:rsidRDefault="00572F68" w:rsidP="005C0B53">
            <w:pPr>
              <w:spacing w:after="60"/>
              <w:rPr>
                <w:ins w:id="459" w:author="ERCOT" w:date="2025-09-18T18:56:00Z" w16du:dateUtc="2025-09-18T23:56:00Z"/>
                <w:iCs/>
                <w:sz w:val="20"/>
                <w:szCs w:val="20"/>
              </w:rPr>
            </w:pPr>
            <w:ins w:id="460" w:author="ERCOT" w:date="2025-09-18T18:56:00Z" w16du:dateUtc="2025-09-18T23:56:00Z">
              <w:r w:rsidRPr="00B94D00">
                <w:rPr>
                  <w:iCs/>
                  <w:sz w:val="20"/>
                  <w:szCs w:val="20"/>
                </w:rPr>
                <w:t xml:space="preserve">DADRRO </w:t>
              </w:r>
              <w:r w:rsidRPr="00B94D00">
                <w:rPr>
                  <w:i/>
                  <w:iCs/>
                  <w:sz w:val="20"/>
                  <w:szCs w:val="20"/>
                  <w:vertAlign w:val="subscript"/>
                </w:rPr>
                <w:t>q</w:t>
              </w:r>
            </w:ins>
          </w:p>
        </w:tc>
        <w:tc>
          <w:tcPr>
            <w:tcW w:w="520" w:type="pct"/>
          </w:tcPr>
          <w:p w14:paraId="575135E1" w14:textId="77777777" w:rsidR="00572F68" w:rsidRPr="00B94D00" w:rsidRDefault="00572F68" w:rsidP="005C0B53">
            <w:pPr>
              <w:spacing w:after="60"/>
              <w:rPr>
                <w:ins w:id="461" w:author="ERCOT" w:date="2025-09-18T18:56:00Z" w16du:dateUtc="2025-09-18T23:56:00Z"/>
                <w:iCs/>
                <w:sz w:val="20"/>
                <w:szCs w:val="20"/>
              </w:rPr>
            </w:pPr>
            <w:ins w:id="462" w:author="ERCOT" w:date="2025-09-18T18:56:00Z" w16du:dateUtc="2025-09-18T23:56:00Z">
              <w:r w:rsidRPr="00B94D00">
                <w:rPr>
                  <w:iCs/>
                  <w:sz w:val="20"/>
                  <w:szCs w:val="20"/>
                </w:rPr>
                <w:t>MW</w:t>
              </w:r>
            </w:ins>
          </w:p>
        </w:tc>
        <w:tc>
          <w:tcPr>
            <w:tcW w:w="3336" w:type="pct"/>
          </w:tcPr>
          <w:p w14:paraId="618CE29C" w14:textId="77777777" w:rsidR="00572F68" w:rsidRPr="00B94D00" w:rsidRDefault="00572F68" w:rsidP="005C0B53">
            <w:pPr>
              <w:spacing w:after="60"/>
              <w:rPr>
                <w:ins w:id="463" w:author="ERCOT" w:date="2025-09-18T18:56:00Z" w16du:dateUtc="2025-09-18T23:56:00Z"/>
                <w:i/>
                <w:iCs/>
                <w:sz w:val="20"/>
                <w:szCs w:val="20"/>
              </w:rPr>
            </w:pPr>
            <w:ins w:id="464" w:author="ERCOT" w:date="2025-09-18T18:56:00Z" w16du:dateUtc="2025-09-18T23:56:00Z">
              <w:r w:rsidRPr="00B94D00">
                <w:rPr>
                  <w:i/>
                  <w:iCs/>
                  <w:sz w:val="20"/>
                  <w:szCs w:val="20"/>
                </w:rPr>
                <w:t>Day-Ahead Dispatchable Reliability Reserve Service Obligation per QSE</w:t>
              </w:r>
              <w:r w:rsidRPr="00B94D00">
                <w:rPr>
                  <w:iCs/>
                  <w:sz w:val="20"/>
                  <w:szCs w:val="20"/>
                </w:rPr>
                <w:t xml:space="preserve">—The DRRS capacity obligation for QSE </w:t>
              </w:r>
              <w:r w:rsidRPr="00B94D00">
                <w:rPr>
                  <w:i/>
                  <w:iCs/>
                  <w:sz w:val="20"/>
                  <w:szCs w:val="20"/>
                </w:rPr>
                <w:t>q</w:t>
              </w:r>
              <w:r w:rsidRPr="00B94D00">
                <w:rPr>
                  <w:iCs/>
                  <w:sz w:val="20"/>
                  <w:szCs w:val="20"/>
                </w:rPr>
                <w:t xml:space="preserve"> for the DAM for the hour. </w:t>
              </w:r>
            </w:ins>
          </w:p>
        </w:tc>
      </w:tr>
      <w:tr w:rsidR="00572F68" w:rsidRPr="00B94D00" w14:paraId="3FB9EFE4" w14:textId="77777777" w:rsidTr="005C0B53">
        <w:trPr>
          <w:ins w:id="465" w:author="ERCOT" w:date="2025-09-18T18:56:00Z"/>
        </w:trPr>
        <w:tc>
          <w:tcPr>
            <w:tcW w:w="1144" w:type="pct"/>
          </w:tcPr>
          <w:p w14:paraId="1425ABAF" w14:textId="77777777" w:rsidR="00572F68" w:rsidRPr="00B94D00" w:rsidRDefault="00572F68" w:rsidP="005C0B53">
            <w:pPr>
              <w:spacing w:after="60"/>
              <w:rPr>
                <w:ins w:id="466" w:author="ERCOT" w:date="2025-09-18T18:56:00Z" w16du:dateUtc="2025-09-18T23:56:00Z"/>
                <w:iCs/>
                <w:sz w:val="20"/>
                <w:szCs w:val="20"/>
              </w:rPr>
            </w:pPr>
            <w:ins w:id="467" w:author="ERCOT" w:date="2025-09-18T18:56:00Z" w16du:dateUtc="2025-09-18T23:56:00Z">
              <w:r w:rsidRPr="00B94D00">
                <w:rPr>
                  <w:iCs/>
                  <w:sz w:val="20"/>
                  <w:szCs w:val="20"/>
                </w:rPr>
                <w:t xml:space="preserve">DASADRRQ </w:t>
              </w:r>
              <w:r w:rsidRPr="00B94D00">
                <w:rPr>
                  <w:i/>
                  <w:iCs/>
                  <w:sz w:val="20"/>
                  <w:szCs w:val="20"/>
                  <w:vertAlign w:val="subscript"/>
                </w:rPr>
                <w:t>q</w:t>
              </w:r>
            </w:ins>
          </w:p>
        </w:tc>
        <w:tc>
          <w:tcPr>
            <w:tcW w:w="520" w:type="pct"/>
          </w:tcPr>
          <w:p w14:paraId="043803F6" w14:textId="77777777" w:rsidR="00572F68" w:rsidRPr="00B94D00" w:rsidRDefault="00572F68" w:rsidP="005C0B53">
            <w:pPr>
              <w:spacing w:after="60"/>
              <w:rPr>
                <w:ins w:id="468" w:author="ERCOT" w:date="2025-09-18T18:56:00Z" w16du:dateUtc="2025-09-18T23:56:00Z"/>
                <w:iCs/>
                <w:sz w:val="20"/>
                <w:szCs w:val="20"/>
              </w:rPr>
            </w:pPr>
            <w:ins w:id="469" w:author="ERCOT" w:date="2025-09-18T18:56:00Z" w16du:dateUtc="2025-09-18T23:56:00Z">
              <w:r w:rsidRPr="00B94D00">
                <w:rPr>
                  <w:iCs/>
                  <w:sz w:val="20"/>
                  <w:szCs w:val="20"/>
                </w:rPr>
                <w:t>MW</w:t>
              </w:r>
            </w:ins>
          </w:p>
        </w:tc>
        <w:tc>
          <w:tcPr>
            <w:tcW w:w="3336" w:type="pct"/>
          </w:tcPr>
          <w:p w14:paraId="73FCAE5C" w14:textId="77777777" w:rsidR="00572F68" w:rsidRPr="00B94D00" w:rsidRDefault="00572F68" w:rsidP="005C0B53">
            <w:pPr>
              <w:spacing w:after="60"/>
              <w:rPr>
                <w:ins w:id="470" w:author="ERCOT" w:date="2025-09-18T18:56:00Z" w16du:dateUtc="2025-09-18T23:56:00Z"/>
                <w:i/>
                <w:iCs/>
                <w:sz w:val="20"/>
                <w:szCs w:val="20"/>
              </w:rPr>
            </w:pPr>
            <w:ins w:id="471" w:author="ERCOT" w:date="2025-09-18T18:56:00Z" w16du:dateUtc="2025-09-18T23:56:00Z">
              <w:r w:rsidRPr="00B94D00">
                <w:rPr>
                  <w:i/>
                  <w:iCs/>
                  <w:sz w:val="20"/>
                  <w:szCs w:val="20"/>
                </w:rPr>
                <w:t>Day-Ahead Self-Arranged Dispatchable Reliability Reserve Service Quantity per QSE</w:t>
              </w:r>
              <w:r w:rsidRPr="00B94D00">
                <w:rPr>
                  <w:iCs/>
                  <w:sz w:val="20"/>
                  <w:szCs w:val="20"/>
                </w:rPr>
                <w:t xml:space="preserve">—The self-arranged DRRS quantity submitted by QSE </w:t>
              </w:r>
              <w:r w:rsidRPr="00B94D00">
                <w:rPr>
                  <w:i/>
                  <w:iCs/>
                  <w:sz w:val="20"/>
                  <w:szCs w:val="20"/>
                </w:rPr>
                <w:t>Q</w:t>
              </w:r>
              <w:r w:rsidRPr="00B94D00">
                <w:rPr>
                  <w:iCs/>
                  <w:sz w:val="20"/>
                  <w:szCs w:val="20"/>
                </w:rPr>
                <w:t xml:space="preserve"> before 1000 in the Day-Ahead.</w:t>
              </w:r>
            </w:ins>
          </w:p>
        </w:tc>
      </w:tr>
      <w:tr w:rsidR="00572F68" w:rsidRPr="00B94D00" w14:paraId="54630509" w14:textId="77777777" w:rsidTr="005C0B53">
        <w:trPr>
          <w:ins w:id="472" w:author="ERCOT" w:date="2025-09-18T18:56:00Z"/>
        </w:trPr>
        <w:tc>
          <w:tcPr>
            <w:tcW w:w="1144" w:type="pct"/>
          </w:tcPr>
          <w:p w14:paraId="5B34CA07" w14:textId="77777777" w:rsidR="00572F68" w:rsidRPr="00B94D00" w:rsidRDefault="00572F68" w:rsidP="005C0B53">
            <w:pPr>
              <w:spacing w:after="60"/>
              <w:rPr>
                <w:ins w:id="473" w:author="ERCOT" w:date="2025-09-18T18:56:00Z" w16du:dateUtc="2025-09-18T23:56:00Z"/>
                <w:i/>
                <w:iCs/>
                <w:sz w:val="20"/>
                <w:szCs w:val="20"/>
              </w:rPr>
            </w:pPr>
            <w:ins w:id="474" w:author="ERCOT" w:date="2025-09-18T18:56:00Z" w16du:dateUtc="2025-09-18T23:56:00Z">
              <w:r w:rsidRPr="00B94D00">
                <w:rPr>
                  <w:i/>
                  <w:iCs/>
                  <w:sz w:val="20"/>
                  <w:szCs w:val="20"/>
                </w:rPr>
                <w:t>q</w:t>
              </w:r>
            </w:ins>
          </w:p>
        </w:tc>
        <w:tc>
          <w:tcPr>
            <w:tcW w:w="520" w:type="pct"/>
          </w:tcPr>
          <w:p w14:paraId="13376455" w14:textId="77777777" w:rsidR="00572F68" w:rsidRPr="00B94D00" w:rsidRDefault="00572F68" w:rsidP="005C0B53">
            <w:pPr>
              <w:spacing w:after="60"/>
              <w:rPr>
                <w:ins w:id="475" w:author="ERCOT" w:date="2025-09-18T18:56:00Z" w16du:dateUtc="2025-09-18T23:56:00Z"/>
                <w:iCs/>
                <w:sz w:val="20"/>
                <w:szCs w:val="20"/>
              </w:rPr>
            </w:pPr>
            <w:ins w:id="476" w:author="ERCOT" w:date="2025-09-18T18:56:00Z" w16du:dateUtc="2025-09-18T23:56:00Z">
              <w:r w:rsidRPr="00B94D00">
                <w:rPr>
                  <w:iCs/>
                  <w:sz w:val="20"/>
                  <w:szCs w:val="20"/>
                </w:rPr>
                <w:t>none</w:t>
              </w:r>
            </w:ins>
          </w:p>
        </w:tc>
        <w:tc>
          <w:tcPr>
            <w:tcW w:w="3336" w:type="pct"/>
          </w:tcPr>
          <w:p w14:paraId="4F10D909" w14:textId="77777777" w:rsidR="00572F68" w:rsidRPr="00B94D00" w:rsidRDefault="00572F68" w:rsidP="005C0B53">
            <w:pPr>
              <w:spacing w:after="60"/>
              <w:rPr>
                <w:ins w:id="477" w:author="ERCOT" w:date="2025-09-18T18:56:00Z" w16du:dateUtc="2025-09-18T23:56:00Z"/>
                <w:iCs/>
                <w:sz w:val="20"/>
                <w:szCs w:val="20"/>
              </w:rPr>
            </w:pPr>
            <w:ins w:id="478" w:author="ERCOT" w:date="2025-09-18T18:56:00Z" w16du:dateUtc="2025-09-18T23:56:00Z">
              <w:r w:rsidRPr="00B94D00">
                <w:rPr>
                  <w:iCs/>
                  <w:sz w:val="20"/>
                  <w:szCs w:val="20"/>
                </w:rPr>
                <w:t>A QSE.</w:t>
              </w:r>
            </w:ins>
          </w:p>
        </w:tc>
      </w:tr>
    </w:tbl>
    <w:p w14:paraId="75C51125" w14:textId="77777777" w:rsidR="00572F68" w:rsidRPr="00B94D00" w:rsidRDefault="00572F68" w:rsidP="00572F68">
      <w:pPr>
        <w:keepNext/>
        <w:tabs>
          <w:tab w:val="left" w:pos="1080"/>
        </w:tabs>
        <w:spacing w:before="480" w:after="240"/>
        <w:ind w:left="1080" w:hanging="1080"/>
        <w:outlineLvl w:val="2"/>
        <w:rPr>
          <w:b/>
          <w:i/>
          <w:szCs w:val="20"/>
          <w:lang w:val="x-none" w:eastAsia="x-none"/>
        </w:rPr>
      </w:pPr>
      <w:bookmarkStart w:id="479" w:name="_Toc400547176"/>
      <w:bookmarkStart w:id="480" w:name="_Toc405384281"/>
      <w:bookmarkStart w:id="481" w:name="_Toc405543548"/>
      <w:bookmarkStart w:id="482" w:name="_Toc428178057"/>
      <w:bookmarkStart w:id="483" w:name="_Toc440872688"/>
      <w:bookmarkStart w:id="484" w:name="_Toc458766233"/>
      <w:bookmarkStart w:id="485" w:name="_Toc459292638"/>
      <w:bookmarkStart w:id="486" w:name="_Toc60038340"/>
      <w:r w:rsidRPr="00B94D00">
        <w:rPr>
          <w:b/>
          <w:i/>
          <w:szCs w:val="20"/>
          <w:lang w:val="x-none" w:eastAsia="x-none"/>
        </w:rPr>
        <w:t>5.5.2</w:t>
      </w:r>
      <w:r w:rsidRPr="00B94D00">
        <w:rPr>
          <w:b/>
          <w:i/>
          <w:szCs w:val="20"/>
          <w:lang w:val="x-none" w:eastAsia="x-none"/>
        </w:rPr>
        <w:tab/>
        <w:t>Reliability Unit Commitment (RUC) Process</w:t>
      </w:r>
      <w:bookmarkEnd w:id="479"/>
      <w:bookmarkEnd w:id="480"/>
      <w:bookmarkEnd w:id="481"/>
      <w:bookmarkEnd w:id="482"/>
      <w:bookmarkEnd w:id="483"/>
      <w:bookmarkEnd w:id="484"/>
      <w:bookmarkEnd w:id="485"/>
      <w:bookmarkEnd w:id="486"/>
    </w:p>
    <w:p w14:paraId="242FA158" w14:textId="77777777" w:rsidR="00572F68" w:rsidRPr="00B94D00" w:rsidRDefault="00572F68" w:rsidP="00572F68">
      <w:pPr>
        <w:spacing w:after="240"/>
        <w:ind w:left="720" w:hanging="720"/>
        <w:rPr>
          <w:rFonts w:ascii="Courier New" w:eastAsia="Times New Roman" w:hAnsi="Courier New" w:cs="Courier New"/>
          <w:sz w:val="20"/>
          <w:szCs w:val="20"/>
        </w:rPr>
      </w:pPr>
      <w:bookmarkStart w:id="487" w:name="_Toc101091053"/>
      <w:bookmarkStart w:id="488" w:name="_Toc400547182"/>
      <w:bookmarkStart w:id="489" w:name="_Toc405384287"/>
      <w:bookmarkStart w:id="490" w:name="_Toc405543554"/>
      <w:bookmarkStart w:id="491" w:name="_Toc428178063"/>
      <w:bookmarkStart w:id="492" w:name="_Toc440872694"/>
      <w:bookmarkStart w:id="493" w:name="_Toc458766239"/>
      <w:bookmarkStart w:id="494" w:name="_Toc459292644"/>
      <w:bookmarkStart w:id="495" w:name="_Toc60038347"/>
      <w:bookmarkStart w:id="496" w:name="_Toc400547189"/>
      <w:bookmarkStart w:id="497" w:name="_Toc405384294"/>
      <w:bookmarkStart w:id="498" w:name="_Toc405543561"/>
      <w:bookmarkStart w:id="499" w:name="_Toc428178070"/>
      <w:bookmarkStart w:id="500" w:name="_Toc440872701"/>
      <w:bookmarkStart w:id="501" w:name="_Toc458766246"/>
      <w:bookmarkStart w:id="502" w:name="_Toc459292651"/>
      <w:bookmarkStart w:id="503" w:name="_Toc60038358"/>
      <w:bookmarkStart w:id="504" w:name="_Toc72925597"/>
      <w:bookmarkStart w:id="505" w:name="_Toc74113622"/>
      <w:bookmarkStart w:id="506" w:name="_Toc88017254"/>
      <w:bookmarkStart w:id="507" w:name="_Toc101091058"/>
      <w:bookmarkStart w:id="508" w:name="_Toc400547193"/>
      <w:bookmarkStart w:id="509" w:name="_Toc405384298"/>
      <w:bookmarkStart w:id="510" w:name="_Toc405543565"/>
      <w:bookmarkStart w:id="511" w:name="_Toc428178074"/>
      <w:bookmarkStart w:id="512" w:name="_Toc440872705"/>
      <w:bookmarkStart w:id="513" w:name="_Toc458766250"/>
      <w:bookmarkStart w:id="514" w:name="_Toc459292655"/>
      <w:bookmarkStart w:id="515" w:name="_Toc60038362"/>
      <w:bookmarkStart w:id="516" w:name="_Toc400547194"/>
      <w:bookmarkStart w:id="517" w:name="_Toc405384299"/>
      <w:bookmarkStart w:id="518" w:name="_Toc405543566"/>
      <w:bookmarkStart w:id="519" w:name="_Toc428178075"/>
      <w:bookmarkStart w:id="520" w:name="_Toc440872706"/>
      <w:bookmarkStart w:id="521" w:name="_Toc458766251"/>
      <w:bookmarkStart w:id="522" w:name="_Toc459292656"/>
      <w:bookmarkStart w:id="523" w:name="_Toc60038363"/>
      <w:r w:rsidRPr="00B94D00">
        <w:rPr>
          <w:rFonts w:eastAsia="Times New Roman"/>
          <w:szCs w:val="20"/>
        </w:rPr>
        <w:t>(1)</w:t>
      </w:r>
      <w:r w:rsidRPr="00B94D00">
        <w:rPr>
          <w:rFonts w:eastAsia="Times New Roman"/>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B94D00">
        <w:rPr>
          <w:rFonts w:eastAsia="Times New Roman"/>
          <w:szCs w:val="20"/>
        </w:rPr>
        <w:t>takes into account</w:t>
      </w:r>
      <w:proofErr w:type="gramEnd"/>
      <w:r w:rsidRPr="00B94D00">
        <w:rPr>
          <w:rFonts w:eastAsia="Times New Roman"/>
          <w:szCs w:val="20"/>
        </w:rPr>
        <w:t xml:space="preserve"> Resources already committed in the Current Operating Plans (COPs), Resources already committed in previous RUCs,</w:t>
      </w:r>
      <w:ins w:id="524" w:author="ERCOT" w:date="2025-12-08T10:30:00Z" w16du:dateUtc="2025-12-08T16:30:00Z">
        <w:r w:rsidRPr="00B94D00">
          <w:rPr>
            <w:rFonts w:eastAsia="Times New Roman"/>
            <w:szCs w:val="20"/>
          </w:rPr>
          <w:t xml:space="preserve"> Resources showing a Resource Status of DRRS in the COP,</w:t>
        </w:r>
      </w:ins>
      <w:r w:rsidRPr="00B94D00">
        <w:rPr>
          <w:rFonts w:eastAsia="Times New Roman"/>
          <w:szCs w:val="20"/>
        </w:rPr>
        <w:t xml:space="preserve">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B94D00">
        <w:rPr>
          <w:rFonts w:ascii="Courier New" w:eastAsia="Times New Roman" w:hAnsi="Courier New" w:cs="Courier New"/>
          <w:sz w:val="20"/>
          <w:szCs w:val="20"/>
        </w:rPr>
        <w:t xml:space="preserve"> </w:t>
      </w:r>
      <w:r w:rsidRPr="00B94D00">
        <w:rPr>
          <w:rFonts w:eastAsia="Times New Roman"/>
          <w:szCs w:val="20"/>
        </w:rPr>
        <w:t>ESR energy dispatch costs and Ancillary Service Offer costs are not included in the RUC objective function.</w:t>
      </w:r>
    </w:p>
    <w:p w14:paraId="524D6BD5" w14:textId="77777777" w:rsidR="00572F68" w:rsidRPr="00B94D00" w:rsidRDefault="00572F68" w:rsidP="00572F68">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ERCOT shall create an ASDC for each Ancillary Service for use in RUC</w:t>
      </w:r>
      <w:ins w:id="525" w:author="ERCOT" w:date="2025-12-08T10:29:00Z" w16du:dateUtc="2025-12-08T16:29:00Z">
        <w:r w:rsidRPr="00B94D00">
          <w:rPr>
            <w:rFonts w:eastAsia="Times New Roman"/>
            <w:szCs w:val="20"/>
          </w:rPr>
          <w:t>, except DRRS</w:t>
        </w:r>
      </w:ins>
      <w:r w:rsidRPr="00B94D00">
        <w:rPr>
          <w:rFonts w:eastAsia="Times New Roman"/>
          <w:szCs w:val="20"/>
        </w:rPr>
        <w:t>.  The ASDCs for each Ancillary Service for use in RUC shall be substantively the same as the ASDCs defined in Section 4.4.12, Determination of Ancillary Service Demand Curves for the Day-Ahead Market and Real-Time Market.  Specific to RUC, the ASDC for Non-Spinning Reserve (Non-Spin) shall not extend beyond the Ancillary Service Plan for Non-Spin for the relevant Operating Hour.  ERCOT shall post the ASDCs for RUC to the ERCOT website following each execution of the RUC process.</w:t>
      </w:r>
    </w:p>
    <w:p w14:paraId="7F2EB36D" w14:textId="77777777" w:rsidR="00572F68" w:rsidRPr="00B94D00" w:rsidRDefault="00572F68" w:rsidP="00572F68">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ERCOT shall post the following Ancillary Service Deployment Factor data on the ERCOT website:</w:t>
      </w:r>
    </w:p>
    <w:p w14:paraId="3DA64FC3" w14:textId="77777777" w:rsidR="00572F68" w:rsidRPr="00B94D00" w:rsidRDefault="00572F68" w:rsidP="00572F68">
      <w:pPr>
        <w:spacing w:after="240"/>
        <w:ind w:left="1440" w:hanging="720"/>
        <w:rPr>
          <w:rFonts w:eastAsia="Times New Roman"/>
          <w:szCs w:val="20"/>
        </w:rPr>
      </w:pPr>
      <w:r w:rsidRPr="00B94D00">
        <w:rPr>
          <w:rFonts w:eastAsia="Times New Roman"/>
          <w:szCs w:val="20"/>
        </w:rPr>
        <w:lastRenderedPageBreak/>
        <w:t>(a)</w:t>
      </w:r>
      <w:r w:rsidRPr="00B94D00">
        <w:rPr>
          <w:rFonts w:eastAsia="Times New Roman"/>
          <w:szCs w:val="20"/>
        </w:rPr>
        <w:tab/>
        <w:t>Following each execution of RUC, ERCOT shall post the Ancillary Service Deployment Factors used by that RUC process for each hour in the RUC Study Period;</w:t>
      </w:r>
    </w:p>
    <w:p w14:paraId="304ECCB9"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No later than 0600 in the Day-Ahead for each Operating Day, ERCOT shall post the Ancillary Service Deployments Factors that are projected to be used in the RUC process for that Operating Day; and</w:t>
      </w:r>
    </w:p>
    <w:p w14:paraId="5A10A9BA"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Following each month, ERCOT shall post the average, minimum, and maximum Ancillary Service Deployment Factors used in the RUC process by type of Ancillary Service and hour of the day for the month.</w:t>
      </w:r>
    </w:p>
    <w:p w14:paraId="4C4C1A37" w14:textId="77777777" w:rsidR="00572F68" w:rsidRPr="00B94D00" w:rsidRDefault="00572F68" w:rsidP="00572F68">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1E967B10" w14:textId="77777777" w:rsidR="00572F68" w:rsidRPr="00B94D00" w:rsidRDefault="00572F68" w:rsidP="00572F68">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0DFBC871" w14:textId="77777777" w:rsidR="00572F68" w:rsidRPr="00B94D00" w:rsidRDefault="00572F68" w:rsidP="00572F68">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In addition to On-Line qualified Generation Resources and ESRs, the RUC engine shall consider a COP Resource Status of OFFQS for QSGRs that are qualified for Non-Spin, as being eligible to provide Non-Spin constrained by the Ancillary Service </w:t>
      </w:r>
      <w:del w:id="526" w:author="ERCOT" w:date="2025-12-08T10:29:00Z" w16du:dateUtc="2025-12-08T16:29:00Z">
        <w:r w:rsidRPr="00B94D00" w:rsidDel="002F5E25">
          <w:rPr>
            <w:rFonts w:eastAsia="Times New Roman"/>
            <w:szCs w:val="20"/>
          </w:rPr>
          <w:delText>C</w:delText>
        </w:r>
      </w:del>
      <w:ins w:id="527" w:author="ERCOT" w:date="2025-12-08T10:29:00Z" w16du:dateUtc="2025-12-08T16:29:00Z">
        <w:r w:rsidRPr="00B94D00">
          <w:rPr>
            <w:rFonts w:eastAsia="Times New Roman"/>
            <w:szCs w:val="20"/>
          </w:rPr>
          <w:t>c</w:t>
        </w:r>
      </w:ins>
      <w:r w:rsidRPr="00B94D00">
        <w:rPr>
          <w:rFonts w:eastAsia="Times New Roman"/>
          <w:szCs w:val="20"/>
        </w:rPr>
        <w:t>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F45504D" w14:textId="77777777" w:rsidR="00572F68" w:rsidRPr="00B94D00" w:rsidRDefault="00572F68" w:rsidP="00572F68">
      <w:pPr>
        <w:spacing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528" w:author="ERCOT" w:date="2025-12-08T10:28:00Z" w16du:dateUtc="2025-12-08T16:28:00Z">
        <w:r w:rsidRPr="00B94D00" w:rsidDel="002F5E25">
          <w:rPr>
            <w:rFonts w:eastAsia="Times New Roman"/>
            <w:szCs w:val="20"/>
          </w:rPr>
          <w:delText>C</w:delText>
        </w:r>
      </w:del>
      <w:ins w:id="529" w:author="ERCOT" w:date="2025-12-08T10:28:00Z" w16du:dateUtc="2025-12-08T16:28:00Z">
        <w:r w:rsidRPr="00B94D00">
          <w:rPr>
            <w:rFonts w:eastAsia="Times New Roman"/>
            <w:szCs w:val="20"/>
          </w:rPr>
          <w:t>c</w:t>
        </w:r>
      </w:ins>
      <w:r w:rsidRPr="00B94D00">
        <w:rPr>
          <w:rFonts w:eastAsia="Times New Roman"/>
          <w:szCs w:val="20"/>
        </w:rPr>
        <w:t>apability in the COP.  The RUC engine will not consider any Load Resources for dispatch of energy.</w:t>
      </w:r>
    </w:p>
    <w:p w14:paraId="712644C1" w14:textId="77777777" w:rsidR="00572F68" w:rsidRPr="00B94D00" w:rsidRDefault="00572F68" w:rsidP="00572F68">
      <w:pPr>
        <w:spacing w:after="240"/>
        <w:ind w:left="690" w:hanging="690"/>
        <w:rPr>
          <w:rFonts w:eastAsia="Times New Roman"/>
        </w:rPr>
      </w:pPr>
      <w:r w:rsidRPr="00B94D00">
        <w:rPr>
          <w:rFonts w:eastAsia="Times New Roman"/>
        </w:rPr>
        <w:t>(8)       The RUC constraints in the RUC engine shall use 60 minutes as the duration for energy and Ancillary Services, excluding Responsive Reserve (RRS) provided using Fast Frequency Response (FFR),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64289573" w14:textId="77777777" w:rsidR="00572F68" w:rsidRPr="00B94D00" w:rsidRDefault="00572F68" w:rsidP="00572F68">
      <w:pPr>
        <w:spacing w:after="240"/>
        <w:ind w:left="720" w:hanging="720"/>
        <w:rPr>
          <w:rFonts w:eastAsia="Times New Roman"/>
          <w:szCs w:val="20"/>
        </w:rPr>
      </w:pPr>
      <w:r w:rsidRPr="00B94D00">
        <w:rPr>
          <w:rFonts w:eastAsia="Times New Roman"/>
          <w:szCs w:val="20"/>
        </w:rPr>
        <w:t>(9)</w:t>
      </w:r>
      <w:r w:rsidRPr="00B94D00">
        <w:rPr>
          <w:rFonts w:eastAsia="Times New Roman"/>
          <w:szCs w:val="20"/>
        </w:rPr>
        <w:tab/>
        <w:t xml:space="preserve">The RUC process can recommend Resource decommitment.  ERCOT may only decommit a Resource to resolve transmission constraints that are otherwise unresolvable.  </w:t>
      </w:r>
      <w:r w:rsidRPr="00B94D00">
        <w:rPr>
          <w:rFonts w:eastAsia="Times New Roman"/>
          <w:szCs w:val="20"/>
        </w:rPr>
        <w:lastRenderedPageBreak/>
        <w:t xml:space="preserve">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03FA4801"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ERCOT shall review the RUC-recommended Resource commitments </w:t>
      </w:r>
      <w:r w:rsidRPr="00B94D00">
        <w:rPr>
          <w:rFonts w:eastAsia="Times New Roman"/>
          <w:szCs w:val="20"/>
        </w:rPr>
        <w:t>and the list of Off-Line Available Resources having a start-up time of one hour or less</w:t>
      </w:r>
      <w:r w:rsidRPr="00B94D00">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B94D00">
        <w:rPr>
          <w:rFonts w:eastAsia="Times New Roman"/>
          <w:iCs/>
          <w:szCs w:val="20"/>
        </w:rPr>
        <w:t>are capable of transitioning</w:t>
      </w:r>
      <w:proofErr w:type="gramEnd"/>
      <w:r w:rsidRPr="00B94D00">
        <w:rPr>
          <w:rFonts w:eastAsia="Times New Roman"/>
          <w:iCs/>
          <w:szCs w:val="20"/>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B94D00">
        <w:rPr>
          <w:rFonts w:eastAsia="Times New Roman"/>
          <w:iCs/>
          <w:szCs w:val="20"/>
        </w:rPr>
        <w:t>taking into account</w:t>
      </w:r>
      <w:proofErr w:type="gramEnd"/>
      <w:r w:rsidRPr="00B94D00">
        <w:rPr>
          <w:rFonts w:eastAsia="Times New Roman"/>
          <w:iCs/>
          <w:szCs w:val="20"/>
        </w:rPr>
        <w:t xml:space="preserve"> the Resources’ start-up times, to meet ERCOT System reliability.  After each RUC run, ERCOT shall post the amount of capacity deselected per hour in the RUC Study Period to the MIS Secure Area.  </w:t>
      </w:r>
      <w:r w:rsidRPr="00B94D00">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B94D00">
        <w:rPr>
          <w:rFonts w:eastAsia="Times New Roman"/>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4E1E6BBA" w14:textId="77777777" w:rsidTr="005C0B53">
        <w:trPr>
          <w:trHeight w:val="1205"/>
        </w:trPr>
        <w:tc>
          <w:tcPr>
            <w:tcW w:w="9350" w:type="dxa"/>
            <w:shd w:val="pct12" w:color="auto" w:fill="auto"/>
          </w:tcPr>
          <w:p w14:paraId="33A8FF11" w14:textId="77777777" w:rsidR="00572F68" w:rsidRPr="00B94D00" w:rsidRDefault="00572F68" w:rsidP="005C0B53">
            <w:pPr>
              <w:spacing w:after="240"/>
              <w:rPr>
                <w:rFonts w:eastAsia="Times New Roman"/>
                <w:b/>
                <w:i/>
                <w:iCs/>
                <w:szCs w:val="20"/>
              </w:rPr>
            </w:pPr>
            <w:r w:rsidRPr="00B94D00">
              <w:rPr>
                <w:rFonts w:eastAsia="Times New Roman"/>
                <w:b/>
                <w:i/>
                <w:iCs/>
                <w:szCs w:val="20"/>
              </w:rPr>
              <w:t>[NPRR1239:  Replace paragraph (10) above with the following upon system implementation:]</w:t>
            </w:r>
          </w:p>
          <w:p w14:paraId="754E0B8F" w14:textId="77777777" w:rsidR="00572F68" w:rsidRPr="00B94D00" w:rsidRDefault="00572F68" w:rsidP="005C0B53">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ERCOT shall review the RUC-recommended Resource commitments </w:t>
            </w:r>
            <w:r w:rsidRPr="00B94D00">
              <w:rPr>
                <w:rFonts w:eastAsia="Times New Roman"/>
                <w:szCs w:val="20"/>
              </w:rPr>
              <w:t>and the list of Off-Line Available Resources having a start-up time of one hour or less</w:t>
            </w:r>
            <w:r w:rsidRPr="00B94D00">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B94D00">
              <w:rPr>
                <w:rFonts w:eastAsia="Times New Roman"/>
                <w:iCs/>
                <w:szCs w:val="20"/>
              </w:rPr>
              <w:t>are capable of transitioning</w:t>
            </w:r>
            <w:proofErr w:type="gramEnd"/>
            <w:r w:rsidRPr="00B94D00">
              <w:rPr>
                <w:rFonts w:eastAsia="Times New Roman"/>
                <w:iCs/>
                <w:szCs w:val="20"/>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B94D00">
              <w:rPr>
                <w:rFonts w:eastAsia="Times New Roman"/>
                <w:iCs/>
                <w:szCs w:val="20"/>
              </w:rPr>
              <w:t>taking into account</w:t>
            </w:r>
            <w:proofErr w:type="gramEnd"/>
            <w:r w:rsidRPr="00B94D00">
              <w:rPr>
                <w:rFonts w:eastAsia="Times New Roman"/>
                <w:iCs/>
                <w:szCs w:val="20"/>
              </w:rPr>
              <w:t xml:space="preserve"> the Resources’ start-up times, to meet ERCOT System reliability.  After each RUC run, ERCOT shall post the amount of capacity deselected per hour in the RUC Study Period to the ERCOT website.  </w:t>
            </w:r>
            <w:r w:rsidRPr="00B94D00">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p>
        </w:tc>
      </w:tr>
    </w:tbl>
    <w:p w14:paraId="0017A54D" w14:textId="77777777" w:rsidR="00572F68" w:rsidRPr="00B94D00" w:rsidRDefault="00572F68" w:rsidP="00572F68">
      <w:pPr>
        <w:spacing w:before="240" w:after="240"/>
        <w:ind w:left="720" w:hanging="720"/>
        <w:rPr>
          <w:rFonts w:eastAsia="Times New Roman"/>
          <w:szCs w:val="20"/>
        </w:rPr>
      </w:pPr>
      <w:r w:rsidRPr="00B94D00">
        <w:rPr>
          <w:rFonts w:eastAsia="Times New Roman"/>
          <w:iCs/>
          <w:szCs w:val="20"/>
        </w:rPr>
        <w:t>(11)</w:t>
      </w:r>
      <w:r w:rsidRPr="00B94D00">
        <w:rPr>
          <w:rFonts w:eastAsia="Times New Roman"/>
          <w:iCs/>
          <w:szCs w:val="20"/>
        </w:rPr>
        <w:tab/>
        <w:t xml:space="preserve">ERCOT shall issue RUC instructions to each QSE specifying its Resources that have been committed </w:t>
      </w:r>
      <w:proofErr w:type="gramStart"/>
      <w:r w:rsidRPr="00B94D00">
        <w:rPr>
          <w:rFonts w:eastAsia="Times New Roman"/>
          <w:iCs/>
          <w:szCs w:val="20"/>
        </w:rPr>
        <w:t>as a result of</w:t>
      </w:r>
      <w:proofErr w:type="gramEnd"/>
      <w:r w:rsidRPr="00B94D00">
        <w:rPr>
          <w:rFonts w:eastAsia="Times New Roma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07862E2B" w14:textId="77777777" w:rsidTr="005C0B53">
        <w:trPr>
          <w:trHeight w:val="1016"/>
        </w:trPr>
        <w:tc>
          <w:tcPr>
            <w:tcW w:w="9350" w:type="dxa"/>
            <w:shd w:val="pct12" w:color="auto" w:fill="auto"/>
          </w:tcPr>
          <w:p w14:paraId="262D2F93" w14:textId="77777777" w:rsidR="00572F68" w:rsidRPr="00B94D00" w:rsidRDefault="00572F68" w:rsidP="005C0B53">
            <w:pPr>
              <w:spacing w:after="240"/>
              <w:rPr>
                <w:rFonts w:eastAsia="Times New Roman"/>
                <w:b/>
                <w:i/>
                <w:iCs/>
                <w:szCs w:val="20"/>
              </w:rPr>
            </w:pPr>
            <w:r w:rsidRPr="00B94D00">
              <w:rPr>
                <w:rFonts w:eastAsia="Times New Roman"/>
                <w:b/>
                <w:i/>
                <w:iCs/>
                <w:szCs w:val="20"/>
              </w:rPr>
              <w:lastRenderedPageBreak/>
              <w:t>[NPRR1239:  Replace paragraph (11) above with the following upon system implementation:]</w:t>
            </w:r>
          </w:p>
          <w:p w14:paraId="2E86E183" w14:textId="77777777" w:rsidR="00572F68" w:rsidRPr="00B94D00" w:rsidRDefault="00572F68" w:rsidP="005C0B53">
            <w:pPr>
              <w:spacing w:after="240"/>
              <w:ind w:left="720" w:hanging="720"/>
              <w:rPr>
                <w:rFonts w:eastAsia="Times New Roman"/>
                <w:szCs w:val="20"/>
              </w:rPr>
            </w:pPr>
            <w:r w:rsidRPr="00B94D00">
              <w:rPr>
                <w:rFonts w:eastAsia="Times New Roman"/>
                <w:iCs/>
                <w:szCs w:val="20"/>
              </w:rPr>
              <w:t>(11)</w:t>
            </w:r>
            <w:r w:rsidRPr="00B94D00">
              <w:rPr>
                <w:rFonts w:eastAsia="Times New Roman"/>
                <w:iCs/>
                <w:szCs w:val="20"/>
              </w:rPr>
              <w:tab/>
              <w:t xml:space="preserve">ERCOT shall issue RUC instructions to each QSE specifying its Resources that have been committed </w:t>
            </w:r>
            <w:proofErr w:type="gramStart"/>
            <w:r w:rsidRPr="00B94D00">
              <w:rPr>
                <w:rFonts w:eastAsia="Times New Roman"/>
                <w:iCs/>
                <w:szCs w:val="20"/>
              </w:rPr>
              <w:t>as a result of</w:t>
            </w:r>
            <w:proofErr w:type="gramEnd"/>
            <w:r w:rsidRPr="00B94D00">
              <w:rPr>
                <w:rFonts w:eastAsia="Times New Roman"/>
                <w:iCs/>
                <w:szCs w:val="20"/>
              </w:rPr>
              <w:t xml:space="preserve"> the RUC process.  ERCOT shall, within one day after making any changes to the RUC-recommended commitments, post to the ERCOT website any changes that ERCOT made to the RUC-recommended commitments with an explanation of the changes.</w:t>
            </w:r>
          </w:p>
        </w:tc>
      </w:tr>
    </w:tbl>
    <w:p w14:paraId="41A5D75A"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(12)</w:t>
      </w:r>
      <w:r w:rsidRPr="00B94D00">
        <w:rPr>
          <w:rFonts w:eastAsia="Times New Roman"/>
          <w:szCs w:val="20"/>
        </w:rPr>
        <w:tab/>
        <w:t xml:space="preserve">ERCOT shall use the RUC process to evaluate the need to commit Resources for which </w:t>
      </w:r>
      <w:proofErr w:type="gramStart"/>
      <w:r w:rsidRPr="00B94D00">
        <w:rPr>
          <w:rFonts w:eastAsia="Times New Roman"/>
          <w:szCs w:val="20"/>
        </w:rPr>
        <w:t>a QSE</w:t>
      </w:r>
      <w:proofErr w:type="gramEnd"/>
      <w:r w:rsidRPr="00B94D00">
        <w:rPr>
          <w:rFonts w:eastAsia="Times New Roman"/>
          <w:szCs w:val="20"/>
        </w:rPr>
        <w:t xml:space="preserve"> has submitted Three-Part Supply Offers and other available Off-Line Resources in addition to Resources that are planned to be On-Line during the RUC Study Period.  </w:t>
      </w:r>
      <w:proofErr w:type="gramStart"/>
      <w:r w:rsidRPr="00B94D00">
        <w:rPr>
          <w:rFonts w:eastAsia="Times New Roman"/>
          <w:szCs w:val="20"/>
        </w:rPr>
        <w:t>All of</w:t>
      </w:r>
      <w:proofErr w:type="gramEnd"/>
      <w:r w:rsidRPr="00B94D00">
        <w:rPr>
          <w:rFonts w:eastAsia="Times New Roman"/>
          <w:szCs w:val="20"/>
        </w:rPr>
        <w:t xml:space="preserve"> the </w:t>
      </w:r>
      <w:proofErr w:type="gramStart"/>
      <w:r w:rsidRPr="00B94D00">
        <w:rPr>
          <w:rFonts w:eastAsia="Times New Roman"/>
          <w:szCs w:val="20"/>
        </w:rPr>
        <w:t>above commitment</w:t>
      </w:r>
      <w:proofErr w:type="gramEnd"/>
      <w:r w:rsidRPr="00B94D00">
        <w:rPr>
          <w:rFonts w:eastAsia="Times New Roman"/>
          <w:szCs w:val="20"/>
        </w:rPr>
        <w:t xml:space="preserve"> information must </w:t>
      </w:r>
      <w:proofErr w:type="gramStart"/>
      <w:r w:rsidRPr="00B94D00">
        <w:rPr>
          <w:rFonts w:eastAsia="Times New Roman"/>
          <w:szCs w:val="20"/>
        </w:rPr>
        <w:t>be as</w:t>
      </w:r>
      <w:proofErr w:type="gramEnd"/>
      <w:r w:rsidRPr="00B94D00">
        <w:rPr>
          <w:rFonts w:eastAsia="Times New Roman"/>
          <w:szCs w:val="20"/>
        </w:rPr>
        <w:t xml:space="preserve"> specified in the QSE’s COP.  For available Off-Line Resources with a cold start time of one hour or less</w:t>
      </w:r>
      <w:r w:rsidRPr="00B94D00">
        <w:rPr>
          <w:rFonts w:eastAsia="Times New Roman"/>
          <w:iCs/>
          <w:szCs w:val="20"/>
        </w:rPr>
        <w:t xml:space="preserve"> that have not been removed from special consideration under paragraph (17) below pursuant to paragraph (3) of Section 8.1.2, Current Operating Plan (COP) Performance Requirements</w:t>
      </w:r>
      <w:r w:rsidRPr="00B94D00">
        <w:rPr>
          <w:rFonts w:eastAsia="Times New Roman"/>
          <w:szCs w:val="20"/>
        </w:rPr>
        <w:t xml:space="preserve">, the Startup Offers and Minimum-Energy Offer from a Resource’s Three-Part Supply Offer shall not be used in the RUC process. </w:t>
      </w:r>
    </w:p>
    <w:p w14:paraId="12436639" w14:textId="77777777" w:rsidR="00572F68" w:rsidRPr="00B94D00" w:rsidRDefault="00572F68" w:rsidP="00572F68">
      <w:pPr>
        <w:spacing w:after="240"/>
        <w:ind w:left="720" w:hanging="720"/>
        <w:rPr>
          <w:rFonts w:eastAsia="Times New Roman"/>
          <w:szCs w:val="20"/>
        </w:rPr>
      </w:pPr>
      <w:r w:rsidRPr="00B94D00">
        <w:rPr>
          <w:rFonts w:eastAsia="Times New Roman"/>
          <w:szCs w:val="20"/>
        </w:rPr>
        <w:t>(13)</w:t>
      </w:r>
      <w:r w:rsidRPr="00B94D00">
        <w:rPr>
          <w:rFonts w:eastAsia="Times New Roma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B94D00">
        <w:rPr>
          <w:rFonts w:eastAsia="Times New Roman"/>
          <w:iCs/>
          <w:szCs w:val="20"/>
        </w:rPr>
        <w:t xml:space="preserve"> that have not been removed from special consideration under paragraph (16) below pursuant to paragraph (3) of Section 8.1.2</w:t>
      </w:r>
      <w:r w:rsidRPr="00B94D00">
        <w:rPr>
          <w:rFonts w:eastAsia="Times New Roma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3EB559F8"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(14)</w:t>
      </w:r>
      <w:r w:rsidRPr="00B94D00">
        <w:rPr>
          <w:rFonts w:eastAsia="Times New Roma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4E4960F3" w14:textId="77777777" w:rsidR="00572F68" w:rsidRPr="00B94D00" w:rsidRDefault="00572F68" w:rsidP="00572F68">
      <w:pPr>
        <w:spacing w:after="240"/>
        <w:ind w:left="1440" w:hanging="720"/>
        <w:rPr>
          <w:rFonts w:eastAsia="Times New Roman"/>
          <w:iCs/>
          <w:szCs w:val="20"/>
        </w:rPr>
      </w:pPr>
      <w:r w:rsidRPr="00B94D00">
        <w:rPr>
          <w:rFonts w:eastAsia="Times New Roman"/>
          <w:szCs w:val="20"/>
        </w:rPr>
        <w:t>(a)</w:t>
      </w:r>
      <w:r w:rsidRPr="00B94D00">
        <w:rPr>
          <w:rFonts w:eastAsia="Times New Roman"/>
          <w:szCs w:val="20"/>
        </w:rPr>
        <w:tab/>
        <w:t xml:space="preserve">If a Resource receives a RUC Dispatch Instruction </w:t>
      </w:r>
      <w:proofErr w:type="gramStart"/>
      <w:r w:rsidRPr="00B94D00">
        <w:rPr>
          <w:rFonts w:eastAsia="Times New Roman"/>
          <w:szCs w:val="20"/>
        </w:rPr>
        <w:t>that it</w:t>
      </w:r>
      <w:proofErr w:type="gramEnd"/>
      <w:r w:rsidRPr="00B94D00">
        <w:rPr>
          <w:rFonts w:eastAsia="Times New Roman"/>
          <w:szCs w:val="20"/>
        </w:rPr>
        <w:t xml:space="preserve">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B94D00">
        <w:rPr>
          <w:rFonts w:eastAsia="Times New Roman"/>
          <w:szCs w:val="20"/>
        </w:rPr>
        <w:t>in</w:t>
      </w:r>
      <w:proofErr w:type="gramEnd"/>
      <w:r w:rsidRPr="00B94D00">
        <w:rPr>
          <w:rFonts w:eastAsia="Times New Roman"/>
          <w:szCs w:val="20"/>
        </w:rPr>
        <w:t xml:space="preserve"> which the instruction occurs, the </w:t>
      </w:r>
      <w:r w:rsidRPr="00B94D00">
        <w:rPr>
          <w:rFonts w:eastAsia="Times New Roman"/>
          <w:szCs w:val="20"/>
        </w:rPr>
        <w:lastRenderedPageBreak/>
        <w:t xml:space="preserve">QSE shall be excused from complying with the portion of the RUC Dispatch Instruction that it could not meet due to the identified limitation. </w:t>
      </w:r>
      <w:r w:rsidRPr="00B94D00">
        <w:rPr>
          <w:rFonts w:eastAsia="Times New Roman"/>
          <w:iCs/>
          <w:szCs w:val="20"/>
        </w:rPr>
        <w:t xml:space="preserve"> </w:t>
      </w:r>
    </w:p>
    <w:p w14:paraId="70192CA8"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10D315D5" w14:textId="77777777" w:rsidR="00572F68" w:rsidRPr="00B94D00" w:rsidRDefault="00572F68" w:rsidP="00572F68">
      <w:pPr>
        <w:spacing w:after="240"/>
        <w:ind w:left="720" w:hanging="720"/>
        <w:rPr>
          <w:rFonts w:eastAsia="Times New Roman"/>
          <w:szCs w:val="20"/>
        </w:rPr>
      </w:pPr>
      <w:r w:rsidRPr="00B94D00">
        <w:rPr>
          <w:rFonts w:eastAsia="Times New Roman"/>
          <w:szCs w:val="20"/>
        </w:rPr>
        <w:t>(15)</w:t>
      </w:r>
      <w:r w:rsidRPr="00B94D00">
        <w:rPr>
          <w:rFonts w:eastAsia="Times New Roman"/>
          <w:iCs/>
          <w:szCs w:val="20"/>
        </w:rPr>
        <w:tab/>
      </w:r>
      <w:proofErr w:type="gramStart"/>
      <w:r w:rsidRPr="00B94D00">
        <w:rPr>
          <w:rFonts w:eastAsia="Times New Roman"/>
          <w:iCs/>
          <w:szCs w:val="20"/>
        </w:rPr>
        <w:t>A QSE</w:t>
      </w:r>
      <w:proofErr w:type="gramEnd"/>
      <w:r w:rsidRPr="00B94D00">
        <w:rPr>
          <w:rFonts w:eastAsia="Times New Roman"/>
          <w:iCs/>
          <w:szCs w:val="20"/>
        </w:rPr>
        <w:t xml:space="preserve"> shall be excused from complying with any portion of a RUC Dispatch Instruction that it could not meet due to a physical limitation that was reflected, at the time of the </w:t>
      </w:r>
      <w:r w:rsidRPr="00B94D00">
        <w:rPr>
          <w:rFonts w:eastAsia="Times New Roman"/>
          <w:szCs w:val="20"/>
        </w:rPr>
        <w:t>RUC Dispatch I</w:t>
      </w:r>
      <w:r w:rsidRPr="00B94D00">
        <w:rPr>
          <w:rFonts w:eastAsia="Times New Roman"/>
          <w:iCs/>
          <w:szCs w:val="20"/>
        </w:rPr>
        <w:t>nstruction, in the Resource’s COP, startup time, minimum On-Line time, or minimum Off-Line time.</w:t>
      </w:r>
    </w:p>
    <w:p w14:paraId="0CF935F8" w14:textId="77777777" w:rsidR="00572F68" w:rsidRPr="00B94D00" w:rsidDel="00B23B98" w:rsidRDefault="00572F68" w:rsidP="00572F68">
      <w:pPr>
        <w:spacing w:after="240"/>
        <w:ind w:left="720" w:hanging="720"/>
        <w:rPr>
          <w:rFonts w:eastAsia="Times New Roman"/>
          <w:szCs w:val="20"/>
        </w:rPr>
      </w:pPr>
      <w:r w:rsidRPr="00B94D00">
        <w:rPr>
          <w:rFonts w:eastAsia="Times New Roman"/>
          <w:szCs w:val="20"/>
        </w:rPr>
        <w:t>(16</w:t>
      </w:r>
      <w:r w:rsidRPr="00B94D00" w:rsidDel="00B23B98">
        <w:rPr>
          <w:rFonts w:eastAsia="Times New Roman"/>
          <w:szCs w:val="20"/>
        </w:rPr>
        <w:t>)</w:t>
      </w:r>
      <w:r w:rsidRPr="00B94D00" w:rsidDel="00B23B98">
        <w:rPr>
          <w:rFonts w:eastAsia="Times New Roma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B94D00">
        <w:rPr>
          <w:rFonts w:eastAsia="Times New Roman"/>
          <w:szCs w:val="20"/>
        </w:rPr>
        <w:t xml:space="preserve">  For ESRs, energy dispatch costs are not considered in determining projected energy output levels.</w:t>
      </w:r>
    </w:p>
    <w:p w14:paraId="4F98174D" w14:textId="77777777" w:rsidR="00572F68" w:rsidRPr="00B94D00" w:rsidRDefault="00572F68" w:rsidP="00572F68">
      <w:pPr>
        <w:spacing w:after="240"/>
        <w:ind w:left="720" w:hanging="720"/>
        <w:rPr>
          <w:rFonts w:eastAsia="Times New Roman"/>
          <w:szCs w:val="20"/>
        </w:rPr>
      </w:pPr>
      <w:r w:rsidRPr="00B94D00">
        <w:rPr>
          <w:rFonts w:eastAsia="Times New Roman"/>
          <w:szCs w:val="20"/>
        </w:rPr>
        <w:t>(17)</w:t>
      </w:r>
      <w:r w:rsidRPr="00B94D00">
        <w:rPr>
          <w:rFonts w:eastAsia="Times New Roman"/>
          <w:szCs w:val="20"/>
        </w:rPr>
        <w:tab/>
      </w:r>
      <w:ins w:id="530" w:author="ERCOT" w:date="2025-12-08T10:28:00Z" w16du:dateUtc="2025-12-08T16:28:00Z">
        <w:r w:rsidRPr="00B94D00">
          <w:rPr>
            <w:rFonts w:eastAsia="Times New Roman"/>
          </w:rPr>
          <w:t xml:space="preserve">Except for DRRS, </w:t>
        </w:r>
      </w:ins>
      <w:r w:rsidRPr="00B94D00">
        <w:rPr>
          <w:rFonts w:eastAsia="Times New Roman"/>
          <w:szCs w:val="20"/>
        </w:rPr>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w:t>
      </w:r>
      <w:proofErr w:type="gramStart"/>
      <w:r w:rsidRPr="00B94D00">
        <w:rPr>
          <w:rFonts w:eastAsia="Times New Roman"/>
          <w:szCs w:val="20"/>
        </w:rPr>
        <w:t>the HSL</w:t>
      </w:r>
      <w:proofErr w:type="gramEnd"/>
      <w:r w:rsidRPr="00B94D00">
        <w:rPr>
          <w:rFonts w:eastAsia="Times New Roman"/>
          <w:szCs w:val="20"/>
        </w:rP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18C2C542" w14:textId="77777777" w:rsidR="00572F68" w:rsidRPr="00B94D00" w:rsidRDefault="00572F68" w:rsidP="00572F68">
      <w:pPr>
        <w:spacing w:after="240"/>
        <w:ind w:left="720" w:hanging="720"/>
        <w:rPr>
          <w:rFonts w:eastAsia="Times New Roman"/>
          <w:szCs w:val="20"/>
        </w:rPr>
      </w:pPr>
      <w:r w:rsidRPr="00B94D00">
        <w:rPr>
          <w:rFonts w:eastAsia="Times New Roman"/>
          <w:szCs w:val="20"/>
        </w:rPr>
        <w:t>(18)</w:t>
      </w:r>
      <w:r w:rsidRPr="00B94D00">
        <w:rPr>
          <w:rFonts w:eastAsia="Times New Roman"/>
          <w:szCs w:val="20"/>
        </w:rPr>
        <w:tab/>
      </w:r>
      <w:r w:rsidRPr="00B94D00">
        <w:rPr>
          <w:rFonts w:eastAsia="Times New Roman"/>
          <w:iCs/>
          <w:szCs w:val="20"/>
        </w:rPr>
        <w:t xml:space="preserve">For all available Off-Line Resources having a cold start time of one hour or less and not removed from special consideration pursuant to paragraph (3) of Section 8.1.2, </w:t>
      </w:r>
      <w:r w:rsidRPr="00B94D00">
        <w:rPr>
          <w:rFonts w:eastAsia="Times New Roma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0316381E" w14:textId="77777777" w:rsidR="00572F68" w:rsidRPr="00B94D00" w:rsidRDefault="00572F68" w:rsidP="00572F68">
      <w:pPr>
        <w:ind w:left="720"/>
        <w:rPr>
          <w:rFonts w:eastAsia="Times New Roman"/>
          <w:szCs w:val="20"/>
        </w:rPr>
      </w:pPr>
      <w:r w:rsidRPr="00B94D00">
        <w:rPr>
          <w:rFonts w:eastAsia="Times New Roman"/>
          <w:szCs w:val="20"/>
        </w:rPr>
        <w:lastRenderedPageBreak/>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572F68" w:rsidRPr="00B94D00" w14:paraId="24F3F1D8" w14:textId="77777777" w:rsidTr="005C0B53">
        <w:trPr>
          <w:trHeight w:val="386"/>
        </w:trPr>
        <w:tc>
          <w:tcPr>
            <w:tcW w:w="2439" w:type="dxa"/>
          </w:tcPr>
          <w:p w14:paraId="067380CA" w14:textId="77777777" w:rsidR="00572F68" w:rsidRPr="00B94D00" w:rsidRDefault="00572F68" w:rsidP="005C0B53">
            <w:pPr>
              <w:rPr>
                <w:rFonts w:eastAsia="Times New Roman"/>
                <w:b/>
                <w:sz w:val="20"/>
                <w:szCs w:val="20"/>
              </w:rPr>
            </w:pPr>
            <w:r w:rsidRPr="00B94D00">
              <w:rPr>
                <w:rFonts w:eastAsia="Times New Roman"/>
                <w:b/>
                <w:sz w:val="20"/>
                <w:szCs w:val="20"/>
              </w:rPr>
              <w:t>Parameter</w:t>
            </w:r>
          </w:p>
        </w:tc>
        <w:tc>
          <w:tcPr>
            <w:tcW w:w="1805" w:type="dxa"/>
          </w:tcPr>
          <w:p w14:paraId="1820671B" w14:textId="77777777" w:rsidR="00572F68" w:rsidRPr="00B94D00" w:rsidRDefault="00572F68" w:rsidP="005C0B53">
            <w:pPr>
              <w:rPr>
                <w:rFonts w:eastAsia="Times New Roman"/>
                <w:b/>
                <w:sz w:val="20"/>
                <w:szCs w:val="20"/>
              </w:rPr>
            </w:pPr>
            <w:r w:rsidRPr="00B94D00">
              <w:rPr>
                <w:rFonts w:eastAsia="Times New Roman"/>
                <w:b/>
                <w:sz w:val="20"/>
                <w:szCs w:val="20"/>
              </w:rPr>
              <w:t>Unit</w:t>
            </w:r>
          </w:p>
        </w:tc>
        <w:tc>
          <w:tcPr>
            <w:tcW w:w="3973" w:type="dxa"/>
          </w:tcPr>
          <w:p w14:paraId="2E20373D" w14:textId="77777777" w:rsidR="00572F68" w:rsidRPr="00B94D00" w:rsidRDefault="00572F68" w:rsidP="005C0B53">
            <w:pPr>
              <w:rPr>
                <w:rFonts w:eastAsia="Times New Roman"/>
                <w:b/>
                <w:sz w:val="20"/>
                <w:szCs w:val="20"/>
              </w:rPr>
            </w:pPr>
            <w:r w:rsidRPr="00B94D00">
              <w:rPr>
                <w:rFonts w:eastAsia="Times New Roman"/>
                <w:b/>
                <w:sz w:val="20"/>
                <w:szCs w:val="20"/>
              </w:rPr>
              <w:t>Current Value*</w:t>
            </w:r>
          </w:p>
        </w:tc>
      </w:tr>
      <w:tr w:rsidR="00572F68" w:rsidRPr="00B94D00" w14:paraId="1BAFD007" w14:textId="77777777" w:rsidTr="005C0B53">
        <w:trPr>
          <w:trHeight w:val="359"/>
        </w:trPr>
        <w:tc>
          <w:tcPr>
            <w:tcW w:w="2439" w:type="dxa"/>
          </w:tcPr>
          <w:p w14:paraId="3D91C306" w14:textId="77777777" w:rsidR="00572F68" w:rsidRPr="00B94D00" w:rsidRDefault="00572F68" w:rsidP="005C0B53">
            <w:pPr>
              <w:spacing w:after="240"/>
              <w:rPr>
                <w:rFonts w:eastAsia="Times New Roman"/>
                <w:sz w:val="20"/>
                <w:szCs w:val="20"/>
              </w:rPr>
            </w:pPr>
            <w:r w:rsidRPr="00B94D00">
              <w:rPr>
                <w:rFonts w:eastAsia="Times New Roman"/>
                <w:sz w:val="20"/>
                <w:szCs w:val="20"/>
              </w:rPr>
              <w:t>1HRLESSCOSTSCALING</w:t>
            </w:r>
          </w:p>
        </w:tc>
        <w:tc>
          <w:tcPr>
            <w:tcW w:w="1805" w:type="dxa"/>
          </w:tcPr>
          <w:p w14:paraId="1BF38D51" w14:textId="77777777" w:rsidR="00572F68" w:rsidRPr="00B94D00" w:rsidRDefault="00572F68" w:rsidP="005C0B53">
            <w:pPr>
              <w:spacing w:after="240"/>
              <w:rPr>
                <w:rFonts w:eastAsia="Times New Roman"/>
                <w:sz w:val="20"/>
                <w:szCs w:val="20"/>
              </w:rPr>
            </w:pPr>
            <w:r w:rsidRPr="00B94D00">
              <w:rPr>
                <w:rFonts w:eastAsia="Times New Roman"/>
                <w:sz w:val="20"/>
                <w:szCs w:val="20"/>
              </w:rPr>
              <w:t>Percentage</w:t>
            </w:r>
          </w:p>
        </w:tc>
        <w:tc>
          <w:tcPr>
            <w:tcW w:w="3973" w:type="dxa"/>
          </w:tcPr>
          <w:p w14:paraId="69812D32" w14:textId="77777777" w:rsidR="00572F68" w:rsidRPr="00B94D00" w:rsidRDefault="00572F68" w:rsidP="005C0B53">
            <w:pPr>
              <w:spacing w:after="240"/>
              <w:rPr>
                <w:rFonts w:eastAsia="Times New Roman"/>
                <w:sz w:val="20"/>
                <w:szCs w:val="20"/>
              </w:rPr>
            </w:pPr>
            <w:r w:rsidRPr="00B94D00">
              <w:rPr>
                <w:rFonts w:eastAsia="Times New Roman"/>
                <w:sz w:val="20"/>
                <w:szCs w:val="20"/>
              </w:rPr>
              <w:t>Maximum value of 100%</w:t>
            </w:r>
          </w:p>
        </w:tc>
      </w:tr>
      <w:tr w:rsidR="00572F68" w:rsidRPr="00B94D00" w14:paraId="33128265" w14:textId="77777777" w:rsidTr="005C0B53">
        <w:trPr>
          <w:trHeight w:val="1178"/>
        </w:trPr>
        <w:tc>
          <w:tcPr>
            <w:tcW w:w="8217" w:type="dxa"/>
            <w:gridSpan w:val="3"/>
          </w:tcPr>
          <w:p w14:paraId="42CC4F7F" w14:textId="77777777" w:rsidR="00572F68" w:rsidRPr="00B94D00" w:rsidRDefault="00572F68" w:rsidP="005C0B53">
            <w:pPr>
              <w:rPr>
                <w:rFonts w:eastAsia="Times New Roman"/>
                <w:sz w:val="20"/>
                <w:szCs w:val="20"/>
              </w:rPr>
            </w:pPr>
            <w:r w:rsidRPr="00B94D00">
              <w:rPr>
                <w:rFonts w:eastAsia="Times New Roman"/>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68212C90" w14:textId="77777777" w:rsidR="00572F68" w:rsidRPr="00B94D00" w:rsidRDefault="00572F68" w:rsidP="00572F68">
      <w:pPr>
        <w:spacing w:before="240" w:after="240"/>
        <w:ind w:left="720" w:hanging="720"/>
        <w:rPr>
          <w:ins w:id="531" w:author="ERCOT" w:date="2025-12-08T10:27:00Z" w16du:dateUtc="2025-12-08T16:27:00Z"/>
        </w:rPr>
      </w:pPr>
      <w:ins w:id="532" w:author="ERCOT" w:date="2025-12-08T10:27:00Z" w16du:dateUtc="2025-12-08T16:27:00Z">
        <w:r w:rsidRPr="00B94D00">
          <w:t>(19)</w:t>
        </w:r>
        <w:r w:rsidRPr="00B94D00">
          <w:tab/>
          <w:t xml:space="preserve">The RUC process, including any Verbal Dispatch Instructions (VDIs), will be used to deploy DRRS from Off-Line Resources showing a DRRS Resource Status in the COP.  A commitment instruction issued to a Resource that is providing DRRS will be treated as a DRRS deployment for any hours in which the Resource has a DRRS award.  </w:t>
        </w:r>
      </w:ins>
    </w:p>
    <w:p w14:paraId="5BB78247" w14:textId="77777777" w:rsidR="00572F68" w:rsidRPr="00B94D00" w:rsidRDefault="00572F68" w:rsidP="00572F68">
      <w:pPr>
        <w:spacing w:before="240" w:after="240"/>
        <w:ind w:left="720" w:hanging="720"/>
        <w:rPr>
          <w:ins w:id="533" w:author="ERCOT" w:date="2025-12-08T10:27:00Z" w16du:dateUtc="2025-12-08T16:27:00Z"/>
        </w:rPr>
      </w:pPr>
      <w:ins w:id="534" w:author="ERCOT" w:date="2025-12-08T10:27:00Z" w16du:dateUtc="2025-12-08T16:27:00Z">
        <w:r w:rsidRPr="00B94D00">
          <w:t>(20)</w:t>
        </w:r>
        <w:r w:rsidRPr="00B94D00">
          <w:tab/>
          <w:t>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Resource Status of DRRS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572F68" w:rsidRPr="00B94D00" w14:paraId="23768E82" w14:textId="77777777" w:rsidTr="005C0B53">
        <w:trPr>
          <w:trHeight w:val="386"/>
          <w:ins w:id="535" w:author="ERCOT" w:date="2025-12-08T10:27:00Z"/>
        </w:trPr>
        <w:tc>
          <w:tcPr>
            <w:tcW w:w="4830" w:type="dxa"/>
          </w:tcPr>
          <w:p w14:paraId="2A0DC233" w14:textId="77777777" w:rsidR="00572F68" w:rsidRPr="00B94D00" w:rsidRDefault="00572F68" w:rsidP="005C0B53">
            <w:pPr>
              <w:rPr>
                <w:ins w:id="536" w:author="ERCOT" w:date="2025-12-08T10:27:00Z" w16du:dateUtc="2025-12-08T16:27:00Z"/>
                <w:b/>
                <w:sz w:val="20"/>
                <w:szCs w:val="20"/>
              </w:rPr>
            </w:pPr>
            <w:ins w:id="537" w:author="ERCOT" w:date="2025-12-08T10:27:00Z" w16du:dateUtc="2025-12-08T16:27:00Z">
              <w:r w:rsidRPr="00B94D00">
                <w:rPr>
                  <w:b/>
                  <w:sz w:val="20"/>
                  <w:szCs w:val="20"/>
                </w:rPr>
                <w:t>Parameter</w:t>
              </w:r>
            </w:ins>
          </w:p>
        </w:tc>
        <w:tc>
          <w:tcPr>
            <w:tcW w:w="1130" w:type="dxa"/>
          </w:tcPr>
          <w:p w14:paraId="6CDFE149" w14:textId="77777777" w:rsidR="00572F68" w:rsidRPr="00B94D00" w:rsidRDefault="00572F68" w:rsidP="005C0B53">
            <w:pPr>
              <w:rPr>
                <w:ins w:id="538" w:author="ERCOT" w:date="2025-12-08T10:27:00Z" w16du:dateUtc="2025-12-08T16:27:00Z"/>
                <w:b/>
                <w:sz w:val="20"/>
                <w:szCs w:val="20"/>
              </w:rPr>
            </w:pPr>
            <w:ins w:id="539" w:author="ERCOT" w:date="2025-12-08T10:27:00Z" w16du:dateUtc="2025-12-08T16:27:00Z">
              <w:r w:rsidRPr="00B94D00">
                <w:rPr>
                  <w:b/>
                  <w:sz w:val="20"/>
                  <w:szCs w:val="20"/>
                </w:rPr>
                <w:t>Unit</w:t>
              </w:r>
            </w:ins>
          </w:p>
        </w:tc>
        <w:tc>
          <w:tcPr>
            <w:tcW w:w="2341" w:type="dxa"/>
          </w:tcPr>
          <w:p w14:paraId="63D2A7A7" w14:textId="77777777" w:rsidR="00572F68" w:rsidRPr="00B94D00" w:rsidRDefault="00572F68" w:rsidP="005C0B53">
            <w:pPr>
              <w:rPr>
                <w:ins w:id="540" w:author="ERCOT" w:date="2025-12-08T10:27:00Z" w16du:dateUtc="2025-12-08T16:27:00Z"/>
                <w:b/>
                <w:sz w:val="20"/>
                <w:szCs w:val="20"/>
              </w:rPr>
            </w:pPr>
            <w:ins w:id="541" w:author="ERCOT" w:date="2025-12-08T10:27:00Z" w16du:dateUtc="2025-12-08T16:27:00Z">
              <w:r w:rsidRPr="00B94D00">
                <w:rPr>
                  <w:b/>
                  <w:sz w:val="20"/>
                  <w:szCs w:val="20"/>
                </w:rPr>
                <w:t>Current Value*</w:t>
              </w:r>
            </w:ins>
          </w:p>
        </w:tc>
      </w:tr>
      <w:tr w:rsidR="00572F68" w:rsidRPr="00B94D00" w14:paraId="309F2897" w14:textId="77777777" w:rsidTr="005C0B53">
        <w:trPr>
          <w:trHeight w:val="359"/>
          <w:ins w:id="542" w:author="ERCOT" w:date="2025-12-08T10:27:00Z"/>
        </w:trPr>
        <w:tc>
          <w:tcPr>
            <w:tcW w:w="4830" w:type="dxa"/>
          </w:tcPr>
          <w:p w14:paraId="1645C6BA" w14:textId="77777777" w:rsidR="00572F68" w:rsidRPr="00B94D00" w:rsidRDefault="00572F68" w:rsidP="005C0B53">
            <w:pPr>
              <w:spacing w:after="240"/>
              <w:rPr>
                <w:ins w:id="543" w:author="ERCOT" w:date="2025-12-08T10:27:00Z" w16du:dateUtc="2025-12-08T16:27:00Z"/>
                <w:sz w:val="20"/>
                <w:szCs w:val="20"/>
              </w:rPr>
            </w:pPr>
            <w:ins w:id="544" w:author="ERCOT" w:date="2025-12-08T10:27:00Z" w16du:dateUtc="2025-12-08T16:27:00Z">
              <w:r w:rsidRPr="00B94D00">
                <w:rPr>
                  <w:sz w:val="20"/>
                  <w:szCs w:val="20"/>
                </w:rPr>
                <w:t>GENDRRSCOSTSCALING</w:t>
              </w:r>
            </w:ins>
          </w:p>
        </w:tc>
        <w:tc>
          <w:tcPr>
            <w:tcW w:w="1130" w:type="dxa"/>
          </w:tcPr>
          <w:p w14:paraId="0DE59B93" w14:textId="77777777" w:rsidR="00572F68" w:rsidRPr="00B94D00" w:rsidRDefault="00572F68" w:rsidP="005C0B53">
            <w:pPr>
              <w:spacing w:after="240"/>
              <w:rPr>
                <w:ins w:id="545" w:author="ERCOT" w:date="2025-12-08T10:27:00Z" w16du:dateUtc="2025-12-08T16:27:00Z"/>
                <w:sz w:val="20"/>
                <w:szCs w:val="20"/>
              </w:rPr>
            </w:pPr>
            <w:ins w:id="546" w:author="ERCOT" w:date="2025-12-08T10:27:00Z" w16du:dateUtc="2025-12-08T16:27:00Z">
              <w:r w:rsidRPr="00B94D00">
                <w:rPr>
                  <w:sz w:val="20"/>
                  <w:szCs w:val="20"/>
                </w:rPr>
                <w:t>Percentage</w:t>
              </w:r>
            </w:ins>
          </w:p>
        </w:tc>
        <w:tc>
          <w:tcPr>
            <w:tcW w:w="2341" w:type="dxa"/>
          </w:tcPr>
          <w:p w14:paraId="3C8E0D40" w14:textId="77777777" w:rsidR="00572F68" w:rsidRPr="00B94D00" w:rsidRDefault="00572F68" w:rsidP="005C0B53">
            <w:pPr>
              <w:spacing w:after="240"/>
              <w:rPr>
                <w:ins w:id="547" w:author="ERCOT" w:date="2025-12-08T10:27:00Z" w16du:dateUtc="2025-12-08T16:27:00Z"/>
                <w:sz w:val="20"/>
                <w:szCs w:val="20"/>
              </w:rPr>
            </w:pPr>
            <w:ins w:id="548" w:author="ERCOT" w:date="2025-12-08T10:27:00Z" w16du:dateUtc="2025-12-08T16:27:00Z">
              <w:r w:rsidRPr="00B94D00">
                <w:rPr>
                  <w:sz w:val="20"/>
                  <w:szCs w:val="20"/>
                </w:rPr>
                <w:t>Maximum value of 20%</w:t>
              </w:r>
            </w:ins>
          </w:p>
        </w:tc>
      </w:tr>
      <w:tr w:rsidR="00572F68" w:rsidRPr="00B94D00" w14:paraId="41884E1F" w14:textId="77777777" w:rsidTr="005C0B53">
        <w:trPr>
          <w:trHeight w:val="1178"/>
          <w:ins w:id="549" w:author="ERCOT" w:date="2025-12-08T10:27:00Z"/>
        </w:trPr>
        <w:tc>
          <w:tcPr>
            <w:tcW w:w="8301" w:type="dxa"/>
            <w:gridSpan w:val="3"/>
          </w:tcPr>
          <w:p w14:paraId="64E5089D" w14:textId="77777777" w:rsidR="00572F68" w:rsidRPr="00B94D00" w:rsidRDefault="00572F68" w:rsidP="005C0B53">
            <w:pPr>
              <w:rPr>
                <w:ins w:id="550" w:author="ERCOT" w:date="2025-12-08T10:27:00Z" w16du:dateUtc="2025-12-08T16:27:00Z"/>
                <w:sz w:val="20"/>
                <w:szCs w:val="20"/>
              </w:rPr>
            </w:pPr>
            <w:ins w:id="551" w:author="ERCOT" w:date="2025-12-08T10:27:00Z" w16du:dateUtc="2025-12-08T16:27:00Z">
              <w:r w:rsidRPr="00B94D00">
                <w:rPr>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ins>
          </w:p>
        </w:tc>
      </w:tr>
    </w:tbl>
    <w:p w14:paraId="2529C1FF"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w:t>
      </w:r>
      <w:ins w:id="552" w:author="ERCOT" w:date="2025-12-08T10:27:00Z" w16du:dateUtc="2025-12-08T16:27:00Z">
        <w:r w:rsidRPr="00B94D00">
          <w:rPr>
            <w:rFonts w:eastAsia="Times New Roman"/>
            <w:szCs w:val="20"/>
          </w:rPr>
          <w:t>21</w:t>
        </w:r>
      </w:ins>
      <w:del w:id="553" w:author="ERCOT" w:date="2025-12-08T10:27:00Z" w16du:dateUtc="2025-12-08T16:27:00Z">
        <w:r w:rsidRPr="00B94D00" w:rsidDel="002F5E25">
          <w:rPr>
            <w:rFonts w:eastAsia="Times New Roman"/>
            <w:szCs w:val="20"/>
          </w:rPr>
          <w:delText>19</w:delText>
        </w:r>
      </w:del>
      <w:r w:rsidRPr="00B94D00">
        <w:rPr>
          <w:rFonts w:eastAsia="Times New Roman"/>
          <w:szCs w:val="20"/>
        </w:rPr>
        <w:t>)</w:t>
      </w:r>
      <w:r w:rsidRPr="00B94D00">
        <w:rPr>
          <w:rFonts w:eastAsia="Times New Roman"/>
          <w:szCs w:val="20"/>
        </w:rPr>
        <w:tab/>
        <w:t xml:space="preserve">Factors included in the RUC process are: </w:t>
      </w:r>
    </w:p>
    <w:p w14:paraId="4E041918"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ERCOT System-wide hourly Load forecast allocated appropriately </w:t>
      </w:r>
      <w:proofErr w:type="gramStart"/>
      <w:r w:rsidRPr="00B94D00">
        <w:rPr>
          <w:rFonts w:eastAsia="Times New Roman"/>
          <w:szCs w:val="20"/>
        </w:rPr>
        <w:t>over Load</w:t>
      </w:r>
      <w:proofErr w:type="gramEnd"/>
      <w:r w:rsidRPr="00B94D00">
        <w:rPr>
          <w:rFonts w:eastAsia="Times New Roman"/>
          <w:szCs w:val="20"/>
        </w:rPr>
        <w:t xml:space="preserve"> buses;</w:t>
      </w:r>
    </w:p>
    <w:p w14:paraId="0E43962C"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ERCOT’s Ancillary Service Plans in the form of ASDCs;</w:t>
      </w:r>
    </w:p>
    <w:p w14:paraId="51E4D167"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Transmission constraints – Transfer limits on energy flows through the electricity network;</w:t>
      </w:r>
    </w:p>
    <w:p w14:paraId="524237D4"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Thermal constraints – protect transmission facilities against thermal overload;</w:t>
      </w:r>
    </w:p>
    <w:p w14:paraId="5164B0EF"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Generic constraints – protect the transmission system against transient instability, dynamic instability or voltage collapse;</w:t>
      </w:r>
    </w:p>
    <w:p w14:paraId="1EE49067" w14:textId="77777777" w:rsidR="00572F68" w:rsidRPr="00B94D00" w:rsidRDefault="00572F68" w:rsidP="00572F68">
      <w:pPr>
        <w:spacing w:after="240"/>
        <w:ind w:left="1440" w:hanging="720"/>
        <w:rPr>
          <w:rFonts w:eastAsia="Times New Roman"/>
          <w:szCs w:val="20"/>
        </w:rPr>
      </w:pPr>
      <w:r w:rsidRPr="00B94D00">
        <w:rPr>
          <w:rFonts w:eastAsia="Times New Roman"/>
          <w:szCs w:val="20"/>
        </w:rPr>
        <w:lastRenderedPageBreak/>
        <w:t>(d)</w:t>
      </w:r>
      <w:r w:rsidRPr="00B94D00">
        <w:rPr>
          <w:rFonts w:eastAsia="Times New Roman"/>
          <w:szCs w:val="20"/>
        </w:rPr>
        <w:tab/>
        <w:t>Planned transmission topology;</w:t>
      </w:r>
    </w:p>
    <w:p w14:paraId="41846F26" w14:textId="77777777" w:rsidR="00572F68" w:rsidRPr="00B94D00" w:rsidRDefault="00572F68" w:rsidP="00572F68">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Energy sufficiency constraints, including RUC duration requirements for energy and Ancillary Services;</w:t>
      </w:r>
    </w:p>
    <w:p w14:paraId="10A8D355" w14:textId="77777777" w:rsidR="00572F68" w:rsidRPr="00B94D00" w:rsidRDefault="00572F68" w:rsidP="00572F68">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Inputs from the COP, as appropriate;</w:t>
      </w:r>
    </w:p>
    <w:p w14:paraId="37C02524" w14:textId="77777777" w:rsidR="00572F68" w:rsidRPr="00B94D00" w:rsidRDefault="00572F68" w:rsidP="00572F68">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Inputs from Resource Parameters, including a list of Off-Line Available Resources having a start-up time of one hour or less, as appropriate;</w:t>
      </w:r>
    </w:p>
    <w:p w14:paraId="615DB7EF" w14:textId="77777777" w:rsidR="00572F68" w:rsidRPr="00B94D00" w:rsidRDefault="00572F68" w:rsidP="00572F68">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Each Generation Resource’s Minimum-Energy Offer and Startup Offer, from its Three-Part Supply Offer;</w:t>
      </w:r>
    </w:p>
    <w:p w14:paraId="63662E34" w14:textId="77777777" w:rsidR="00572F68" w:rsidRPr="00B94D00" w:rsidRDefault="00572F68" w:rsidP="00572F68">
      <w:pPr>
        <w:spacing w:after="240"/>
        <w:ind w:left="1440" w:hanging="720"/>
        <w:rPr>
          <w:rFonts w:eastAsia="Times New Roman"/>
          <w:szCs w:val="20"/>
        </w:rPr>
      </w:pPr>
      <w:r w:rsidRPr="00B94D00">
        <w:rPr>
          <w:rFonts w:eastAsia="Times New Roman"/>
          <w:szCs w:val="20"/>
        </w:rPr>
        <w:t>(i)</w:t>
      </w:r>
      <w:r w:rsidRPr="00B94D00">
        <w:rPr>
          <w:rFonts w:eastAsia="Times New Roman"/>
          <w:szCs w:val="20"/>
        </w:rPr>
        <w:tab/>
        <w:t>Any Generation Resource that is Off-Line and available but does not have a Three-Part Supply Offer;</w:t>
      </w:r>
    </w:p>
    <w:p w14:paraId="62076DAF" w14:textId="77777777" w:rsidR="00572F68" w:rsidRPr="00B94D00" w:rsidRDefault="00572F68" w:rsidP="00572F68">
      <w:pPr>
        <w:spacing w:after="240"/>
        <w:ind w:left="1440" w:hanging="720"/>
        <w:rPr>
          <w:rFonts w:eastAsia="Times New Roman"/>
        </w:rPr>
      </w:pPr>
      <w:ins w:id="554" w:author="ERCOT" w:date="2025-09-18T09:35:00Z" w16du:dateUtc="2025-09-18T14:35:00Z">
        <w:r w:rsidRPr="00B94D00">
          <w:rPr>
            <w:rFonts w:eastAsia="Times New Roman"/>
          </w:rPr>
          <w:t>(j)        Any Resource with a Resource Status of DRRS in the QSE-submitted COP</w:t>
        </w:r>
      </w:ins>
      <w:ins w:id="555" w:author="ERCOT" w:date="2025-10-24T20:49:00Z">
        <w:r w:rsidRPr="00B94D00">
          <w:rPr>
            <w:rFonts w:eastAsia="Times New Roman"/>
          </w:rPr>
          <w:t>;</w:t>
        </w:r>
      </w:ins>
    </w:p>
    <w:p w14:paraId="5207C8E3"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556" w:author="ERCOT" w:date="2025-12-08T10:26:00Z" w16du:dateUtc="2025-12-08T16:26:00Z">
        <w:r w:rsidRPr="00B94D00">
          <w:rPr>
            <w:rFonts w:eastAsia="Times New Roman"/>
            <w:szCs w:val="20"/>
          </w:rPr>
          <w:t>k</w:t>
        </w:r>
      </w:ins>
      <w:del w:id="557" w:author="ERCOT" w:date="2025-12-08T10:26:00Z" w16du:dateUtc="2025-12-08T16:26:00Z">
        <w:r w:rsidRPr="00B94D00" w:rsidDel="002F5E25">
          <w:rPr>
            <w:rFonts w:eastAsia="Times New Roman"/>
            <w:szCs w:val="20"/>
          </w:rPr>
          <w:delText>j</w:delText>
        </w:r>
      </w:del>
      <w:r w:rsidRPr="00B94D00">
        <w:rPr>
          <w:rFonts w:eastAsia="Times New Roman"/>
          <w:szCs w:val="20"/>
        </w:rPr>
        <w:t>)</w:t>
      </w:r>
      <w:r w:rsidRPr="00B94D00">
        <w:rPr>
          <w:rFonts w:eastAsia="Times New Roman"/>
          <w:szCs w:val="20"/>
        </w:rPr>
        <w:tab/>
        <w:t>Forced Outage information;</w:t>
      </w:r>
    </w:p>
    <w:p w14:paraId="0FB27F0A"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558" w:author="ERCOT" w:date="2025-12-08T10:26:00Z" w16du:dateUtc="2025-12-08T16:26:00Z">
        <w:r w:rsidRPr="00B94D00">
          <w:rPr>
            <w:rFonts w:eastAsia="Times New Roman"/>
            <w:szCs w:val="20"/>
          </w:rPr>
          <w:t>l</w:t>
        </w:r>
      </w:ins>
      <w:del w:id="559" w:author="ERCOT" w:date="2025-12-08T10:26:00Z" w16du:dateUtc="2025-12-08T16:26:00Z">
        <w:r w:rsidRPr="00B94D00" w:rsidDel="002F5E25">
          <w:rPr>
            <w:rFonts w:eastAsia="Times New Roman"/>
            <w:szCs w:val="20"/>
          </w:rPr>
          <w:delText>k</w:delText>
        </w:r>
      </w:del>
      <w:r w:rsidRPr="00B94D00">
        <w:rPr>
          <w:rFonts w:eastAsia="Times New Roman"/>
          <w:szCs w:val="20"/>
        </w:rPr>
        <w:t>)</w:t>
      </w:r>
      <w:r w:rsidRPr="00B94D00">
        <w:rPr>
          <w:rFonts w:eastAsia="Times New Roma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4DC05C8D"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560" w:author="ERCOT" w:date="2025-12-08T10:26:00Z" w16du:dateUtc="2025-12-08T16:26:00Z">
        <w:r w:rsidRPr="00B94D00">
          <w:rPr>
            <w:rFonts w:eastAsia="Times New Roman"/>
            <w:szCs w:val="20"/>
          </w:rPr>
          <w:t>m</w:t>
        </w:r>
      </w:ins>
      <w:del w:id="561" w:author="ERCOT" w:date="2025-12-08T10:26:00Z" w16du:dateUtc="2025-12-08T16:26:00Z">
        <w:r w:rsidRPr="00B94D00" w:rsidDel="002F5E25">
          <w:rPr>
            <w:rFonts w:eastAsia="Times New Roman"/>
            <w:szCs w:val="20"/>
          </w:rPr>
          <w:delText>l</w:delText>
        </w:r>
      </w:del>
      <w:r w:rsidRPr="00B94D00">
        <w:rPr>
          <w:rFonts w:eastAsia="Times New Roman"/>
          <w:szCs w:val="20"/>
        </w:rPr>
        <w:t>)</w:t>
      </w:r>
      <w:r w:rsidRPr="00B94D00">
        <w:rPr>
          <w:rFonts w:eastAsia="Times New Roman"/>
          <w:szCs w:val="20"/>
        </w:rPr>
        <w:tab/>
        <w:t xml:space="preserve">Ancillary Service Deployment Factors. </w:t>
      </w:r>
    </w:p>
    <w:p w14:paraId="67AB76B8" w14:textId="77777777" w:rsidR="00572F68" w:rsidRPr="00B94D00" w:rsidRDefault="00572F68" w:rsidP="00572F68">
      <w:pPr>
        <w:spacing w:after="240"/>
        <w:ind w:left="720" w:hanging="720"/>
        <w:rPr>
          <w:rFonts w:eastAsia="Times New Roman"/>
          <w:szCs w:val="20"/>
        </w:rPr>
      </w:pPr>
      <w:r w:rsidRPr="00B94D00">
        <w:rPr>
          <w:rFonts w:eastAsia="Times New Roman"/>
          <w:szCs w:val="20"/>
        </w:rPr>
        <w:t>(2</w:t>
      </w:r>
      <w:ins w:id="562" w:author="ERCOT" w:date="2025-12-08T10:27:00Z" w16du:dateUtc="2025-12-08T16:27:00Z">
        <w:r w:rsidRPr="00B94D00">
          <w:rPr>
            <w:rFonts w:eastAsia="Times New Roman"/>
            <w:szCs w:val="20"/>
          </w:rPr>
          <w:t>2</w:t>
        </w:r>
      </w:ins>
      <w:del w:id="563" w:author="ERCOT" w:date="2025-12-08T10:27:00Z" w16du:dateUtc="2025-12-08T16:27:00Z">
        <w:r w:rsidRPr="00B94D00" w:rsidDel="002F5E25">
          <w:rPr>
            <w:rFonts w:eastAsia="Times New Roman"/>
            <w:szCs w:val="20"/>
          </w:rPr>
          <w:delText>0</w:delText>
        </w:r>
      </w:del>
      <w:r w:rsidRPr="00B94D00">
        <w:rPr>
          <w:rFonts w:eastAsia="Times New Roman"/>
          <w:szCs w:val="20"/>
        </w:rPr>
        <w:t>)</w:t>
      </w:r>
      <w:r w:rsidRPr="00B94D00">
        <w:rPr>
          <w:rFonts w:eastAsia="Times New Roman"/>
          <w:szCs w:val="20"/>
        </w:rPr>
        <w:tab/>
        <w:t>The HRUC process and the DRUC process are as follows:</w:t>
      </w:r>
    </w:p>
    <w:p w14:paraId="37F66775"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B94D00">
        <w:rPr>
          <w:rFonts w:eastAsia="Times New Roman"/>
          <w:szCs w:val="20"/>
        </w:rPr>
        <w:t>current status</w:t>
      </w:r>
      <w:proofErr w:type="gramEnd"/>
      <w:r w:rsidRPr="00B94D00">
        <w:rPr>
          <w:rFonts w:eastAsia="Times New Roman"/>
          <w:szCs w:val="20"/>
        </w:rPr>
        <w:t xml:space="preserve"> and updated for each remaining hour in the study as indicated in the COP for Resources and in the Outage Scheduler for transmission elements. </w:t>
      </w:r>
    </w:p>
    <w:p w14:paraId="02EBBB97"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6F16D544" w14:textId="77777777" w:rsidTr="005C0B53">
        <w:trPr>
          <w:trHeight w:val="1205"/>
        </w:trPr>
        <w:tc>
          <w:tcPr>
            <w:tcW w:w="9350" w:type="dxa"/>
            <w:shd w:val="pct12" w:color="auto" w:fill="auto"/>
          </w:tcPr>
          <w:p w14:paraId="2888394B" w14:textId="77777777" w:rsidR="00572F68" w:rsidRPr="00B94D00" w:rsidRDefault="00572F68" w:rsidP="005C0B53">
            <w:pPr>
              <w:spacing w:after="240"/>
              <w:rPr>
                <w:rFonts w:eastAsia="Times New Roman"/>
                <w:b/>
                <w:i/>
                <w:iCs/>
                <w:szCs w:val="20"/>
              </w:rPr>
            </w:pPr>
            <w:r w:rsidRPr="00B94D00">
              <w:rPr>
                <w:rFonts w:eastAsia="Times New Roman"/>
                <w:b/>
                <w:i/>
                <w:iCs/>
                <w:szCs w:val="20"/>
              </w:rPr>
              <w:t>[NPRR1032:  Replace paragraph (b) above with the following upon system implementation:]</w:t>
            </w:r>
          </w:p>
          <w:p w14:paraId="0D0AB6E3" w14:textId="77777777" w:rsidR="00572F68" w:rsidRPr="00B94D00" w:rsidRDefault="00572F68" w:rsidP="005C0B53">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tc>
      </w:tr>
    </w:tbl>
    <w:p w14:paraId="5A007163"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lastRenderedPageBreak/>
        <w:t>(c)</w:t>
      </w:r>
      <w:r w:rsidRPr="00B94D00">
        <w:rPr>
          <w:rFonts w:eastAsia="Times New Roman"/>
          <w:szCs w:val="20"/>
        </w:rPr>
        <w:tab/>
        <w:t>The DRUC process uses the Day-Ahead weather forecast for each hour of the Operating Day.  The HRUC process uses the weather forecast information for each hour of the balance of the RUC Study Period.</w:t>
      </w:r>
    </w:p>
    <w:p w14:paraId="5E0ABB27" w14:textId="77777777" w:rsidR="00572F68" w:rsidRPr="00B94D00" w:rsidRDefault="00572F68" w:rsidP="00572F68">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For</w:t>
      </w:r>
      <w:proofErr w:type="gramEnd"/>
      <w:r w:rsidRPr="00B94D00">
        <w:rPr>
          <w:rFonts w:eastAsia="Times New Roman"/>
          <w:szCs w:val="20"/>
        </w:rPr>
        <w:t xml:space="preserve">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interval.  If it is not feasible, then RUC will adjust the HBSOC to the closest achievable value.</w:t>
      </w:r>
    </w:p>
    <w:p w14:paraId="5CBABF5A" w14:textId="77777777" w:rsidR="00572F68" w:rsidRPr="00B94D00" w:rsidRDefault="00572F68" w:rsidP="00572F68">
      <w:pPr>
        <w:spacing w:after="240"/>
        <w:ind w:left="720" w:hanging="720"/>
        <w:rPr>
          <w:rFonts w:eastAsia="Times New Roman"/>
          <w:szCs w:val="20"/>
        </w:rPr>
      </w:pPr>
      <w:r w:rsidRPr="00B94D00">
        <w:rPr>
          <w:rFonts w:eastAsia="Times New Roman"/>
          <w:iCs/>
          <w:szCs w:val="20"/>
        </w:rPr>
        <w:t>(2</w:t>
      </w:r>
      <w:ins w:id="564" w:author="ERCOT" w:date="2025-12-08T10:27:00Z" w16du:dateUtc="2025-12-08T16:27:00Z">
        <w:r w:rsidRPr="00B94D00">
          <w:rPr>
            <w:rFonts w:eastAsia="Times New Roman"/>
            <w:iCs/>
            <w:szCs w:val="20"/>
          </w:rPr>
          <w:t>3</w:t>
        </w:r>
      </w:ins>
      <w:del w:id="565" w:author="ERCOT" w:date="2025-12-08T10:27:00Z" w16du:dateUtc="2025-12-08T16:27:00Z">
        <w:r w:rsidRPr="00B94D00" w:rsidDel="002F5E25">
          <w:rPr>
            <w:rFonts w:eastAsia="Times New Roman"/>
            <w:iCs/>
            <w:szCs w:val="20"/>
          </w:rPr>
          <w:delText>1</w:delText>
        </w:r>
      </w:del>
      <w:r w:rsidRPr="00B94D00">
        <w:rPr>
          <w:rFonts w:eastAsia="Times New Roman"/>
          <w:iCs/>
          <w:szCs w:val="20"/>
        </w:rPr>
        <w:t>)</w:t>
      </w:r>
      <w:r w:rsidRPr="00B94D00">
        <w:rPr>
          <w:rFonts w:eastAsia="Times New Roman"/>
          <w:iCs/>
          <w:szCs w:val="20"/>
        </w:rPr>
        <w:tab/>
      </w:r>
      <w:r w:rsidRPr="00B94D00">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B94D00">
        <w:rPr>
          <w:rFonts w:eastAsia="Times New Roman"/>
          <w:szCs w:val="20"/>
        </w:rPr>
        <w:t>Opt</w:t>
      </w:r>
      <w:proofErr w:type="spellEnd"/>
      <w:r w:rsidRPr="00B94D00">
        <w:rPr>
          <w:rFonts w:eastAsia="Times New Roma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B94D00">
        <w:rPr>
          <w:rFonts w:eastAsia="Times New Roman"/>
          <w:szCs w:val="20"/>
        </w:rPr>
        <w:t>Opt</w:t>
      </w:r>
      <w:proofErr w:type="spellEnd"/>
      <w:r w:rsidRPr="00B94D00">
        <w:rPr>
          <w:rFonts w:eastAsia="Times New Roman"/>
          <w:szCs w:val="20"/>
        </w:rPr>
        <w:t xml:space="preserve"> Out Snapshot.  A Combined Cycle Generation Resource that is RUC-committed from one On-Line configuration </w:t>
      </w:r>
      <w:proofErr w:type="gramStart"/>
      <w:r w:rsidRPr="00B94D00">
        <w:rPr>
          <w:rFonts w:eastAsia="Times New Roman"/>
          <w:szCs w:val="20"/>
        </w:rPr>
        <w:t>in order to</w:t>
      </w:r>
      <w:proofErr w:type="gramEnd"/>
      <w:r w:rsidRPr="00B94D00">
        <w:rPr>
          <w:rFonts w:eastAsia="Times New Roma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B94D00">
        <w:rPr>
          <w:rFonts w:eastAsia="Times New Roman"/>
          <w:szCs w:val="20"/>
        </w:rPr>
        <w:t>Opt</w:t>
      </w:r>
      <w:proofErr w:type="spellEnd"/>
      <w:r w:rsidRPr="00B94D00">
        <w:rPr>
          <w:rFonts w:eastAsia="Times New Roman"/>
          <w:szCs w:val="20"/>
        </w:rPr>
        <w:t xml:space="preserve"> Out Snapshot of the first Operating Day.</w:t>
      </w:r>
    </w:p>
    <w:p w14:paraId="034BC707"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(2</w:t>
      </w:r>
      <w:ins w:id="566" w:author="ERCOT" w:date="2025-12-08T10:27:00Z" w16du:dateUtc="2025-12-08T16:27:00Z">
        <w:r w:rsidRPr="00B94D00">
          <w:rPr>
            <w:rFonts w:eastAsia="Times New Roman"/>
            <w:iCs/>
            <w:szCs w:val="20"/>
          </w:rPr>
          <w:t>4</w:t>
        </w:r>
      </w:ins>
      <w:del w:id="567" w:author="ERCOT" w:date="2025-12-08T10:27:00Z" w16du:dateUtc="2025-12-08T16:27:00Z">
        <w:r w:rsidRPr="00B94D00" w:rsidDel="002F5E25">
          <w:rPr>
            <w:rFonts w:eastAsia="Times New Roman"/>
            <w:iCs/>
            <w:szCs w:val="20"/>
          </w:rPr>
          <w:delText>2</w:delText>
        </w:r>
      </w:del>
      <w:r w:rsidRPr="00B94D00">
        <w:rPr>
          <w:rFonts w:eastAsia="Times New Roman"/>
          <w:iCs/>
          <w:szCs w:val="20"/>
        </w:rPr>
        <w:t>)</w:t>
      </w:r>
      <w:r w:rsidRPr="00B94D00">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392E5EC5" w14:textId="77777777" w:rsidTr="005C0B53">
        <w:trPr>
          <w:trHeight w:val="1205"/>
        </w:trPr>
        <w:tc>
          <w:tcPr>
            <w:tcW w:w="9350" w:type="dxa"/>
            <w:shd w:val="pct12" w:color="auto" w:fill="auto"/>
          </w:tcPr>
          <w:p w14:paraId="0D1EF72B" w14:textId="77777777" w:rsidR="00572F68" w:rsidRPr="00B94D00" w:rsidRDefault="00572F68" w:rsidP="005C0B53">
            <w:pPr>
              <w:spacing w:after="240"/>
              <w:rPr>
                <w:rFonts w:eastAsia="Times New Roman"/>
                <w:b/>
                <w:i/>
                <w:iCs/>
                <w:szCs w:val="20"/>
              </w:rPr>
            </w:pPr>
            <w:r w:rsidRPr="00B94D00">
              <w:rPr>
                <w:rFonts w:eastAsia="Times New Roman"/>
                <w:b/>
                <w:i/>
                <w:iCs/>
                <w:szCs w:val="20"/>
              </w:rPr>
              <w:t>[NPRR1239:  Replace paragraph (2</w:t>
            </w:r>
            <w:ins w:id="568" w:author="ERCOT" w:date="2025-12-08T10:27:00Z" w16du:dateUtc="2025-12-08T16:27:00Z">
              <w:r w:rsidRPr="00B94D00">
                <w:rPr>
                  <w:rFonts w:eastAsia="Times New Roman"/>
                  <w:b/>
                  <w:i/>
                  <w:iCs/>
                  <w:szCs w:val="20"/>
                </w:rPr>
                <w:t>4</w:t>
              </w:r>
            </w:ins>
            <w:del w:id="569" w:author="ERCOT" w:date="2025-12-08T10:27:00Z" w16du:dateUtc="2025-12-08T16:27:00Z">
              <w:r w:rsidRPr="00B94D00" w:rsidDel="002F5E25">
                <w:rPr>
                  <w:rFonts w:eastAsia="Times New Roman"/>
                  <w:b/>
                  <w:i/>
                  <w:iCs/>
                  <w:szCs w:val="20"/>
                </w:rPr>
                <w:delText>2</w:delText>
              </w:r>
            </w:del>
            <w:r w:rsidRPr="00B94D00">
              <w:rPr>
                <w:rFonts w:eastAsia="Times New Roman"/>
                <w:b/>
                <w:i/>
                <w:iCs/>
                <w:szCs w:val="20"/>
              </w:rPr>
              <w:t>) above with the following upon system implementation:]</w:t>
            </w:r>
          </w:p>
          <w:p w14:paraId="77FCD2C2" w14:textId="77777777" w:rsidR="00572F68" w:rsidRPr="00B94D00" w:rsidRDefault="00572F68" w:rsidP="005C0B53">
            <w:pPr>
              <w:spacing w:after="240"/>
              <w:ind w:left="720" w:hanging="720"/>
              <w:rPr>
                <w:rFonts w:eastAsia="Times New Roman"/>
                <w:iCs/>
                <w:szCs w:val="20"/>
              </w:rPr>
            </w:pPr>
            <w:r w:rsidRPr="00B94D00">
              <w:rPr>
                <w:rFonts w:eastAsia="Times New Roman"/>
                <w:iCs/>
                <w:szCs w:val="20"/>
              </w:rPr>
              <w:lastRenderedPageBreak/>
              <w:t>(2</w:t>
            </w:r>
            <w:ins w:id="570" w:author="ERCOT" w:date="2025-12-08T10:27:00Z" w16du:dateUtc="2025-12-08T16:27:00Z">
              <w:r w:rsidRPr="00B94D00">
                <w:rPr>
                  <w:rFonts w:eastAsia="Times New Roman"/>
                  <w:iCs/>
                  <w:szCs w:val="20"/>
                </w:rPr>
                <w:t>4</w:t>
              </w:r>
            </w:ins>
            <w:del w:id="571" w:author="ERCOT" w:date="2025-12-08T10:27:00Z" w16du:dateUtc="2025-12-08T16:27:00Z">
              <w:r w:rsidRPr="00B94D00" w:rsidDel="002F5E25">
                <w:rPr>
                  <w:rFonts w:eastAsia="Times New Roman"/>
                  <w:iCs/>
                  <w:szCs w:val="20"/>
                </w:rPr>
                <w:delText>2</w:delText>
              </w:r>
            </w:del>
            <w:r w:rsidRPr="00B94D00">
              <w:rPr>
                <w:rFonts w:eastAsia="Times New Roman"/>
                <w:iCs/>
                <w:szCs w:val="20"/>
              </w:rPr>
              <w:t>)</w:t>
            </w:r>
            <w:r w:rsidRPr="00B94D00">
              <w:rPr>
                <w:rFonts w:eastAsia="Times New Roman"/>
                <w:iCs/>
                <w:szCs w:val="20"/>
              </w:rPr>
              <w:tab/>
              <w:t>ERCOT shall, as soon as practicable, post to the ERCOT website a report identifying those hours that were considered RUC Buy-Back Hours, along with the name of each RUC-committed Resource whose QSE opted out of RUC Settlement.</w:t>
            </w:r>
          </w:p>
        </w:tc>
      </w:tr>
    </w:tbl>
    <w:p w14:paraId="42F67153" w14:textId="77777777" w:rsidR="00572F68" w:rsidRPr="00B94D00" w:rsidRDefault="00572F68" w:rsidP="00572F68">
      <w:pPr>
        <w:spacing w:before="240" w:after="240"/>
        <w:ind w:left="720" w:hanging="720"/>
        <w:rPr>
          <w:rFonts w:eastAsia="Times New Roman"/>
          <w:szCs w:val="20"/>
        </w:rPr>
      </w:pPr>
      <w:r w:rsidRPr="00B94D00">
        <w:rPr>
          <w:rFonts w:eastAsia="Times New Roman"/>
          <w:iCs/>
          <w:szCs w:val="20"/>
        </w:rPr>
        <w:lastRenderedPageBreak/>
        <w:t>(2</w:t>
      </w:r>
      <w:ins w:id="572" w:author="ERCOT" w:date="2025-12-08T10:27:00Z" w16du:dateUtc="2025-12-08T16:27:00Z">
        <w:r w:rsidRPr="00B94D00">
          <w:rPr>
            <w:rFonts w:eastAsia="Times New Roman"/>
            <w:iCs/>
            <w:szCs w:val="20"/>
          </w:rPr>
          <w:t>5</w:t>
        </w:r>
      </w:ins>
      <w:del w:id="573" w:author="ERCOT" w:date="2025-12-08T10:27:00Z" w16du:dateUtc="2025-12-08T16:27:00Z">
        <w:r w:rsidRPr="00B94D00" w:rsidDel="002F5E25">
          <w:rPr>
            <w:rFonts w:eastAsia="Times New Roman"/>
            <w:iCs/>
            <w:szCs w:val="20"/>
          </w:rPr>
          <w:delText>3</w:delText>
        </w:r>
      </w:del>
      <w:r w:rsidRPr="00B94D00">
        <w:rPr>
          <w:rFonts w:eastAsia="Times New Roman"/>
          <w:iCs/>
          <w:szCs w:val="20"/>
        </w:rPr>
        <w:t>)</w:t>
      </w:r>
      <w:r w:rsidRPr="00B94D00">
        <w:rPr>
          <w:rFonts w:eastAsia="Times New Roman"/>
          <w:iCs/>
          <w:szCs w:val="20"/>
        </w:rPr>
        <w:tab/>
      </w:r>
      <w:r w:rsidRPr="00B94D00">
        <w:rPr>
          <w:rFonts w:eastAsia="Times New Roman"/>
          <w:szCs w:val="20"/>
        </w:rPr>
        <w:t xml:space="preserve">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w:t>
      </w:r>
      <w:proofErr w:type="gramStart"/>
      <w:r w:rsidRPr="00B94D00">
        <w:rPr>
          <w:rFonts w:eastAsia="Times New Roman"/>
          <w:szCs w:val="20"/>
        </w:rPr>
        <w:t>Reliability Deployment</w:t>
      </w:r>
      <w:proofErr w:type="gramEnd"/>
      <w:r w:rsidRPr="00B94D00">
        <w:rPr>
          <w:rFonts w:eastAsia="Times New Roman"/>
          <w:szCs w:val="20"/>
        </w:rPr>
        <w:t xml:space="preserve"> Price Adders.</w:t>
      </w:r>
    </w:p>
    <w:p w14:paraId="03665B1E" w14:textId="77777777" w:rsidR="00572F68" w:rsidRPr="00B94D00" w:rsidRDefault="00572F68" w:rsidP="00572F68">
      <w:pPr>
        <w:spacing w:after="240"/>
        <w:ind w:left="720" w:hanging="720"/>
        <w:rPr>
          <w:rFonts w:eastAsia="Times New Roman"/>
          <w:szCs w:val="20"/>
        </w:rPr>
      </w:pPr>
      <w:r w:rsidRPr="00B94D00">
        <w:rPr>
          <w:rFonts w:eastAsia="Times New Roman"/>
          <w:szCs w:val="20"/>
        </w:rPr>
        <w:t>(2</w:t>
      </w:r>
      <w:ins w:id="574" w:author="ERCOT" w:date="2025-12-08T10:28:00Z" w16du:dateUtc="2025-12-08T16:28:00Z">
        <w:r w:rsidRPr="00B94D00">
          <w:rPr>
            <w:rFonts w:eastAsia="Times New Roman"/>
            <w:szCs w:val="20"/>
          </w:rPr>
          <w:t>6</w:t>
        </w:r>
      </w:ins>
      <w:del w:id="575" w:author="ERCOT" w:date="2025-12-08T10:28:00Z" w16du:dateUtc="2025-12-08T16:28:00Z">
        <w:r w:rsidRPr="00B94D00" w:rsidDel="002F5E25">
          <w:rPr>
            <w:rFonts w:eastAsia="Times New Roman"/>
            <w:szCs w:val="20"/>
          </w:rPr>
          <w:delText>4</w:delText>
        </w:r>
      </w:del>
      <w:r w:rsidRPr="00B94D00">
        <w:rPr>
          <w:rFonts w:eastAsia="Times New Roman"/>
          <w:szCs w:val="20"/>
        </w:rPr>
        <w:t>)</w:t>
      </w:r>
      <w:r w:rsidRPr="00B94D00">
        <w:rPr>
          <w:rFonts w:eastAsia="Times New Roman"/>
          <w:iCs/>
          <w:szCs w:val="20"/>
        </w:rPr>
        <w:tab/>
      </w:r>
      <w:r w:rsidRPr="00B94D00">
        <w:rPr>
          <w:rFonts w:eastAsia="Times New Roma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p w14:paraId="08C238D6" w14:textId="77777777" w:rsidR="00572F68" w:rsidRPr="00B94D00" w:rsidRDefault="00572F68" w:rsidP="00572F68">
      <w:pPr>
        <w:keepNext/>
        <w:tabs>
          <w:tab w:val="left" w:pos="1080"/>
        </w:tabs>
        <w:spacing w:before="240" w:after="240"/>
        <w:outlineLvl w:val="2"/>
        <w:rPr>
          <w:bCs/>
          <w:szCs w:val="20"/>
        </w:rPr>
      </w:pPr>
      <w:r w:rsidRPr="00B94D00">
        <w:rPr>
          <w:b/>
          <w:bCs/>
          <w:i/>
          <w:szCs w:val="20"/>
        </w:rPr>
        <w:t>5.6.2</w:t>
      </w:r>
      <w:r w:rsidRPr="00B94D00">
        <w:rPr>
          <w:b/>
          <w:bCs/>
          <w:i/>
          <w:szCs w:val="20"/>
        </w:rPr>
        <w:tab/>
        <w:t>RUC Startup Cost Eligibility</w:t>
      </w:r>
      <w:bookmarkEnd w:id="487"/>
      <w:bookmarkEnd w:id="488"/>
      <w:bookmarkEnd w:id="489"/>
      <w:bookmarkEnd w:id="490"/>
      <w:bookmarkEnd w:id="491"/>
      <w:bookmarkEnd w:id="492"/>
      <w:bookmarkEnd w:id="493"/>
      <w:bookmarkEnd w:id="494"/>
      <w:bookmarkEnd w:id="495"/>
    </w:p>
    <w:p w14:paraId="1E0B204B" w14:textId="77777777" w:rsidR="00572F68" w:rsidRPr="00B94D00" w:rsidRDefault="00572F68" w:rsidP="00572F68">
      <w:pPr>
        <w:spacing w:after="240"/>
        <w:ind w:left="720" w:hanging="720"/>
      </w:pPr>
      <w:r w:rsidRPr="00B94D00">
        <w:t>(1)</w:t>
      </w:r>
      <w:r w:rsidRPr="00B94D00">
        <w:tab/>
        <w:t>For purposes of this Section 5.6.2, all contiguous RUC-Committed Hours are considered as one RUC instruction.  For each Resource, only one Startup Cost is eligible per block of contiguous RUC-Committed Hours.</w:t>
      </w:r>
    </w:p>
    <w:p w14:paraId="2BE299B7" w14:textId="77777777" w:rsidR="00572F68" w:rsidRPr="00B94D00" w:rsidRDefault="00572F68" w:rsidP="00572F68">
      <w:pPr>
        <w:spacing w:after="240"/>
        <w:ind w:left="720" w:hanging="720"/>
      </w:pPr>
      <w:r w:rsidRPr="00B94D00">
        <w:t>(2)</w:t>
      </w:r>
      <w:r w:rsidRPr="00B94D00">
        <w:tab/>
        <w:t xml:space="preserve">For a Resource’s Startup Costs in the Operating Day, per RUC instruction, to be included in the calculation of the RUC guarantee for that Operating Day, all the criteria below must be met: </w:t>
      </w:r>
    </w:p>
    <w:p w14:paraId="2F2FCB5C" w14:textId="77777777" w:rsidR="00572F68" w:rsidRPr="00B94D00" w:rsidRDefault="00572F68" w:rsidP="00572F68">
      <w:pPr>
        <w:spacing w:after="240"/>
        <w:ind w:left="1440" w:hanging="720"/>
        <w:rPr>
          <w:szCs w:val="20"/>
        </w:rPr>
      </w:pPr>
      <w:r w:rsidRPr="00B94D00">
        <w:rPr>
          <w:szCs w:val="20"/>
        </w:rPr>
        <w:t>(a)</w:t>
      </w:r>
      <w:r w:rsidRPr="00B94D00">
        <w:rPr>
          <w:szCs w:val="20"/>
        </w:rPr>
        <w:tab/>
        <w:t xml:space="preserve">According to the RUC Snapshot for the RUC process that committed the Resource, the Resource must not be QSE-committed </w:t>
      </w:r>
      <w:ins w:id="576" w:author="ERCOT" w:date="2024-03-07T11:51:00Z">
        <w:r w:rsidRPr="00B94D00">
          <w:rPr>
            <w:szCs w:val="20"/>
          </w:rPr>
          <w:t xml:space="preserve">or deployed for Dispatchable Reliability </w:t>
        </w:r>
      </w:ins>
      <w:ins w:id="577" w:author="ERCOT" w:date="2025-09-15T12:04:00Z" w16du:dateUtc="2025-09-15T17:04:00Z">
        <w:r w:rsidRPr="00B94D00">
          <w:rPr>
            <w:szCs w:val="20"/>
          </w:rPr>
          <w:t xml:space="preserve">Reserve </w:t>
        </w:r>
      </w:ins>
      <w:ins w:id="578" w:author="ERCOT" w:date="2024-03-07T11:51:00Z">
        <w:r w:rsidRPr="00B94D00">
          <w:rPr>
            <w:szCs w:val="20"/>
          </w:rPr>
          <w:t xml:space="preserve">Service (DRRS) </w:t>
        </w:r>
      </w:ins>
      <w:r w:rsidRPr="00B94D00">
        <w:rPr>
          <w:szCs w:val="20"/>
        </w:rPr>
        <w:t>in the Settlement Interval immediately before the designated start hour or after the last hour of the RUC instruction;</w:t>
      </w:r>
    </w:p>
    <w:p w14:paraId="57996602" w14:textId="77777777" w:rsidR="00572F68" w:rsidRPr="00B94D00" w:rsidRDefault="00572F68" w:rsidP="00572F68">
      <w:pPr>
        <w:spacing w:after="240"/>
        <w:ind w:left="1440" w:hanging="720"/>
        <w:rPr>
          <w:ins w:id="579" w:author="ERCOT" w:date="2024-05-20T10:02:00Z"/>
        </w:rPr>
      </w:pPr>
      <w:r w:rsidRPr="00B94D00">
        <w:t>(b)</w:t>
      </w:r>
      <w:r w:rsidRPr="00B94D00">
        <w:tab/>
        <w:t>A later RUC instruction or QSE commitment must not connect the designated start hour or last hour of the RUC instruction to</w:t>
      </w:r>
      <w:ins w:id="580" w:author="ERCOT" w:date="2024-05-20T10:02:00Z">
        <w:r w:rsidRPr="00B94D00">
          <w:t>:</w:t>
        </w:r>
      </w:ins>
    </w:p>
    <w:p w14:paraId="32EB2F8C" w14:textId="77777777" w:rsidR="00572F68" w:rsidRPr="00B94D00" w:rsidRDefault="00572F68" w:rsidP="00572F68">
      <w:pPr>
        <w:spacing w:after="240"/>
        <w:ind w:left="2136" w:hanging="720"/>
        <w:rPr>
          <w:ins w:id="581" w:author="ERCOT" w:date="2024-05-20T10:03:00Z"/>
        </w:rPr>
      </w:pPr>
      <w:ins w:id="582" w:author="ERCOT" w:date="2024-05-20T10:02:00Z">
        <w:r w:rsidRPr="00B94D00">
          <w:t>(i)</w:t>
        </w:r>
      </w:ins>
      <w:ins w:id="583" w:author="ERCOT" w:date="2024-05-28T07:46:00Z">
        <w:r w:rsidRPr="00B94D00">
          <w:t xml:space="preserve"> </w:t>
        </w:r>
        <w:r w:rsidRPr="00B94D00">
          <w:tab/>
        </w:r>
      </w:ins>
      <w:ins w:id="584" w:author="ERCOT" w:date="2024-05-20T10:02:00Z">
        <w:r w:rsidRPr="00B94D00">
          <w:t>A block of DRRS</w:t>
        </w:r>
      </w:ins>
      <w:ins w:id="585" w:author="ERCOT" w:date="2024-05-29T07:41:00Z">
        <w:r w:rsidRPr="00B94D00">
          <w:t>-</w:t>
        </w:r>
      </w:ins>
      <w:ins w:id="586" w:author="ERCOT" w:date="2024-05-20T10:02:00Z">
        <w:r w:rsidRPr="00B94D00">
          <w:t>deployed</w:t>
        </w:r>
      </w:ins>
      <w:ins w:id="587" w:author="ERCOT" w:date="2024-05-20T10:03:00Z">
        <w:r w:rsidRPr="00B94D00">
          <w:t xml:space="preserve"> </w:t>
        </w:r>
      </w:ins>
      <w:ins w:id="588" w:author="ERCOT" w:date="2025-10-24T20:49:00Z">
        <w:r w:rsidRPr="00B94D00">
          <w:t>i</w:t>
        </w:r>
      </w:ins>
      <w:ins w:id="589" w:author="ERCOT" w:date="2024-05-20T10:03:00Z">
        <w:r w:rsidRPr="00B94D00">
          <w:t xml:space="preserve">ntervals; or </w:t>
        </w:r>
      </w:ins>
    </w:p>
    <w:p w14:paraId="038BD904" w14:textId="77777777" w:rsidR="00572F68" w:rsidRPr="00B94D00" w:rsidRDefault="00572F68" w:rsidP="00572F68">
      <w:pPr>
        <w:spacing w:after="240"/>
        <w:ind w:left="2136" w:hanging="720"/>
      </w:pPr>
      <w:ins w:id="590" w:author="ERCOT" w:date="2024-05-20T10:03:00Z">
        <w:r w:rsidRPr="00B94D00">
          <w:t>(ii)</w:t>
        </w:r>
      </w:ins>
      <w:ins w:id="591" w:author="ERCOT" w:date="2024-05-28T07:46:00Z">
        <w:r w:rsidRPr="00B94D00">
          <w:t xml:space="preserve"> </w:t>
        </w:r>
        <w:r w:rsidRPr="00B94D00">
          <w:tab/>
        </w:r>
      </w:ins>
      <w:del w:id="592" w:author="ERCOT" w:date="2024-05-20T10:03:00Z">
        <w:r w:rsidRPr="00B94D00" w:rsidDel="00E21917">
          <w:delText>a</w:delText>
        </w:r>
      </w:del>
      <w:ins w:id="593" w:author="ERCOT" w:date="2024-05-20T10:03:00Z">
        <w:r w:rsidRPr="00B94D00">
          <w:t>A</w:t>
        </w:r>
      </w:ins>
      <w:r w:rsidRPr="00B94D00">
        <w:t xml:space="preserve"> block of QSE-committed </w:t>
      </w:r>
      <w:del w:id="594" w:author="ERCOT" w:date="2025-10-24T20:50:00Z">
        <w:r w:rsidRPr="00B94D00" w:rsidDel="008F4240">
          <w:delText>I</w:delText>
        </w:r>
      </w:del>
      <w:ins w:id="595" w:author="ERCOT" w:date="2025-10-24T20:50:00Z">
        <w:r w:rsidRPr="00B94D00">
          <w:t>i</w:t>
        </w:r>
      </w:ins>
      <w:r w:rsidRPr="00B94D00">
        <w:t>ntervals that was QSE-committed before the RUC instruction was given, according to the RUC Snapshot for the RUC process that committed the Resource</w:t>
      </w:r>
      <w:ins w:id="596" w:author="ERCOT" w:date="2024-05-20T10:04:00Z">
        <w:r w:rsidRPr="00B94D00">
          <w:t>.</w:t>
        </w:r>
      </w:ins>
      <w:del w:id="597" w:author="ERCOT" w:date="2024-05-20T10:04:00Z">
        <w:r w:rsidRPr="00B94D00">
          <w:delText>;</w:delText>
        </w:r>
      </w:del>
    </w:p>
    <w:p w14:paraId="2711290D" w14:textId="77777777" w:rsidR="00572F68" w:rsidRPr="00B94D00" w:rsidRDefault="00572F68" w:rsidP="00572F68">
      <w:pPr>
        <w:spacing w:after="240"/>
        <w:ind w:left="1440" w:hanging="720"/>
        <w:rPr>
          <w:szCs w:val="20"/>
        </w:rPr>
      </w:pPr>
      <w:r w:rsidRPr="00B94D00">
        <w:rPr>
          <w:szCs w:val="20"/>
        </w:rPr>
        <w:t>(c)</w:t>
      </w:r>
      <w:r w:rsidRPr="00B94D00">
        <w:rPr>
          <w:szCs w:val="20"/>
        </w:rPr>
        <w:tab/>
        <w:t xml:space="preserve">The generation breakers must have been </w:t>
      </w:r>
      <w:proofErr w:type="gramStart"/>
      <w:r w:rsidRPr="00B94D00">
        <w:rPr>
          <w:szCs w:val="20"/>
        </w:rPr>
        <w:t>open</w:t>
      </w:r>
      <w:proofErr w:type="gramEnd"/>
      <w:r w:rsidRPr="00B94D00">
        <w:rPr>
          <w:szCs w:val="20"/>
        </w:rPr>
        <w:t xml:space="preserve">, as indicated by a telemetered Resource Status of Off-Line, for at least five minutes during the </w:t>
      </w:r>
      <w:ins w:id="598" w:author="ERCOT" w:date="2024-03-07T11:53:00Z">
        <w:r w:rsidRPr="00B94D00">
          <w:rPr>
            <w:szCs w:val="20"/>
          </w:rPr>
          <w:t xml:space="preserve">lesser of </w:t>
        </w:r>
      </w:ins>
      <w:r w:rsidRPr="00B94D00">
        <w:rPr>
          <w:szCs w:val="20"/>
        </w:rPr>
        <w:t xml:space="preserve">six </w:t>
      </w:r>
      <w:r w:rsidRPr="00B94D00">
        <w:rPr>
          <w:szCs w:val="20"/>
        </w:rPr>
        <w:lastRenderedPageBreak/>
        <w:t>hours preceding the first RUC-Committed Hour</w:t>
      </w:r>
      <w:ins w:id="599" w:author="ERCOT" w:date="2024-03-07T11:53:00Z">
        <w:r w:rsidRPr="00B94D00">
          <w:rPr>
            <w:szCs w:val="20"/>
          </w:rPr>
          <w:t>, or the time between the most recent DAM</w:t>
        </w:r>
      </w:ins>
      <w:ins w:id="600" w:author="ERCOT" w:date="2024-05-10T19:41:00Z">
        <w:r w:rsidRPr="00B94D00">
          <w:rPr>
            <w:szCs w:val="20"/>
          </w:rPr>
          <w:t xml:space="preserve"> </w:t>
        </w:r>
      </w:ins>
      <w:ins w:id="601" w:author="ERCOT" w:date="2024-03-07T11:53:00Z">
        <w:r w:rsidRPr="00B94D00">
          <w:rPr>
            <w:szCs w:val="20"/>
          </w:rPr>
          <w:t>Commitment, RUC</w:t>
        </w:r>
      </w:ins>
      <w:ins w:id="602" w:author="ERCOT" w:date="2024-05-10T19:41:00Z">
        <w:r w:rsidRPr="00B94D00">
          <w:rPr>
            <w:szCs w:val="20"/>
          </w:rPr>
          <w:t xml:space="preserve"> </w:t>
        </w:r>
      </w:ins>
      <w:ins w:id="603" w:author="ERCOT" w:date="2024-03-07T11:53:00Z">
        <w:r w:rsidRPr="00B94D00">
          <w:rPr>
            <w:szCs w:val="20"/>
          </w:rPr>
          <w:t>Commitment</w:t>
        </w:r>
      </w:ins>
      <w:ins w:id="604" w:author="ERCOT" w:date="2025-10-24T20:50:00Z">
        <w:r w:rsidRPr="00B94D00">
          <w:rPr>
            <w:szCs w:val="20"/>
          </w:rPr>
          <w:t>,</w:t>
        </w:r>
      </w:ins>
      <w:ins w:id="605" w:author="ERCOT" w:date="2024-03-07T11:53:00Z">
        <w:r w:rsidRPr="00B94D00">
          <w:rPr>
            <w:szCs w:val="20"/>
          </w:rPr>
          <w:t xml:space="preserve"> or DRRS </w:t>
        </w:r>
      </w:ins>
      <w:ins w:id="606" w:author="ERCOT" w:date="2024-05-29T07:35:00Z">
        <w:r w:rsidRPr="00B94D00">
          <w:rPr>
            <w:szCs w:val="20"/>
          </w:rPr>
          <w:t>d</w:t>
        </w:r>
      </w:ins>
      <w:ins w:id="607" w:author="ERCOT" w:date="2024-03-07T11:53:00Z">
        <w:r w:rsidRPr="00B94D00">
          <w:rPr>
            <w:szCs w:val="20"/>
          </w:rPr>
          <w:t>eployment and the first RUC-Committed Hour</w:t>
        </w:r>
      </w:ins>
      <w:r w:rsidRPr="00B94D00">
        <w:rPr>
          <w:szCs w:val="20"/>
        </w:rPr>
        <w:t>; and</w:t>
      </w:r>
    </w:p>
    <w:p w14:paraId="58608CD8" w14:textId="77777777" w:rsidR="00572F68" w:rsidRPr="00B94D00" w:rsidRDefault="00572F68" w:rsidP="00572F68">
      <w:pPr>
        <w:spacing w:after="240"/>
        <w:ind w:left="1440" w:hanging="720"/>
        <w:rPr>
          <w:ins w:id="608" w:author="ERCOT" w:date="2024-01-29T17:23:00Z"/>
          <w:szCs w:val="20"/>
        </w:rPr>
      </w:pPr>
      <w:r w:rsidRPr="00B94D00">
        <w:rPr>
          <w:szCs w:val="20"/>
        </w:rPr>
        <w:t>(d)</w:t>
      </w:r>
      <w:r w:rsidRPr="00B94D00">
        <w:rPr>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609" w:author="ERCOT" w:date="2024-03-07T11:53:00Z">
        <w:r w:rsidRPr="00B94D00">
          <w:rPr>
            <w:szCs w:val="20"/>
          </w:rPr>
          <w:t>as described in</w:t>
        </w:r>
      </w:ins>
      <w:ins w:id="610" w:author="ERCOT" w:date="2024-05-11T20:35:00Z">
        <w:r w:rsidRPr="00B94D00">
          <w:rPr>
            <w:szCs w:val="20"/>
          </w:rPr>
          <w:t xml:space="preserve"> paragraph</w:t>
        </w:r>
      </w:ins>
      <w:ins w:id="611" w:author="ERCOT" w:date="2024-03-07T11:53:00Z">
        <w:r w:rsidRPr="00B94D00">
          <w:rPr>
            <w:szCs w:val="20"/>
          </w:rPr>
          <w:t xml:space="preserve"> (c) above</w:t>
        </w:r>
      </w:ins>
      <w:del w:id="612" w:author="ERCOT" w:date="2024-03-07T11:54:00Z">
        <w:r w:rsidRPr="00B94D00">
          <w:rPr>
            <w:szCs w:val="20"/>
          </w:rPr>
          <w:delText>in the six hours prece</w:delText>
        </w:r>
      </w:del>
      <w:del w:id="613" w:author="ERCOT" w:date="2024-05-10T09:25:00Z">
        <w:r w:rsidRPr="00B94D00" w:rsidDel="000313C9">
          <w:rPr>
            <w:szCs w:val="20"/>
          </w:rPr>
          <w:delText>din</w:delText>
        </w:r>
      </w:del>
      <w:del w:id="614" w:author="ERCOT" w:date="2024-03-07T11:54:00Z">
        <w:r w:rsidRPr="00B94D00">
          <w:rPr>
            <w:szCs w:val="20"/>
          </w:rPr>
          <w:delText>g the first RUC-Committed Hour</w:delText>
        </w:r>
      </w:del>
      <w:r w:rsidRPr="00B94D00">
        <w:rPr>
          <w:szCs w:val="20"/>
        </w:rPr>
        <w:t>.</w:t>
      </w:r>
    </w:p>
    <w:p w14:paraId="0B08325C" w14:textId="77777777" w:rsidR="00572F68" w:rsidRPr="00B94D00" w:rsidRDefault="00572F68" w:rsidP="00572F68">
      <w:pPr>
        <w:spacing w:after="240"/>
        <w:ind w:left="720" w:hanging="720"/>
        <w:rPr>
          <w:iCs/>
        </w:rPr>
      </w:pPr>
      <w:r w:rsidRPr="00B94D00">
        <w:t>(3)</w:t>
      </w:r>
      <w:r w:rsidRPr="00B94D00">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B94D00">
        <w:rPr>
          <w:iCs/>
        </w:rPr>
        <w:t>subject to verification and approval by ERCOT based on the criteria below:</w:t>
      </w:r>
    </w:p>
    <w:p w14:paraId="54809883" w14:textId="77777777" w:rsidR="00572F68" w:rsidRPr="00B94D00" w:rsidRDefault="00572F68" w:rsidP="00572F68">
      <w:pPr>
        <w:spacing w:after="240"/>
        <w:ind w:left="1440" w:hanging="720"/>
        <w:rPr>
          <w:szCs w:val="20"/>
        </w:rPr>
      </w:pPr>
      <w:r w:rsidRPr="00B94D00">
        <w:rPr>
          <w:szCs w:val="20"/>
        </w:rPr>
        <w:t>(a)</w:t>
      </w:r>
      <w:r w:rsidRPr="00B94D00">
        <w:rPr>
          <w:szCs w:val="20"/>
        </w:rPr>
        <w:tab/>
        <w:t>The generation breakers must have been open, as indicated by a telemetered Resource Status of Off-Line, for at least five minutes between the time the QSE is notified of the RUC instruction and the first RUC-Committed Hour;</w:t>
      </w:r>
    </w:p>
    <w:p w14:paraId="6467B00E" w14:textId="77777777" w:rsidR="00572F68" w:rsidRPr="00B94D00" w:rsidRDefault="00572F68" w:rsidP="00572F68">
      <w:pPr>
        <w:spacing w:after="240"/>
        <w:ind w:left="1440" w:hanging="720"/>
        <w:rPr>
          <w:szCs w:val="20"/>
        </w:rPr>
      </w:pPr>
      <w:r w:rsidRPr="00B94D00">
        <w:rPr>
          <w:szCs w:val="20"/>
        </w:rPr>
        <w:t>(b)</w:t>
      </w:r>
      <w:r w:rsidRPr="00B94D00">
        <w:rPr>
          <w:szCs w:val="20"/>
        </w:rPr>
        <w:tab/>
        <w:t>The generation breakers must have been closed, as indicated by a telemetered Resource Status of On-Line, for at least one minute during the RUC commitment period or after the five-minute open breaker determined in item (a) above;</w:t>
      </w:r>
    </w:p>
    <w:p w14:paraId="78D9FA73" w14:textId="77777777" w:rsidR="00572F68" w:rsidRPr="00B94D00" w:rsidRDefault="00572F68" w:rsidP="00572F68">
      <w:pPr>
        <w:spacing w:after="240"/>
        <w:ind w:left="1440" w:hanging="720"/>
        <w:rPr>
          <w:szCs w:val="20"/>
        </w:rPr>
      </w:pPr>
      <w:r w:rsidRPr="00B94D00">
        <w:rPr>
          <w:szCs w:val="20"/>
        </w:rPr>
        <w:t>(c)</w:t>
      </w:r>
      <w:r w:rsidRPr="00B94D00">
        <w:rPr>
          <w:szCs w:val="20"/>
        </w:rPr>
        <w:tab/>
        <w:t>The breaker open-close sequence from items (a) and (b) above does not make the Resource eligible for Startup Cost compensation in the Day-Ahead Market (DAM) or for any other contiguous block of RUC-Committed Hours; and</w:t>
      </w:r>
    </w:p>
    <w:p w14:paraId="5D6A0729" w14:textId="77777777" w:rsidR="00572F68" w:rsidRPr="00B94D00" w:rsidRDefault="00572F68" w:rsidP="00572F68">
      <w:pPr>
        <w:spacing w:after="240"/>
        <w:ind w:left="1440" w:hanging="720"/>
        <w:rPr>
          <w:szCs w:val="20"/>
        </w:rPr>
      </w:pPr>
      <w:r w:rsidRPr="00B94D00">
        <w:rPr>
          <w:szCs w:val="20"/>
        </w:rPr>
        <w:t>(d)</w:t>
      </w:r>
      <w:r w:rsidRPr="00B94D00">
        <w:rPr>
          <w:szCs w:val="20"/>
        </w:rPr>
        <w:tab/>
        <w:t>The startup time used to process the dispute will be the startup time considered by the ERCOT Operator at the time the RUC instruction was issued.</w:t>
      </w:r>
    </w:p>
    <w:p w14:paraId="47A193A0" w14:textId="77777777" w:rsidR="00572F68" w:rsidRPr="00B94D00" w:rsidRDefault="00572F68" w:rsidP="00572F68">
      <w:pPr>
        <w:spacing w:after="240"/>
        <w:ind w:left="720" w:hanging="720"/>
      </w:pPr>
      <w:r w:rsidRPr="00B94D00">
        <w:t>(4)</w:t>
      </w:r>
      <w:r w:rsidRPr="00B94D00">
        <w:tab/>
        <w:t>For purposes of this Section 5.6.2, the telemetered Resource Status of OFFQS shall be considered as Off-Line.</w:t>
      </w:r>
    </w:p>
    <w:p w14:paraId="1CA931E6" w14:textId="77777777" w:rsidR="00572F68" w:rsidRPr="00B94D00" w:rsidRDefault="00572F68" w:rsidP="00572F68">
      <w:pPr>
        <w:spacing w:after="240"/>
        <w:ind w:left="720" w:hanging="720"/>
      </w:pPr>
      <w:r w:rsidRPr="00B94D00">
        <w:t>(5)</w:t>
      </w:r>
      <w:r w:rsidRPr="00B94D00">
        <w:tab/>
        <w:t>A Resource that has a Three-Part Supply Offer cleared in the DAM and subsequently receives a RUC commitment for the Operating Hour for which it was awarded will be settled in accordance with Section 4.6.2.3, Day-Ahead Make-Whole Settlements.</w:t>
      </w:r>
    </w:p>
    <w:p w14:paraId="21EC170E" w14:textId="77777777" w:rsidR="00572F68" w:rsidRPr="00B94D00" w:rsidRDefault="00572F68" w:rsidP="00572F68">
      <w:pPr>
        <w:keepNext/>
        <w:tabs>
          <w:tab w:val="left" w:pos="1080"/>
        </w:tabs>
        <w:spacing w:before="240" w:after="240"/>
        <w:ind w:left="1080" w:hanging="1080"/>
        <w:outlineLvl w:val="2"/>
        <w:rPr>
          <w:b/>
          <w:i/>
          <w:szCs w:val="20"/>
          <w:lang w:val="x-none" w:eastAsia="x-none"/>
        </w:rPr>
      </w:pPr>
      <w:bookmarkStart w:id="615" w:name="_Toc74113614"/>
      <w:bookmarkStart w:id="616" w:name="_Toc88017245"/>
      <w:bookmarkStart w:id="617" w:name="_Toc101091055"/>
      <w:bookmarkStart w:id="618" w:name="_Toc400547186"/>
      <w:bookmarkStart w:id="619" w:name="_Toc405384291"/>
      <w:bookmarkStart w:id="620" w:name="_Toc405543558"/>
      <w:bookmarkStart w:id="621" w:name="_Toc428178067"/>
      <w:bookmarkStart w:id="622" w:name="_Toc440872698"/>
      <w:bookmarkStart w:id="623" w:name="_Toc458766243"/>
      <w:bookmarkStart w:id="624" w:name="_Toc459292648"/>
      <w:bookmarkStart w:id="625" w:name="_Toc60038355"/>
      <w:bookmarkEnd w:id="496"/>
      <w:bookmarkEnd w:id="497"/>
      <w:bookmarkEnd w:id="498"/>
      <w:bookmarkEnd w:id="499"/>
      <w:bookmarkEnd w:id="500"/>
      <w:bookmarkEnd w:id="501"/>
      <w:bookmarkEnd w:id="502"/>
      <w:bookmarkEnd w:id="503"/>
      <w:r w:rsidRPr="00B94D00">
        <w:rPr>
          <w:b/>
          <w:i/>
          <w:szCs w:val="20"/>
          <w:lang w:val="x-none" w:eastAsia="x-none"/>
        </w:rPr>
        <w:t>5.7.1</w:t>
      </w:r>
      <w:r w:rsidRPr="00B94D00">
        <w:rPr>
          <w:b/>
          <w:i/>
          <w:szCs w:val="20"/>
          <w:lang w:val="x-none" w:eastAsia="x-none"/>
        </w:rPr>
        <w:tab/>
        <w:t>RUC Make-Whole Payment</w:t>
      </w:r>
      <w:bookmarkEnd w:id="615"/>
      <w:bookmarkEnd w:id="616"/>
      <w:bookmarkEnd w:id="617"/>
      <w:bookmarkEnd w:id="618"/>
      <w:bookmarkEnd w:id="619"/>
      <w:bookmarkEnd w:id="620"/>
      <w:bookmarkEnd w:id="621"/>
      <w:bookmarkEnd w:id="622"/>
      <w:bookmarkEnd w:id="623"/>
      <w:bookmarkEnd w:id="624"/>
      <w:bookmarkEnd w:id="625"/>
    </w:p>
    <w:p w14:paraId="793D2709" w14:textId="77777777" w:rsidR="00572F68" w:rsidRPr="00B94D00" w:rsidRDefault="00572F68" w:rsidP="00572F68">
      <w:pPr>
        <w:spacing w:after="240"/>
        <w:ind w:left="720" w:hanging="720"/>
        <w:rPr>
          <w:szCs w:val="20"/>
        </w:rPr>
      </w:pPr>
      <w:r w:rsidRPr="00B94D00">
        <w:rPr>
          <w:szCs w:val="20"/>
        </w:rPr>
        <w:t>(1)</w:t>
      </w:r>
      <w:r w:rsidRPr="00B94D00">
        <w:rPr>
          <w:szCs w:val="20"/>
        </w:rPr>
        <w:tab/>
        <w:t xml:space="preserve">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w:t>
      </w:r>
      <w:proofErr w:type="gramStart"/>
      <w:r w:rsidRPr="00B94D00">
        <w:rPr>
          <w:szCs w:val="20"/>
        </w:rPr>
        <w:t>an Energy</w:t>
      </w:r>
      <w:proofErr w:type="gramEnd"/>
      <w:r w:rsidRPr="00B94D00">
        <w:rPr>
          <w:szCs w:val="20"/>
        </w:rPr>
        <w:t xml:space="preserve"> Storage Resource (ESR)</w:t>
      </w:r>
      <w:ins w:id="626" w:author="ERCOT" w:date="2024-03-07T12:20:00Z">
        <w:r w:rsidRPr="00B94D00">
          <w:rPr>
            <w:szCs w:val="20"/>
          </w:rPr>
          <w:t xml:space="preserve"> or for DRRS deployments</w:t>
        </w:r>
      </w:ins>
      <w:r w:rsidRPr="00B94D00">
        <w:rPr>
          <w:szCs w:val="20"/>
        </w:rPr>
        <w:t>.</w:t>
      </w:r>
    </w:p>
    <w:p w14:paraId="3A0F71E4" w14:textId="77777777" w:rsidR="00572F68" w:rsidRPr="00B94D00" w:rsidRDefault="00572F68" w:rsidP="00572F68">
      <w:pPr>
        <w:spacing w:after="240"/>
        <w:ind w:left="720" w:hanging="720"/>
        <w:rPr>
          <w:szCs w:val="20"/>
        </w:rPr>
      </w:pPr>
      <w:r w:rsidRPr="00B94D00">
        <w:rPr>
          <w:szCs w:val="20"/>
        </w:rPr>
        <w:lastRenderedPageBreak/>
        <w:t>(2)</w:t>
      </w:r>
      <w:r w:rsidRPr="00B94D00">
        <w:rPr>
          <w:szCs w:val="20"/>
        </w:rPr>
        <w:tab/>
        <w:t xml:space="preserve">ERCOT shall pay to the Qualified Scheduling Entity (QSE) for the Resource a Make-Whole Payment if the RUC Guarantee calculated in Section 5.7.1.1, RUC </w:t>
      </w:r>
      <w:proofErr w:type="gramStart"/>
      <w:r w:rsidRPr="00B94D00">
        <w:rPr>
          <w:szCs w:val="20"/>
        </w:rPr>
        <w:t>Guarantee,</w:t>
      </w:r>
      <w:proofErr w:type="gramEnd"/>
      <w:r w:rsidRPr="00B94D00">
        <w:rPr>
          <w:szCs w:val="20"/>
        </w:rPr>
        <w:t xml:space="preserve"> is greater than the sum of:</w:t>
      </w:r>
    </w:p>
    <w:p w14:paraId="7D9107C6" w14:textId="77777777" w:rsidR="00572F68" w:rsidRPr="00B94D00" w:rsidRDefault="00572F68" w:rsidP="00572F68">
      <w:pPr>
        <w:spacing w:after="240"/>
        <w:ind w:left="1440" w:hanging="720"/>
        <w:rPr>
          <w:szCs w:val="20"/>
        </w:rPr>
      </w:pPr>
      <w:bookmarkStart w:id="627" w:name="_Toc106616860"/>
      <w:r w:rsidRPr="00B94D00">
        <w:rPr>
          <w:szCs w:val="20"/>
        </w:rPr>
        <w:t>(a)</w:t>
      </w:r>
      <w:r w:rsidRPr="00B94D00">
        <w:rPr>
          <w:szCs w:val="20"/>
        </w:rPr>
        <w:tab/>
        <w:t>RUC Minimum-Energy Revenue calculated in Section 5.7.1.2, RUC Minimum-Energy Revenue;</w:t>
      </w:r>
    </w:p>
    <w:p w14:paraId="3FE42FDD" w14:textId="77777777" w:rsidR="00572F68" w:rsidRPr="00B94D00" w:rsidRDefault="00572F68" w:rsidP="00572F68">
      <w:pPr>
        <w:spacing w:after="240"/>
        <w:ind w:left="1440" w:hanging="720"/>
        <w:rPr>
          <w:szCs w:val="20"/>
        </w:rPr>
      </w:pPr>
      <w:r w:rsidRPr="00B94D00">
        <w:rPr>
          <w:szCs w:val="20"/>
        </w:rPr>
        <w:t>(b)</w:t>
      </w:r>
      <w:r w:rsidRPr="00B94D00">
        <w:rPr>
          <w:szCs w:val="20"/>
        </w:rPr>
        <w:tab/>
        <w:t>Revenue less cost above Low Sustained Limited (LSL) during RUC-Committed Hours calculated in Section 5.7.1.3, Revenue Less Cost Above LSL During RUC-Committed Hours; and</w:t>
      </w:r>
      <w:bookmarkEnd w:id="627"/>
      <w:r w:rsidRPr="00B94D00">
        <w:rPr>
          <w:szCs w:val="20"/>
        </w:rPr>
        <w:t xml:space="preserve"> </w:t>
      </w:r>
    </w:p>
    <w:p w14:paraId="300D11B8" w14:textId="77777777" w:rsidR="00572F68" w:rsidRPr="00B94D00" w:rsidRDefault="00572F68" w:rsidP="00572F68">
      <w:pPr>
        <w:spacing w:after="240"/>
        <w:ind w:left="1440" w:hanging="720"/>
        <w:rPr>
          <w:szCs w:val="20"/>
        </w:rPr>
      </w:pPr>
      <w:bookmarkStart w:id="628" w:name="_Toc106616861"/>
      <w:r w:rsidRPr="00B94D00">
        <w:rPr>
          <w:szCs w:val="20"/>
        </w:rPr>
        <w:t>(c)</w:t>
      </w:r>
      <w:r w:rsidRPr="00B94D00">
        <w:rPr>
          <w:szCs w:val="20"/>
        </w:rPr>
        <w:tab/>
        <w:t xml:space="preserve">Revenue less cost during QSE </w:t>
      </w:r>
      <w:proofErr w:type="spellStart"/>
      <w:r w:rsidRPr="00B94D00">
        <w:rPr>
          <w:szCs w:val="20"/>
        </w:rPr>
        <w:t>Clawback</w:t>
      </w:r>
      <w:proofErr w:type="spellEnd"/>
      <w:r w:rsidRPr="00B94D00">
        <w:rPr>
          <w:szCs w:val="20"/>
        </w:rPr>
        <w:t xml:space="preserve"> Intervals calculated in Section 5.7.1.4, Revenue Less Cost During QSE </w:t>
      </w:r>
      <w:proofErr w:type="spellStart"/>
      <w:r w:rsidRPr="00B94D00">
        <w:rPr>
          <w:szCs w:val="20"/>
        </w:rPr>
        <w:t>Clawback</w:t>
      </w:r>
      <w:proofErr w:type="spellEnd"/>
      <w:r w:rsidRPr="00B94D00">
        <w:rPr>
          <w:szCs w:val="20"/>
        </w:rPr>
        <w:t xml:space="preserve"> Intervals.</w:t>
      </w:r>
      <w:bookmarkEnd w:id="628"/>
      <w:r w:rsidRPr="00B94D00">
        <w:rPr>
          <w:szCs w:val="20"/>
        </w:rPr>
        <w:t xml:space="preserve"> </w:t>
      </w:r>
    </w:p>
    <w:p w14:paraId="006D90EC" w14:textId="77777777" w:rsidR="00572F68" w:rsidRPr="00B94D00" w:rsidRDefault="00572F68" w:rsidP="00572F68">
      <w:pPr>
        <w:spacing w:after="240"/>
        <w:ind w:left="720" w:hanging="720"/>
        <w:rPr>
          <w:szCs w:val="20"/>
        </w:rPr>
      </w:pPr>
      <w:r w:rsidRPr="00B94D00">
        <w:rPr>
          <w:szCs w:val="20"/>
        </w:rPr>
        <w:t>(3)</w:t>
      </w:r>
      <w:r w:rsidRPr="00B94D00">
        <w:rPr>
          <w:szCs w:val="20"/>
        </w:rPr>
        <w:tab/>
        <w:t>The RUC Make-Whole Payment to the QSE for each RUC-committed Resource, including Reliability Must-Run (RMR) Units, for each RUC-Committed Hour in an Operating Day is calculated as follows:</w:t>
      </w:r>
    </w:p>
    <w:p w14:paraId="065D4F62" w14:textId="77777777" w:rsidR="00572F68" w:rsidRPr="00B94D00" w:rsidRDefault="00572F68" w:rsidP="00572F68">
      <w:pPr>
        <w:tabs>
          <w:tab w:val="left" w:pos="2340"/>
          <w:tab w:val="left" w:pos="2880"/>
        </w:tabs>
        <w:spacing w:after="240"/>
        <w:ind w:left="3067" w:hanging="2347"/>
        <w:rPr>
          <w:b/>
          <w:i/>
          <w:vertAlign w:val="subscript"/>
        </w:rPr>
      </w:pPr>
      <w:proofErr w:type="spellStart"/>
      <w:r w:rsidRPr="00B94D00">
        <w:rPr>
          <w:b/>
        </w:rPr>
        <w:t>RUCMWAMT</w:t>
      </w:r>
      <w:r w:rsidRPr="00B94D00">
        <w:rPr>
          <w:b/>
          <w:i/>
          <w:vertAlign w:val="subscript"/>
        </w:rPr>
        <w:t>q,r,h</w:t>
      </w:r>
      <w:proofErr w:type="spellEnd"/>
      <w:r w:rsidRPr="00B94D00">
        <w:tab/>
      </w:r>
      <w:r w:rsidRPr="00B94D00">
        <w:rPr>
          <w:b/>
        </w:rPr>
        <w:t>=</w:t>
      </w:r>
      <w:r w:rsidRPr="00B94D00">
        <w:tab/>
      </w:r>
      <w:r w:rsidRPr="00B94D00">
        <w:rPr>
          <w:b/>
        </w:rPr>
        <w:t xml:space="preserve">(-1) * Max (0, </w:t>
      </w:r>
      <w:proofErr w:type="spellStart"/>
      <w:r w:rsidRPr="00B94D00">
        <w:rPr>
          <w:b/>
        </w:rPr>
        <w:t>RUCG</w:t>
      </w:r>
      <w:r w:rsidRPr="00B94D00">
        <w:rPr>
          <w:b/>
          <w:i/>
          <w:vertAlign w:val="subscript"/>
        </w:rPr>
        <w:t>q,r,d</w:t>
      </w:r>
      <w:proofErr w:type="spellEnd"/>
      <w:r w:rsidRPr="00B94D00">
        <w:rPr>
          <w:b/>
        </w:rPr>
        <w:t xml:space="preserve"> – </w:t>
      </w:r>
      <w:proofErr w:type="spellStart"/>
      <w:r w:rsidRPr="00B94D00">
        <w:rPr>
          <w:b/>
        </w:rPr>
        <w:t>RUCMEREV</w:t>
      </w:r>
      <w:r w:rsidRPr="00B94D00">
        <w:rPr>
          <w:b/>
          <w:i/>
          <w:vertAlign w:val="subscript"/>
        </w:rPr>
        <w:t>q,r,d</w:t>
      </w:r>
      <w:proofErr w:type="spellEnd"/>
      <w:r w:rsidRPr="00B94D00">
        <w:rPr>
          <w:b/>
        </w:rPr>
        <w:t xml:space="preserve"> – </w:t>
      </w:r>
      <w:proofErr w:type="spellStart"/>
      <w:r w:rsidRPr="00B94D00">
        <w:rPr>
          <w:b/>
        </w:rPr>
        <w:t>RUCEXRR</w:t>
      </w:r>
      <w:r w:rsidRPr="00B94D00">
        <w:rPr>
          <w:b/>
          <w:i/>
          <w:vertAlign w:val="subscript"/>
        </w:rPr>
        <w:t>q,r,d</w:t>
      </w:r>
      <w:proofErr w:type="spellEnd"/>
      <w:r w:rsidRPr="00B94D00">
        <w:rPr>
          <w:b/>
        </w:rPr>
        <w:t xml:space="preserve"> – </w:t>
      </w:r>
      <w:proofErr w:type="spellStart"/>
      <w:r w:rsidRPr="00B94D00">
        <w:rPr>
          <w:b/>
        </w:rPr>
        <w:t>RUCEXRQC</w:t>
      </w:r>
      <w:r w:rsidRPr="00B94D00">
        <w:rPr>
          <w:b/>
          <w:i/>
          <w:vertAlign w:val="subscript"/>
        </w:rPr>
        <w:t>q,r,d</w:t>
      </w:r>
      <w:proofErr w:type="spellEnd"/>
      <w:r w:rsidRPr="00B94D00">
        <w:rPr>
          <w:b/>
        </w:rPr>
        <w:t xml:space="preserve">) / </w:t>
      </w:r>
      <w:proofErr w:type="spellStart"/>
      <w:r w:rsidRPr="00B94D00">
        <w:rPr>
          <w:b/>
        </w:rPr>
        <w:t>RUCHR</w:t>
      </w:r>
      <w:r w:rsidRPr="00B94D00">
        <w:rPr>
          <w:b/>
          <w:i/>
          <w:vertAlign w:val="subscript"/>
        </w:rPr>
        <w:t>q,r,d</w:t>
      </w:r>
      <w:proofErr w:type="spellEnd"/>
    </w:p>
    <w:p w14:paraId="44BB0512" w14:textId="77777777" w:rsidR="00572F68" w:rsidRPr="00B94D00" w:rsidRDefault="00572F68" w:rsidP="00572F68">
      <w:pPr>
        <w:spacing w:before="120"/>
        <w:rPr>
          <w:iCs/>
          <w:szCs w:val="20"/>
        </w:rPr>
      </w:pPr>
      <w:r w:rsidRPr="00B94D00">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572F68" w:rsidRPr="00B94D00" w14:paraId="4357BB78" w14:textId="77777777" w:rsidTr="005C0B53">
        <w:trPr>
          <w:cantSplit/>
          <w:tblHeader/>
        </w:trPr>
        <w:tc>
          <w:tcPr>
            <w:tcW w:w="1026" w:type="pct"/>
          </w:tcPr>
          <w:p w14:paraId="55BE57CA" w14:textId="77777777" w:rsidR="00572F68" w:rsidRPr="00B94D00" w:rsidRDefault="00572F68" w:rsidP="005C0B53">
            <w:pPr>
              <w:spacing w:after="120"/>
              <w:rPr>
                <w:b/>
                <w:iCs/>
                <w:sz w:val="20"/>
                <w:szCs w:val="20"/>
              </w:rPr>
            </w:pPr>
            <w:r w:rsidRPr="00B94D00">
              <w:rPr>
                <w:b/>
                <w:iCs/>
                <w:sz w:val="20"/>
                <w:szCs w:val="20"/>
              </w:rPr>
              <w:t>Variable</w:t>
            </w:r>
          </w:p>
        </w:tc>
        <w:tc>
          <w:tcPr>
            <w:tcW w:w="407" w:type="pct"/>
          </w:tcPr>
          <w:p w14:paraId="023ACF95" w14:textId="77777777" w:rsidR="00572F68" w:rsidRPr="00B94D00" w:rsidRDefault="00572F68" w:rsidP="005C0B53">
            <w:pPr>
              <w:spacing w:after="120"/>
              <w:jc w:val="center"/>
              <w:rPr>
                <w:b/>
                <w:iCs/>
                <w:sz w:val="20"/>
                <w:szCs w:val="20"/>
              </w:rPr>
            </w:pPr>
            <w:r w:rsidRPr="00B94D00">
              <w:rPr>
                <w:b/>
                <w:iCs/>
                <w:sz w:val="20"/>
                <w:szCs w:val="20"/>
              </w:rPr>
              <w:t>Unit</w:t>
            </w:r>
          </w:p>
        </w:tc>
        <w:tc>
          <w:tcPr>
            <w:tcW w:w="3567" w:type="pct"/>
          </w:tcPr>
          <w:p w14:paraId="253A2986" w14:textId="77777777" w:rsidR="00572F68" w:rsidRPr="00B94D00" w:rsidRDefault="00572F68" w:rsidP="005C0B53">
            <w:pPr>
              <w:spacing w:after="120"/>
              <w:rPr>
                <w:b/>
                <w:iCs/>
                <w:sz w:val="20"/>
                <w:szCs w:val="20"/>
              </w:rPr>
            </w:pPr>
            <w:r w:rsidRPr="00B94D00">
              <w:rPr>
                <w:b/>
                <w:iCs/>
                <w:sz w:val="20"/>
                <w:szCs w:val="20"/>
              </w:rPr>
              <w:t>Definition</w:t>
            </w:r>
          </w:p>
        </w:tc>
      </w:tr>
      <w:tr w:rsidR="00572F68" w:rsidRPr="00B94D00" w14:paraId="4118A215" w14:textId="77777777" w:rsidTr="005C0B53">
        <w:trPr>
          <w:cantSplit/>
        </w:trPr>
        <w:tc>
          <w:tcPr>
            <w:tcW w:w="1026" w:type="pct"/>
          </w:tcPr>
          <w:p w14:paraId="17BFC782" w14:textId="77777777" w:rsidR="00572F68" w:rsidRPr="00B94D00" w:rsidRDefault="00572F68" w:rsidP="005C0B53">
            <w:pPr>
              <w:spacing w:after="60"/>
              <w:rPr>
                <w:iCs/>
                <w:sz w:val="20"/>
                <w:szCs w:val="20"/>
              </w:rPr>
            </w:pPr>
            <w:proofErr w:type="spellStart"/>
            <w:r w:rsidRPr="00B94D00">
              <w:rPr>
                <w:iCs/>
                <w:sz w:val="20"/>
                <w:szCs w:val="20"/>
              </w:rPr>
              <w:t>RUCMWAMT</w:t>
            </w:r>
            <w:r w:rsidRPr="00B94D00">
              <w:rPr>
                <w:i/>
                <w:iCs/>
                <w:sz w:val="20"/>
                <w:szCs w:val="20"/>
                <w:vertAlign w:val="subscript"/>
              </w:rPr>
              <w:t>q,r,h</w:t>
            </w:r>
            <w:proofErr w:type="spellEnd"/>
          </w:p>
        </w:tc>
        <w:tc>
          <w:tcPr>
            <w:tcW w:w="407" w:type="pct"/>
          </w:tcPr>
          <w:p w14:paraId="335582B2" w14:textId="77777777" w:rsidR="00572F68" w:rsidRPr="00B94D00" w:rsidRDefault="00572F68" w:rsidP="005C0B53">
            <w:pPr>
              <w:spacing w:after="60"/>
              <w:jc w:val="center"/>
              <w:rPr>
                <w:iCs/>
                <w:sz w:val="20"/>
                <w:szCs w:val="20"/>
              </w:rPr>
            </w:pPr>
            <w:r w:rsidRPr="00B94D00">
              <w:rPr>
                <w:iCs/>
                <w:sz w:val="20"/>
                <w:szCs w:val="20"/>
              </w:rPr>
              <w:t>$</w:t>
            </w:r>
          </w:p>
        </w:tc>
        <w:tc>
          <w:tcPr>
            <w:tcW w:w="3567" w:type="pct"/>
          </w:tcPr>
          <w:p w14:paraId="7283B08A" w14:textId="77777777" w:rsidR="00572F68" w:rsidRPr="00B94D00" w:rsidRDefault="00572F68" w:rsidP="005C0B53">
            <w:pPr>
              <w:spacing w:after="60"/>
              <w:rPr>
                <w:iCs/>
                <w:sz w:val="20"/>
                <w:szCs w:val="20"/>
              </w:rPr>
            </w:pPr>
            <w:r w:rsidRPr="00B94D00">
              <w:rPr>
                <w:i/>
                <w:iCs/>
                <w:sz w:val="20"/>
                <w:szCs w:val="20"/>
              </w:rPr>
              <w:t>RUC Make-Whole Payment</w:t>
            </w:r>
            <w:r w:rsidRPr="00B94D00">
              <w:rPr>
                <w:iCs/>
                <w:sz w:val="20"/>
                <w:szCs w:val="20"/>
              </w:rPr>
              <w:t xml:space="preserve">—The RUC Make-Whole Payment to the QSE for Resource </w:t>
            </w:r>
            <w:r w:rsidRPr="00B94D00">
              <w:rPr>
                <w:i/>
                <w:iCs/>
                <w:sz w:val="20"/>
                <w:szCs w:val="20"/>
              </w:rPr>
              <w:t>r</w:t>
            </w:r>
            <w:r w:rsidRPr="00B94D00">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572F68" w:rsidRPr="00B94D00" w14:paraId="01988DA4" w14:textId="77777777" w:rsidTr="005C0B53">
        <w:trPr>
          <w:cantSplit/>
        </w:trPr>
        <w:tc>
          <w:tcPr>
            <w:tcW w:w="1026" w:type="pct"/>
          </w:tcPr>
          <w:p w14:paraId="690ED485" w14:textId="77777777" w:rsidR="00572F68" w:rsidRPr="00B94D00" w:rsidRDefault="00572F68" w:rsidP="005C0B53">
            <w:pPr>
              <w:spacing w:after="60"/>
              <w:rPr>
                <w:iCs/>
                <w:sz w:val="20"/>
                <w:szCs w:val="20"/>
              </w:rPr>
            </w:pPr>
            <w:proofErr w:type="spellStart"/>
            <w:r w:rsidRPr="00B94D00">
              <w:rPr>
                <w:iCs/>
                <w:sz w:val="20"/>
                <w:szCs w:val="20"/>
              </w:rPr>
              <w:t>RUCG</w:t>
            </w:r>
            <w:r w:rsidRPr="00B94D00">
              <w:rPr>
                <w:i/>
                <w:iCs/>
                <w:sz w:val="20"/>
                <w:szCs w:val="20"/>
                <w:vertAlign w:val="subscript"/>
              </w:rPr>
              <w:t>q,r,d</w:t>
            </w:r>
            <w:proofErr w:type="spellEnd"/>
          </w:p>
        </w:tc>
        <w:tc>
          <w:tcPr>
            <w:tcW w:w="407" w:type="pct"/>
          </w:tcPr>
          <w:p w14:paraId="78FBEACC" w14:textId="77777777" w:rsidR="00572F68" w:rsidRPr="00B94D00" w:rsidRDefault="00572F68" w:rsidP="005C0B53">
            <w:pPr>
              <w:spacing w:after="60"/>
              <w:jc w:val="center"/>
              <w:rPr>
                <w:iCs/>
                <w:sz w:val="20"/>
                <w:szCs w:val="20"/>
              </w:rPr>
            </w:pPr>
            <w:r w:rsidRPr="00B94D00">
              <w:rPr>
                <w:iCs/>
                <w:sz w:val="20"/>
                <w:szCs w:val="20"/>
              </w:rPr>
              <w:t>$</w:t>
            </w:r>
          </w:p>
        </w:tc>
        <w:tc>
          <w:tcPr>
            <w:tcW w:w="3567" w:type="pct"/>
          </w:tcPr>
          <w:p w14:paraId="736B974E" w14:textId="77777777" w:rsidR="00572F68" w:rsidRPr="00B94D00" w:rsidRDefault="00572F68" w:rsidP="005C0B53">
            <w:pPr>
              <w:spacing w:after="60"/>
              <w:rPr>
                <w:iCs/>
                <w:sz w:val="20"/>
                <w:szCs w:val="20"/>
              </w:rPr>
            </w:pPr>
            <w:r w:rsidRPr="00B94D00">
              <w:rPr>
                <w:i/>
                <w:iCs/>
                <w:sz w:val="20"/>
                <w:szCs w:val="20"/>
              </w:rPr>
              <w:t>RUC Guarantee</w:t>
            </w:r>
            <w:r w:rsidRPr="00B94D00">
              <w:rPr>
                <w:iCs/>
                <w:sz w:val="20"/>
                <w:szCs w:val="20"/>
              </w:rPr>
              <w:t xml:space="preserve">—The sum of eligible Startup Costs and minimum-energy costs for Resource </w:t>
            </w:r>
            <w:r w:rsidRPr="00B94D00">
              <w:rPr>
                <w:i/>
                <w:iCs/>
                <w:sz w:val="20"/>
                <w:szCs w:val="20"/>
              </w:rPr>
              <w:t>r</w:t>
            </w:r>
            <w:r w:rsidRPr="00B94D00">
              <w:rPr>
                <w:iCs/>
                <w:sz w:val="20"/>
                <w:szCs w:val="20"/>
              </w:rPr>
              <w:t xml:space="preserve"> during all RUC-Committed Hours, for the Operating Day.  See Section 5.7.</w:t>
            </w:r>
            <w:proofErr w:type="gramStart"/>
            <w:r w:rsidRPr="00B94D00">
              <w:rPr>
                <w:iCs/>
                <w:sz w:val="20"/>
                <w:szCs w:val="20"/>
              </w:rPr>
              <w:t>1.1</w:t>
            </w:r>
            <w:proofErr w:type="gramEnd"/>
            <w:r w:rsidRPr="00B94D00">
              <w:rPr>
                <w:iCs/>
                <w:sz w:val="20"/>
                <w:szCs w:val="20"/>
              </w:rPr>
              <w:t>.  When one or more Combined Cycle Generation Resources are committed by RUC, guaranteed costs are calculated for the Combined Cycle Train for all RUC-committed Combined Cycle Generation Resources.</w:t>
            </w:r>
          </w:p>
        </w:tc>
      </w:tr>
      <w:tr w:rsidR="00572F68" w:rsidRPr="00B94D00" w14:paraId="32DE6B1C" w14:textId="77777777" w:rsidTr="005C0B53">
        <w:trPr>
          <w:cantSplit/>
        </w:trPr>
        <w:tc>
          <w:tcPr>
            <w:tcW w:w="1026" w:type="pct"/>
          </w:tcPr>
          <w:p w14:paraId="547E7B42" w14:textId="77777777" w:rsidR="00572F68" w:rsidRPr="00B94D00" w:rsidRDefault="00572F68" w:rsidP="005C0B53">
            <w:pPr>
              <w:spacing w:after="60"/>
              <w:rPr>
                <w:iCs/>
                <w:sz w:val="20"/>
                <w:szCs w:val="20"/>
              </w:rPr>
            </w:pPr>
            <w:proofErr w:type="spellStart"/>
            <w:r w:rsidRPr="00B94D00">
              <w:rPr>
                <w:iCs/>
                <w:sz w:val="20"/>
                <w:szCs w:val="20"/>
              </w:rPr>
              <w:t>RUCMEREV</w:t>
            </w:r>
            <w:r w:rsidRPr="00B94D00">
              <w:rPr>
                <w:i/>
                <w:iCs/>
                <w:sz w:val="20"/>
                <w:szCs w:val="20"/>
                <w:vertAlign w:val="subscript"/>
              </w:rPr>
              <w:t>q,r,d</w:t>
            </w:r>
            <w:proofErr w:type="spellEnd"/>
          </w:p>
        </w:tc>
        <w:tc>
          <w:tcPr>
            <w:tcW w:w="407" w:type="pct"/>
          </w:tcPr>
          <w:p w14:paraId="134B730A" w14:textId="77777777" w:rsidR="00572F68" w:rsidRPr="00B94D00" w:rsidRDefault="00572F68" w:rsidP="005C0B53">
            <w:pPr>
              <w:spacing w:after="60"/>
              <w:jc w:val="center"/>
              <w:rPr>
                <w:iCs/>
                <w:sz w:val="20"/>
                <w:szCs w:val="20"/>
              </w:rPr>
            </w:pPr>
            <w:r w:rsidRPr="00B94D00">
              <w:rPr>
                <w:iCs/>
                <w:sz w:val="20"/>
                <w:szCs w:val="20"/>
              </w:rPr>
              <w:t>$</w:t>
            </w:r>
          </w:p>
        </w:tc>
        <w:tc>
          <w:tcPr>
            <w:tcW w:w="3567" w:type="pct"/>
          </w:tcPr>
          <w:p w14:paraId="50890054" w14:textId="77777777" w:rsidR="00572F68" w:rsidRPr="00B94D00" w:rsidRDefault="00572F68" w:rsidP="005C0B53">
            <w:pPr>
              <w:spacing w:after="60"/>
              <w:rPr>
                <w:iCs/>
                <w:sz w:val="20"/>
                <w:szCs w:val="20"/>
              </w:rPr>
            </w:pPr>
            <w:r w:rsidRPr="00B94D00">
              <w:rPr>
                <w:i/>
                <w:iCs/>
                <w:sz w:val="20"/>
                <w:szCs w:val="20"/>
              </w:rPr>
              <w:t>RUC Minimum-Energy Revenue</w:t>
            </w:r>
            <w:r w:rsidRPr="00B94D00">
              <w:rPr>
                <w:iCs/>
                <w:sz w:val="20"/>
                <w:szCs w:val="20"/>
              </w:rPr>
              <w:t xml:space="preserve">—The sum of the energy revenues for Resource </w:t>
            </w:r>
            <w:r w:rsidRPr="00B94D00">
              <w:rPr>
                <w:i/>
                <w:iCs/>
                <w:sz w:val="20"/>
                <w:szCs w:val="20"/>
              </w:rPr>
              <w:t>r</w:t>
            </w:r>
            <w:r w:rsidRPr="00B94D00">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572F68" w:rsidRPr="00B94D00" w14:paraId="1807C250" w14:textId="77777777" w:rsidTr="005C0B53">
        <w:trPr>
          <w:cantSplit/>
        </w:trPr>
        <w:tc>
          <w:tcPr>
            <w:tcW w:w="1026" w:type="pct"/>
          </w:tcPr>
          <w:p w14:paraId="19BFEDC9" w14:textId="77777777" w:rsidR="00572F68" w:rsidRPr="00B94D00" w:rsidRDefault="00572F68" w:rsidP="005C0B53">
            <w:pPr>
              <w:spacing w:after="60"/>
              <w:rPr>
                <w:iCs/>
                <w:sz w:val="20"/>
                <w:szCs w:val="20"/>
              </w:rPr>
            </w:pPr>
            <w:proofErr w:type="spellStart"/>
            <w:r w:rsidRPr="00B94D00">
              <w:rPr>
                <w:iCs/>
                <w:sz w:val="20"/>
                <w:szCs w:val="20"/>
              </w:rPr>
              <w:t>RUCEXRR</w:t>
            </w:r>
            <w:r w:rsidRPr="00B94D00">
              <w:rPr>
                <w:i/>
                <w:iCs/>
                <w:sz w:val="20"/>
                <w:szCs w:val="20"/>
                <w:vertAlign w:val="subscript"/>
              </w:rPr>
              <w:t>q,r,d</w:t>
            </w:r>
            <w:proofErr w:type="spellEnd"/>
          </w:p>
        </w:tc>
        <w:tc>
          <w:tcPr>
            <w:tcW w:w="407" w:type="pct"/>
          </w:tcPr>
          <w:p w14:paraId="7311FEF9" w14:textId="77777777" w:rsidR="00572F68" w:rsidRPr="00B94D00" w:rsidRDefault="00572F68" w:rsidP="005C0B53">
            <w:pPr>
              <w:spacing w:after="60"/>
              <w:jc w:val="center"/>
              <w:rPr>
                <w:iCs/>
                <w:sz w:val="20"/>
                <w:szCs w:val="20"/>
              </w:rPr>
            </w:pPr>
            <w:r w:rsidRPr="00B94D00">
              <w:rPr>
                <w:iCs/>
                <w:sz w:val="20"/>
                <w:szCs w:val="20"/>
              </w:rPr>
              <w:t>$</w:t>
            </w:r>
          </w:p>
        </w:tc>
        <w:tc>
          <w:tcPr>
            <w:tcW w:w="3567" w:type="pct"/>
          </w:tcPr>
          <w:p w14:paraId="146F9730" w14:textId="77777777" w:rsidR="00572F68" w:rsidRPr="00B94D00" w:rsidRDefault="00572F68" w:rsidP="005C0B53">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r</w:t>
            </w:r>
            <w:r w:rsidRPr="00B94D00">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572F68" w:rsidRPr="00B94D00" w14:paraId="133CEE7E" w14:textId="77777777" w:rsidTr="005C0B53">
        <w:trPr>
          <w:cantSplit/>
        </w:trPr>
        <w:tc>
          <w:tcPr>
            <w:tcW w:w="1026" w:type="pct"/>
          </w:tcPr>
          <w:p w14:paraId="7CB6418A" w14:textId="77777777" w:rsidR="00572F68" w:rsidRPr="00B94D00" w:rsidRDefault="00572F68" w:rsidP="005C0B53">
            <w:pPr>
              <w:spacing w:after="60"/>
              <w:rPr>
                <w:iCs/>
                <w:sz w:val="20"/>
                <w:szCs w:val="20"/>
              </w:rPr>
            </w:pPr>
            <w:proofErr w:type="spellStart"/>
            <w:r w:rsidRPr="00B94D00">
              <w:rPr>
                <w:iCs/>
                <w:sz w:val="20"/>
                <w:szCs w:val="20"/>
              </w:rPr>
              <w:lastRenderedPageBreak/>
              <w:t>RUCEXRQC</w:t>
            </w:r>
            <w:r w:rsidRPr="00B94D00">
              <w:rPr>
                <w:i/>
                <w:iCs/>
                <w:sz w:val="20"/>
                <w:szCs w:val="20"/>
                <w:vertAlign w:val="subscript"/>
              </w:rPr>
              <w:t>q,r,d</w:t>
            </w:r>
            <w:proofErr w:type="spellEnd"/>
          </w:p>
        </w:tc>
        <w:tc>
          <w:tcPr>
            <w:tcW w:w="407" w:type="pct"/>
          </w:tcPr>
          <w:p w14:paraId="76FD3A19" w14:textId="77777777" w:rsidR="00572F68" w:rsidRPr="00B94D00" w:rsidRDefault="00572F68" w:rsidP="005C0B53">
            <w:pPr>
              <w:spacing w:after="60"/>
              <w:jc w:val="center"/>
              <w:rPr>
                <w:iCs/>
                <w:sz w:val="20"/>
                <w:szCs w:val="20"/>
              </w:rPr>
            </w:pPr>
            <w:r w:rsidRPr="00B94D00">
              <w:rPr>
                <w:iCs/>
                <w:sz w:val="20"/>
                <w:szCs w:val="20"/>
              </w:rPr>
              <w:t>$</w:t>
            </w:r>
          </w:p>
        </w:tc>
        <w:tc>
          <w:tcPr>
            <w:tcW w:w="3567" w:type="pct"/>
          </w:tcPr>
          <w:p w14:paraId="6BAAD1BB" w14:textId="77777777" w:rsidR="00572F68" w:rsidRPr="00B94D00" w:rsidRDefault="00572F68" w:rsidP="005C0B53">
            <w:pPr>
              <w:spacing w:after="60"/>
              <w:rPr>
                <w:iCs/>
                <w:sz w:val="20"/>
                <w:szCs w:val="20"/>
              </w:rPr>
            </w:pPr>
            <w:r w:rsidRPr="00B94D00">
              <w:rPr>
                <w:i/>
                <w:iCs/>
                <w:sz w:val="20"/>
                <w:szCs w:val="20"/>
              </w:rPr>
              <w:t xml:space="preserve">Revenue Less Cost During QSE </w:t>
            </w:r>
            <w:proofErr w:type="spellStart"/>
            <w:r w:rsidRPr="00B94D00">
              <w:rPr>
                <w:i/>
                <w:iCs/>
                <w:sz w:val="20"/>
                <w:szCs w:val="20"/>
              </w:rPr>
              <w:t>Clawback</w:t>
            </w:r>
            <w:proofErr w:type="spellEnd"/>
            <w:r w:rsidRPr="00B94D00">
              <w:rPr>
                <w:i/>
                <w:iCs/>
                <w:sz w:val="20"/>
                <w:szCs w:val="20"/>
              </w:rPr>
              <w:t xml:space="preserve"> Intervals</w:t>
            </w:r>
            <w:r w:rsidRPr="00B94D00">
              <w:rPr>
                <w:iCs/>
                <w:sz w:val="20"/>
                <w:szCs w:val="20"/>
              </w:rPr>
              <w:t xml:space="preserve">—The sum of the total revenue for Resource </w:t>
            </w:r>
            <w:proofErr w:type="spellStart"/>
            <w:r w:rsidRPr="00B94D00">
              <w:rPr>
                <w:i/>
                <w:iCs/>
                <w:sz w:val="20"/>
                <w:szCs w:val="20"/>
              </w:rPr>
              <w:t>r</w:t>
            </w:r>
            <w:proofErr w:type="spellEnd"/>
            <w:r w:rsidRPr="00B94D00">
              <w:rPr>
                <w:iCs/>
                <w:sz w:val="20"/>
                <w:szCs w:val="20"/>
              </w:rPr>
              <w:t xml:space="preserve"> less the cost during all QSE </w:t>
            </w:r>
            <w:proofErr w:type="spellStart"/>
            <w:r w:rsidRPr="00B94D00">
              <w:rPr>
                <w:iCs/>
                <w:sz w:val="20"/>
                <w:szCs w:val="20"/>
              </w:rPr>
              <w:t>Clawback</w:t>
            </w:r>
            <w:proofErr w:type="spellEnd"/>
            <w:r w:rsidRPr="00B94D00">
              <w:rPr>
                <w:iCs/>
                <w:sz w:val="20"/>
                <w:szCs w:val="20"/>
              </w:rPr>
              <w:t xml:space="preserve"> Intervals, for the Operating Day.  See Section 5.7.1.4.  When one or more Combined Cycle Generation Resources are committed by RUC, revenue less cost during QSE </w:t>
            </w:r>
            <w:proofErr w:type="spellStart"/>
            <w:r w:rsidRPr="00B94D00">
              <w:rPr>
                <w:iCs/>
                <w:sz w:val="20"/>
                <w:szCs w:val="20"/>
              </w:rPr>
              <w:t>Clawback</w:t>
            </w:r>
            <w:proofErr w:type="spellEnd"/>
            <w:r w:rsidRPr="00B94D00">
              <w:rPr>
                <w:iCs/>
                <w:sz w:val="20"/>
                <w:szCs w:val="20"/>
              </w:rPr>
              <w:t xml:space="preserve"> Intervals is calculated for the Combined Cycle Train for all Combined Cycle Generation Resources earning revenue in QSE </w:t>
            </w:r>
            <w:proofErr w:type="spellStart"/>
            <w:r w:rsidRPr="00B94D00">
              <w:rPr>
                <w:iCs/>
                <w:sz w:val="20"/>
                <w:szCs w:val="20"/>
              </w:rPr>
              <w:t>Clawback</w:t>
            </w:r>
            <w:proofErr w:type="spellEnd"/>
            <w:r w:rsidRPr="00B94D00">
              <w:rPr>
                <w:iCs/>
                <w:sz w:val="20"/>
                <w:szCs w:val="20"/>
              </w:rPr>
              <w:t xml:space="preserve"> Intervals.</w:t>
            </w:r>
          </w:p>
        </w:tc>
      </w:tr>
      <w:tr w:rsidR="00572F68" w:rsidRPr="00B94D00" w14:paraId="01220A9A" w14:textId="77777777" w:rsidTr="005C0B53">
        <w:trPr>
          <w:cantSplit/>
        </w:trPr>
        <w:tc>
          <w:tcPr>
            <w:tcW w:w="1026" w:type="pct"/>
          </w:tcPr>
          <w:p w14:paraId="23961F7B" w14:textId="77777777" w:rsidR="00572F68" w:rsidRPr="00B94D00" w:rsidRDefault="00572F68" w:rsidP="005C0B53">
            <w:pPr>
              <w:spacing w:after="60"/>
              <w:rPr>
                <w:iCs/>
                <w:sz w:val="20"/>
                <w:szCs w:val="20"/>
              </w:rPr>
            </w:pPr>
            <w:proofErr w:type="spellStart"/>
            <w:r w:rsidRPr="00B94D00">
              <w:rPr>
                <w:iCs/>
                <w:sz w:val="20"/>
                <w:szCs w:val="20"/>
              </w:rPr>
              <w:t>RUCHR</w:t>
            </w:r>
            <w:r w:rsidRPr="00B94D00">
              <w:rPr>
                <w:i/>
                <w:iCs/>
                <w:sz w:val="20"/>
                <w:szCs w:val="20"/>
                <w:vertAlign w:val="subscript"/>
              </w:rPr>
              <w:t>q,r,d</w:t>
            </w:r>
            <w:proofErr w:type="spellEnd"/>
          </w:p>
        </w:tc>
        <w:tc>
          <w:tcPr>
            <w:tcW w:w="407" w:type="pct"/>
          </w:tcPr>
          <w:p w14:paraId="51428501" w14:textId="77777777" w:rsidR="00572F68" w:rsidRPr="00B94D00" w:rsidRDefault="00572F68" w:rsidP="005C0B53">
            <w:pPr>
              <w:spacing w:after="60"/>
              <w:jc w:val="center"/>
              <w:rPr>
                <w:iCs/>
                <w:sz w:val="20"/>
                <w:szCs w:val="20"/>
              </w:rPr>
            </w:pPr>
            <w:r w:rsidRPr="00B94D00">
              <w:rPr>
                <w:iCs/>
                <w:sz w:val="20"/>
                <w:szCs w:val="20"/>
              </w:rPr>
              <w:t>None</w:t>
            </w:r>
          </w:p>
        </w:tc>
        <w:tc>
          <w:tcPr>
            <w:tcW w:w="3567" w:type="pct"/>
          </w:tcPr>
          <w:p w14:paraId="7FF55099" w14:textId="77777777" w:rsidR="00572F68" w:rsidRPr="00B94D00" w:rsidRDefault="00572F68" w:rsidP="005C0B53">
            <w:pPr>
              <w:spacing w:after="60"/>
              <w:rPr>
                <w:iCs/>
                <w:sz w:val="20"/>
                <w:szCs w:val="20"/>
              </w:rPr>
            </w:pPr>
            <w:r w:rsidRPr="00B94D00">
              <w:rPr>
                <w:i/>
                <w:sz w:val="20"/>
                <w:szCs w:val="20"/>
              </w:rPr>
              <w:t>RUC Hour</w:t>
            </w:r>
            <w:r w:rsidRPr="00B94D00">
              <w:rPr>
                <w:iCs/>
                <w:sz w:val="20"/>
                <w:szCs w:val="20"/>
              </w:rPr>
              <w:t xml:space="preserve">—The total number of RUC-Committed Hours, for Resource </w:t>
            </w:r>
            <w:r w:rsidRPr="00B94D00">
              <w:rPr>
                <w:i/>
                <w:iCs/>
                <w:sz w:val="20"/>
                <w:szCs w:val="20"/>
              </w:rPr>
              <w:t>r</w:t>
            </w:r>
            <w:r w:rsidRPr="00B94D00">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572F68" w:rsidRPr="00B94D00" w14:paraId="2592177D" w14:textId="77777777" w:rsidTr="005C0B53">
        <w:trPr>
          <w:cantSplit/>
        </w:trPr>
        <w:tc>
          <w:tcPr>
            <w:tcW w:w="1026" w:type="pct"/>
          </w:tcPr>
          <w:p w14:paraId="11FD63BB" w14:textId="77777777" w:rsidR="00572F68" w:rsidRPr="00B94D00" w:rsidRDefault="00572F68" w:rsidP="005C0B53">
            <w:pPr>
              <w:spacing w:after="60"/>
              <w:rPr>
                <w:iCs/>
                <w:sz w:val="20"/>
                <w:szCs w:val="20"/>
              </w:rPr>
            </w:pPr>
            <w:r w:rsidRPr="00B94D00">
              <w:rPr>
                <w:i/>
                <w:iCs/>
                <w:sz w:val="20"/>
                <w:szCs w:val="20"/>
              </w:rPr>
              <w:t>q</w:t>
            </w:r>
          </w:p>
        </w:tc>
        <w:tc>
          <w:tcPr>
            <w:tcW w:w="407" w:type="pct"/>
          </w:tcPr>
          <w:p w14:paraId="40E7AFBD" w14:textId="77777777" w:rsidR="00572F68" w:rsidRPr="00B94D00" w:rsidRDefault="00572F68" w:rsidP="005C0B53">
            <w:pPr>
              <w:spacing w:after="60"/>
              <w:jc w:val="center"/>
              <w:rPr>
                <w:iCs/>
                <w:sz w:val="20"/>
                <w:szCs w:val="20"/>
              </w:rPr>
            </w:pPr>
            <w:r w:rsidRPr="00B94D00">
              <w:rPr>
                <w:iCs/>
                <w:sz w:val="20"/>
                <w:szCs w:val="20"/>
              </w:rPr>
              <w:t>None</w:t>
            </w:r>
          </w:p>
        </w:tc>
        <w:tc>
          <w:tcPr>
            <w:tcW w:w="3567" w:type="pct"/>
          </w:tcPr>
          <w:p w14:paraId="134DAA7C" w14:textId="77777777" w:rsidR="00572F68" w:rsidRPr="00B94D00" w:rsidRDefault="00572F68" w:rsidP="005C0B53">
            <w:pPr>
              <w:spacing w:after="60"/>
              <w:rPr>
                <w:iCs/>
                <w:sz w:val="20"/>
                <w:szCs w:val="20"/>
              </w:rPr>
            </w:pPr>
            <w:r w:rsidRPr="00B94D00">
              <w:rPr>
                <w:iCs/>
                <w:sz w:val="20"/>
                <w:szCs w:val="20"/>
              </w:rPr>
              <w:t>A QSE.</w:t>
            </w:r>
          </w:p>
        </w:tc>
      </w:tr>
      <w:tr w:rsidR="00572F68" w:rsidRPr="00B94D00" w14:paraId="2D421AAD" w14:textId="77777777" w:rsidTr="005C0B53">
        <w:trPr>
          <w:cantSplit/>
        </w:trPr>
        <w:tc>
          <w:tcPr>
            <w:tcW w:w="1026" w:type="pct"/>
          </w:tcPr>
          <w:p w14:paraId="709BD1FA" w14:textId="77777777" w:rsidR="00572F68" w:rsidRPr="00B94D00" w:rsidRDefault="00572F68" w:rsidP="005C0B53">
            <w:pPr>
              <w:spacing w:after="60"/>
              <w:rPr>
                <w:iCs/>
                <w:sz w:val="20"/>
                <w:szCs w:val="20"/>
              </w:rPr>
            </w:pPr>
            <w:r w:rsidRPr="00B94D00">
              <w:rPr>
                <w:i/>
                <w:iCs/>
                <w:sz w:val="20"/>
                <w:szCs w:val="20"/>
              </w:rPr>
              <w:t>r</w:t>
            </w:r>
          </w:p>
        </w:tc>
        <w:tc>
          <w:tcPr>
            <w:tcW w:w="407" w:type="pct"/>
          </w:tcPr>
          <w:p w14:paraId="24D34D2C" w14:textId="77777777" w:rsidR="00572F68" w:rsidRPr="00B94D00" w:rsidRDefault="00572F68" w:rsidP="005C0B53">
            <w:pPr>
              <w:spacing w:after="60"/>
              <w:jc w:val="center"/>
              <w:rPr>
                <w:iCs/>
                <w:sz w:val="20"/>
                <w:szCs w:val="20"/>
              </w:rPr>
            </w:pPr>
            <w:r w:rsidRPr="00B94D00">
              <w:rPr>
                <w:iCs/>
                <w:sz w:val="20"/>
                <w:szCs w:val="20"/>
              </w:rPr>
              <w:t>None</w:t>
            </w:r>
          </w:p>
        </w:tc>
        <w:tc>
          <w:tcPr>
            <w:tcW w:w="3567" w:type="pct"/>
          </w:tcPr>
          <w:p w14:paraId="59445372" w14:textId="77777777" w:rsidR="00572F68" w:rsidRPr="00B94D00" w:rsidRDefault="00572F68" w:rsidP="005C0B53">
            <w:pPr>
              <w:spacing w:after="60"/>
              <w:rPr>
                <w:iCs/>
                <w:sz w:val="20"/>
                <w:szCs w:val="20"/>
              </w:rPr>
            </w:pPr>
            <w:r w:rsidRPr="00B94D00">
              <w:rPr>
                <w:iCs/>
                <w:sz w:val="20"/>
                <w:szCs w:val="20"/>
              </w:rPr>
              <w:t>A RUC-committed Generation Resource.</w:t>
            </w:r>
          </w:p>
        </w:tc>
      </w:tr>
      <w:tr w:rsidR="00572F68" w:rsidRPr="00B94D00" w14:paraId="31EE439C" w14:textId="77777777" w:rsidTr="005C0B53">
        <w:trPr>
          <w:cantSplit/>
        </w:trPr>
        <w:tc>
          <w:tcPr>
            <w:tcW w:w="1026" w:type="pct"/>
          </w:tcPr>
          <w:p w14:paraId="5C0625A7" w14:textId="77777777" w:rsidR="00572F68" w:rsidRPr="00B94D00" w:rsidRDefault="00572F68" w:rsidP="005C0B53">
            <w:pPr>
              <w:spacing w:after="60"/>
              <w:rPr>
                <w:iCs/>
                <w:sz w:val="20"/>
                <w:szCs w:val="20"/>
              </w:rPr>
            </w:pPr>
            <w:r w:rsidRPr="00B94D00">
              <w:rPr>
                <w:i/>
                <w:iCs/>
                <w:sz w:val="20"/>
                <w:szCs w:val="20"/>
              </w:rPr>
              <w:t>d</w:t>
            </w:r>
          </w:p>
        </w:tc>
        <w:tc>
          <w:tcPr>
            <w:tcW w:w="407" w:type="pct"/>
          </w:tcPr>
          <w:p w14:paraId="72DF6A75" w14:textId="77777777" w:rsidR="00572F68" w:rsidRPr="00B94D00" w:rsidRDefault="00572F68" w:rsidP="005C0B53">
            <w:pPr>
              <w:spacing w:after="60"/>
              <w:jc w:val="center"/>
              <w:rPr>
                <w:iCs/>
                <w:sz w:val="20"/>
                <w:szCs w:val="20"/>
              </w:rPr>
            </w:pPr>
            <w:r w:rsidRPr="00B94D00">
              <w:rPr>
                <w:iCs/>
                <w:sz w:val="20"/>
                <w:szCs w:val="20"/>
              </w:rPr>
              <w:t>None</w:t>
            </w:r>
          </w:p>
        </w:tc>
        <w:tc>
          <w:tcPr>
            <w:tcW w:w="3567" w:type="pct"/>
          </w:tcPr>
          <w:p w14:paraId="0003EED6" w14:textId="77777777" w:rsidR="00572F68" w:rsidRPr="00B94D00" w:rsidRDefault="00572F68" w:rsidP="005C0B53">
            <w:pPr>
              <w:spacing w:after="60"/>
              <w:rPr>
                <w:iCs/>
                <w:sz w:val="20"/>
                <w:szCs w:val="20"/>
              </w:rPr>
            </w:pPr>
            <w:r w:rsidRPr="00B94D00">
              <w:rPr>
                <w:iCs/>
                <w:sz w:val="20"/>
                <w:szCs w:val="20"/>
              </w:rPr>
              <w:t>An Operating Day containing the RUC-commitment.</w:t>
            </w:r>
          </w:p>
        </w:tc>
      </w:tr>
      <w:tr w:rsidR="00572F68" w:rsidRPr="00B94D00" w14:paraId="60C3B9AF" w14:textId="77777777" w:rsidTr="005C0B53">
        <w:trPr>
          <w:cantSplit/>
        </w:trPr>
        <w:tc>
          <w:tcPr>
            <w:tcW w:w="1026" w:type="pct"/>
          </w:tcPr>
          <w:p w14:paraId="1CA49689" w14:textId="77777777" w:rsidR="00572F68" w:rsidRPr="00B94D00" w:rsidRDefault="00572F68" w:rsidP="005C0B53">
            <w:pPr>
              <w:spacing w:after="60"/>
              <w:rPr>
                <w:iCs/>
                <w:sz w:val="20"/>
                <w:szCs w:val="20"/>
              </w:rPr>
            </w:pPr>
            <w:r w:rsidRPr="00B94D00">
              <w:rPr>
                <w:i/>
                <w:iCs/>
                <w:sz w:val="20"/>
                <w:szCs w:val="20"/>
              </w:rPr>
              <w:t>h</w:t>
            </w:r>
          </w:p>
        </w:tc>
        <w:tc>
          <w:tcPr>
            <w:tcW w:w="407" w:type="pct"/>
          </w:tcPr>
          <w:p w14:paraId="712FC56B" w14:textId="77777777" w:rsidR="00572F68" w:rsidRPr="00B94D00" w:rsidRDefault="00572F68" w:rsidP="005C0B53">
            <w:pPr>
              <w:spacing w:after="60"/>
              <w:jc w:val="center"/>
              <w:rPr>
                <w:iCs/>
                <w:sz w:val="20"/>
                <w:szCs w:val="20"/>
              </w:rPr>
            </w:pPr>
            <w:r w:rsidRPr="00B94D00">
              <w:rPr>
                <w:iCs/>
                <w:sz w:val="20"/>
                <w:szCs w:val="20"/>
              </w:rPr>
              <w:t>None</w:t>
            </w:r>
          </w:p>
        </w:tc>
        <w:tc>
          <w:tcPr>
            <w:tcW w:w="3567" w:type="pct"/>
          </w:tcPr>
          <w:p w14:paraId="50B5928B" w14:textId="77777777" w:rsidR="00572F68" w:rsidRPr="00B94D00" w:rsidRDefault="00572F68" w:rsidP="005C0B53">
            <w:pPr>
              <w:spacing w:after="60"/>
              <w:rPr>
                <w:iCs/>
                <w:sz w:val="20"/>
                <w:szCs w:val="20"/>
              </w:rPr>
            </w:pPr>
            <w:r w:rsidRPr="00B94D00">
              <w:rPr>
                <w:iCs/>
                <w:sz w:val="20"/>
                <w:szCs w:val="20"/>
              </w:rPr>
              <w:t>An hour in the RUC-commitment period.</w:t>
            </w:r>
          </w:p>
        </w:tc>
      </w:tr>
    </w:tbl>
    <w:p w14:paraId="4FB74A96" w14:textId="77777777" w:rsidR="00572F68" w:rsidRPr="00B94D00" w:rsidRDefault="00572F68" w:rsidP="00572F68">
      <w:pPr>
        <w:keepNext/>
        <w:widowControl w:val="0"/>
        <w:tabs>
          <w:tab w:val="left" w:pos="1260"/>
        </w:tabs>
        <w:spacing w:before="480" w:after="240"/>
        <w:ind w:left="1267" w:hanging="1267"/>
        <w:outlineLvl w:val="3"/>
        <w:rPr>
          <w:rFonts w:eastAsia="Times New Roman"/>
          <w:b/>
          <w:bCs/>
          <w:snapToGrid w:val="0"/>
          <w:szCs w:val="20"/>
        </w:rPr>
      </w:pPr>
      <w:bookmarkStart w:id="629" w:name="_Toc400547187"/>
      <w:bookmarkStart w:id="630" w:name="_Toc405384292"/>
      <w:bookmarkStart w:id="631" w:name="_Toc405543559"/>
      <w:bookmarkStart w:id="632" w:name="_Toc428178068"/>
      <w:bookmarkStart w:id="633" w:name="_Toc440872699"/>
      <w:bookmarkStart w:id="634" w:name="_Toc458766244"/>
      <w:bookmarkStart w:id="635" w:name="_Toc459292649"/>
      <w:bookmarkStart w:id="636" w:name="_Toc60038356"/>
      <w:bookmarkStart w:id="637" w:name="_Toc400547191"/>
      <w:bookmarkStart w:id="638" w:name="_Toc405384296"/>
      <w:bookmarkStart w:id="639" w:name="_Toc405543563"/>
      <w:bookmarkStart w:id="640" w:name="_Toc428178072"/>
      <w:bookmarkStart w:id="641" w:name="_Toc440872703"/>
      <w:bookmarkStart w:id="642" w:name="_Toc458766248"/>
      <w:bookmarkStart w:id="643" w:name="_Toc459292653"/>
      <w:bookmarkStart w:id="644" w:name="_Toc60038360"/>
      <w:r w:rsidRPr="00B94D00">
        <w:rPr>
          <w:rFonts w:eastAsia="Times New Roman"/>
          <w:b/>
          <w:bCs/>
          <w:snapToGrid w:val="0"/>
          <w:szCs w:val="20"/>
        </w:rPr>
        <w:t>5.7.1.1</w:t>
      </w:r>
      <w:r w:rsidRPr="00B94D00">
        <w:rPr>
          <w:rFonts w:eastAsia="Times New Roman"/>
          <w:b/>
          <w:bCs/>
          <w:snapToGrid w:val="0"/>
          <w:szCs w:val="20"/>
        </w:rPr>
        <w:tab/>
        <w:t>RUC Guarantee</w:t>
      </w:r>
      <w:bookmarkEnd w:id="629"/>
      <w:bookmarkEnd w:id="630"/>
      <w:bookmarkEnd w:id="631"/>
      <w:bookmarkEnd w:id="632"/>
      <w:bookmarkEnd w:id="633"/>
      <w:bookmarkEnd w:id="634"/>
      <w:bookmarkEnd w:id="635"/>
      <w:bookmarkEnd w:id="636"/>
    </w:p>
    <w:p w14:paraId="45B5386E" w14:textId="77777777" w:rsidR="00572F68" w:rsidRPr="00B94D00" w:rsidRDefault="00572F68" w:rsidP="00572F68">
      <w:pPr>
        <w:spacing w:after="240"/>
        <w:ind w:left="720" w:hanging="720"/>
        <w:rPr>
          <w:rFonts w:eastAsia="Times New Roman"/>
          <w:szCs w:val="20"/>
        </w:rPr>
      </w:pPr>
      <w:r w:rsidRPr="00B94D00">
        <w:rPr>
          <w:rFonts w:eastAsia="Times New Roman"/>
          <w:szCs w:val="20"/>
        </w:rPr>
        <w:t>(1)</w:t>
      </w:r>
      <w:r w:rsidRPr="00B94D00">
        <w:rPr>
          <w:rFonts w:eastAsia="Times New Roman"/>
          <w:szCs w:val="20"/>
        </w:rPr>
        <w:tab/>
      </w:r>
      <w:r w:rsidRPr="00B94D00">
        <w:rPr>
          <w:rFonts w:eastAsia="Times New Roman"/>
          <w:iCs/>
          <w:szCs w:val="20"/>
        </w:rPr>
        <w:t xml:space="preserve">The allowable Startup Costs and minimum-energy costs of a Resource committed by RUC is the RUC Guarantee. </w:t>
      </w:r>
      <w:r w:rsidRPr="00B94D00">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5442A8EE" w14:textId="77777777" w:rsidR="00572F68" w:rsidRPr="00B94D00" w:rsidRDefault="00572F68" w:rsidP="00572F68">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w:t>
      </w:r>
      <w:proofErr w:type="gramStart"/>
      <w:r w:rsidRPr="00B94D00">
        <w:rPr>
          <w:rFonts w:eastAsia="Times New Roman"/>
          <w:szCs w:val="20"/>
        </w:rPr>
        <w:t>corresponds</w:t>
      </w:r>
      <w:proofErr w:type="gramEnd"/>
      <w:r w:rsidRPr="00B94D00">
        <w:rPr>
          <w:rFonts w:eastAsia="Times New Roman"/>
          <w:szCs w:val="20"/>
        </w:rPr>
        <w:t xml:space="preserve"> to the QSE-committed </w:t>
      </w:r>
      <w:ins w:id="645" w:author="ERCOT" w:date="2024-05-20T15:10:00Z">
        <w:r w:rsidRPr="00B94D00">
          <w:rPr>
            <w:rFonts w:eastAsia="Times New Roman"/>
            <w:szCs w:val="20"/>
          </w:rPr>
          <w:t>or DRRS</w:t>
        </w:r>
      </w:ins>
      <w:ins w:id="646" w:author="ERCOT" w:date="2024-05-29T08:19:00Z">
        <w:r w:rsidRPr="00B94D00">
          <w:rPr>
            <w:rFonts w:eastAsia="Times New Roman"/>
            <w:szCs w:val="20"/>
          </w:rPr>
          <w:t>-</w:t>
        </w:r>
      </w:ins>
      <w:ins w:id="647" w:author="ERCOT" w:date="2024-05-20T15:10:00Z">
        <w:r w:rsidRPr="00B94D00">
          <w:rPr>
            <w:rFonts w:eastAsia="Times New Roman"/>
            <w:szCs w:val="20"/>
          </w:rPr>
          <w:t xml:space="preserve">deployed </w:t>
        </w:r>
      </w:ins>
      <w:r w:rsidRPr="00B94D00">
        <w:rPr>
          <w:rFonts w:eastAsia="Times New Roman"/>
          <w:szCs w:val="20"/>
        </w:rPr>
        <w:t>Combined Cycle Generation Resource is also used to calculate RUC Guarantee for a Combined Cycle Train.</w:t>
      </w:r>
    </w:p>
    <w:p w14:paraId="1C578B8E" w14:textId="77777777" w:rsidR="00572F68" w:rsidRPr="00B94D00" w:rsidRDefault="00572F68" w:rsidP="00572F68">
      <w:pPr>
        <w:spacing w:after="240"/>
        <w:ind w:left="720" w:hanging="720"/>
        <w:rPr>
          <w:rFonts w:eastAsia="Times New Roman"/>
          <w:szCs w:val="20"/>
        </w:rPr>
      </w:pPr>
      <w:r w:rsidRPr="00B94D00">
        <w:rPr>
          <w:rFonts w:eastAsia="Times New Roman"/>
          <w:iCs/>
          <w:szCs w:val="20"/>
        </w:rPr>
        <w:t>(3)</w:t>
      </w:r>
      <w:r w:rsidRPr="00B94D00">
        <w:rPr>
          <w:rFonts w:eastAsia="Times New Roman"/>
          <w:iCs/>
          <w:szCs w:val="20"/>
        </w:rPr>
        <w:tab/>
        <w:t xml:space="preserve">For an Aggregate Generation Resource (AGR), the Startup Cost shall be scaled according to the </w:t>
      </w:r>
      <w:r w:rsidRPr="00B94D00">
        <w:rPr>
          <w:rFonts w:eastAsia="Times New Roman"/>
          <w:szCs w:val="20"/>
        </w:rPr>
        <w:t xml:space="preserve">maximum number of </w:t>
      </w:r>
      <w:proofErr w:type="gramStart"/>
      <w:r w:rsidRPr="00B94D00">
        <w:rPr>
          <w:rFonts w:eastAsia="Times New Roman"/>
          <w:szCs w:val="20"/>
        </w:rPr>
        <w:t>its generators</w:t>
      </w:r>
      <w:proofErr w:type="gramEnd"/>
      <w:r w:rsidRPr="00B94D00">
        <w:rPr>
          <w:rFonts w:eastAsia="Times New Roman"/>
          <w:szCs w:val="20"/>
        </w:rPr>
        <w:t xml:space="preserve"> online during a contiguous block of RUC-committed intervals, as indicated by telemetry, compared to the total number of generators registered to the AGR and used in the approved verifiable cost for the AGR.</w:t>
      </w:r>
    </w:p>
    <w:p w14:paraId="659178F0" w14:textId="77777777" w:rsidR="00572F68" w:rsidRPr="00B94D00" w:rsidRDefault="00572F68" w:rsidP="00572F68">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The RUC Guarantee is calculated for non-Combined Cycle Trains as follows:</w:t>
      </w:r>
      <w:r w:rsidRPr="00B94D00">
        <w:rPr>
          <w:rFonts w:eastAsia="Times New Roman"/>
          <w:szCs w:val="20"/>
          <w:highlight w:val="green"/>
        </w:rPr>
        <w:t xml:space="preserve"> </w:t>
      </w:r>
    </w:p>
    <w:p w14:paraId="18D96B6D" w14:textId="77777777" w:rsidR="00572F68" w:rsidRPr="00B94D00" w:rsidRDefault="00572F68" w:rsidP="00572F68">
      <w:pPr>
        <w:tabs>
          <w:tab w:val="left" w:pos="2340"/>
          <w:tab w:val="left" w:pos="2880"/>
        </w:tabs>
        <w:spacing w:after="240"/>
        <w:ind w:left="3067" w:hanging="2347"/>
        <w:rPr>
          <w:rFonts w:eastAsia="Times New Roman"/>
          <w:b/>
          <w:bCs/>
        </w:rPr>
      </w:pPr>
      <w:r w:rsidRPr="00B94D00">
        <w:rPr>
          <w:rFonts w:eastAsia="Times New Roman"/>
          <w:b/>
          <w:bCs/>
        </w:rPr>
        <w:t xml:space="preserve">RUCG </w:t>
      </w:r>
      <w:r w:rsidRPr="00B94D00">
        <w:rPr>
          <w:rFonts w:eastAsia="Times New Roman"/>
          <w:b/>
          <w:bCs/>
          <w:i/>
          <w:iCs/>
          <w:vertAlign w:val="subscript"/>
        </w:rPr>
        <w:t>q, r, d</w:t>
      </w:r>
      <w:r w:rsidRPr="00B94D00">
        <w:rPr>
          <w:rFonts w:eastAsia="Times New Roman"/>
          <w:b/>
          <w:lang w:val="x-none" w:eastAsia="x-none"/>
        </w:rPr>
        <w:tab/>
      </w:r>
      <w:r w:rsidRPr="00B94D00">
        <w:rPr>
          <w:rFonts w:eastAsia="Times New Roman"/>
          <w:b/>
          <w:bCs/>
        </w:rPr>
        <w:t>=</w:t>
      </w:r>
      <w:r w:rsidRPr="00B94D00">
        <w:rPr>
          <w:rFonts w:eastAsia="Times New Roman"/>
          <w:b/>
          <w:lang w:val="x-none" w:eastAsia="x-none"/>
        </w:rPr>
        <w:tab/>
      </w:r>
      <w:r w:rsidRPr="00B94D00">
        <w:rPr>
          <w:rFonts w:eastAsia="Times New Roman"/>
          <w:b/>
          <w:bCs/>
        </w:rPr>
        <w:t xml:space="preserve"> </w:t>
      </w:r>
      <w:r w:rsidRPr="00B94D00">
        <w:rPr>
          <w:rFonts w:eastAsia="Times New Roman"/>
          <w:b/>
          <w:position w:val="-20"/>
          <w:lang w:val="pt-BR" w:eastAsia="x-none"/>
        </w:rPr>
        <w:object w:dxaOrig="220" w:dyaOrig="440" w14:anchorId="0627A9E6">
          <v:shape id="_x0000_i1027" type="#_x0000_t75" style="width:9pt;height:23.4pt" o:ole="">
            <v:imagedata r:id="rId25" o:title=""/>
          </v:shape>
          <o:OLEObject Type="Embed" ProgID="Equation.3" ShapeID="_x0000_i1027" DrawAspect="Content" ObjectID="_1831107095" r:id="rId26"/>
        </w:object>
      </w:r>
      <w:r w:rsidRPr="00B94D00">
        <w:rPr>
          <w:rFonts w:eastAsia="Times New Roman"/>
          <w:b/>
          <w:bCs/>
        </w:rPr>
        <w:t xml:space="preserve">(SUPR </w:t>
      </w:r>
      <w:r w:rsidRPr="00B94D00">
        <w:rPr>
          <w:rFonts w:eastAsia="Times New Roman"/>
          <w:b/>
          <w:bCs/>
          <w:i/>
          <w:iCs/>
          <w:vertAlign w:val="subscript"/>
        </w:rPr>
        <w:t>q, r, s</w:t>
      </w:r>
      <w:r w:rsidRPr="00B94D00">
        <w:rPr>
          <w:rFonts w:eastAsia="Times New Roman"/>
          <w:b/>
          <w:bCs/>
        </w:rPr>
        <w:t xml:space="preserve"> * RUCSUFLAG </w:t>
      </w:r>
      <w:r w:rsidRPr="00B94D00">
        <w:rPr>
          <w:rFonts w:eastAsia="Times New Roman"/>
          <w:b/>
          <w:bCs/>
          <w:i/>
          <w:iCs/>
          <w:vertAlign w:val="subscript"/>
        </w:rPr>
        <w:t>q, r, s</w:t>
      </w:r>
      <w:r w:rsidRPr="00B94D00">
        <w:rPr>
          <w:rFonts w:eastAsia="Times New Roman"/>
          <w:b/>
          <w:bCs/>
        </w:rPr>
        <w:t xml:space="preserve">) + </w:t>
      </w:r>
      <w:r w:rsidRPr="00B94D00">
        <w:rPr>
          <w:rFonts w:eastAsia="Times New Roman"/>
          <w:b/>
          <w:position w:val="-20"/>
          <w:lang w:val="x-none" w:eastAsia="x-none"/>
        </w:rPr>
        <w:object w:dxaOrig="220" w:dyaOrig="440" w14:anchorId="3AADA190">
          <v:shape id="_x0000_i1028" type="#_x0000_t75" style="width:11.4pt;height:20.4pt" o:ole="">
            <v:imagedata r:id="rId27" o:title=""/>
          </v:shape>
          <o:OLEObject Type="Embed" ProgID="Equation.3" ShapeID="_x0000_i1028" DrawAspect="Content" ObjectID="_1831107096" r:id="rId28"/>
        </w:object>
      </w:r>
      <w:r w:rsidRPr="00B94D00">
        <w:rPr>
          <w:rFonts w:eastAsia="Times New Roman"/>
          <w:b/>
          <w:bCs/>
        </w:rPr>
        <w:t xml:space="preserve">(MEPR </w:t>
      </w:r>
      <w:r w:rsidRPr="00B94D00">
        <w:rPr>
          <w:rFonts w:eastAsia="Times New Roman"/>
          <w:b/>
          <w:bCs/>
          <w:i/>
          <w:iCs/>
          <w:vertAlign w:val="subscript"/>
        </w:rPr>
        <w:t>q, r, i</w:t>
      </w:r>
      <w:r w:rsidRPr="00B94D00">
        <w:rPr>
          <w:rFonts w:eastAsia="Times New Roman"/>
          <w:b/>
          <w:bCs/>
        </w:rPr>
        <w:t xml:space="preserve"> * Min ((LSL </w:t>
      </w:r>
      <w:r w:rsidRPr="00B94D00">
        <w:rPr>
          <w:rFonts w:eastAsia="Times New Roman"/>
          <w:b/>
          <w:bCs/>
          <w:i/>
          <w:iCs/>
          <w:vertAlign w:val="subscript"/>
        </w:rPr>
        <w:t>q, r, i</w:t>
      </w:r>
      <w:r w:rsidRPr="00B94D00">
        <w:rPr>
          <w:rFonts w:eastAsia="Times New Roman"/>
          <w:b/>
          <w:bCs/>
        </w:rPr>
        <w:t xml:space="preserve"> * (¼)), RTMG </w:t>
      </w:r>
      <w:r w:rsidRPr="00B94D00">
        <w:rPr>
          <w:rFonts w:eastAsia="Times New Roman"/>
          <w:b/>
          <w:bCs/>
          <w:i/>
          <w:iCs/>
          <w:vertAlign w:val="subscript"/>
        </w:rPr>
        <w:t>q, r, i</w:t>
      </w:r>
      <w:r w:rsidRPr="00B94D00">
        <w:rPr>
          <w:rFonts w:eastAsia="Times New Roman"/>
          <w:b/>
          <w:bCs/>
        </w:rPr>
        <w:t>))</w:t>
      </w:r>
    </w:p>
    <w:p w14:paraId="67FAFF13" w14:textId="77777777" w:rsidR="00572F68" w:rsidRPr="00B94D00" w:rsidRDefault="00572F68" w:rsidP="00572F68">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The RUC Guarantee is calculated for Combined Cycle Trains as follows:</w:t>
      </w:r>
    </w:p>
    <w:p w14:paraId="23186AE0" w14:textId="77777777" w:rsidR="00572F68" w:rsidRPr="00B94D00" w:rsidRDefault="00572F68" w:rsidP="00572F68">
      <w:pPr>
        <w:tabs>
          <w:tab w:val="left" w:pos="1440"/>
          <w:tab w:val="left" w:pos="2340"/>
        </w:tabs>
        <w:spacing w:after="240"/>
        <w:ind w:left="720"/>
        <w:rPr>
          <w:rFonts w:eastAsia="Times New Roman"/>
        </w:rPr>
      </w:pPr>
      <w:r w:rsidRPr="00B94D00">
        <w:rPr>
          <w:rFonts w:eastAsia="Times New Roman"/>
        </w:rPr>
        <w:t xml:space="preserve">RUCG </w:t>
      </w:r>
      <w:r w:rsidRPr="00B94D00">
        <w:rPr>
          <w:rFonts w:eastAsia="Times New Roman"/>
          <w:i/>
          <w:iCs/>
          <w:vertAlign w:val="subscript"/>
        </w:rPr>
        <w:t>q, r, d</w:t>
      </w:r>
      <w:r w:rsidRPr="00B94D00">
        <w:rPr>
          <w:rFonts w:eastAsia="Times New Roman"/>
          <w:bCs/>
          <w:iCs/>
          <w:szCs w:val="20"/>
          <w:lang w:val="x-none" w:eastAsia="x-none"/>
        </w:rPr>
        <w:tab/>
      </w:r>
      <w:r w:rsidRPr="00B94D00">
        <w:rPr>
          <w:rFonts w:eastAsia="Times New Roman"/>
        </w:rPr>
        <w:t>=</w:t>
      </w:r>
      <w:r w:rsidRPr="00B94D00">
        <w:rPr>
          <w:rFonts w:eastAsia="Times New Roman"/>
          <w:bCs/>
          <w:iCs/>
          <w:szCs w:val="20"/>
          <w:lang w:val="x-none" w:eastAsia="x-none"/>
        </w:rPr>
        <w:tab/>
      </w:r>
      <w:r w:rsidRPr="00B94D00">
        <w:rPr>
          <w:rFonts w:eastAsia="Times New Roman"/>
        </w:rPr>
        <w:fldChar w:fldCharType="begin"/>
      </w:r>
      <w:r w:rsidRPr="00B94D00">
        <w:rPr>
          <w:rFonts w:eastAsia="Times New Roman"/>
        </w:rPr>
        <w:fldChar w:fldCharType="separate"/>
      </w:r>
      <w:r w:rsidRPr="00B94D00">
        <w:rPr>
          <w:rFonts w:eastAsia="Times New Roman"/>
          <w:b/>
          <w:bCs/>
          <w:i/>
          <w:noProof/>
          <w:position w:val="-20"/>
          <w:szCs w:val="20"/>
        </w:rPr>
        <w:drawing>
          <wp:inline distT="0" distB="0" distL="0" distR="0" wp14:anchorId="0818F545" wp14:editId="40860613">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rFonts w:eastAsia="Times New Roman"/>
        </w:rPr>
        <w:fldChar w:fldCharType="end"/>
      </w:r>
      <w:r w:rsidRPr="00B94D00">
        <w:rPr>
          <w:rFonts w:eastAsia="Times New Roman"/>
        </w:rPr>
        <w:t xml:space="preserve">(SUPR </w:t>
      </w:r>
      <w:r w:rsidRPr="00B94D00">
        <w:rPr>
          <w:rFonts w:eastAsia="Times New Roman"/>
          <w:i/>
          <w:iCs/>
          <w:vertAlign w:val="subscript"/>
        </w:rPr>
        <w:t xml:space="preserve">q, r, </w:t>
      </w:r>
      <w:r w:rsidRPr="00B94D00">
        <w:rPr>
          <w:rFonts w:eastAsia="Times New Roman"/>
          <w:vertAlign w:val="subscript"/>
        </w:rPr>
        <w:t>s</w:t>
      </w:r>
      <w:r w:rsidRPr="00B94D00">
        <w:rPr>
          <w:rFonts w:eastAsia="Times New Roman"/>
        </w:rPr>
        <w:t xml:space="preserve"> * RUCSUFLAG </w:t>
      </w:r>
      <w:r w:rsidRPr="00B94D00">
        <w:rPr>
          <w:rFonts w:eastAsia="Times New Roman"/>
          <w:i/>
          <w:iCs/>
          <w:vertAlign w:val="subscript"/>
        </w:rPr>
        <w:t xml:space="preserve">q, r, </w:t>
      </w:r>
      <w:r w:rsidRPr="00B94D00">
        <w:rPr>
          <w:rFonts w:eastAsia="Times New Roman"/>
          <w:vertAlign w:val="subscript"/>
        </w:rPr>
        <w:t>s</w:t>
      </w:r>
      <w:r w:rsidRPr="00B94D00">
        <w:rPr>
          <w:rFonts w:eastAsia="Times New Roman"/>
        </w:rPr>
        <w:t xml:space="preserve">) + </w:t>
      </w:r>
    </w:p>
    <w:p w14:paraId="7AC8C739" w14:textId="77777777" w:rsidR="00572F68" w:rsidRPr="00B94D00" w:rsidRDefault="00572F68" w:rsidP="00572F68">
      <w:pPr>
        <w:tabs>
          <w:tab w:val="left" w:pos="2340"/>
          <w:tab w:val="left" w:pos="2880"/>
        </w:tabs>
        <w:spacing w:after="240"/>
        <w:ind w:left="3067" w:hanging="2347"/>
        <w:rPr>
          <w:rFonts w:eastAsia="Times New Roman"/>
        </w:rPr>
      </w:pPr>
      <w:r w:rsidRPr="00B94D00">
        <w:rPr>
          <w:rFonts w:eastAsia="Times New Roman"/>
          <w:bCs/>
          <w:szCs w:val="20"/>
          <w:lang w:val="x-none" w:eastAsia="x-none"/>
        </w:rPr>
        <w:lastRenderedPageBreak/>
        <w:tab/>
      </w:r>
      <w:r w:rsidRPr="00B94D00">
        <w:rPr>
          <w:rFonts w:eastAsia="Times New Roman"/>
          <w:b/>
          <w:bCs/>
          <w:i/>
          <w:szCs w:val="20"/>
          <w:lang w:val="x-none" w:eastAsia="x-none"/>
        </w:rPr>
        <w:tab/>
      </w:r>
      <w:r w:rsidRPr="00B94D00">
        <w:rPr>
          <w:rFonts w:eastAsia="Times New Roman"/>
          <w:b/>
          <w:bCs/>
          <w:i/>
          <w:noProof/>
          <w:position w:val="-20"/>
          <w:szCs w:val="20"/>
        </w:rPr>
        <w:drawing>
          <wp:inline distT="0" distB="0" distL="0" distR="0" wp14:anchorId="70A3CE9B" wp14:editId="573A09FE">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B94D00">
        <w:rPr>
          <w:rFonts w:eastAsia="Times New Roman"/>
        </w:rPr>
        <w:t xml:space="preserve">(MAX (0, SUPR - SUPR)) + </w:t>
      </w:r>
      <w:r w:rsidRPr="00B94D00">
        <w:rPr>
          <w:rFonts w:eastAsia="Times New Roman"/>
          <w:bCs/>
          <w:noProof/>
          <w:position w:val="-20"/>
          <w:szCs w:val="20"/>
        </w:rPr>
        <w:drawing>
          <wp:inline distT="0" distB="0" distL="0" distR="0" wp14:anchorId="689E2E83" wp14:editId="176B3E3F">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rFonts w:eastAsia="Times New Roman"/>
        </w:rPr>
        <w:t>(RUCGME</w:t>
      </w:r>
      <w:r w:rsidRPr="00B94D00">
        <w:rPr>
          <w:rFonts w:eastAsia="Times New Roman"/>
          <w:i/>
          <w:iCs/>
          <w:vertAlign w:val="subscript"/>
          <w:lang w:val="it-IT"/>
        </w:rPr>
        <w:t xml:space="preserve"> q, r, i</w:t>
      </w:r>
      <w:r w:rsidRPr="00B94D00">
        <w:rPr>
          <w:rFonts w:eastAsia="Times New Roman"/>
        </w:rPr>
        <w:t>)</w:t>
      </w:r>
    </w:p>
    <w:p w14:paraId="038FCA39" w14:textId="77777777" w:rsidR="00572F68" w:rsidRPr="00B94D00" w:rsidRDefault="00572F68" w:rsidP="00572F68">
      <w:pPr>
        <w:spacing w:after="240"/>
        <w:ind w:firstLine="720"/>
        <w:rPr>
          <w:rFonts w:eastAsia="Times New Roman"/>
          <w:iCs/>
          <w:szCs w:val="20"/>
        </w:rPr>
      </w:pPr>
      <w:proofErr w:type="gramStart"/>
      <w:r w:rsidRPr="00B94D00">
        <w:rPr>
          <w:rFonts w:eastAsia="Times New Roman"/>
          <w:iCs/>
          <w:szCs w:val="20"/>
        </w:rPr>
        <w:t>Where</w:t>
      </w:r>
      <w:proofErr w:type="gramEnd"/>
      <w:r w:rsidRPr="00B94D00">
        <w:rPr>
          <w:rFonts w:eastAsia="Times New Roman"/>
          <w:iCs/>
          <w:szCs w:val="20"/>
        </w:rPr>
        <w:t>,</w:t>
      </w:r>
    </w:p>
    <w:p w14:paraId="3E4DB191" w14:textId="77777777" w:rsidR="00572F68" w:rsidRPr="00B94D00" w:rsidRDefault="00572F68" w:rsidP="00572F68">
      <w:pPr>
        <w:spacing w:after="240"/>
        <w:ind w:left="720" w:hanging="720"/>
        <w:rPr>
          <w:rFonts w:eastAsia="Times New Roman"/>
          <w:b/>
          <w:bCs/>
          <w:iCs/>
        </w:rPr>
      </w:pPr>
      <w:r w:rsidRPr="00B94D00">
        <w:rPr>
          <w:rFonts w:eastAsia="Times New Roman"/>
          <w:iCs/>
          <w:szCs w:val="20"/>
        </w:rPr>
        <w:tab/>
        <w:t>If a Combined Cycle Train transitions to a RUC-committed configuration from a QSE-committed</w:t>
      </w:r>
      <w:ins w:id="648" w:author="ERCOT" w:date="2024-05-20T11:15:00Z">
        <w:r w:rsidRPr="00B94D00">
          <w:rPr>
            <w:rFonts w:eastAsia="Times New Roman"/>
            <w:iCs/>
            <w:szCs w:val="20"/>
          </w:rPr>
          <w:t>, DRRS</w:t>
        </w:r>
      </w:ins>
      <w:ins w:id="649" w:author="ERCOT" w:date="2024-05-29T07:36:00Z">
        <w:r w:rsidRPr="00B94D00">
          <w:rPr>
            <w:rFonts w:eastAsia="Times New Roman"/>
            <w:iCs/>
            <w:szCs w:val="20"/>
          </w:rPr>
          <w:t>-</w:t>
        </w:r>
      </w:ins>
      <w:ins w:id="650" w:author="ERCOT" w:date="2024-05-20T11:15:00Z">
        <w:r w:rsidRPr="00B94D00">
          <w:rPr>
            <w:rFonts w:eastAsia="Times New Roman"/>
            <w:iCs/>
            <w:szCs w:val="20"/>
          </w:rPr>
          <w:t>deployed</w:t>
        </w:r>
      </w:ins>
      <w:ins w:id="651" w:author="ERCOT" w:date="2024-05-29T07:36:00Z">
        <w:r w:rsidRPr="00B94D00">
          <w:rPr>
            <w:rFonts w:eastAsia="Times New Roman"/>
            <w:iCs/>
            <w:szCs w:val="20"/>
          </w:rPr>
          <w:t>,</w:t>
        </w:r>
      </w:ins>
      <w:r w:rsidRPr="00B94D00">
        <w:rPr>
          <w:rFonts w:eastAsia="Times New Roman"/>
          <w:iCs/>
          <w:szCs w:val="20"/>
        </w:rPr>
        <w:t xml:space="preserve"> or other RUC-committed configuration between two contiguous hours, or to a RUC-committed configuration from a QSE-committed </w:t>
      </w:r>
      <w:ins w:id="652" w:author="ERCOT" w:date="2024-05-20T11:15:00Z">
        <w:r w:rsidRPr="00B94D00">
          <w:rPr>
            <w:rFonts w:eastAsia="Times New Roman"/>
            <w:iCs/>
            <w:szCs w:val="20"/>
          </w:rPr>
          <w:t>or DRRS</w:t>
        </w:r>
      </w:ins>
      <w:ins w:id="653" w:author="ERCOT" w:date="2024-05-29T07:36:00Z">
        <w:r w:rsidRPr="00B94D00">
          <w:rPr>
            <w:rFonts w:eastAsia="Times New Roman"/>
            <w:iCs/>
            <w:szCs w:val="20"/>
          </w:rPr>
          <w:t>-</w:t>
        </w:r>
      </w:ins>
      <w:ins w:id="654" w:author="ERCOT" w:date="2024-05-20T11:15:00Z">
        <w:r w:rsidRPr="00B94D00">
          <w:rPr>
            <w:rFonts w:eastAsia="Times New Roman"/>
            <w:iCs/>
            <w:szCs w:val="20"/>
          </w:rPr>
          <w:t>de</w:t>
        </w:r>
      </w:ins>
      <w:ins w:id="655" w:author="ERCOT" w:date="2024-05-20T11:16:00Z">
        <w:r w:rsidRPr="00B94D00">
          <w:rPr>
            <w:rFonts w:eastAsia="Times New Roman"/>
            <w:iCs/>
            <w:szCs w:val="20"/>
          </w:rPr>
          <w:t xml:space="preserve">ployed </w:t>
        </w:r>
      </w:ins>
      <w:r w:rsidRPr="00B94D00">
        <w:rPr>
          <w:rFonts w:eastAsia="Times New Roman"/>
          <w:iCs/>
          <w:szCs w:val="20"/>
        </w:rPr>
        <w:t>configuration within the same hour due to a RUCAC, the transition is calculated as follows:</w:t>
      </w:r>
    </w:p>
    <w:p w14:paraId="45A1DEBE" w14:textId="77777777" w:rsidR="00572F68" w:rsidRPr="00B94D00" w:rsidRDefault="00572F68" w:rsidP="00572F68">
      <w:pPr>
        <w:tabs>
          <w:tab w:val="left" w:pos="1440"/>
          <w:tab w:val="left" w:pos="2340"/>
        </w:tabs>
        <w:spacing w:after="240"/>
        <w:ind w:left="720"/>
        <w:rPr>
          <w:rFonts w:eastAsia="Times New Roman"/>
          <w:b/>
          <w:bCs/>
          <w:iCs/>
        </w:rPr>
      </w:pPr>
      <w:r w:rsidRPr="00B94D00">
        <w:rPr>
          <w:rFonts w:eastAsia="Times New Roman"/>
          <w:bCs/>
          <w:lang w:val="x-none" w:eastAsia="x-none"/>
        </w:rPr>
        <w:t>MAX (0,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afterCCGR</w:t>
      </w:r>
      <w:proofErr w:type="spellEnd"/>
      <w:r w:rsidRPr="00B94D00">
        <w:rPr>
          <w:rFonts w:eastAsia="Times New Roman"/>
          <w:bCs/>
          <w:lang w:val="x-none" w:eastAsia="x-none"/>
        </w:rPr>
        <w:t xml:space="preserve"> –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beforeCCGR</w:t>
      </w:r>
      <w:proofErr w:type="spellEnd"/>
      <w:r w:rsidRPr="00B94D00">
        <w:rPr>
          <w:rFonts w:eastAsia="Times New Roman"/>
          <w:bCs/>
          <w:lang w:val="x-none" w:eastAsia="x-none"/>
        </w:rPr>
        <w:t>)</w:t>
      </w:r>
    </w:p>
    <w:p w14:paraId="6DEAFB68" w14:textId="77777777" w:rsidR="00572F68" w:rsidRPr="00B94D00" w:rsidRDefault="00572F68" w:rsidP="00572F68">
      <w:pPr>
        <w:spacing w:after="240"/>
        <w:ind w:left="720" w:hanging="720"/>
        <w:rPr>
          <w:rFonts w:eastAsia="Times New Roman"/>
          <w:b/>
          <w:bCs/>
          <w:iCs/>
        </w:rPr>
      </w:pPr>
      <w:r w:rsidRPr="00B94D00">
        <w:rPr>
          <w:rFonts w:eastAsia="Times New Roman"/>
          <w:iCs/>
          <w:szCs w:val="20"/>
        </w:rPr>
        <w:tab/>
        <w:t xml:space="preserve">If a Combined Cycle Train transitions to a QSE-committed </w:t>
      </w:r>
      <w:ins w:id="656" w:author="ERCOT" w:date="2024-05-20T15:13:00Z">
        <w:r w:rsidRPr="00B94D00">
          <w:rPr>
            <w:rFonts w:eastAsia="Times New Roman"/>
            <w:iCs/>
            <w:szCs w:val="20"/>
          </w:rPr>
          <w:t>or DRRS</w:t>
        </w:r>
      </w:ins>
      <w:ins w:id="657" w:author="ERCOT" w:date="2024-05-29T07:36:00Z">
        <w:r w:rsidRPr="00B94D00">
          <w:rPr>
            <w:rFonts w:eastAsia="Times New Roman"/>
            <w:iCs/>
            <w:szCs w:val="20"/>
          </w:rPr>
          <w:t>-</w:t>
        </w:r>
      </w:ins>
      <w:ins w:id="658" w:author="ERCOT" w:date="2024-05-20T15:13:00Z">
        <w:r w:rsidRPr="00B94D00">
          <w:rPr>
            <w:rFonts w:eastAsia="Times New Roman"/>
            <w:iCs/>
            <w:szCs w:val="20"/>
          </w:rPr>
          <w:t xml:space="preserve">deployed </w:t>
        </w:r>
      </w:ins>
      <w:r w:rsidRPr="00B94D00">
        <w:rPr>
          <w:rFonts w:eastAsia="Times New Roman"/>
          <w:iCs/>
          <w:szCs w:val="20"/>
        </w:rPr>
        <w:t>configuration from a RUC-committed configuration</w:t>
      </w:r>
      <w:ins w:id="659" w:author="ERCOT" w:date="2024-05-20T15:14:00Z">
        <w:r w:rsidRPr="00B94D00">
          <w:rPr>
            <w:rFonts w:eastAsia="Times New Roman"/>
            <w:iCs/>
            <w:szCs w:val="20"/>
          </w:rPr>
          <w:t xml:space="preserve"> between two contiguous hours</w:t>
        </w:r>
      </w:ins>
      <w:r w:rsidRPr="00B94D00">
        <w:rPr>
          <w:rFonts w:eastAsia="Times New Roman"/>
          <w:iCs/>
          <w:szCs w:val="20"/>
        </w:rPr>
        <w:t>, the transition is calculated as follows:</w:t>
      </w:r>
    </w:p>
    <w:p w14:paraId="6ABBC38F" w14:textId="77777777" w:rsidR="00572F68" w:rsidRPr="00B94D00" w:rsidRDefault="00572F68" w:rsidP="00572F68">
      <w:pPr>
        <w:tabs>
          <w:tab w:val="left" w:pos="1440"/>
          <w:tab w:val="left" w:pos="2340"/>
        </w:tabs>
        <w:spacing w:after="240"/>
        <w:ind w:left="720"/>
        <w:rPr>
          <w:rFonts w:eastAsia="Times New Roman"/>
          <w:bCs/>
          <w:lang w:val="x-none" w:eastAsia="x-none"/>
        </w:rPr>
      </w:pPr>
      <w:r w:rsidRPr="00B94D00">
        <w:rPr>
          <w:rFonts w:eastAsia="Times New Roman"/>
          <w:bCs/>
          <w:lang w:val="x-none" w:eastAsia="x-none"/>
        </w:rPr>
        <w:t>MAX (0,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beforeCCGR</w:t>
      </w:r>
      <w:proofErr w:type="spellEnd"/>
      <w:r w:rsidRPr="00B94D00">
        <w:rPr>
          <w:rFonts w:eastAsia="Times New Roman"/>
          <w:bCs/>
          <w:lang w:val="x-none" w:eastAsia="x-none"/>
        </w:rPr>
        <w:t xml:space="preserve"> –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afterCCGR</w:t>
      </w:r>
      <w:proofErr w:type="spellEnd"/>
      <w:r w:rsidRPr="00B94D00">
        <w:rPr>
          <w:rFonts w:eastAsia="Times New Roman"/>
          <w:bCs/>
          <w:lang w:val="x-none" w:eastAsia="x-none"/>
        </w:rPr>
        <w:t>)</w:t>
      </w:r>
    </w:p>
    <w:p w14:paraId="404A2BAD" w14:textId="77777777" w:rsidR="00572F68" w:rsidRPr="00B94D00" w:rsidRDefault="00572F68" w:rsidP="00572F68">
      <w:pPr>
        <w:spacing w:after="240"/>
        <w:ind w:left="720"/>
        <w:rPr>
          <w:rFonts w:eastAsia="Times New Roman"/>
          <w:szCs w:val="20"/>
        </w:rPr>
      </w:pPr>
      <w:r w:rsidRPr="00B94D00">
        <w:rPr>
          <w:rFonts w:eastAsia="Times New Roman"/>
          <w:szCs w:val="20"/>
        </w:rPr>
        <w:t xml:space="preserve">If the interval </w:t>
      </w:r>
      <w:r w:rsidRPr="00B94D00">
        <w:rPr>
          <w:rFonts w:eastAsia="Times New Roman"/>
          <w:i/>
          <w:szCs w:val="20"/>
        </w:rPr>
        <w:t>i</w:t>
      </w:r>
      <w:r w:rsidRPr="00B94D00">
        <w:rPr>
          <w:rFonts w:eastAsia="Times New Roman"/>
          <w:szCs w:val="20"/>
        </w:rPr>
        <w:t xml:space="preserve"> is a RUC-Committed Interval that is not a RUCAC, then:</w:t>
      </w:r>
    </w:p>
    <w:p w14:paraId="787A66CF" w14:textId="77777777" w:rsidR="00572F68" w:rsidRPr="00B94D00" w:rsidRDefault="00572F68" w:rsidP="00572F68">
      <w:pPr>
        <w:tabs>
          <w:tab w:val="left" w:pos="1710"/>
        </w:tabs>
        <w:spacing w:after="240"/>
        <w:ind w:left="2610" w:hanging="1890"/>
        <w:rPr>
          <w:rFonts w:eastAsia="Times New Roman"/>
          <w:szCs w:val="20"/>
        </w:rPr>
      </w:pPr>
      <w:r w:rsidRPr="00B94D00">
        <w:rPr>
          <w:rFonts w:eastAsia="Times New Roman"/>
          <w:szCs w:val="20"/>
        </w:rPr>
        <w:t xml:space="preserve">RUCGME </w:t>
      </w:r>
      <w:r w:rsidRPr="00B94D00">
        <w:rPr>
          <w:rFonts w:eastAsia="Times New Roman"/>
          <w:i/>
          <w:iCs/>
          <w:szCs w:val="20"/>
          <w:vertAlign w:val="subscript"/>
          <w:lang w:val="it-IT"/>
        </w:rPr>
        <w:t>q, r, i</w:t>
      </w:r>
      <w:r w:rsidRPr="00B94D00">
        <w:rPr>
          <w:rFonts w:eastAsia="Times New Roman"/>
          <w:iCs/>
          <w:szCs w:val="20"/>
          <w:lang w:val="it-IT"/>
        </w:rPr>
        <w:tab/>
        <w:t xml:space="preserve">=  </w:t>
      </w:r>
      <w:r w:rsidRPr="00B94D00">
        <w:rPr>
          <w:rFonts w:eastAsia="Times New Roman"/>
          <w:iCs/>
          <w:szCs w:val="20"/>
        </w:rPr>
        <w:t xml:space="preserve">MEPR </w:t>
      </w:r>
      <w:r w:rsidRPr="00B94D00">
        <w:rPr>
          <w:rFonts w:eastAsia="Times New Roman"/>
          <w:i/>
          <w:iCs/>
          <w:szCs w:val="20"/>
          <w:vertAlign w:val="subscript"/>
        </w:rPr>
        <w:t>q, r, i</w:t>
      </w:r>
      <w:r w:rsidRPr="00B94D00">
        <w:rPr>
          <w:rFonts w:eastAsia="Times New Roman"/>
          <w:iCs/>
          <w:szCs w:val="20"/>
        </w:rPr>
        <w:t xml:space="preserve"> * Min ((LSL </w:t>
      </w:r>
      <w:r w:rsidRPr="00B94D00">
        <w:rPr>
          <w:rFonts w:eastAsia="Times New Roman"/>
          <w:i/>
          <w:iCs/>
          <w:szCs w:val="20"/>
          <w:vertAlign w:val="subscript"/>
        </w:rPr>
        <w:t>q, r, i</w:t>
      </w:r>
      <w:r w:rsidRPr="00B94D00">
        <w:rPr>
          <w:rFonts w:eastAsia="Times New Roman"/>
          <w:iCs/>
          <w:szCs w:val="20"/>
        </w:rPr>
        <w:t xml:space="preserve"> * (¼)), RTMG </w:t>
      </w:r>
      <w:r w:rsidRPr="00B94D00">
        <w:rPr>
          <w:rFonts w:eastAsia="Times New Roman"/>
          <w:i/>
          <w:iCs/>
          <w:szCs w:val="20"/>
          <w:vertAlign w:val="subscript"/>
        </w:rPr>
        <w:t>q, r, i</w:t>
      </w:r>
      <w:r w:rsidRPr="00B94D00">
        <w:rPr>
          <w:rFonts w:eastAsia="Times New Roman"/>
          <w:iCs/>
          <w:szCs w:val="20"/>
        </w:rPr>
        <w:t>)</w:t>
      </w:r>
    </w:p>
    <w:p w14:paraId="0AC700AC" w14:textId="77777777" w:rsidR="00572F68" w:rsidRPr="00B94D00" w:rsidRDefault="00572F68" w:rsidP="00572F68">
      <w:pPr>
        <w:spacing w:after="240"/>
        <w:ind w:left="720"/>
        <w:rPr>
          <w:rFonts w:eastAsia="Times New Roman"/>
        </w:rPr>
      </w:pPr>
      <w:r w:rsidRPr="00B94D00">
        <w:rPr>
          <w:rFonts w:eastAsia="Times New Roman"/>
        </w:rPr>
        <w:t xml:space="preserve">If the interval </w:t>
      </w:r>
      <w:r w:rsidRPr="00B94D00">
        <w:rPr>
          <w:rFonts w:eastAsia="Times New Roman"/>
          <w:i/>
        </w:rPr>
        <w:t>i</w:t>
      </w:r>
      <w:r w:rsidRPr="00B94D00">
        <w:rPr>
          <w:rFonts w:eastAsia="Times New Roman"/>
        </w:rPr>
        <w:t xml:space="preserve"> is a RUCAC of a previously QSE-</w:t>
      </w:r>
      <w:del w:id="660" w:author="ERCOT" w:date="2025-10-24T20:51:00Z">
        <w:r w:rsidRPr="00B94D00" w:rsidDel="00E81209">
          <w:rPr>
            <w:rFonts w:eastAsia="Times New Roman"/>
          </w:rPr>
          <w:delText>C</w:delText>
        </w:r>
      </w:del>
      <w:ins w:id="661" w:author="ERCOT" w:date="2025-10-24T20:51:00Z">
        <w:r w:rsidRPr="00B94D00">
          <w:rPr>
            <w:rFonts w:eastAsia="Times New Roman"/>
          </w:rPr>
          <w:t>c</w:t>
        </w:r>
      </w:ins>
      <w:r w:rsidRPr="00B94D00">
        <w:rPr>
          <w:rFonts w:eastAsia="Times New Roman"/>
        </w:rPr>
        <w:t xml:space="preserve">ommitted </w:t>
      </w:r>
      <w:ins w:id="662" w:author="ERCOT" w:date="2024-05-20T15:19:00Z">
        <w:r w:rsidRPr="00B94D00">
          <w:rPr>
            <w:rFonts w:eastAsia="Times New Roman"/>
          </w:rPr>
          <w:t>or DRRS</w:t>
        </w:r>
      </w:ins>
      <w:ins w:id="663" w:author="ERCOT" w:date="2024-05-29T07:35:00Z">
        <w:r w:rsidRPr="00B94D00">
          <w:rPr>
            <w:rFonts w:eastAsia="Times New Roman"/>
          </w:rPr>
          <w:t>-</w:t>
        </w:r>
      </w:ins>
      <w:ins w:id="664" w:author="ERCOT" w:date="2024-05-20T15:19:00Z">
        <w:r w:rsidRPr="00B94D00">
          <w:rPr>
            <w:rFonts w:eastAsia="Times New Roman"/>
          </w:rPr>
          <w:t xml:space="preserve">deployed </w:t>
        </w:r>
      </w:ins>
      <w:del w:id="665" w:author="ERCOT" w:date="2025-10-24T20:51:00Z">
        <w:r w:rsidRPr="00B94D00" w:rsidDel="00E81209">
          <w:rPr>
            <w:rFonts w:eastAsia="Times New Roman"/>
          </w:rPr>
          <w:delText>I</w:delText>
        </w:r>
      </w:del>
      <w:ins w:id="666" w:author="ERCOT" w:date="2025-10-24T20:51:00Z">
        <w:r w:rsidRPr="00B94D00">
          <w:rPr>
            <w:rFonts w:eastAsia="Times New Roman"/>
          </w:rPr>
          <w:t>i</w:t>
        </w:r>
      </w:ins>
      <w:r w:rsidRPr="00B94D00">
        <w:rPr>
          <w:rFonts w:eastAsia="Times New Roman"/>
        </w:rPr>
        <w:t>nterval, then:</w:t>
      </w:r>
    </w:p>
    <w:p w14:paraId="0F718880" w14:textId="77777777" w:rsidR="00572F68" w:rsidRPr="00B94D00" w:rsidRDefault="00572F68" w:rsidP="00572F68">
      <w:pPr>
        <w:tabs>
          <w:tab w:val="left" w:pos="1170"/>
        </w:tabs>
        <w:ind w:left="2610" w:hanging="1890"/>
        <w:rPr>
          <w:rFonts w:eastAsia="Times New Roman"/>
          <w:iCs/>
          <w:szCs w:val="20"/>
        </w:rPr>
      </w:pPr>
      <w:r w:rsidRPr="00B94D00">
        <w:rPr>
          <w:rFonts w:eastAsia="Times New Roman"/>
          <w:szCs w:val="20"/>
        </w:rPr>
        <w:t xml:space="preserve">RUCGME </w:t>
      </w:r>
      <w:r w:rsidRPr="00B94D00">
        <w:rPr>
          <w:rFonts w:eastAsia="Times New Roman"/>
          <w:i/>
          <w:iCs/>
          <w:szCs w:val="20"/>
          <w:vertAlign w:val="subscript"/>
          <w:lang w:val="it-IT"/>
        </w:rPr>
        <w:t>q, r, i</w:t>
      </w:r>
      <w:r w:rsidRPr="00B94D00">
        <w:rPr>
          <w:rFonts w:eastAsia="Times New Roman"/>
          <w:iCs/>
          <w:szCs w:val="20"/>
          <w:lang w:val="it-IT"/>
        </w:rPr>
        <w:tab/>
        <w:t xml:space="preserve">=  </w:t>
      </w:r>
      <w:r w:rsidRPr="00B94D00">
        <w:rPr>
          <w:rFonts w:eastAsia="Times New Roman"/>
          <w:iCs/>
          <w:szCs w:val="20"/>
        </w:rPr>
        <w:t xml:space="preserve">Max [0, MEPR </w:t>
      </w:r>
      <w:r w:rsidRPr="00B94D00">
        <w:rPr>
          <w:rFonts w:eastAsia="Times New Roman"/>
          <w:i/>
          <w:iCs/>
          <w:szCs w:val="20"/>
          <w:vertAlign w:val="subscrip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rPr>
        <w:t>, i</w:t>
      </w:r>
      <w:r w:rsidRPr="00B94D00">
        <w:rPr>
          <w:rFonts w:eastAsia="Times New Roman"/>
          <w:iCs/>
          <w:szCs w:val="20"/>
        </w:rPr>
        <w:t xml:space="preserve"> * </w:t>
      </w:r>
      <w:proofErr w:type="gramStart"/>
      <w:r w:rsidRPr="00B94D00">
        <w:rPr>
          <w:rFonts w:eastAsia="Times New Roman"/>
          <w:iCs/>
          <w:szCs w:val="20"/>
        </w:rPr>
        <w:t>Min ((</w:t>
      </w:r>
      <w:proofErr w:type="gramEnd"/>
      <w:r w:rsidRPr="00B94D00">
        <w:rPr>
          <w:rFonts w:eastAsia="Times New Roman"/>
          <w:iCs/>
          <w:szCs w:val="20"/>
        </w:rPr>
        <w:t xml:space="preserve">LSL </w:t>
      </w:r>
      <w:r w:rsidRPr="00B94D00">
        <w:rPr>
          <w:rFonts w:eastAsia="Times New Roman"/>
          <w:i/>
          <w:iCs/>
          <w:szCs w:val="20"/>
          <w:vertAlign w:val="subscrip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rPr>
        <w:t>, i</w:t>
      </w:r>
      <w:r w:rsidRPr="00B94D00">
        <w:rPr>
          <w:rFonts w:eastAsia="Times New Roman"/>
          <w:iCs/>
          <w:szCs w:val="20"/>
        </w:rPr>
        <w:t xml:space="preserve"> * </w:t>
      </w:r>
    </w:p>
    <w:p w14:paraId="118E4AF4" w14:textId="77777777" w:rsidR="00572F68" w:rsidRPr="00B94D00" w:rsidRDefault="00572F68" w:rsidP="00572F68">
      <w:pPr>
        <w:tabs>
          <w:tab w:val="left" w:pos="1440"/>
          <w:tab w:val="left" w:pos="2340"/>
        </w:tabs>
        <w:spacing w:after="240"/>
        <w:ind w:left="720"/>
        <w:rPr>
          <w:rFonts w:eastAsia="Times New Roman"/>
        </w:rPr>
      </w:pPr>
      <w:r w:rsidRPr="00B94D00">
        <w:rPr>
          <w:rFonts w:eastAsia="Times New Roman"/>
          <w:bCs/>
          <w:lang w:val="x-none" w:eastAsia="x-none"/>
        </w:rPr>
        <w:tab/>
      </w:r>
      <w:r w:rsidRPr="00B94D00">
        <w:rPr>
          <w:rFonts w:eastAsia="Times New Roman"/>
          <w:bCs/>
          <w:lang w:val="x-none" w:eastAsia="x-none"/>
        </w:rPr>
        <w:tab/>
      </w:r>
      <w:r w:rsidRPr="00B94D00">
        <w:rPr>
          <w:rFonts w:eastAsia="Times New Roman"/>
        </w:rPr>
        <w:t xml:space="preserve">(¼)), RTMG </w:t>
      </w:r>
      <w:r w:rsidRPr="00B94D00">
        <w:rPr>
          <w:rFonts w:eastAsia="Times New Roman"/>
          <w:vertAlign w:val="subscript"/>
        </w:rPr>
        <w:t>q, r, i</w:t>
      </w:r>
      <w:r w:rsidRPr="00B94D00">
        <w:rPr>
          <w:rFonts w:eastAsia="Times New Roman"/>
        </w:rPr>
        <w:t xml:space="preserve">) – MEPR </w:t>
      </w:r>
      <w:r w:rsidRPr="00B94D00">
        <w:rPr>
          <w:rFonts w:eastAsia="Times New Roman"/>
          <w:vertAlign w:val="subscript"/>
        </w:rPr>
        <w:t xml:space="preserve">q, </w:t>
      </w:r>
      <w:proofErr w:type="spellStart"/>
      <w:r w:rsidRPr="00B94D00">
        <w:rPr>
          <w:rFonts w:eastAsia="Times New Roman"/>
          <w:vertAlign w:val="subscript"/>
        </w:rPr>
        <w:t>beforeCCGR</w:t>
      </w:r>
      <w:proofErr w:type="spellEnd"/>
      <w:r w:rsidRPr="00B94D00">
        <w:rPr>
          <w:rFonts w:eastAsia="Times New Roman"/>
          <w:vertAlign w:val="subscript"/>
        </w:rPr>
        <w:t>, i</w:t>
      </w:r>
      <w:r w:rsidRPr="00B94D00">
        <w:rPr>
          <w:rFonts w:eastAsia="Times New Roman"/>
        </w:rPr>
        <w:t xml:space="preserve"> * (LSL </w:t>
      </w:r>
      <w:r w:rsidRPr="00B94D00">
        <w:rPr>
          <w:rFonts w:eastAsia="Times New Roman"/>
          <w:vertAlign w:val="subscript"/>
        </w:rPr>
        <w:t xml:space="preserve">q, </w:t>
      </w:r>
      <w:proofErr w:type="spellStart"/>
      <w:r w:rsidRPr="00B94D00">
        <w:rPr>
          <w:rFonts w:eastAsia="Times New Roman"/>
          <w:vertAlign w:val="subscript"/>
        </w:rPr>
        <w:t>beforeCCGR</w:t>
      </w:r>
      <w:proofErr w:type="spellEnd"/>
      <w:r w:rsidRPr="00B94D00">
        <w:rPr>
          <w:rFonts w:eastAsia="Times New Roman"/>
          <w:vertAlign w:val="subscript"/>
        </w:rPr>
        <w:t>, i</w:t>
      </w:r>
      <w:r w:rsidRPr="00B94D00">
        <w:rPr>
          <w:rFonts w:eastAsia="Times New Roman"/>
        </w:rPr>
        <w:t xml:space="preserve"> * (¼))]</w:t>
      </w:r>
    </w:p>
    <w:p w14:paraId="1ADE2BD0" w14:textId="77777777" w:rsidR="00572F68" w:rsidRPr="00B94D00" w:rsidRDefault="00572F68" w:rsidP="00572F68">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584394BE" w14:textId="77777777" w:rsidR="00572F68" w:rsidRPr="00B94D00" w:rsidRDefault="00572F68" w:rsidP="00572F68">
      <w:pPr>
        <w:spacing w:after="240"/>
        <w:ind w:left="1440" w:hanging="720"/>
        <w:rPr>
          <w:rFonts w:eastAsia="Times New Roman"/>
          <w:b/>
          <w:szCs w:val="20"/>
        </w:rPr>
      </w:pPr>
      <w:r w:rsidRPr="00B94D00">
        <w:rPr>
          <w:rFonts w:eastAsia="Times New Roman"/>
          <w:b/>
          <w:szCs w:val="20"/>
        </w:rPr>
        <w:t xml:space="preserve">For a Resource which is not an AGR, </w:t>
      </w:r>
    </w:p>
    <w:p w14:paraId="33AE101F"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 xml:space="preserve">If the QSE submitted a validated Three-Part Supply Offer, </w:t>
      </w:r>
    </w:p>
    <w:p w14:paraId="37AD3999"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SUPR </w:t>
      </w:r>
      <w:r w:rsidRPr="00B94D00">
        <w:rPr>
          <w:rFonts w:eastAsia="Times New Roman"/>
          <w:bCs/>
          <w:i/>
          <w:vertAlign w:val="subscript"/>
          <w:lang w:val="x-none" w:eastAsia="x-none"/>
        </w:rPr>
        <w:t xml:space="preserve">q, r, </w:t>
      </w:r>
      <w:r w:rsidRPr="00B94D00">
        <w:rPr>
          <w:rFonts w:eastAsia="Times New Roman"/>
          <w:bCs/>
          <w:iCs/>
          <w:vertAlign w:val="subscript"/>
        </w:rPr>
        <w:t>s</w:t>
      </w:r>
      <w:r w:rsidRPr="00B94D00">
        <w:rPr>
          <w:rFonts w:eastAsia="Times New Roman"/>
          <w:bCs/>
          <w:iCs/>
        </w:rPr>
        <w:tab/>
        <w:t>=</w:t>
      </w:r>
      <w:r w:rsidRPr="00B94D00">
        <w:rPr>
          <w:rFonts w:eastAsia="Times New Roman"/>
          <w:bCs/>
          <w:iCs/>
        </w:rPr>
        <w:tab/>
        <w:t xml:space="preserve">Min (SUO </w:t>
      </w:r>
      <w:r w:rsidRPr="00B94D00">
        <w:rPr>
          <w:rFonts w:eastAsia="Times New Roman"/>
          <w:bCs/>
          <w:i/>
          <w:vertAlign w:val="subscript"/>
          <w:lang w:val="x-none" w:eastAsia="x-none"/>
        </w:rPr>
        <w:t>q, r, s</w:t>
      </w:r>
      <w:r w:rsidRPr="00B94D00">
        <w:rPr>
          <w:rFonts w:eastAsia="Times New Roman"/>
          <w:bCs/>
          <w:lang w:val="x-none" w:eastAsia="x-none"/>
        </w:rPr>
        <w:t xml:space="preserve">, SUCAP </w:t>
      </w:r>
      <w:r w:rsidRPr="00B94D00">
        <w:rPr>
          <w:rFonts w:eastAsia="Times New Roman"/>
          <w:bCs/>
          <w:i/>
          <w:vertAlign w:val="subscript"/>
          <w:lang w:val="x-none" w:eastAsia="x-none"/>
        </w:rPr>
        <w:t>q, r, s</w:t>
      </w:r>
      <w:r w:rsidRPr="00B94D00">
        <w:rPr>
          <w:rFonts w:eastAsia="Times New Roman"/>
          <w:bCs/>
          <w:lang w:val="x-none" w:eastAsia="x-none"/>
        </w:rPr>
        <w:t>)</w:t>
      </w:r>
    </w:p>
    <w:p w14:paraId="0B876F3D" w14:textId="77777777" w:rsidR="00572F68" w:rsidRPr="00B94D00" w:rsidRDefault="00572F68" w:rsidP="00572F68">
      <w:pPr>
        <w:tabs>
          <w:tab w:val="left" w:pos="1440"/>
          <w:tab w:val="left" w:pos="2340"/>
        </w:tabs>
        <w:spacing w:after="240"/>
        <w:ind w:left="720"/>
        <w:rPr>
          <w:rFonts w:eastAsia="Times New Roman"/>
          <w:bCs/>
          <w:lang w:val="it-IT"/>
        </w:rPr>
      </w:pPr>
      <w:r w:rsidRPr="00B94D00">
        <w:rPr>
          <w:rFonts w:eastAsia="Times New Roman"/>
          <w:bCs/>
          <w:iCs/>
        </w:rPr>
        <w:tab/>
      </w:r>
      <w:r w:rsidRPr="00B94D00">
        <w:rPr>
          <w:rFonts w:eastAsia="Times New Roman"/>
          <w:bCs/>
          <w:iCs/>
        </w:rPr>
        <w:tab/>
      </w:r>
      <w:r w:rsidRPr="00B94D00">
        <w:rPr>
          <w:rFonts w:eastAsia="Times New Roman"/>
          <w:bCs/>
          <w:iCs/>
        </w:rPr>
        <w:tab/>
      </w:r>
      <w:r w:rsidRPr="00B94D00">
        <w:rPr>
          <w:rFonts w:eastAsia="Times New Roman"/>
          <w:bCs/>
          <w:iCs/>
          <w:lang w:val="it-IT"/>
        </w:rPr>
        <w:t xml:space="preserve">MEPR </w:t>
      </w:r>
      <w:r w:rsidRPr="00B94D00">
        <w:rPr>
          <w:rFonts w:eastAsia="Times New Roman"/>
          <w:bCs/>
          <w:i/>
          <w:vertAlign w:val="subscript"/>
          <w:lang w:val="x-none" w:eastAsia="x-none"/>
        </w:rPr>
        <w:t>q, r, i</w:t>
      </w:r>
      <w:r w:rsidRPr="00B94D00">
        <w:rPr>
          <w:rFonts w:eastAsia="Times New Roman"/>
          <w:bCs/>
          <w:iCs/>
          <w:lang w:val="it-IT"/>
        </w:rPr>
        <w:tab/>
        <w:t>=</w:t>
      </w:r>
      <w:r w:rsidRPr="00B94D00">
        <w:rPr>
          <w:rFonts w:eastAsia="Times New Roman"/>
          <w:bCs/>
          <w:iCs/>
          <w:lang w:val="it-IT"/>
        </w:rPr>
        <w:tab/>
      </w:r>
      <w:r w:rsidRPr="00B94D00">
        <w:rPr>
          <w:rFonts w:eastAsia="Times New Roman"/>
          <w:bCs/>
          <w:iCs/>
        </w:rPr>
        <w:t>Min (</w:t>
      </w:r>
      <w:r w:rsidRPr="00B94D00">
        <w:rPr>
          <w:rFonts w:eastAsia="Times New Roman"/>
          <w:bCs/>
          <w:iCs/>
          <w:lang w:val="it-IT"/>
        </w:rPr>
        <w:t xml:space="preserve">MEO </w:t>
      </w:r>
      <w:r w:rsidRPr="00B94D00">
        <w:rPr>
          <w:rFonts w:eastAsia="Times New Roman"/>
          <w:bCs/>
          <w:i/>
          <w:vertAlign w:val="subscript"/>
          <w:lang w:val="x-none" w:eastAsia="x-none"/>
        </w:rPr>
        <w:t>q, r, i</w:t>
      </w:r>
      <w:r w:rsidRPr="00B94D00">
        <w:rPr>
          <w:rFonts w:eastAsia="Times New Roman"/>
          <w:bCs/>
          <w:lang w:val="x-none" w:eastAsia="x-none"/>
        </w:rPr>
        <w:t xml:space="preserve">, MECAP </w:t>
      </w:r>
      <w:r w:rsidRPr="00B94D00">
        <w:rPr>
          <w:rFonts w:eastAsia="Times New Roman"/>
          <w:bCs/>
          <w:i/>
          <w:vertAlign w:val="subscript"/>
          <w:lang w:val="x-none" w:eastAsia="x-none"/>
        </w:rPr>
        <w:t>q,</w:t>
      </w:r>
      <w:r w:rsidRPr="00B94D00">
        <w:rPr>
          <w:rFonts w:eastAsia="Times New Roman"/>
          <w:bCs/>
          <w:i/>
          <w:vertAlign w:val="subscript"/>
          <w:lang w:eastAsia="x-none"/>
        </w:rPr>
        <w:t xml:space="preserve"> </w:t>
      </w:r>
      <w:r w:rsidRPr="00B94D00">
        <w:rPr>
          <w:rFonts w:eastAsia="Times New Roman"/>
          <w:bCs/>
          <w:i/>
          <w:vertAlign w:val="subscript"/>
          <w:lang w:val="x-none" w:eastAsia="x-none"/>
        </w:rPr>
        <w:t>r,</w:t>
      </w:r>
      <w:r w:rsidRPr="00B94D00">
        <w:rPr>
          <w:rFonts w:eastAsia="Times New Roman"/>
          <w:bCs/>
          <w:i/>
          <w:vertAlign w:val="subscript"/>
          <w:lang w:eastAsia="x-none"/>
        </w:rPr>
        <w:t xml:space="preserve"> </w:t>
      </w:r>
      <w:r w:rsidRPr="00B94D00">
        <w:rPr>
          <w:rFonts w:eastAsia="Times New Roman"/>
          <w:bCs/>
          <w:i/>
          <w:vertAlign w:val="subscript"/>
          <w:lang w:val="x-none" w:eastAsia="x-none"/>
        </w:rPr>
        <w:t>i</w:t>
      </w:r>
      <w:r w:rsidRPr="00B94D00">
        <w:rPr>
          <w:rFonts w:eastAsia="Times New Roman"/>
          <w:bCs/>
          <w:lang w:val="x-none" w:eastAsia="x-none"/>
        </w:rPr>
        <w:t>)</w:t>
      </w:r>
    </w:p>
    <w:p w14:paraId="65C323AA"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lang w:val="it-IT"/>
        </w:rPr>
        <w:lastRenderedPageBreak/>
        <w:tab/>
      </w:r>
      <w:r w:rsidRPr="00B94D00">
        <w:rPr>
          <w:rFonts w:eastAsia="Times New Roman"/>
          <w:bCs/>
          <w:iCs/>
        </w:rPr>
        <w:t xml:space="preserve">Otherwise, </w:t>
      </w:r>
      <w:r w:rsidRPr="00B94D00">
        <w:rPr>
          <w:rFonts w:eastAsia="Times New Roman"/>
          <w:bCs/>
          <w:iCs/>
        </w:rPr>
        <w:tab/>
        <w:t xml:space="preserve">SUPR </w:t>
      </w:r>
      <w:r w:rsidRPr="00B94D00">
        <w:rPr>
          <w:rFonts w:eastAsia="Times New Roman"/>
          <w:bCs/>
          <w:i/>
          <w:vertAlign w:val="subscript"/>
          <w:lang w:val="x-none" w:eastAsia="x-none"/>
        </w:rPr>
        <w:t>q, r, s</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SUCAP </w:t>
      </w:r>
      <w:r w:rsidRPr="00B94D00">
        <w:rPr>
          <w:rFonts w:eastAsia="Times New Roman"/>
          <w:bCs/>
          <w:i/>
          <w:vertAlign w:val="subscript"/>
          <w:lang w:val="x-none" w:eastAsia="x-none"/>
        </w:rPr>
        <w:t>q, r, s</w:t>
      </w:r>
    </w:p>
    <w:p w14:paraId="0A3C2CEB" w14:textId="77777777" w:rsidR="00572F68" w:rsidRPr="00B94D00" w:rsidRDefault="00572F68" w:rsidP="00572F68">
      <w:pPr>
        <w:tabs>
          <w:tab w:val="left" w:pos="1440"/>
          <w:tab w:val="left" w:pos="2340"/>
        </w:tabs>
        <w:spacing w:after="240"/>
        <w:ind w:left="720"/>
        <w:rPr>
          <w:rFonts w:eastAsia="Times New Roman"/>
          <w:bCs/>
          <w:lang w:val="it-IT"/>
        </w:rPr>
      </w:pPr>
      <w:r w:rsidRPr="00B94D00">
        <w:rPr>
          <w:rFonts w:eastAsia="Times New Roman"/>
          <w:bCs/>
          <w:iCs/>
        </w:rPr>
        <w:tab/>
      </w:r>
      <w:r w:rsidRPr="00B94D00">
        <w:rPr>
          <w:rFonts w:eastAsia="Times New Roman"/>
          <w:bCs/>
          <w:iCs/>
        </w:rPr>
        <w:tab/>
      </w:r>
      <w:r w:rsidRPr="00B94D00">
        <w:rPr>
          <w:rFonts w:eastAsia="Times New Roman"/>
          <w:bCs/>
          <w:iCs/>
        </w:rPr>
        <w:tab/>
      </w:r>
      <w:r w:rsidRPr="00B94D00">
        <w:rPr>
          <w:rFonts w:eastAsia="Times New Roman"/>
          <w:bCs/>
          <w:iCs/>
          <w:lang w:val="it-IT"/>
        </w:rPr>
        <w:t xml:space="preserve">MEPR </w:t>
      </w:r>
      <w:r w:rsidRPr="00B94D00">
        <w:rPr>
          <w:rFonts w:eastAsia="Times New Roman"/>
          <w:bCs/>
          <w:i/>
          <w:vertAlign w:val="subscript"/>
          <w:lang w:val="x-none" w:eastAsia="x-none"/>
        </w:rPr>
        <w:t>q, r, i</w:t>
      </w:r>
      <w:r w:rsidRPr="00B94D00">
        <w:rPr>
          <w:rFonts w:eastAsia="Times New Roman"/>
          <w:bCs/>
          <w:iCs/>
          <w:lang w:val="it-IT"/>
        </w:rPr>
        <w:t xml:space="preserve"> </w:t>
      </w:r>
      <w:r w:rsidRPr="00B94D00">
        <w:rPr>
          <w:rFonts w:eastAsia="Times New Roman"/>
          <w:bCs/>
          <w:iCs/>
          <w:lang w:val="it-IT"/>
        </w:rPr>
        <w:tab/>
        <w:t xml:space="preserve">= </w:t>
      </w:r>
      <w:r w:rsidRPr="00B94D00">
        <w:rPr>
          <w:rFonts w:eastAsia="Times New Roman"/>
          <w:bCs/>
          <w:iCs/>
          <w:lang w:val="it-IT"/>
        </w:rPr>
        <w:tab/>
        <w:t xml:space="preserve">MECAP </w:t>
      </w:r>
      <w:r w:rsidRPr="00B94D00">
        <w:rPr>
          <w:rFonts w:eastAsia="Times New Roman"/>
          <w:bCs/>
          <w:i/>
          <w:vertAlign w:val="subscript"/>
          <w:lang w:val="x-none" w:eastAsia="x-none"/>
        </w:rPr>
        <w:t>q, r, i</w:t>
      </w:r>
    </w:p>
    <w:p w14:paraId="4193E606" w14:textId="77777777" w:rsidR="00572F68" w:rsidRPr="00B94D00" w:rsidRDefault="00572F68" w:rsidP="00572F68">
      <w:pPr>
        <w:spacing w:after="240"/>
        <w:ind w:left="720"/>
        <w:rPr>
          <w:rFonts w:eastAsia="Times New Roman"/>
          <w:szCs w:val="20"/>
        </w:rPr>
      </w:pPr>
      <w:r w:rsidRPr="00B94D00">
        <w:rPr>
          <w:rFonts w:eastAsia="Times New Roman"/>
          <w:iCs/>
          <w:szCs w:val="20"/>
        </w:rPr>
        <w:t>If ERCOT has approved verifiable Startup Costs and minimum-energy costs for the Resource,</w:t>
      </w:r>
    </w:p>
    <w:p w14:paraId="61EC45ED"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SUCAP </w:t>
      </w:r>
      <w:r w:rsidRPr="00B94D00">
        <w:rPr>
          <w:rFonts w:eastAsia="Times New Roman"/>
          <w:bCs/>
          <w:i/>
          <w:vertAlign w:val="subscript"/>
          <w:lang w:val="x-none" w:eastAsia="x-none"/>
        </w:rPr>
        <w:t>q, r, s</w:t>
      </w:r>
      <w:r w:rsidRPr="00B94D00">
        <w:rPr>
          <w:rFonts w:eastAsia="Times New Roman"/>
          <w:bCs/>
          <w:iCs/>
        </w:rPr>
        <w:tab/>
        <w:t>=</w:t>
      </w:r>
      <w:r w:rsidRPr="00B94D00">
        <w:rPr>
          <w:rFonts w:eastAsia="Times New Roman"/>
          <w:bCs/>
          <w:iCs/>
        </w:rPr>
        <w:tab/>
        <w:t xml:space="preserve">verifiable Startup Costs </w:t>
      </w:r>
      <w:r w:rsidRPr="00B94D00">
        <w:rPr>
          <w:rFonts w:eastAsia="Times New Roman"/>
          <w:bCs/>
          <w:i/>
          <w:vertAlign w:val="subscript"/>
          <w:lang w:val="x-none" w:eastAsia="x-none"/>
        </w:rPr>
        <w:t>q, r, s</w:t>
      </w:r>
    </w:p>
    <w:p w14:paraId="40437575"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ab/>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verifiable minimum-energy costs </w:t>
      </w:r>
      <w:r w:rsidRPr="00B94D00">
        <w:rPr>
          <w:rFonts w:eastAsia="Times New Roman"/>
          <w:bCs/>
          <w:i/>
          <w:vertAlign w:val="subscript"/>
          <w:lang w:val="x-none" w:eastAsia="x-none"/>
        </w:rPr>
        <w:t>q, r, i</w:t>
      </w:r>
    </w:p>
    <w:p w14:paraId="76FDD39B"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ab/>
        <w:t xml:space="preserve">Otherwise, </w:t>
      </w:r>
      <w:r w:rsidRPr="00B94D00">
        <w:rPr>
          <w:rFonts w:eastAsia="Times New Roman"/>
          <w:bCs/>
          <w:iCs/>
        </w:rPr>
        <w:tab/>
        <w:t xml:space="preserve">SUCAP </w:t>
      </w:r>
      <w:r w:rsidRPr="00B94D00">
        <w:rPr>
          <w:rFonts w:eastAsia="Times New Roman"/>
          <w:bCs/>
          <w:i/>
          <w:vertAlign w:val="subscript"/>
          <w:lang w:val="x-none" w:eastAsia="x-none"/>
        </w:rPr>
        <w:t>q, r, s</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RCGSC </w:t>
      </w:r>
      <w:r w:rsidRPr="00B94D00">
        <w:rPr>
          <w:rFonts w:eastAsia="Times New Roman"/>
          <w:bCs/>
          <w:i/>
          <w:vertAlign w:val="subscript"/>
          <w:lang w:val="x-none" w:eastAsia="x-none"/>
        </w:rPr>
        <w:t>s</w:t>
      </w:r>
    </w:p>
    <w:p w14:paraId="02ABD3CE" w14:textId="77777777" w:rsidR="00572F68" w:rsidRPr="00B94D00" w:rsidRDefault="00572F68" w:rsidP="00572F68">
      <w:pPr>
        <w:tabs>
          <w:tab w:val="left" w:pos="1440"/>
          <w:tab w:val="left" w:pos="2340"/>
        </w:tabs>
        <w:spacing w:after="240"/>
        <w:ind w:left="720"/>
        <w:rPr>
          <w:rFonts w:eastAsia="Times New Roman"/>
          <w:bCs/>
          <w:i/>
          <w:vertAlign w:val="subscript"/>
          <w:lang w:val="x-none" w:eastAsia="x-none"/>
        </w:rPr>
      </w:pPr>
      <w:r w:rsidRPr="00B94D00">
        <w:rPr>
          <w:rFonts w:eastAsia="Times New Roman"/>
          <w:bCs/>
          <w:iCs/>
        </w:rPr>
        <w:tab/>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 xml:space="preserve">= </w:t>
      </w:r>
      <w:r w:rsidRPr="00B94D00">
        <w:rPr>
          <w:rFonts w:eastAsia="Times New Roman"/>
          <w:bCs/>
          <w:iCs/>
        </w:rPr>
        <w:tab/>
        <w:t xml:space="preserve">RCGMEC </w:t>
      </w:r>
      <w:r w:rsidRPr="00B94D00">
        <w:rPr>
          <w:rFonts w:eastAsia="Times New Roman"/>
          <w:bCs/>
          <w:i/>
          <w:vertAlign w:val="subscript"/>
          <w:lang w:val="x-none" w:eastAsia="x-none"/>
        </w:rPr>
        <w:t>i</w:t>
      </w:r>
    </w:p>
    <w:p w14:paraId="14E927EE" w14:textId="77777777" w:rsidR="00572F68" w:rsidRPr="00B94D00" w:rsidRDefault="00572F68" w:rsidP="00572F68">
      <w:pPr>
        <w:spacing w:after="240"/>
        <w:ind w:left="720"/>
        <w:rPr>
          <w:rFonts w:eastAsia="Times New Roman"/>
          <w:b/>
          <w:bCs/>
          <w:iCs/>
          <w:szCs w:val="20"/>
        </w:rPr>
      </w:pPr>
      <w:r w:rsidRPr="00B94D00">
        <w:rPr>
          <w:rFonts w:eastAsia="Times New Roman"/>
          <w:b/>
          <w:bCs/>
          <w:iCs/>
          <w:szCs w:val="20"/>
        </w:rPr>
        <w:t>For AGRs,</w:t>
      </w:r>
    </w:p>
    <w:p w14:paraId="4FADA1BD" w14:textId="77777777" w:rsidR="00572F68" w:rsidRPr="00B94D00" w:rsidRDefault="00572F68" w:rsidP="00572F68">
      <w:pPr>
        <w:tabs>
          <w:tab w:val="left" w:pos="1440"/>
          <w:tab w:val="left" w:pos="2340"/>
        </w:tabs>
        <w:spacing w:after="240"/>
        <w:ind w:left="720"/>
        <w:rPr>
          <w:rFonts w:eastAsia="Times New Roman"/>
          <w:bCs/>
          <w:szCs w:val="20"/>
        </w:rPr>
      </w:pPr>
      <w:r w:rsidRPr="00B94D00">
        <w:rPr>
          <w:rFonts w:eastAsia="Times New Roman"/>
          <w:bCs/>
          <w:iCs/>
          <w:szCs w:val="20"/>
        </w:rPr>
        <w:t xml:space="preserve">If the QSE submitted a validated Three-Part Supply Offer, </w:t>
      </w:r>
    </w:p>
    <w:p w14:paraId="5322BD0E" w14:textId="77777777" w:rsidR="00572F68" w:rsidRPr="00B94D00" w:rsidRDefault="00572F68" w:rsidP="00572F68">
      <w:pPr>
        <w:tabs>
          <w:tab w:val="left" w:pos="1440"/>
          <w:tab w:val="left" w:pos="2340"/>
        </w:tabs>
        <w:spacing w:after="240"/>
        <w:ind w:left="1440"/>
        <w:rPr>
          <w:rFonts w:eastAsia="Times New Roman"/>
          <w:bCs/>
          <w:szCs w:val="20"/>
        </w:rPr>
      </w:pPr>
      <w:r w:rsidRPr="00B94D00">
        <w:rPr>
          <w:rFonts w:eastAsia="Times New Roman"/>
          <w:bCs/>
          <w:iCs/>
          <w:szCs w:val="20"/>
        </w:rPr>
        <w:t xml:space="preserve">Then, </w:t>
      </w:r>
      <w:r w:rsidRPr="00B94D00">
        <w:rPr>
          <w:rFonts w:eastAsia="Times New Roman"/>
          <w:bCs/>
          <w:iCs/>
          <w:szCs w:val="20"/>
        </w:rPr>
        <w:tab/>
      </w:r>
      <w:r w:rsidRPr="00B94D00">
        <w:rPr>
          <w:rFonts w:eastAsia="Times New Roman"/>
          <w:bCs/>
          <w:iCs/>
          <w:szCs w:val="20"/>
        </w:rPr>
        <w:tab/>
        <w:t xml:space="preserve">SUPR  </w:t>
      </w:r>
      <w:r w:rsidRPr="00B94D00">
        <w:rPr>
          <w:rFonts w:eastAsia="Times New Roman"/>
          <w:bCs/>
          <w:i/>
          <w:szCs w:val="20"/>
          <w:vertAlign w:val="subscript"/>
        </w:rPr>
        <w:t xml:space="preserve">q, r, </w:t>
      </w:r>
      <w:r w:rsidRPr="00B94D00">
        <w:rPr>
          <w:rFonts w:eastAsia="Times New Roman"/>
          <w:bCs/>
          <w:iCs/>
          <w:szCs w:val="20"/>
          <w:vertAlign w:val="subscript"/>
        </w:rPr>
        <w:t>s</w:t>
      </w:r>
      <w:r w:rsidRPr="00B94D00">
        <w:rPr>
          <w:rFonts w:eastAsia="Times New Roman"/>
          <w:bCs/>
          <w:iCs/>
          <w:szCs w:val="20"/>
        </w:rPr>
        <w:tab/>
        <w:t>=</w:t>
      </w:r>
      <w:r w:rsidRPr="00B94D00">
        <w:rPr>
          <w:rFonts w:eastAsia="Times New Roman"/>
          <w:bCs/>
          <w:iCs/>
          <w:szCs w:val="20"/>
        </w:rPr>
        <w:tab/>
        <w:t xml:space="preserve">Min (SUO </w:t>
      </w:r>
      <w:r w:rsidRPr="00B94D00">
        <w:rPr>
          <w:rFonts w:eastAsia="Times New Roman"/>
          <w:bCs/>
          <w:i/>
          <w:szCs w:val="20"/>
          <w:vertAlign w:val="subscript"/>
        </w:rPr>
        <w:t>q, r, s</w:t>
      </w:r>
      <w:r w:rsidRPr="00B94D00">
        <w:rPr>
          <w:rFonts w:eastAsia="Times New Roman"/>
          <w:bCs/>
          <w:szCs w:val="20"/>
        </w:rPr>
        <w:t xml:space="preserve">, SUCAP </w:t>
      </w:r>
      <w:r w:rsidRPr="00B94D00">
        <w:rPr>
          <w:rFonts w:eastAsia="Times New Roman"/>
          <w:bCs/>
          <w:i/>
          <w:szCs w:val="20"/>
          <w:vertAlign w:val="subscript"/>
        </w:rPr>
        <w:t>q, r, s</w:t>
      </w:r>
      <w:r w:rsidRPr="00B94D00">
        <w:rPr>
          <w:rFonts w:eastAsia="Times New Roman"/>
          <w:bCs/>
          <w:szCs w:val="20"/>
        </w:rPr>
        <w:t>)</w:t>
      </w:r>
    </w:p>
    <w:p w14:paraId="76BBA36A" w14:textId="77777777" w:rsidR="00572F68" w:rsidRPr="00B94D00" w:rsidRDefault="00572F68" w:rsidP="00572F68">
      <w:pPr>
        <w:tabs>
          <w:tab w:val="left" w:pos="1440"/>
          <w:tab w:val="left" w:pos="2340"/>
        </w:tabs>
        <w:spacing w:after="240"/>
        <w:ind w:left="720"/>
        <w:rPr>
          <w:rFonts w:eastAsia="Times New Roman"/>
          <w:bCs/>
          <w:szCs w:val="20"/>
          <w:lang w:val="it-I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r>
      <w:r w:rsidRPr="00B94D00">
        <w:rPr>
          <w:rFonts w:eastAsia="Times New Roman"/>
          <w:bCs/>
          <w:iCs/>
          <w:szCs w:val="20"/>
          <w:lang w:val="it-IT"/>
        </w:rPr>
        <w:t xml:space="preserve">MEPR </w:t>
      </w:r>
      <w:r w:rsidRPr="00B94D00">
        <w:rPr>
          <w:rFonts w:eastAsia="Times New Roman"/>
          <w:bCs/>
          <w:i/>
          <w:szCs w:val="20"/>
          <w:vertAlign w:val="subscript"/>
          <w:lang w:val="it-IT"/>
        </w:rPr>
        <w:t>q, r, i</w:t>
      </w:r>
      <w:r w:rsidRPr="00B94D00">
        <w:rPr>
          <w:rFonts w:eastAsia="Times New Roman"/>
          <w:bCs/>
          <w:iCs/>
          <w:szCs w:val="20"/>
          <w:lang w:val="it-IT"/>
        </w:rPr>
        <w:tab/>
        <w:t>=</w:t>
      </w:r>
      <w:r w:rsidRPr="00B94D00">
        <w:rPr>
          <w:rFonts w:eastAsia="Times New Roman"/>
          <w:bCs/>
          <w:iCs/>
          <w:szCs w:val="20"/>
          <w:lang w:val="it-IT"/>
        </w:rPr>
        <w:tab/>
        <w:t xml:space="preserve">Min (MEO </w:t>
      </w:r>
      <w:r w:rsidRPr="00B94D00">
        <w:rPr>
          <w:rFonts w:eastAsia="Times New Roman"/>
          <w:bCs/>
          <w:i/>
          <w:szCs w:val="20"/>
          <w:vertAlign w:val="subscript"/>
          <w:lang w:val="it-IT"/>
        </w:rPr>
        <w:t>q, r, i</w:t>
      </w:r>
      <w:r w:rsidRPr="00B94D00">
        <w:rPr>
          <w:rFonts w:eastAsia="Times New Roman"/>
          <w:szCs w:val="20"/>
        </w:rPr>
        <w:t xml:space="preserve">, MECAP </w:t>
      </w:r>
      <w:r w:rsidRPr="00B94D00">
        <w:rPr>
          <w:rFonts w:eastAsia="Times New Roman"/>
          <w:bCs/>
          <w:i/>
          <w:szCs w:val="20"/>
          <w:vertAlign w:val="subscript"/>
        </w:rPr>
        <w:t>q, r, i</w:t>
      </w:r>
      <w:r w:rsidRPr="00B94D00">
        <w:rPr>
          <w:rFonts w:eastAsia="Times New Roman"/>
          <w:bCs/>
          <w:szCs w:val="20"/>
        </w:rPr>
        <w:t>)</w:t>
      </w:r>
    </w:p>
    <w:p w14:paraId="177917D7" w14:textId="77777777" w:rsidR="00572F68" w:rsidRPr="00B94D00" w:rsidRDefault="00572F68" w:rsidP="00572F68">
      <w:pPr>
        <w:tabs>
          <w:tab w:val="left" w:pos="1440"/>
          <w:tab w:val="left" w:pos="2340"/>
        </w:tabs>
        <w:spacing w:after="240"/>
        <w:ind w:left="720"/>
        <w:rPr>
          <w:rFonts w:eastAsia="Times New Roman"/>
          <w:bCs/>
          <w:szCs w:val="20"/>
        </w:rPr>
      </w:pPr>
      <w:r w:rsidRPr="00B94D00">
        <w:rPr>
          <w:rFonts w:eastAsia="Times New Roman"/>
          <w:bCs/>
          <w:iCs/>
          <w:szCs w:val="20"/>
          <w:lang w:val="it-IT"/>
        </w:rPr>
        <w:tab/>
      </w:r>
      <w:r w:rsidRPr="00B94D00">
        <w:rPr>
          <w:rFonts w:eastAsia="Times New Roman"/>
          <w:bCs/>
          <w:iCs/>
          <w:szCs w:val="20"/>
        </w:rPr>
        <w:t xml:space="preserve">Otherwise, </w:t>
      </w:r>
      <w:r w:rsidRPr="00B94D00">
        <w:rPr>
          <w:rFonts w:eastAsia="Times New Roman"/>
          <w:bCs/>
          <w:iCs/>
          <w:szCs w:val="20"/>
        </w:rPr>
        <w:tab/>
        <w:t xml:space="preserve">SUPR </w:t>
      </w:r>
      <w:r w:rsidRPr="00B94D00">
        <w:rPr>
          <w:rFonts w:eastAsia="Times New Roman"/>
          <w:bCs/>
          <w:i/>
          <w:szCs w:val="20"/>
          <w:vertAlign w:val="subscript"/>
        </w:rPr>
        <w:t>q, r, s</w:t>
      </w:r>
      <w:r w:rsidRPr="00B94D00">
        <w:rPr>
          <w:rFonts w:eastAsia="Times New Roman"/>
          <w:bCs/>
          <w:iCs/>
          <w:szCs w:val="20"/>
        </w:rPr>
        <w:t xml:space="preserve"> </w:t>
      </w:r>
      <w:r w:rsidRPr="00B94D00">
        <w:rPr>
          <w:rFonts w:eastAsia="Times New Roman"/>
          <w:bCs/>
          <w:iCs/>
          <w:szCs w:val="20"/>
        </w:rPr>
        <w:tab/>
        <w:t xml:space="preserve">= </w:t>
      </w:r>
      <w:r w:rsidRPr="00B94D00">
        <w:rPr>
          <w:rFonts w:eastAsia="Times New Roman"/>
          <w:bCs/>
          <w:iCs/>
          <w:szCs w:val="20"/>
        </w:rPr>
        <w:tab/>
        <w:t xml:space="preserve">SUCAP </w:t>
      </w:r>
      <w:r w:rsidRPr="00B94D00">
        <w:rPr>
          <w:rFonts w:eastAsia="Times New Roman"/>
          <w:bCs/>
          <w:i/>
          <w:szCs w:val="20"/>
          <w:vertAlign w:val="subscript"/>
        </w:rPr>
        <w:t>q, r, s</w:t>
      </w:r>
    </w:p>
    <w:p w14:paraId="1B94502D" w14:textId="77777777" w:rsidR="00572F68" w:rsidRPr="00B94D00" w:rsidRDefault="00572F68" w:rsidP="00572F68">
      <w:pPr>
        <w:tabs>
          <w:tab w:val="left" w:pos="1440"/>
          <w:tab w:val="left" w:pos="2340"/>
        </w:tabs>
        <w:spacing w:after="240"/>
        <w:ind w:left="720"/>
        <w:rPr>
          <w:rFonts w:eastAsia="Times New Roman"/>
          <w:bCs/>
          <w:szCs w:val="20"/>
          <w:lang w:val="it-I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r>
      <w:r w:rsidRPr="00B94D00">
        <w:rPr>
          <w:rFonts w:eastAsia="Times New Roman"/>
          <w:bCs/>
          <w:iCs/>
          <w:szCs w:val="20"/>
          <w:lang w:val="it-IT"/>
        </w:rPr>
        <w:t xml:space="preserve">MEPR </w:t>
      </w:r>
      <w:r w:rsidRPr="00B94D00">
        <w:rPr>
          <w:rFonts w:eastAsia="Times New Roman"/>
          <w:bCs/>
          <w:i/>
          <w:szCs w:val="20"/>
          <w:vertAlign w:val="subscript"/>
          <w:lang w:val="it-IT"/>
        </w:rPr>
        <w:t>q, r, i</w:t>
      </w:r>
      <w:r w:rsidRPr="00B94D00">
        <w:rPr>
          <w:rFonts w:eastAsia="Times New Roman"/>
          <w:bCs/>
          <w:iCs/>
          <w:szCs w:val="20"/>
          <w:lang w:val="it-IT"/>
        </w:rPr>
        <w:t xml:space="preserve"> </w:t>
      </w:r>
      <w:r w:rsidRPr="00B94D00">
        <w:rPr>
          <w:rFonts w:eastAsia="Times New Roman"/>
          <w:bCs/>
          <w:iCs/>
          <w:szCs w:val="20"/>
          <w:lang w:val="it-IT"/>
        </w:rPr>
        <w:tab/>
        <w:t xml:space="preserve">= </w:t>
      </w:r>
      <w:r w:rsidRPr="00B94D00">
        <w:rPr>
          <w:rFonts w:eastAsia="Times New Roman"/>
          <w:bCs/>
          <w:iCs/>
          <w:szCs w:val="20"/>
          <w:lang w:val="it-IT"/>
        </w:rPr>
        <w:tab/>
        <w:t xml:space="preserve">MECAP </w:t>
      </w:r>
      <w:r w:rsidRPr="00B94D00">
        <w:rPr>
          <w:rFonts w:eastAsia="Times New Roman"/>
          <w:bCs/>
          <w:i/>
          <w:szCs w:val="20"/>
          <w:vertAlign w:val="subscript"/>
          <w:lang w:val="it-IT"/>
        </w:rPr>
        <w:t>q, r, i</w:t>
      </w:r>
    </w:p>
    <w:p w14:paraId="23D48340" w14:textId="77777777" w:rsidR="00572F68" w:rsidRPr="00B94D00" w:rsidRDefault="00572F68" w:rsidP="00572F68">
      <w:pPr>
        <w:spacing w:after="240"/>
        <w:ind w:left="720"/>
        <w:rPr>
          <w:rFonts w:eastAsia="Times New Roman"/>
          <w:szCs w:val="20"/>
        </w:rPr>
      </w:pPr>
      <w:r w:rsidRPr="00B94D00">
        <w:rPr>
          <w:rFonts w:eastAsia="Times New Roman"/>
          <w:iCs/>
          <w:szCs w:val="20"/>
        </w:rPr>
        <w:t>If ERCOT has approved verifiable Startup Costs and minimum-energy costs for the Resource,</w:t>
      </w:r>
    </w:p>
    <w:p w14:paraId="2ABBEADE" w14:textId="77777777" w:rsidR="00572F68" w:rsidRPr="00B94D00" w:rsidRDefault="00572F68" w:rsidP="00572F68">
      <w:pPr>
        <w:tabs>
          <w:tab w:val="left" w:pos="1440"/>
          <w:tab w:val="left" w:pos="2340"/>
        </w:tabs>
        <w:spacing w:after="240"/>
        <w:ind w:left="2880" w:hanging="2160"/>
        <w:rPr>
          <w:rFonts w:eastAsia="Times New Roman"/>
          <w:bCs/>
          <w:szCs w:val="20"/>
        </w:rPr>
      </w:pPr>
      <w:r w:rsidRPr="00B94D00">
        <w:rPr>
          <w:rFonts w:eastAsia="Times New Roman"/>
          <w:bCs/>
          <w:iCs/>
          <w:szCs w:val="20"/>
        </w:rPr>
        <w:tab/>
        <w:t xml:space="preserve">Then, </w:t>
      </w:r>
      <w:r w:rsidRPr="00B94D00">
        <w:rPr>
          <w:rFonts w:eastAsia="Times New Roman"/>
          <w:bCs/>
          <w:iCs/>
          <w:szCs w:val="20"/>
        </w:rPr>
        <w:tab/>
      </w:r>
      <w:r w:rsidRPr="00B94D00">
        <w:rPr>
          <w:rFonts w:eastAsia="Times New Roman"/>
          <w:bCs/>
          <w:iCs/>
          <w:szCs w:val="20"/>
        </w:rPr>
        <w:tab/>
        <w:t xml:space="preserve">SUCAP </w:t>
      </w:r>
      <w:r w:rsidRPr="00B94D00">
        <w:rPr>
          <w:rFonts w:eastAsia="Times New Roman"/>
          <w:bCs/>
          <w:i/>
          <w:szCs w:val="20"/>
          <w:vertAlign w:val="subscript"/>
        </w:rPr>
        <w:t>q, r, s</w:t>
      </w:r>
      <w:r w:rsidRPr="00B94D00">
        <w:rPr>
          <w:rFonts w:eastAsia="Times New Roman"/>
          <w:bCs/>
          <w:iCs/>
          <w:szCs w:val="20"/>
        </w:rPr>
        <w:tab/>
        <w:t>=</w:t>
      </w:r>
      <w:r w:rsidRPr="00B94D00">
        <w:rPr>
          <w:rFonts w:eastAsia="Times New Roman"/>
          <w:bCs/>
          <w:iCs/>
          <w:szCs w:val="20"/>
        </w:rPr>
        <w:tab/>
      </w:r>
      <w:r w:rsidRPr="00B94D00">
        <w:rPr>
          <w:rFonts w:eastAsia="Times New Roman"/>
          <w:iCs/>
          <w:szCs w:val="20"/>
        </w:rPr>
        <w:t xml:space="preserve">Max </w:t>
      </w:r>
      <w:r w:rsidRPr="00B94D00">
        <w:rPr>
          <w:rFonts w:eastAsia="Times New Roman"/>
          <w:iCs/>
          <w:szCs w:val="20"/>
          <w:vertAlign w:val="subscript"/>
        </w:rPr>
        <w:t>c</w:t>
      </w:r>
      <w:r w:rsidRPr="00B94D00">
        <w:rPr>
          <w:rFonts w:eastAsia="Times New Roman"/>
          <w:szCs w:val="20"/>
          <w:lang w:val="pt-BR"/>
        </w:rPr>
        <w:t xml:space="preserve"> (AGRRATIO</w:t>
      </w:r>
      <w:r w:rsidRPr="00B94D00">
        <w:rPr>
          <w:rFonts w:eastAsia="Times New Roman"/>
          <w:i/>
          <w:szCs w:val="20"/>
          <w:vertAlign w:val="subscript"/>
          <w:lang w:val="pt-BR"/>
        </w:rPr>
        <w:t xml:space="preserve"> q, p, r</w:t>
      </w:r>
      <w:r w:rsidRPr="00B94D00">
        <w:rPr>
          <w:rFonts w:eastAsia="Times New Roman"/>
          <w:iCs/>
          <w:szCs w:val="20"/>
        </w:rPr>
        <w:t xml:space="preserve">) * </w:t>
      </w:r>
      <w:r w:rsidRPr="00B94D00">
        <w:rPr>
          <w:rFonts w:eastAsia="Times New Roman"/>
          <w:bCs/>
          <w:iCs/>
          <w:szCs w:val="20"/>
        </w:rPr>
        <w:t xml:space="preserve">verifiable Startup Costs </w:t>
      </w:r>
      <w:r w:rsidRPr="00B94D00">
        <w:rPr>
          <w:rFonts w:eastAsia="Times New Roman"/>
          <w:bCs/>
          <w:i/>
          <w:szCs w:val="20"/>
          <w:vertAlign w:val="subscript"/>
        </w:rPr>
        <w:t>q, r, s</w:t>
      </w:r>
    </w:p>
    <w:p w14:paraId="062E1E78" w14:textId="77777777" w:rsidR="00572F68" w:rsidRPr="00B94D00" w:rsidRDefault="00572F68" w:rsidP="00572F68">
      <w:pPr>
        <w:tabs>
          <w:tab w:val="left" w:pos="1440"/>
          <w:tab w:val="left" w:pos="2340"/>
        </w:tabs>
        <w:spacing w:after="240"/>
        <w:ind w:left="720"/>
        <w:rPr>
          <w:rFonts w:eastAsia="Times New Roman"/>
          <w:bCs/>
          <w:i/>
          <w:szCs w:val="20"/>
          <w:vertAlign w:val="subscrip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t xml:space="preserve">MECAP </w:t>
      </w:r>
      <w:r w:rsidRPr="00B94D00">
        <w:rPr>
          <w:rFonts w:eastAsia="Times New Roman"/>
          <w:bCs/>
          <w:i/>
          <w:szCs w:val="20"/>
          <w:vertAlign w:val="subscript"/>
        </w:rPr>
        <w:t>q, r, i</w:t>
      </w:r>
      <w:r w:rsidRPr="00B94D00">
        <w:rPr>
          <w:rFonts w:eastAsia="Times New Roman"/>
          <w:bCs/>
          <w:iCs/>
          <w:szCs w:val="20"/>
        </w:rPr>
        <w:tab/>
        <w:t>=</w:t>
      </w:r>
      <w:r w:rsidRPr="00B94D00">
        <w:rPr>
          <w:rFonts w:eastAsia="Times New Roman"/>
          <w:bCs/>
          <w:iCs/>
          <w:szCs w:val="20"/>
        </w:rPr>
        <w:tab/>
        <w:t xml:space="preserve">verifiable minimum-energy costs </w:t>
      </w:r>
      <w:r w:rsidRPr="00B94D00">
        <w:rPr>
          <w:rFonts w:eastAsia="Times New Roman"/>
          <w:bCs/>
          <w:i/>
          <w:szCs w:val="20"/>
          <w:vertAlign w:val="subscript"/>
        </w:rPr>
        <w:t>q, r, i</w:t>
      </w:r>
    </w:p>
    <w:p w14:paraId="32539093" w14:textId="77777777" w:rsidR="00572F68" w:rsidRPr="00B94D00" w:rsidRDefault="00572F68" w:rsidP="00572F68">
      <w:pPr>
        <w:tabs>
          <w:tab w:val="left" w:pos="1440"/>
          <w:tab w:val="left" w:pos="2340"/>
        </w:tabs>
        <w:spacing w:after="240"/>
        <w:ind w:left="720"/>
        <w:rPr>
          <w:rFonts w:eastAsia="Times New Roman"/>
          <w:bCs/>
          <w:szCs w:val="20"/>
        </w:rPr>
      </w:pPr>
      <w:r w:rsidRPr="00B94D00">
        <w:rPr>
          <w:rFonts w:eastAsia="Times New Roman"/>
          <w:bCs/>
          <w:iCs/>
          <w:szCs w:val="20"/>
        </w:rPr>
        <w:tab/>
        <w:t xml:space="preserve">Where, </w:t>
      </w:r>
      <w:r w:rsidRPr="00B94D00">
        <w:rPr>
          <w:rFonts w:eastAsia="Times New Roman"/>
          <w:bCs/>
          <w:iCs/>
          <w:szCs w:val="20"/>
        </w:rPr>
        <w:tab/>
      </w:r>
      <w:r w:rsidRPr="00B94D00">
        <w:rPr>
          <w:rFonts w:eastAsia="Times New Roman"/>
          <w:bCs/>
          <w:iCs/>
          <w:szCs w:val="20"/>
        </w:rPr>
        <w:tab/>
        <w:t xml:space="preserve">AGRRATIO </w:t>
      </w:r>
      <w:r w:rsidRPr="00B94D00">
        <w:rPr>
          <w:rFonts w:eastAsia="Times New Roman"/>
          <w:bCs/>
          <w:i/>
          <w:szCs w:val="20"/>
          <w:vertAlign w:val="subscript"/>
        </w:rPr>
        <w:t>q, p, r</w:t>
      </w:r>
      <w:r w:rsidRPr="00B94D00">
        <w:rPr>
          <w:rFonts w:eastAsia="Times New Roman"/>
          <w:bCs/>
          <w:i/>
          <w:szCs w:val="20"/>
          <w:vertAlign w:val="subscript"/>
        </w:rPr>
        <w:tab/>
        <w:t xml:space="preserve"> </w:t>
      </w:r>
      <w:r w:rsidRPr="00B94D00">
        <w:rPr>
          <w:rFonts w:eastAsia="Times New Roman"/>
          <w:szCs w:val="20"/>
          <w:lang w:val="pt-BR"/>
        </w:rPr>
        <w:t>=</w:t>
      </w:r>
      <w:r w:rsidRPr="00B94D00">
        <w:rPr>
          <w:rFonts w:eastAsia="Times New Roman"/>
          <w:szCs w:val="20"/>
          <w:lang w:val="pt-BR"/>
        </w:rPr>
        <w:tab/>
        <w:t>AGRMAXON</w:t>
      </w:r>
      <w:r w:rsidRPr="00B94D00">
        <w:rPr>
          <w:rFonts w:eastAsia="Times New Roman"/>
          <w:i/>
          <w:szCs w:val="20"/>
          <w:vertAlign w:val="subscript"/>
          <w:lang w:val="pt-BR"/>
        </w:rPr>
        <w:t xml:space="preserve"> q, p, r</w:t>
      </w:r>
      <w:r w:rsidRPr="00B94D00">
        <w:rPr>
          <w:rFonts w:eastAsia="Times New Roman"/>
          <w:szCs w:val="20"/>
          <w:lang w:val="pt-BR"/>
        </w:rPr>
        <w:t xml:space="preserve"> / AGRTOT</w:t>
      </w:r>
      <w:r w:rsidRPr="00B94D00">
        <w:rPr>
          <w:rFonts w:eastAsia="Times New Roman"/>
          <w:i/>
          <w:szCs w:val="20"/>
          <w:vertAlign w:val="subscript"/>
          <w:lang w:val="pt-BR"/>
        </w:rPr>
        <w:t xml:space="preserve"> q, p, r</w:t>
      </w:r>
    </w:p>
    <w:p w14:paraId="4ADE2CF8" w14:textId="77777777" w:rsidR="00572F68" w:rsidRPr="00B94D00" w:rsidRDefault="00572F68" w:rsidP="00572F68">
      <w:pPr>
        <w:tabs>
          <w:tab w:val="left" w:pos="1440"/>
          <w:tab w:val="left" w:pos="2340"/>
        </w:tabs>
        <w:spacing w:after="240"/>
        <w:ind w:left="720"/>
        <w:rPr>
          <w:rFonts w:eastAsia="Times New Roman"/>
          <w:bCs/>
          <w:szCs w:val="20"/>
        </w:rPr>
      </w:pPr>
      <w:r w:rsidRPr="00B94D00">
        <w:rPr>
          <w:rFonts w:eastAsia="Times New Roman"/>
          <w:bCs/>
          <w:iCs/>
          <w:szCs w:val="20"/>
        </w:rPr>
        <w:tab/>
        <w:t xml:space="preserve">Otherwise, </w:t>
      </w:r>
      <w:r w:rsidRPr="00B94D00">
        <w:rPr>
          <w:rFonts w:eastAsia="Times New Roman"/>
          <w:bCs/>
          <w:iCs/>
          <w:szCs w:val="20"/>
        </w:rPr>
        <w:tab/>
        <w:t xml:space="preserve">SUCAP </w:t>
      </w:r>
      <w:r w:rsidRPr="00B94D00">
        <w:rPr>
          <w:rFonts w:eastAsia="Times New Roman"/>
          <w:bCs/>
          <w:i/>
          <w:szCs w:val="20"/>
          <w:vertAlign w:val="subscript"/>
        </w:rPr>
        <w:t>q, r, s</w:t>
      </w:r>
      <w:r w:rsidRPr="00B94D00">
        <w:rPr>
          <w:rFonts w:eastAsia="Times New Roman"/>
          <w:bCs/>
          <w:iCs/>
          <w:szCs w:val="20"/>
        </w:rPr>
        <w:t xml:space="preserve"> </w:t>
      </w:r>
      <w:r w:rsidRPr="00B94D00">
        <w:rPr>
          <w:rFonts w:eastAsia="Times New Roman"/>
          <w:bCs/>
          <w:iCs/>
          <w:szCs w:val="20"/>
        </w:rPr>
        <w:tab/>
        <w:t xml:space="preserve">= </w:t>
      </w:r>
      <w:r w:rsidRPr="00B94D00">
        <w:rPr>
          <w:rFonts w:eastAsia="Times New Roman"/>
          <w:bCs/>
          <w:iCs/>
          <w:szCs w:val="20"/>
        </w:rPr>
        <w:tab/>
      </w:r>
      <w:r w:rsidRPr="00B94D00">
        <w:rPr>
          <w:rFonts w:eastAsia="Times New Roman"/>
          <w:iCs/>
          <w:szCs w:val="20"/>
        </w:rPr>
        <w:t xml:space="preserve">Max </w:t>
      </w:r>
      <w:r w:rsidRPr="00B94D00">
        <w:rPr>
          <w:rFonts w:eastAsia="Times New Roman"/>
          <w:iCs/>
          <w:szCs w:val="20"/>
          <w:vertAlign w:val="subscript"/>
        </w:rPr>
        <w:t>c</w:t>
      </w:r>
      <w:r w:rsidRPr="00B94D00">
        <w:rPr>
          <w:rFonts w:eastAsia="Times New Roman"/>
          <w:szCs w:val="20"/>
          <w:lang w:val="pt-BR"/>
        </w:rPr>
        <w:t xml:space="preserve"> (AGRRATIO</w:t>
      </w:r>
      <w:r w:rsidRPr="00B94D00">
        <w:rPr>
          <w:rFonts w:eastAsia="Times New Roman"/>
          <w:i/>
          <w:szCs w:val="20"/>
          <w:vertAlign w:val="subscript"/>
          <w:lang w:val="pt-BR"/>
        </w:rPr>
        <w:t xml:space="preserve"> q, p, r</w:t>
      </w:r>
      <w:r w:rsidRPr="00B94D00">
        <w:rPr>
          <w:rFonts w:eastAsia="Times New Roman"/>
          <w:iCs/>
          <w:szCs w:val="20"/>
        </w:rPr>
        <w:t xml:space="preserve">) * </w:t>
      </w:r>
      <w:r w:rsidRPr="00B94D00">
        <w:rPr>
          <w:rFonts w:eastAsia="Times New Roman"/>
          <w:bCs/>
          <w:iCs/>
          <w:szCs w:val="20"/>
        </w:rPr>
        <w:t xml:space="preserve">RCGSC </w:t>
      </w:r>
      <w:r w:rsidRPr="00B94D00">
        <w:rPr>
          <w:rFonts w:eastAsia="Times New Roman"/>
          <w:bCs/>
          <w:i/>
          <w:szCs w:val="20"/>
          <w:vertAlign w:val="subscript"/>
        </w:rPr>
        <w:t>s</w:t>
      </w:r>
    </w:p>
    <w:p w14:paraId="48701091" w14:textId="77777777" w:rsidR="00572F68" w:rsidRPr="00B94D00" w:rsidRDefault="00572F68" w:rsidP="00572F68">
      <w:pPr>
        <w:tabs>
          <w:tab w:val="left" w:pos="1440"/>
          <w:tab w:val="left" w:pos="2340"/>
        </w:tabs>
        <w:spacing w:after="240"/>
        <w:ind w:left="720"/>
        <w:rPr>
          <w:rFonts w:eastAsia="Times New Roman"/>
          <w:bCs/>
          <w:i/>
          <w:szCs w:val="20"/>
          <w:vertAlign w:val="subscrip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t xml:space="preserve">MECAP </w:t>
      </w:r>
      <w:r w:rsidRPr="00B94D00">
        <w:rPr>
          <w:rFonts w:eastAsia="Times New Roman"/>
          <w:bCs/>
          <w:i/>
          <w:szCs w:val="20"/>
          <w:vertAlign w:val="subscript"/>
        </w:rPr>
        <w:t>q, r, i</w:t>
      </w:r>
      <w:r w:rsidRPr="00B94D00">
        <w:rPr>
          <w:rFonts w:eastAsia="Times New Roman"/>
          <w:bCs/>
          <w:iCs/>
          <w:szCs w:val="20"/>
        </w:rPr>
        <w:tab/>
        <w:t xml:space="preserve">= </w:t>
      </w:r>
      <w:r w:rsidRPr="00B94D00">
        <w:rPr>
          <w:rFonts w:eastAsia="Times New Roman"/>
          <w:bCs/>
          <w:iCs/>
          <w:szCs w:val="20"/>
        </w:rPr>
        <w:tab/>
        <w:t xml:space="preserve">RCGMEC </w:t>
      </w:r>
      <w:r w:rsidRPr="00B94D00">
        <w:rPr>
          <w:rFonts w:eastAsia="Times New Roman"/>
          <w:bCs/>
          <w:i/>
          <w:szCs w:val="20"/>
          <w:vertAlign w:val="subscript"/>
        </w:rPr>
        <w:t>i</w:t>
      </w:r>
    </w:p>
    <w:p w14:paraId="0E3868CA" w14:textId="77777777" w:rsidR="00572F68" w:rsidRPr="00B94D00" w:rsidRDefault="00572F68" w:rsidP="00572F68">
      <w:pPr>
        <w:rPr>
          <w:rFonts w:eastAsia="Times New Roman"/>
          <w:bCs/>
          <w:iCs/>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572F68" w:rsidRPr="00B94D00" w14:paraId="191F6E80" w14:textId="77777777" w:rsidTr="005C0B53">
        <w:trPr>
          <w:cantSplit/>
          <w:tblHeader/>
        </w:trPr>
        <w:tc>
          <w:tcPr>
            <w:tcW w:w="949" w:type="pct"/>
          </w:tcPr>
          <w:p w14:paraId="2518C641"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448" w:type="pct"/>
          </w:tcPr>
          <w:p w14:paraId="427A8048"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603" w:type="pct"/>
          </w:tcPr>
          <w:p w14:paraId="70982DBC"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Definition</w:t>
            </w:r>
          </w:p>
        </w:tc>
      </w:tr>
      <w:tr w:rsidR="00572F68" w:rsidRPr="00B94D00" w14:paraId="4EE485EA" w14:textId="77777777" w:rsidTr="005C0B53">
        <w:trPr>
          <w:cantSplit/>
        </w:trPr>
        <w:tc>
          <w:tcPr>
            <w:tcW w:w="949" w:type="pct"/>
          </w:tcPr>
          <w:p w14:paraId="65DED8D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RUCG </w:t>
            </w:r>
            <w:r w:rsidRPr="00B94D00">
              <w:rPr>
                <w:rFonts w:eastAsia="Times New Roman"/>
                <w:i/>
                <w:iCs/>
                <w:sz w:val="20"/>
                <w:szCs w:val="20"/>
                <w:vertAlign w:val="subscript"/>
              </w:rPr>
              <w:t>q, r, d</w:t>
            </w:r>
          </w:p>
        </w:tc>
        <w:tc>
          <w:tcPr>
            <w:tcW w:w="448" w:type="pct"/>
          </w:tcPr>
          <w:p w14:paraId="3132E1F1"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603" w:type="pct"/>
          </w:tcPr>
          <w:p w14:paraId="0812A8DB"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RUC Guarantee</w:t>
            </w:r>
            <w:r w:rsidRPr="00B94D00">
              <w:rPr>
                <w:rFonts w:eastAsia="Times New Roman"/>
                <w:iCs/>
                <w:sz w:val="20"/>
                <w:szCs w:val="20"/>
              </w:rPr>
              <w:t xml:space="preserve">—The sum of eligible Startup Costs and minimum-energy costs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during all RUC-Committed Hours,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572F68" w:rsidRPr="00B94D00" w14:paraId="059A2612" w14:textId="77777777" w:rsidTr="005C0B53">
        <w:trPr>
          <w:cantSplit/>
        </w:trPr>
        <w:tc>
          <w:tcPr>
            <w:tcW w:w="949" w:type="pct"/>
          </w:tcPr>
          <w:p w14:paraId="2FF2503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RUCGME </w:t>
            </w:r>
            <w:r w:rsidRPr="00B94D00">
              <w:rPr>
                <w:rFonts w:eastAsia="Times New Roman"/>
                <w:i/>
                <w:iCs/>
                <w:sz w:val="20"/>
                <w:szCs w:val="20"/>
                <w:vertAlign w:val="subscript"/>
              </w:rPr>
              <w:t>q, r, i</w:t>
            </w:r>
          </w:p>
        </w:tc>
        <w:tc>
          <w:tcPr>
            <w:tcW w:w="448" w:type="pct"/>
          </w:tcPr>
          <w:p w14:paraId="7DFCA25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603" w:type="pct"/>
          </w:tcPr>
          <w:p w14:paraId="5FEC418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Minimum-Energy Guarantee by interval</w:t>
            </w:r>
            <w:r w:rsidRPr="00B94D00">
              <w:rPr>
                <w:rFonts w:eastAsia="Times New Roman"/>
                <w:iCs/>
                <w:sz w:val="20"/>
                <w:szCs w:val="20"/>
              </w:rPr>
              <w:t xml:space="preserve">—The guaranteed costs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 xml:space="preserve">q </w:t>
            </w:r>
            <w:r w:rsidRPr="00B94D00">
              <w:rPr>
                <w:rFonts w:eastAsia="Times New Roman"/>
                <w:iCs/>
                <w:sz w:val="20"/>
                <w:szCs w:val="20"/>
              </w:rPr>
              <w:t xml:space="preserve">for minimum energy for the Settlement Interval </w:t>
            </w:r>
            <w:r w:rsidRPr="00B94D00">
              <w:rPr>
                <w:rFonts w:eastAsia="Times New Roman"/>
                <w:i/>
                <w:iCs/>
                <w:sz w:val="20"/>
                <w:szCs w:val="20"/>
              </w:rPr>
              <w:t>i</w:t>
            </w:r>
            <w:r w:rsidRPr="00B94D00">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667" w:author="ERCOT" w:date="2024-05-20T15:20:00Z">
              <w:r w:rsidRPr="00B94D00">
                <w:rPr>
                  <w:rFonts w:eastAsia="Times New Roman"/>
                  <w:iCs/>
                  <w:sz w:val="20"/>
                  <w:szCs w:val="20"/>
                </w:rPr>
                <w:t>or DRRS</w:t>
              </w:r>
            </w:ins>
            <w:ins w:id="668" w:author="ERCOT" w:date="2024-05-29T07:36:00Z">
              <w:r w:rsidRPr="00B94D00">
                <w:rPr>
                  <w:rFonts w:eastAsia="Times New Roman"/>
                  <w:iCs/>
                  <w:sz w:val="20"/>
                  <w:szCs w:val="20"/>
                </w:rPr>
                <w:t>-</w:t>
              </w:r>
            </w:ins>
            <w:ins w:id="669" w:author="ERCOT" w:date="2024-05-20T15:20:00Z">
              <w:r w:rsidRPr="00B94D00">
                <w:rPr>
                  <w:rFonts w:eastAsia="Times New Roman"/>
                  <w:iCs/>
                  <w:sz w:val="20"/>
                  <w:szCs w:val="20"/>
                </w:rPr>
                <w:t xml:space="preserve">deployed </w:t>
              </w:r>
            </w:ins>
            <w:r w:rsidRPr="00B94D00">
              <w:rPr>
                <w:rFonts w:eastAsia="Times New Roman"/>
                <w:iCs/>
                <w:sz w:val="20"/>
                <w:szCs w:val="20"/>
              </w:rPr>
              <w:t>configuration.</w:t>
            </w:r>
          </w:p>
        </w:tc>
      </w:tr>
      <w:tr w:rsidR="00572F68" w:rsidRPr="00B94D00" w14:paraId="7E0F9FA8" w14:textId="77777777" w:rsidTr="005C0B53">
        <w:trPr>
          <w:cantSplit/>
        </w:trPr>
        <w:tc>
          <w:tcPr>
            <w:tcW w:w="949" w:type="pct"/>
          </w:tcPr>
          <w:p w14:paraId="05B32E1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SUPR </w:t>
            </w:r>
            <w:r w:rsidRPr="00B94D00">
              <w:rPr>
                <w:rFonts w:eastAsia="Times New Roman"/>
                <w:i/>
                <w:iCs/>
                <w:sz w:val="20"/>
                <w:szCs w:val="20"/>
                <w:vertAlign w:val="subscript"/>
              </w:rPr>
              <w:t>q, r, s</w:t>
            </w:r>
          </w:p>
        </w:tc>
        <w:tc>
          <w:tcPr>
            <w:tcW w:w="448" w:type="pct"/>
          </w:tcPr>
          <w:p w14:paraId="45FC395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$/Start</w:t>
            </w:r>
          </w:p>
        </w:tc>
        <w:tc>
          <w:tcPr>
            <w:tcW w:w="3603" w:type="pct"/>
          </w:tcPr>
          <w:p w14:paraId="7830AAA6"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Startup Price per start</w:t>
            </w:r>
            <w:r w:rsidRPr="00B94D00">
              <w:rPr>
                <w:rFonts w:eastAsia="Times New Roman"/>
                <w:iCs/>
                <w:sz w:val="20"/>
                <w:szCs w:val="20"/>
              </w:rPr>
              <w:t xml:space="preserve">—The Settlement price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start </w:t>
            </w:r>
            <w:r w:rsidRPr="00B94D00">
              <w:rPr>
                <w:rFonts w:eastAsia="Times New Roman"/>
                <w:i/>
                <w:iCs/>
                <w:sz w:val="20"/>
                <w:szCs w:val="20"/>
              </w:rPr>
              <w:t>s</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0C6D0AE8" w14:textId="77777777" w:rsidTr="005C0B53">
        <w:trPr>
          <w:cantSplit/>
        </w:trPr>
        <w:tc>
          <w:tcPr>
            <w:tcW w:w="949" w:type="pct"/>
          </w:tcPr>
          <w:p w14:paraId="386CEBE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SUO </w:t>
            </w:r>
            <w:r w:rsidRPr="00B94D00">
              <w:rPr>
                <w:rFonts w:eastAsia="Times New Roman"/>
                <w:i/>
                <w:iCs/>
                <w:sz w:val="20"/>
                <w:szCs w:val="20"/>
                <w:vertAlign w:val="subscript"/>
              </w:rPr>
              <w:t>q, r, s</w:t>
            </w:r>
          </w:p>
        </w:tc>
        <w:tc>
          <w:tcPr>
            <w:tcW w:w="448" w:type="pct"/>
          </w:tcPr>
          <w:p w14:paraId="45A2470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$/Start</w:t>
            </w:r>
          </w:p>
        </w:tc>
        <w:tc>
          <w:tcPr>
            <w:tcW w:w="3603" w:type="pct"/>
          </w:tcPr>
          <w:p w14:paraId="7D8C5A31"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Startup Offer per start</w:t>
            </w:r>
            <w:r w:rsidRPr="00B94D00">
              <w:rPr>
                <w:rFonts w:eastAsia="Times New Roman"/>
                <w:iCs/>
                <w:sz w:val="20"/>
                <w:szCs w:val="20"/>
              </w:rPr>
              <w:t xml:space="preserve">—Represents an offer for all costs incurred by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starting up and reaching the Resource’s LSL for the start </w:t>
            </w:r>
            <w:r w:rsidRPr="00B94D00">
              <w:rPr>
                <w:rFonts w:eastAsia="Times New Roman"/>
                <w:i/>
                <w:iCs/>
                <w:sz w:val="20"/>
                <w:szCs w:val="20"/>
              </w:rPr>
              <w:t>s</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4FD64925" w14:textId="77777777" w:rsidTr="005C0B53">
        <w:trPr>
          <w:cantSplit/>
        </w:trPr>
        <w:tc>
          <w:tcPr>
            <w:tcW w:w="949" w:type="pct"/>
          </w:tcPr>
          <w:p w14:paraId="4E48188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SUCAP </w:t>
            </w:r>
            <w:r w:rsidRPr="00B94D00">
              <w:rPr>
                <w:rFonts w:eastAsia="Times New Roman"/>
                <w:i/>
                <w:iCs/>
                <w:sz w:val="20"/>
                <w:szCs w:val="20"/>
                <w:vertAlign w:val="subscript"/>
              </w:rPr>
              <w:t>q, r, s</w:t>
            </w:r>
          </w:p>
        </w:tc>
        <w:tc>
          <w:tcPr>
            <w:tcW w:w="448" w:type="pct"/>
          </w:tcPr>
          <w:p w14:paraId="3EE2FB3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$/Start</w:t>
            </w:r>
          </w:p>
        </w:tc>
        <w:tc>
          <w:tcPr>
            <w:tcW w:w="3603" w:type="pct"/>
          </w:tcPr>
          <w:p w14:paraId="24CC61F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Startup Cap</w:t>
            </w:r>
            <w:r w:rsidRPr="00B94D00">
              <w:rPr>
                <w:rFonts w:eastAsia="Times New Roman"/>
                <w:iCs/>
                <w:sz w:val="20"/>
                <w:szCs w:val="20"/>
              </w:rPr>
              <w:t xml:space="preserve">—The amount used for AGR </w:t>
            </w:r>
            <w:r w:rsidRPr="00B94D00">
              <w:rPr>
                <w:rFonts w:eastAsia="Times New Roman"/>
                <w:i/>
                <w:iCs/>
                <w:sz w:val="20"/>
                <w:szCs w:val="20"/>
              </w:rPr>
              <w:t>r</w:t>
            </w:r>
            <w:r w:rsidRPr="00B94D00">
              <w:rPr>
                <w:rFonts w:eastAsia="Times New Roman"/>
                <w:iCs/>
                <w:sz w:val="20"/>
                <w:szCs w:val="20"/>
              </w:rPr>
              <w:t xml:space="preserve"> 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start </w:t>
            </w:r>
            <w:r w:rsidRPr="00B94D00">
              <w:rPr>
                <w:rFonts w:eastAsia="Times New Roman"/>
                <w:i/>
                <w:iCs/>
                <w:sz w:val="20"/>
                <w:szCs w:val="20"/>
              </w:rPr>
              <w:t xml:space="preserve">s </w:t>
            </w:r>
            <w:r w:rsidRPr="00B94D00">
              <w:rPr>
                <w:rFonts w:eastAsia="Times New Roman"/>
                <w:iCs/>
                <w:sz w:val="20"/>
                <w:szCs w:val="20"/>
              </w:rPr>
              <w:t xml:space="preserve">as Startup Costs.  The cap is the </w:t>
            </w:r>
            <w:r w:rsidRPr="00B94D00">
              <w:rPr>
                <w:rFonts w:eastAsia="Times New Roman"/>
                <w:sz w:val="20"/>
                <w:szCs w:val="20"/>
              </w:rPr>
              <w:t>Resource Category Startup Offer Generic Cap (</w:t>
            </w:r>
            <w:r w:rsidRPr="00B94D00">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B94D00">
              <w:rPr>
                <w:rFonts w:eastAsia="Times New Roman"/>
                <w:sz w:val="20"/>
                <w:szCs w:val="20"/>
              </w:rPr>
              <w:t xml:space="preserve">The verifiable unit-specific Startup Cost will be determined as described in Section 5.6.1, Verifiable Costs, </w:t>
            </w:r>
            <w:r w:rsidRPr="00B94D00">
              <w:rPr>
                <w:rFonts w:eastAsia="Times New Roman"/>
                <w:iCs/>
                <w:sz w:val="20"/>
                <w:szCs w:val="20"/>
              </w:rPr>
              <w:t xml:space="preserve">minus the average energy produced during the </w:t>
            </w:r>
            <w:proofErr w:type="gramStart"/>
            <w:r w:rsidRPr="00B94D00">
              <w:rPr>
                <w:rFonts w:eastAsia="Times New Roman"/>
                <w:iCs/>
                <w:sz w:val="20"/>
                <w:szCs w:val="20"/>
              </w:rPr>
              <w:t>time period</w:t>
            </w:r>
            <w:proofErr w:type="gramEnd"/>
            <w:r w:rsidRPr="00B94D00">
              <w:rPr>
                <w:rFonts w:eastAsia="Times New Roman"/>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47D2598D" w14:textId="77777777" w:rsidTr="005C0B53">
        <w:trPr>
          <w:cantSplit/>
        </w:trPr>
        <w:tc>
          <w:tcPr>
            <w:tcW w:w="949" w:type="pct"/>
          </w:tcPr>
          <w:p w14:paraId="6AC0EE2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AGRRATIO</w:t>
            </w:r>
            <w:r w:rsidRPr="00B94D00">
              <w:rPr>
                <w:rFonts w:eastAsia="Times New Roman"/>
                <w:i/>
                <w:iCs/>
                <w:sz w:val="20"/>
                <w:szCs w:val="20"/>
                <w:vertAlign w:val="subscript"/>
              </w:rPr>
              <w:t xml:space="preserve"> q, p, r</w:t>
            </w:r>
          </w:p>
        </w:tc>
        <w:tc>
          <w:tcPr>
            <w:tcW w:w="448" w:type="pct"/>
          </w:tcPr>
          <w:p w14:paraId="067E171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2E4929B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Aggregate Generation Resource Ratio per QSE per Settlement Point per Aggregate Generation Resource</w:t>
            </w:r>
            <w:r w:rsidRPr="00B94D00">
              <w:rPr>
                <w:rFonts w:eastAsia="Times New Roman"/>
                <w:szCs w:val="20"/>
              </w:rPr>
              <w:t>—</w:t>
            </w:r>
            <w:r w:rsidRPr="00B94D00">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B94D00">
              <w:rPr>
                <w:rFonts w:eastAsia="Times New Roman"/>
                <w:i/>
                <w:iCs/>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and used in the approved verifiable cost for the AGR.  The value is only applicable if the Resource is an AGR.</w:t>
            </w:r>
          </w:p>
        </w:tc>
      </w:tr>
      <w:tr w:rsidR="00572F68" w:rsidRPr="00B94D00" w14:paraId="0F447D0F" w14:textId="77777777" w:rsidTr="005C0B53">
        <w:trPr>
          <w:cantSplit/>
        </w:trPr>
        <w:tc>
          <w:tcPr>
            <w:tcW w:w="949" w:type="pct"/>
          </w:tcPr>
          <w:p w14:paraId="6BC24AA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AGRMAXON </w:t>
            </w:r>
            <w:r w:rsidRPr="00B94D00">
              <w:rPr>
                <w:rFonts w:eastAsia="Times New Roman"/>
                <w:i/>
                <w:iCs/>
                <w:sz w:val="20"/>
                <w:szCs w:val="20"/>
                <w:vertAlign w:val="subscript"/>
              </w:rPr>
              <w:t>q, p, r</w:t>
            </w:r>
          </w:p>
        </w:tc>
        <w:tc>
          <w:tcPr>
            <w:tcW w:w="448" w:type="pct"/>
          </w:tcPr>
          <w:p w14:paraId="17B750CC"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6EA3717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Aggregate Generation Resource Maximum Online per QSE per Settlement Point per Aggregate Generation Resource</w:t>
            </w:r>
            <w:r w:rsidRPr="00B94D00">
              <w:rPr>
                <w:rFonts w:eastAsia="Times New Roman"/>
                <w:szCs w:val="20"/>
              </w:rPr>
              <w:t>—</w:t>
            </w:r>
            <w:r w:rsidRPr="00B94D00">
              <w:rPr>
                <w:rFonts w:eastAsia="Times New Roman"/>
                <w:iCs/>
                <w:sz w:val="20"/>
                <w:szCs w:val="20"/>
              </w:rPr>
              <w:t xml:space="preserve">The maximum number of generators registered to the AGR </w:t>
            </w:r>
            <w:r w:rsidRPr="00B94D00">
              <w:rPr>
                <w:rFonts w:eastAsia="Times New Roman"/>
                <w:i/>
                <w:iCs/>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online during an hour, as indicated by telemetry.  The value is only applicable if the Resource is an AGR.</w:t>
            </w:r>
          </w:p>
        </w:tc>
      </w:tr>
      <w:tr w:rsidR="00572F68" w:rsidRPr="00B94D00" w14:paraId="3A92328D" w14:textId="77777777" w:rsidTr="005C0B53">
        <w:trPr>
          <w:cantSplit/>
        </w:trPr>
        <w:tc>
          <w:tcPr>
            <w:tcW w:w="949" w:type="pct"/>
          </w:tcPr>
          <w:p w14:paraId="517E5D2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AGRTOT</w:t>
            </w:r>
            <w:r w:rsidRPr="00B94D00">
              <w:rPr>
                <w:rFonts w:eastAsia="Times New Roman"/>
                <w:i/>
                <w:iCs/>
                <w:sz w:val="20"/>
                <w:szCs w:val="20"/>
                <w:vertAlign w:val="subscript"/>
              </w:rPr>
              <w:t xml:space="preserve"> q, p, r</w:t>
            </w:r>
          </w:p>
        </w:tc>
        <w:tc>
          <w:tcPr>
            <w:tcW w:w="448" w:type="pct"/>
          </w:tcPr>
          <w:p w14:paraId="77C762B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3722513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Aggregate Generation Resource Total per QSE per Settlement Point per Aggregate Generation Resource</w:t>
            </w:r>
            <w:r w:rsidRPr="00B94D00">
              <w:rPr>
                <w:rFonts w:eastAsia="Times New Roman"/>
                <w:szCs w:val="20"/>
              </w:rPr>
              <w:t>—</w:t>
            </w:r>
            <w:r w:rsidRPr="00B94D00">
              <w:rPr>
                <w:rFonts w:eastAsia="Times New Roman"/>
                <w:iCs/>
                <w:sz w:val="20"/>
                <w:szCs w:val="20"/>
              </w:rPr>
              <w:t>The total number of generators registered to the AGR</w:t>
            </w:r>
            <w:r w:rsidRPr="00B94D00">
              <w:rPr>
                <w:rFonts w:eastAsia="Times New Roman"/>
                <w:i/>
                <w:iCs/>
                <w:sz w:val="20"/>
                <w:szCs w:val="20"/>
              </w:rPr>
              <w:t xml:space="preserve"> 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and used in the approved verifiable cost for the AGR.  The value is only applicable if the Resource is an AGR.</w:t>
            </w:r>
          </w:p>
        </w:tc>
      </w:tr>
      <w:tr w:rsidR="00572F68" w:rsidRPr="00B94D00" w14:paraId="2AC780FD" w14:textId="77777777" w:rsidTr="005C0B53">
        <w:trPr>
          <w:cantSplit/>
        </w:trPr>
        <w:tc>
          <w:tcPr>
            <w:tcW w:w="949" w:type="pct"/>
          </w:tcPr>
          <w:p w14:paraId="15AA0BF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RCGSC </w:t>
            </w:r>
            <w:r w:rsidRPr="00B94D00">
              <w:rPr>
                <w:rFonts w:eastAsia="Times New Roman"/>
                <w:i/>
                <w:iCs/>
                <w:sz w:val="20"/>
                <w:szCs w:val="20"/>
                <w:vertAlign w:val="subscript"/>
              </w:rPr>
              <w:t>s</w:t>
            </w:r>
          </w:p>
        </w:tc>
        <w:tc>
          <w:tcPr>
            <w:tcW w:w="448" w:type="pct"/>
          </w:tcPr>
          <w:p w14:paraId="3799B3C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$/Start</w:t>
            </w:r>
          </w:p>
        </w:tc>
        <w:tc>
          <w:tcPr>
            <w:tcW w:w="3603" w:type="pct"/>
          </w:tcPr>
          <w:p w14:paraId="1E93E511"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Resource Category Generic Startup Cost</w:t>
            </w:r>
            <w:r w:rsidRPr="00B94D00">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572F68" w:rsidRPr="00B94D00" w14:paraId="00D1DE7C" w14:textId="77777777" w:rsidTr="005C0B53">
        <w:trPr>
          <w:cantSplit/>
        </w:trPr>
        <w:tc>
          <w:tcPr>
            <w:tcW w:w="949" w:type="pct"/>
          </w:tcPr>
          <w:p w14:paraId="42AC2C2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RUCSUFLAG </w:t>
            </w:r>
            <w:r w:rsidRPr="00B94D00">
              <w:rPr>
                <w:rFonts w:eastAsia="Times New Roman"/>
                <w:i/>
                <w:iCs/>
                <w:sz w:val="20"/>
                <w:szCs w:val="20"/>
                <w:vertAlign w:val="subscript"/>
              </w:rPr>
              <w:t>q, r, s</w:t>
            </w:r>
          </w:p>
        </w:tc>
        <w:tc>
          <w:tcPr>
            <w:tcW w:w="448" w:type="pct"/>
          </w:tcPr>
          <w:p w14:paraId="6226772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78B6331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RUC Startup Flag</w:t>
            </w:r>
            <w:r w:rsidRPr="00B94D00">
              <w:rPr>
                <w:rFonts w:eastAsia="Times New Roman"/>
                <w:iCs/>
                <w:sz w:val="20"/>
                <w:szCs w:val="20"/>
              </w:rPr>
              <w:t xml:space="preserve">—The flag that indicates </w:t>
            </w:r>
            <w:proofErr w:type="gramStart"/>
            <w:r w:rsidRPr="00B94D00">
              <w:rPr>
                <w:rFonts w:eastAsia="Times New Roman"/>
                <w:iCs/>
                <w:sz w:val="20"/>
                <w:szCs w:val="20"/>
              </w:rPr>
              <w:t>whether or not</w:t>
            </w:r>
            <w:proofErr w:type="gramEnd"/>
            <w:r w:rsidRPr="00B94D00">
              <w:rPr>
                <w:rFonts w:eastAsia="Times New Roman"/>
                <w:iCs/>
                <w:sz w:val="20"/>
                <w:szCs w:val="20"/>
              </w:rPr>
              <w:t xml:space="preserve"> the start </w:t>
            </w:r>
            <w:r w:rsidRPr="00B94D00">
              <w:rPr>
                <w:rFonts w:eastAsia="Times New Roman"/>
                <w:i/>
                <w:iCs/>
                <w:sz w:val="20"/>
                <w:szCs w:val="20"/>
              </w:rPr>
              <w:t>s</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B94D00">
              <w:rPr>
                <w:rFonts w:eastAsia="Times New Roman"/>
                <w:i/>
                <w:iCs/>
                <w:sz w:val="20"/>
                <w:szCs w:val="20"/>
              </w:rPr>
              <w:t>r</w:t>
            </w:r>
            <w:r w:rsidRPr="00B94D00">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572F68" w:rsidRPr="00B94D00" w14:paraId="43B5C1C4" w14:textId="77777777" w:rsidTr="005C0B53">
        <w:trPr>
          <w:cantSplit/>
        </w:trPr>
        <w:tc>
          <w:tcPr>
            <w:tcW w:w="949" w:type="pct"/>
          </w:tcPr>
          <w:p w14:paraId="0E50DD4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MEPR </w:t>
            </w:r>
            <w:r w:rsidRPr="00B94D00">
              <w:rPr>
                <w:rFonts w:eastAsia="Times New Roman"/>
                <w:i/>
                <w:iCs/>
                <w:sz w:val="20"/>
                <w:szCs w:val="20"/>
                <w:vertAlign w:val="subscript"/>
              </w:rPr>
              <w:t>q, r, i</w:t>
            </w:r>
          </w:p>
        </w:tc>
        <w:tc>
          <w:tcPr>
            <w:tcW w:w="448" w:type="pct"/>
          </w:tcPr>
          <w:p w14:paraId="4F463A19"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603" w:type="pct"/>
          </w:tcPr>
          <w:p w14:paraId="542FAAB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Minimum-Energy Price</w:t>
            </w:r>
            <w:r w:rsidRPr="00B94D00">
              <w:rPr>
                <w:rFonts w:eastAsia="Times New Roman"/>
                <w:iCs/>
                <w:sz w:val="20"/>
                <w:szCs w:val="20"/>
              </w:rPr>
              <w:t xml:space="preserve">—The Settlement price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minimum energy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35BB45E9" w14:textId="77777777" w:rsidTr="005C0B53">
        <w:trPr>
          <w:cantSplit/>
        </w:trPr>
        <w:tc>
          <w:tcPr>
            <w:tcW w:w="949" w:type="pct"/>
          </w:tcPr>
          <w:p w14:paraId="2ED7636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MEO </w:t>
            </w:r>
            <w:r w:rsidRPr="00B94D00">
              <w:rPr>
                <w:rFonts w:eastAsia="Times New Roman"/>
                <w:i/>
                <w:iCs/>
                <w:sz w:val="20"/>
                <w:szCs w:val="20"/>
                <w:vertAlign w:val="subscript"/>
              </w:rPr>
              <w:t>q, r, i</w:t>
            </w:r>
          </w:p>
        </w:tc>
        <w:tc>
          <w:tcPr>
            <w:tcW w:w="448" w:type="pct"/>
          </w:tcPr>
          <w:p w14:paraId="180C5EA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603" w:type="pct"/>
          </w:tcPr>
          <w:p w14:paraId="2D97DB0D"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Minimum-Energy Offer</w:t>
            </w:r>
            <w:r w:rsidRPr="00B94D00">
              <w:rPr>
                <w:rFonts w:eastAsia="Times New Roman"/>
                <w:iCs/>
                <w:sz w:val="20"/>
                <w:szCs w:val="20"/>
              </w:rPr>
              <w:t xml:space="preserve">—Represents an offer for the costs incurred by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producing energy at the Resource’s LSL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1E8DDDB3" w14:textId="77777777" w:rsidTr="005C0B53">
        <w:trPr>
          <w:cantSplit/>
        </w:trPr>
        <w:tc>
          <w:tcPr>
            <w:tcW w:w="949" w:type="pct"/>
          </w:tcPr>
          <w:p w14:paraId="6C75BA5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MECAP </w:t>
            </w:r>
            <w:r w:rsidRPr="00B94D00">
              <w:rPr>
                <w:rFonts w:eastAsia="Times New Roman"/>
                <w:i/>
                <w:iCs/>
                <w:sz w:val="20"/>
                <w:szCs w:val="20"/>
                <w:vertAlign w:val="subscript"/>
              </w:rPr>
              <w:t>q, r, i</w:t>
            </w:r>
          </w:p>
        </w:tc>
        <w:tc>
          <w:tcPr>
            <w:tcW w:w="448" w:type="pct"/>
          </w:tcPr>
          <w:p w14:paraId="7B7B368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603" w:type="pct"/>
          </w:tcPr>
          <w:p w14:paraId="40E7FAD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Minimum-Energy Cap</w:t>
            </w:r>
            <w:r w:rsidRPr="00B94D00">
              <w:rPr>
                <w:rFonts w:eastAsia="Times New Roman"/>
                <w:iCs/>
                <w:sz w:val="20"/>
                <w:szCs w:val="20"/>
              </w:rPr>
              <w:t xml:space="preserve">—The amount used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for the Settlement Interval </w:t>
            </w:r>
            <w:r w:rsidRPr="00B94D00">
              <w:rPr>
                <w:rFonts w:eastAsia="Times New Roman"/>
                <w:i/>
                <w:iCs/>
                <w:sz w:val="20"/>
                <w:szCs w:val="20"/>
              </w:rPr>
              <w:t>i</w:t>
            </w:r>
            <w:r w:rsidRPr="00B94D00">
              <w:rPr>
                <w:rFonts w:eastAsia="Times New Roman"/>
                <w:iCs/>
                <w:sz w:val="20"/>
                <w:szCs w:val="20"/>
              </w:rPr>
              <w:t xml:space="preserve"> for minimum-energy costs.  The </w:t>
            </w:r>
            <w:r w:rsidRPr="00B94D00">
              <w:rPr>
                <w:rFonts w:eastAsia="Times New Roman"/>
                <w:sz w:val="20"/>
                <w:szCs w:val="20"/>
              </w:rPr>
              <w:t>minimum cost is the Resource Category Minimum-Energy Generic Cap (RCGMEC)</w:t>
            </w:r>
            <w:r w:rsidRPr="00B94D00">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18F245C9" w14:textId="77777777" w:rsidTr="005C0B53">
        <w:trPr>
          <w:cantSplit/>
        </w:trPr>
        <w:tc>
          <w:tcPr>
            <w:tcW w:w="949" w:type="pct"/>
          </w:tcPr>
          <w:p w14:paraId="437ED13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RCGMEC </w:t>
            </w:r>
            <w:r w:rsidRPr="00B94D00">
              <w:rPr>
                <w:rFonts w:eastAsia="Times New Roman"/>
                <w:i/>
                <w:iCs/>
                <w:sz w:val="20"/>
                <w:szCs w:val="20"/>
                <w:vertAlign w:val="subscript"/>
              </w:rPr>
              <w:t>i</w:t>
            </w:r>
          </w:p>
        </w:tc>
        <w:tc>
          <w:tcPr>
            <w:tcW w:w="448" w:type="pct"/>
          </w:tcPr>
          <w:p w14:paraId="732D768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603" w:type="pct"/>
          </w:tcPr>
          <w:p w14:paraId="322A39A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Resource Category Generic Minimum-Energy Cost</w:t>
            </w:r>
            <w:r w:rsidRPr="00B94D00">
              <w:rPr>
                <w:rFonts w:eastAsia="Times New Roman"/>
                <w:iCs/>
                <w:sz w:val="20"/>
                <w:szCs w:val="20"/>
              </w:rPr>
              <w:t>—The Resource Category Generic Minimum Energy Cost cap for the category of the Resource, according to Section 4.4.9.2.3, for the Operating Day.</w:t>
            </w:r>
          </w:p>
        </w:tc>
      </w:tr>
      <w:tr w:rsidR="00572F68" w:rsidRPr="00B94D00" w14:paraId="2D488B39" w14:textId="77777777" w:rsidTr="005C0B53">
        <w:trPr>
          <w:cantSplit/>
        </w:trPr>
        <w:tc>
          <w:tcPr>
            <w:tcW w:w="949" w:type="pct"/>
          </w:tcPr>
          <w:p w14:paraId="216BF78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448" w:type="pct"/>
          </w:tcPr>
          <w:p w14:paraId="4602CE4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603" w:type="pct"/>
          </w:tcPr>
          <w:p w14:paraId="74B05F6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Metered Generation</w:t>
            </w:r>
            <w:r w:rsidRPr="00B94D00">
              <w:rPr>
                <w:rFonts w:eastAsia="Times New Roman"/>
                <w:iCs/>
                <w:sz w:val="20"/>
                <w:szCs w:val="20"/>
              </w:rPr>
              <w:t xml:space="preserve">—The metered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4623B292" w14:textId="77777777" w:rsidTr="005C0B53">
        <w:trPr>
          <w:cantSplit/>
        </w:trPr>
        <w:tc>
          <w:tcPr>
            <w:tcW w:w="949" w:type="pct"/>
          </w:tcPr>
          <w:p w14:paraId="5311C1F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448" w:type="pct"/>
          </w:tcPr>
          <w:p w14:paraId="6B4B7D7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603" w:type="pct"/>
          </w:tcPr>
          <w:p w14:paraId="4A1942C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Current Operating Plan (COP).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572F68" w:rsidRPr="00B94D00" w14:paraId="0CD245B6" w14:textId="77777777" w:rsidTr="005C0B53">
        <w:trPr>
          <w:cantSplit/>
        </w:trPr>
        <w:tc>
          <w:tcPr>
            <w:tcW w:w="949" w:type="pct"/>
          </w:tcPr>
          <w:p w14:paraId="6286628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448" w:type="pct"/>
          </w:tcPr>
          <w:p w14:paraId="587FC16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382C0BE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4AB4D21E" w14:textId="77777777" w:rsidTr="005C0B53">
        <w:trPr>
          <w:cantSplit/>
        </w:trPr>
        <w:tc>
          <w:tcPr>
            <w:tcW w:w="949" w:type="pct"/>
          </w:tcPr>
          <w:p w14:paraId="79C91CF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448" w:type="pct"/>
          </w:tcPr>
          <w:p w14:paraId="33687B3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4A4B6D8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Settlement Point.</w:t>
            </w:r>
          </w:p>
        </w:tc>
      </w:tr>
      <w:tr w:rsidR="00572F68" w:rsidRPr="00B94D00" w14:paraId="2419B4F2" w14:textId="77777777" w:rsidTr="005C0B53">
        <w:trPr>
          <w:cantSplit/>
        </w:trPr>
        <w:tc>
          <w:tcPr>
            <w:tcW w:w="949" w:type="pct"/>
          </w:tcPr>
          <w:p w14:paraId="15EDA41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448" w:type="pct"/>
          </w:tcPr>
          <w:p w14:paraId="58BCBC01"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5B854E4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RUC-committed Generation Resource.</w:t>
            </w:r>
          </w:p>
        </w:tc>
      </w:tr>
      <w:tr w:rsidR="00572F68" w:rsidRPr="00B94D00" w14:paraId="66410286" w14:textId="77777777" w:rsidTr="005C0B53">
        <w:trPr>
          <w:cantSplit/>
        </w:trPr>
        <w:tc>
          <w:tcPr>
            <w:tcW w:w="949" w:type="pct"/>
          </w:tcPr>
          <w:p w14:paraId="093F5AA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w:t>
            </w:r>
          </w:p>
        </w:tc>
        <w:tc>
          <w:tcPr>
            <w:tcW w:w="448" w:type="pct"/>
          </w:tcPr>
          <w:p w14:paraId="5E851E4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33E7FF7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 Operating Day containing the RUC-commitment.</w:t>
            </w:r>
          </w:p>
        </w:tc>
      </w:tr>
      <w:tr w:rsidR="00572F68" w:rsidRPr="00B94D00" w14:paraId="70B9C760" w14:textId="77777777" w:rsidTr="005C0B53">
        <w:trPr>
          <w:cantSplit/>
        </w:trPr>
        <w:tc>
          <w:tcPr>
            <w:tcW w:w="949" w:type="pct"/>
          </w:tcPr>
          <w:p w14:paraId="670ABDA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i</w:t>
            </w:r>
          </w:p>
        </w:tc>
        <w:tc>
          <w:tcPr>
            <w:tcW w:w="448" w:type="pct"/>
          </w:tcPr>
          <w:p w14:paraId="221A638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6968B377"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A 15-minute Settlement Interval within the hour that includes a RUC-commitment.</w:t>
            </w:r>
          </w:p>
        </w:tc>
      </w:tr>
      <w:tr w:rsidR="00572F68" w:rsidRPr="00B94D00" w14:paraId="44DBF186" w14:textId="77777777" w:rsidTr="005C0B53">
        <w:trPr>
          <w:cantSplit/>
        </w:trPr>
        <w:tc>
          <w:tcPr>
            <w:tcW w:w="949" w:type="pct"/>
          </w:tcPr>
          <w:p w14:paraId="2222A45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t>
            </w:r>
          </w:p>
        </w:tc>
        <w:tc>
          <w:tcPr>
            <w:tcW w:w="448" w:type="pct"/>
          </w:tcPr>
          <w:p w14:paraId="260757D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02C118A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start that is eligible to have its costs included in the RUC Guarantee.</w:t>
            </w:r>
          </w:p>
        </w:tc>
      </w:tr>
      <w:tr w:rsidR="00572F68" w:rsidRPr="00B94D00" w14:paraId="34108DA2" w14:textId="77777777" w:rsidTr="005C0B53">
        <w:trPr>
          <w:cantSplit/>
        </w:trPr>
        <w:tc>
          <w:tcPr>
            <w:tcW w:w="949" w:type="pct"/>
          </w:tcPr>
          <w:p w14:paraId="44CD6B4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t</w:t>
            </w:r>
          </w:p>
        </w:tc>
        <w:tc>
          <w:tcPr>
            <w:tcW w:w="448" w:type="pct"/>
          </w:tcPr>
          <w:p w14:paraId="1798C20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5A596F5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transition that is eligible to have its costs included in the RUC Guarantee.</w:t>
            </w:r>
          </w:p>
        </w:tc>
      </w:tr>
      <w:tr w:rsidR="00572F68" w:rsidRPr="00B94D00" w14:paraId="7102356B" w14:textId="77777777" w:rsidTr="005C0B53">
        <w:trPr>
          <w:cantSplit/>
        </w:trPr>
        <w:tc>
          <w:tcPr>
            <w:tcW w:w="949" w:type="pct"/>
          </w:tcPr>
          <w:p w14:paraId="7A164874" w14:textId="77777777" w:rsidR="00572F68" w:rsidRPr="00B94D00" w:rsidRDefault="00572F68" w:rsidP="005C0B53">
            <w:pPr>
              <w:tabs>
                <w:tab w:val="right" w:pos="9360"/>
              </w:tabs>
              <w:spacing w:after="60"/>
              <w:rPr>
                <w:rFonts w:eastAsia="Times New Roman"/>
                <w:i/>
                <w:iCs/>
                <w:sz w:val="20"/>
                <w:szCs w:val="20"/>
              </w:rPr>
            </w:pPr>
            <w:r w:rsidRPr="00B94D00">
              <w:rPr>
                <w:rFonts w:eastAsia="Times New Roman"/>
                <w:i/>
                <w:iCs/>
                <w:sz w:val="20"/>
                <w:szCs w:val="20"/>
              </w:rPr>
              <w:t>c</w:t>
            </w:r>
          </w:p>
        </w:tc>
        <w:tc>
          <w:tcPr>
            <w:tcW w:w="448" w:type="pct"/>
          </w:tcPr>
          <w:p w14:paraId="43E68AB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7E6482F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contiguous block of RUC–Committed Hours.</w:t>
            </w:r>
          </w:p>
        </w:tc>
      </w:tr>
      <w:tr w:rsidR="00572F68" w:rsidRPr="00B94D00" w14:paraId="79BFB5C6" w14:textId="77777777" w:rsidTr="005C0B53">
        <w:trPr>
          <w:cantSplit/>
        </w:trPr>
        <w:tc>
          <w:tcPr>
            <w:tcW w:w="949" w:type="pct"/>
          </w:tcPr>
          <w:p w14:paraId="7CC8407B" w14:textId="77777777" w:rsidR="00572F68" w:rsidRPr="00B94D00" w:rsidRDefault="00572F68" w:rsidP="005C0B53">
            <w:pPr>
              <w:spacing w:after="60"/>
              <w:rPr>
                <w:rFonts w:eastAsia="Times New Roman"/>
                <w:i/>
                <w:iCs/>
                <w:sz w:val="20"/>
                <w:szCs w:val="20"/>
              </w:rPr>
            </w:pPr>
            <w:proofErr w:type="spellStart"/>
            <w:r w:rsidRPr="00B94D00">
              <w:rPr>
                <w:rFonts w:eastAsia="Times New Roman"/>
                <w:i/>
                <w:iCs/>
                <w:sz w:val="20"/>
                <w:szCs w:val="20"/>
              </w:rPr>
              <w:t>afterCCGR</w:t>
            </w:r>
            <w:proofErr w:type="spellEnd"/>
          </w:p>
        </w:tc>
        <w:tc>
          <w:tcPr>
            <w:tcW w:w="448" w:type="pct"/>
          </w:tcPr>
          <w:p w14:paraId="295E9D3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2DC1AAB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Combined Cycle Generation Resource to which a Combined Cycle Train transitions.</w:t>
            </w:r>
          </w:p>
        </w:tc>
      </w:tr>
      <w:tr w:rsidR="00572F68" w:rsidRPr="00B94D00" w14:paraId="23A514C3" w14:textId="77777777" w:rsidTr="005C0B53">
        <w:trPr>
          <w:cantSplit/>
        </w:trPr>
        <w:tc>
          <w:tcPr>
            <w:tcW w:w="949" w:type="pct"/>
          </w:tcPr>
          <w:p w14:paraId="4AAD7812" w14:textId="77777777" w:rsidR="00572F68" w:rsidRPr="00B94D00" w:rsidRDefault="00572F68" w:rsidP="005C0B53">
            <w:pPr>
              <w:spacing w:after="60"/>
              <w:rPr>
                <w:rFonts w:eastAsia="Times New Roman"/>
                <w:i/>
                <w:iCs/>
                <w:sz w:val="20"/>
                <w:szCs w:val="20"/>
              </w:rPr>
            </w:pPr>
            <w:proofErr w:type="spellStart"/>
            <w:r w:rsidRPr="00B94D00">
              <w:rPr>
                <w:rFonts w:eastAsia="Times New Roman"/>
                <w:i/>
                <w:iCs/>
                <w:sz w:val="20"/>
                <w:szCs w:val="20"/>
              </w:rPr>
              <w:t>beforeCCGR</w:t>
            </w:r>
            <w:proofErr w:type="spellEnd"/>
          </w:p>
        </w:tc>
        <w:tc>
          <w:tcPr>
            <w:tcW w:w="448" w:type="pct"/>
          </w:tcPr>
          <w:p w14:paraId="7BE4303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03" w:type="pct"/>
          </w:tcPr>
          <w:p w14:paraId="7C1A9A7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Combined Cycle Generation Resource from which a Combined Cycle Train transitions.</w:t>
            </w:r>
          </w:p>
        </w:tc>
      </w:tr>
    </w:tbl>
    <w:p w14:paraId="0F1A399C" w14:textId="77777777" w:rsidR="00572F68" w:rsidRPr="00B94D00" w:rsidRDefault="00572F68" w:rsidP="00572F68">
      <w:pPr>
        <w:keepNext/>
        <w:widowControl w:val="0"/>
        <w:tabs>
          <w:tab w:val="left" w:pos="1260"/>
        </w:tabs>
        <w:spacing w:before="480" w:after="240"/>
        <w:ind w:left="1260" w:hanging="1260"/>
        <w:outlineLvl w:val="3"/>
        <w:rPr>
          <w:rFonts w:eastAsia="Times New Roman"/>
          <w:b/>
          <w:bCs/>
          <w:snapToGrid w:val="0"/>
          <w:szCs w:val="20"/>
        </w:rPr>
      </w:pPr>
      <w:bookmarkStart w:id="670" w:name="_Toc400547188"/>
      <w:bookmarkStart w:id="671" w:name="_Toc405384293"/>
      <w:bookmarkStart w:id="672" w:name="_Toc405543560"/>
      <w:bookmarkStart w:id="673" w:name="_Toc428178069"/>
      <w:bookmarkStart w:id="674" w:name="_Toc440872700"/>
      <w:bookmarkStart w:id="675" w:name="_Toc458766245"/>
      <w:bookmarkStart w:id="676" w:name="_Toc459292650"/>
      <w:bookmarkStart w:id="677" w:name="_Toc60038357"/>
      <w:r w:rsidRPr="00B94D00">
        <w:rPr>
          <w:rFonts w:eastAsia="Times New Roman"/>
          <w:b/>
          <w:bCs/>
          <w:snapToGrid w:val="0"/>
          <w:szCs w:val="20"/>
        </w:rPr>
        <w:lastRenderedPageBreak/>
        <w:t>5.7.1.2</w:t>
      </w:r>
      <w:r w:rsidRPr="00B94D00">
        <w:rPr>
          <w:rFonts w:eastAsia="Times New Roman"/>
          <w:b/>
          <w:bCs/>
          <w:snapToGrid w:val="0"/>
          <w:szCs w:val="20"/>
        </w:rPr>
        <w:tab/>
        <w:t>RUC Minimum-Energy Revenue</w:t>
      </w:r>
      <w:bookmarkEnd w:id="670"/>
      <w:bookmarkEnd w:id="671"/>
      <w:bookmarkEnd w:id="672"/>
      <w:bookmarkEnd w:id="673"/>
      <w:bookmarkEnd w:id="674"/>
      <w:bookmarkEnd w:id="675"/>
      <w:bookmarkEnd w:id="676"/>
      <w:bookmarkEnd w:id="677"/>
    </w:p>
    <w:p w14:paraId="7C20D50F"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The energy revenue for a Resource’s generation up to LSL during all RUC-Committed Hours of the Operating Day is RUC Minimum-Energy Revenue.</w:t>
      </w:r>
    </w:p>
    <w:p w14:paraId="129A93EB" w14:textId="77777777" w:rsidR="00572F68" w:rsidRPr="00B94D00" w:rsidRDefault="00572F68" w:rsidP="00572F68">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678" w:author="ERCOT" w:date="2024-05-20T15:24:00Z">
        <w:r w:rsidRPr="00B94D00">
          <w:rPr>
            <w:rFonts w:eastAsia="Times New Roman"/>
            <w:szCs w:val="20"/>
          </w:rPr>
          <w:t xml:space="preserve"> or DRRS</w:t>
        </w:r>
      </w:ins>
      <w:ins w:id="679" w:author="ERCOT" w:date="2024-05-29T07:36:00Z">
        <w:r w:rsidRPr="00B94D00">
          <w:rPr>
            <w:rFonts w:eastAsia="Times New Roman"/>
            <w:szCs w:val="20"/>
          </w:rPr>
          <w:t>-</w:t>
        </w:r>
      </w:ins>
      <w:ins w:id="680" w:author="ERCOT" w:date="2024-05-20T15:24:00Z">
        <w:r w:rsidRPr="00B94D00">
          <w:rPr>
            <w:rFonts w:eastAsia="Times New Roman"/>
            <w:szCs w:val="20"/>
          </w:rPr>
          <w:t xml:space="preserve">deployed </w:t>
        </w:r>
      </w:ins>
      <w:r w:rsidRPr="00B94D00">
        <w:rPr>
          <w:rFonts w:eastAsia="Times New Roman"/>
          <w:szCs w:val="20"/>
        </w:rPr>
        <w:t xml:space="preserve"> Combined Cycle Generation Resource is also used to calculate RUC Minimum-Energy Revenue for a Combined Cycle Train.</w:t>
      </w:r>
    </w:p>
    <w:p w14:paraId="4F294E66" w14:textId="77777777" w:rsidR="00572F68" w:rsidRPr="00B94D00" w:rsidRDefault="00572F68" w:rsidP="00572F68">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For each RUC-committed Resource, RUC Minimum-Energy Revenue is calculated as follows</w:t>
      </w:r>
      <w:r w:rsidRPr="00B94D00">
        <w:rPr>
          <w:rFonts w:eastAsia="Times New Roman"/>
          <w:iCs/>
          <w:szCs w:val="20"/>
        </w:rPr>
        <w:t>:</w:t>
      </w:r>
    </w:p>
    <w:p w14:paraId="7EB18973" w14:textId="77777777" w:rsidR="00572F68" w:rsidRPr="00B94D00" w:rsidRDefault="00572F68" w:rsidP="00572F68">
      <w:pPr>
        <w:tabs>
          <w:tab w:val="left" w:pos="2340"/>
          <w:tab w:val="left" w:pos="2880"/>
        </w:tabs>
        <w:spacing w:after="240"/>
        <w:ind w:left="3067" w:hanging="2347"/>
        <w:rPr>
          <w:rFonts w:eastAsia="Times New Roman"/>
          <w:b/>
          <w:bCs/>
        </w:rPr>
      </w:pPr>
      <w:proofErr w:type="spellStart"/>
      <w:r w:rsidRPr="00B94D00">
        <w:rPr>
          <w:rFonts w:eastAsia="Times New Roman"/>
          <w:b/>
          <w:bCs/>
        </w:rPr>
        <w:t>RUCMEREV</w:t>
      </w:r>
      <w:r w:rsidRPr="00B94D00">
        <w:rPr>
          <w:rFonts w:eastAsia="Times New Roman"/>
          <w:b/>
          <w:bCs/>
          <w:i/>
          <w:iCs/>
          <w:vertAlign w:val="subscript"/>
        </w:rPr>
        <w:t>q,r,d</w:t>
      </w:r>
      <w:proofErr w:type="spellEnd"/>
      <w:r w:rsidRPr="00B94D00">
        <w:rPr>
          <w:rFonts w:eastAsia="Times New Roman"/>
          <w:b/>
          <w:lang w:val="x-none" w:eastAsia="x-none"/>
        </w:rPr>
        <w:tab/>
      </w:r>
      <w:r w:rsidRPr="00B94D00">
        <w:rPr>
          <w:rFonts w:eastAsia="Times New Roman"/>
          <w:b/>
          <w:bCs/>
        </w:rPr>
        <w:t>=</w:t>
      </w:r>
      <w:r w:rsidRPr="00B94D00">
        <w:rPr>
          <w:rFonts w:eastAsia="Times New Roman"/>
          <w:b/>
          <w:lang w:val="x-none" w:eastAsia="x-none"/>
        </w:rPr>
        <w:tab/>
      </w:r>
      <w:r w:rsidRPr="00B94D00">
        <w:rPr>
          <w:rFonts w:eastAsia="Times New Roman"/>
          <w:b/>
          <w:position w:val="-20"/>
          <w:lang w:val="x-none" w:eastAsia="x-none"/>
        </w:rPr>
        <w:object w:dxaOrig="220" w:dyaOrig="440" w14:anchorId="321BF651">
          <v:shape id="_x0000_i1029" type="#_x0000_t75" style="width:9pt;height:23.4pt" o:ole="">
            <v:imagedata r:id="rId32" o:title=""/>
          </v:shape>
          <o:OLEObject Type="Embed" ProgID="Equation.3" ShapeID="_x0000_i1029" DrawAspect="Content" ObjectID="_1831107097" r:id="rId33"/>
        </w:object>
      </w:r>
      <w:r w:rsidRPr="00B94D00">
        <w:rPr>
          <w:rFonts w:eastAsia="Times New Roman"/>
          <w:b/>
          <w:bCs/>
        </w:rPr>
        <w:t xml:space="preserve">(RUCMEREV96 </w:t>
      </w:r>
      <w:r w:rsidRPr="00B94D00">
        <w:rPr>
          <w:rFonts w:eastAsia="Times New Roman"/>
          <w:b/>
          <w:bCs/>
          <w:i/>
          <w:iCs/>
          <w:vertAlign w:val="subscript"/>
        </w:rPr>
        <w:t>q, r, i</w:t>
      </w:r>
      <w:r w:rsidRPr="00B94D00">
        <w:rPr>
          <w:rFonts w:eastAsia="Times New Roman"/>
          <w:b/>
          <w:bCs/>
        </w:rPr>
        <w:t>)</w:t>
      </w:r>
    </w:p>
    <w:p w14:paraId="7BF2FE47" w14:textId="77777777" w:rsidR="00572F68" w:rsidRPr="00B94D00" w:rsidRDefault="00572F68" w:rsidP="00572F68">
      <w:pPr>
        <w:spacing w:after="240"/>
        <w:ind w:left="1440" w:hanging="720"/>
        <w:rPr>
          <w:rFonts w:eastAsia="Times New Roman"/>
          <w:szCs w:val="20"/>
        </w:rPr>
      </w:pPr>
      <w:proofErr w:type="gramStart"/>
      <w:r w:rsidRPr="00B94D00">
        <w:rPr>
          <w:rFonts w:eastAsia="Times New Roman"/>
          <w:szCs w:val="20"/>
        </w:rPr>
        <w:t>Where</w:t>
      </w:r>
      <w:proofErr w:type="gramEnd"/>
      <w:r w:rsidRPr="00B94D00">
        <w:rPr>
          <w:rFonts w:eastAsia="Times New Roman"/>
          <w:szCs w:val="20"/>
        </w:rPr>
        <w:t>,</w:t>
      </w:r>
    </w:p>
    <w:p w14:paraId="3411F396" w14:textId="77777777" w:rsidR="00572F68" w:rsidRPr="00B94D00" w:rsidRDefault="00572F68" w:rsidP="00572F68">
      <w:pPr>
        <w:spacing w:after="240"/>
        <w:ind w:left="720"/>
        <w:rPr>
          <w:rFonts w:eastAsia="Times New Roman"/>
          <w:szCs w:val="20"/>
        </w:rPr>
      </w:pPr>
      <w:r w:rsidRPr="00B94D00">
        <w:rPr>
          <w:rFonts w:eastAsia="Times New Roman"/>
          <w:szCs w:val="20"/>
        </w:rPr>
        <w:t xml:space="preserve">If the interval </w:t>
      </w:r>
      <w:r w:rsidRPr="00B94D00">
        <w:rPr>
          <w:rFonts w:eastAsia="Times New Roman"/>
          <w:i/>
          <w:szCs w:val="20"/>
        </w:rPr>
        <w:t>i</w:t>
      </w:r>
      <w:r w:rsidRPr="00B94D00">
        <w:rPr>
          <w:rFonts w:eastAsia="Times New Roman"/>
          <w:szCs w:val="20"/>
        </w:rPr>
        <w:t xml:space="preserve"> is a RUC-Committed Interval that is not a RUCAC-Interval, then:</w:t>
      </w:r>
    </w:p>
    <w:p w14:paraId="2FBA9CD5" w14:textId="77777777" w:rsidR="00572F68" w:rsidRPr="00B94D00" w:rsidRDefault="00572F68" w:rsidP="00572F68">
      <w:pPr>
        <w:tabs>
          <w:tab w:val="left" w:pos="1440"/>
        </w:tabs>
        <w:spacing w:after="240"/>
        <w:ind w:left="3060" w:hanging="2340"/>
        <w:rPr>
          <w:rFonts w:eastAsia="Times New Roman"/>
          <w:szCs w:val="20"/>
        </w:rPr>
      </w:pPr>
      <w:r w:rsidRPr="00B94D00">
        <w:rPr>
          <w:rFonts w:eastAsia="Times New Roman"/>
          <w:szCs w:val="20"/>
        </w:rPr>
        <w:t xml:space="preserve">RUCMEREV96 </w:t>
      </w:r>
      <w:r w:rsidRPr="00B94D00">
        <w:rPr>
          <w:rFonts w:eastAsia="Times New Roman"/>
          <w:i/>
          <w:iCs/>
          <w:szCs w:val="20"/>
          <w:vertAlign w:val="subscript"/>
          <w:lang w:val="it-IT"/>
        </w:rPr>
        <w:t xml:space="preserve">q, r, i  </w:t>
      </w:r>
      <w:r w:rsidRPr="00B94D00">
        <w:rPr>
          <w:rFonts w:eastAsia="Times New Roman"/>
          <w:iCs/>
          <w:szCs w:val="20"/>
          <w:lang w:val="it-IT"/>
        </w:rPr>
        <w:t xml:space="preserve">= RTSPP </w:t>
      </w:r>
      <w:r w:rsidRPr="00B94D00">
        <w:rPr>
          <w:rFonts w:eastAsia="Times New Roman"/>
          <w:i/>
          <w:iCs/>
          <w:szCs w:val="20"/>
          <w:vertAlign w:val="subscript"/>
          <w:lang w:val="it-IT"/>
        </w:rPr>
        <w:t>p, i</w:t>
      </w:r>
      <w:r w:rsidRPr="00B94D00">
        <w:rPr>
          <w:rFonts w:eastAsia="Times New Roman"/>
          <w:iCs/>
          <w:szCs w:val="20"/>
          <w:lang w:val="it-IT"/>
        </w:rPr>
        <w:t xml:space="preserve"> * Min (RTMG </w:t>
      </w:r>
      <w:r w:rsidRPr="00B94D00">
        <w:rPr>
          <w:rFonts w:eastAsia="Times New Roman"/>
          <w:i/>
          <w:iCs/>
          <w:szCs w:val="20"/>
          <w:vertAlign w:val="subscript"/>
          <w:lang w:val="it-IT"/>
        </w:rPr>
        <w:t>q, r, i</w:t>
      </w:r>
      <w:r w:rsidRPr="00B94D00">
        <w:rPr>
          <w:rFonts w:eastAsia="Times New Roman"/>
          <w:iCs/>
          <w:szCs w:val="20"/>
          <w:lang w:val="it-IT"/>
        </w:rPr>
        <w:t xml:space="preserve">, (LSL </w:t>
      </w:r>
      <w:r w:rsidRPr="00B94D00">
        <w:rPr>
          <w:rFonts w:eastAsia="Times New Roman"/>
          <w:i/>
          <w:iCs/>
          <w:szCs w:val="20"/>
          <w:vertAlign w:val="subscript"/>
          <w:lang w:val="it-IT"/>
        </w:rPr>
        <w:t>q, r, i</w:t>
      </w:r>
      <w:r w:rsidRPr="00B94D00">
        <w:rPr>
          <w:rFonts w:eastAsia="Times New Roman"/>
          <w:iCs/>
          <w:szCs w:val="20"/>
          <w:lang w:val="it-IT"/>
        </w:rPr>
        <w:t xml:space="preserve"> * (¼)))</w:t>
      </w:r>
    </w:p>
    <w:p w14:paraId="251F5AF7" w14:textId="77777777" w:rsidR="00572F68" w:rsidRPr="00B94D00" w:rsidRDefault="00572F68" w:rsidP="00572F68">
      <w:pPr>
        <w:spacing w:after="240"/>
        <w:ind w:left="720"/>
        <w:rPr>
          <w:rFonts w:eastAsia="Times New Roman"/>
        </w:rPr>
      </w:pPr>
      <w:r w:rsidRPr="00B94D00">
        <w:rPr>
          <w:rFonts w:eastAsia="Times New Roman"/>
        </w:rPr>
        <w:t xml:space="preserve">If the interval </w:t>
      </w:r>
      <w:r w:rsidRPr="00B94D00">
        <w:rPr>
          <w:rFonts w:eastAsia="Times New Roman"/>
          <w:i/>
        </w:rPr>
        <w:t>i</w:t>
      </w:r>
      <w:r w:rsidRPr="00B94D00">
        <w:rPr>
          <w:rFonts w:eastAsia="Times New Roman"/>
        </w:rPr>
        <w:t xml:space="preserve"> is a RUCAC of a previously QSE-Committed</w:t>
      </w:r>
      <w:ins w:id="681" w:author="ERCOT" w:date="2024-05-20T15:24:00Z">
        <w:r w:rsidRPr="00B94D00">
          <w:rPr>
            <w:rFonts w:eastAsia="Times New Roman"/>
          </w:rPr>
          <w:t xml:space="preserve"> or DRRS</w:t>
        </w:r>
      </w:ins>
      <w:ins w:id="682" w:author="ERCOT" w:date="2024-05-29T07:37:00Z">
        <w:r w:rsidRPr="00B94D00">
          <w:rPr>
            <w:rFonts w:eastAsia="Times New Roman"/>
          </w:rPr>
          <w:t>-</w:t>
        </w:r>
      </w:ins>
      <w:ins w:id="683" w:author="ERCOT" w:date="2024-05-20T15:24:00Z">
        <w:r w:rsidRPr="00B94D00">
          <w:rPr>
            <w:rFonts w:eastAsia="Times New Roman"/>
          </w:rPr>
          <w:t>deployed</w:t>
        </w:r>
      </w:ins>
      <w:r w:rsidRPr="00B94D00">
        <w:rPr>
          <w:rFonts w:eastAsia="Times New Roman"/>
        </w:rPr>
        <w:t xml:space="preserve"> </w:t>
      </w:r>
      <w:del w:id="684" w:author="ERCOT" w:date="2025-10-24T20:52:00Z">
        <w:r w:rsidRPr="00B94D00" w:rsidDel="00D819D7">
          <w:rPr>
            <w:rFonts w:eastAsia="Times New Roman"/>
          </w:rPr>
          <w:delText>I</w:delText>
        </w:r>
      </w:del>
      <w:ins w:id="685" w:author="ERCOT" w:date="2025-10-24T20:52:00Z">
        <w:r w:rsidRPr="00B94D00">
          <w:rPr>
            <w:rFonts w:eastAsia="Times New Roman"/>
          </w:rPr>
          <w:t>i</w:t>
        </w:r>
      </w:ins>
      <w:r w:rsidRPr="00B94D00">
        <w:rPr>
          <w:rFonts w:eastAsia="Times New Roman"/>
        </w:rPr>
        <w:t>nterval, then:</w:t>
      </w:r>
    </w:p>
    <w:p w14:paraId="3EF1896D" w14:textId="77777777" w:rsidR="00572F68" w:rsidRPr="00B94D00" w:rsidRDefault="00572F68" w:rsidP="00572F68">
      <w:pPr>
        <w:tabs>
          <w:tab w:val="left" w:pos="1530"/>
        </w:tabs>
        <w:spacing w:after="240"/>
        <w:ind w:left="3060" w:hanging="2340"/>
        <w:rPr>
          <w:rFonts w:eastAsia="Times New Roman"/>
          <w:szCs w:val="20"/>
        </w:rPr>
      </w:pPr>
      <w:r w:rsidRPr="00B94D00">
        <w:rPr>
          <w:rFonts w:eastAsia="Times New Roman"/>
          <w:szCs w:val="20"/>
        </w:rPr>
        <w:t xml:space="preserve">RUCMEREV96 </w:t>
      </w:r>
      <w:r w:rsidRPr="00B94D00">
        <w:rPr>
          <w:rFonts w:eastAsia="Times New Roman"/>
          <w:i/>
          <w:iCs/>
          <w:szCs w:val="20"/>
          <w:vertAlign w:val="subscript"/>
          <w:lang w:val="it-IT"/>
        </w:rPr>
        <w:t xml:space="preserve">q, r, i  </w:t>
      </w:r>
      <w:r w:rsidRPr="00B94D00">
        <w:rPr>
          <w:rFonts w:eastAsia="Times New Roman"/>
          <w:iCs/>
          <w:szCs w:val="20"/>
          <w:lang w:val="it-IT"/>
        </w:rPr>
        <w:t xml:space="preserve">=  RTSPP </w:t>
      </w:r>
      <w:r w:rsidRPr="00B94D00">
        <w:rPr>
          <w:rFonts w:eastAsia="Times New Roman"/>
          <w:i/>
          <w:iCs/>
          <w:szCs w:val="20"/>
          <w:vertAlign w:val="subscript"/>
          <w:lang w:val="it-IT"/>
        </w:rPr>
        <w:t>p, i</w:t>
      </w:r>
      <w:r w:rsidRPr="00B94D00">
        <w:rPr>
          <w:rFonts w:eastAsia="Times New Roman"/>
          <w:iCs/>
          <w:szCs w:val="20"/>
          <w:lang w:val="it-IT"/>
        </w:rPr>
        <w:t xml:space="preserve"> * Max [0, Min (RTMG </w:t>
      </w:r>
      <w:r w:rsidRPr="00B94D00">
        <w:rPr>
          <w:rFonts w:eastAsia="Times New Roman"/>
          <w:i/>
          <w:iCs/>
          <w:szCs w:val="20"/>
          <w:vertAlign w:val="subscript"/>
          <w:lang w:val="it-IT"/>
        </w:rPr>
        <w:t>q, r, i</w:t>
      </w:r>
      <w:r w:rsidRPr="00B94D00">
        <w:rPr>
          <w:rFonts w:eastAsia="Times New Roman"/>
          <w:iCs/>
          <w:szCs w:val="20"/>
          <w:lang w:val="it-IT"/>
        </w:rPr>
        <w:t xml:space="preserve">, (LSL </w:t>
      </w:r>
      <w:r w:rsidRPr="00B94D00">
        <w:rPr>
          <w:rFonts w:eastAsia="Times New Roman"/>
          <w:i/>
          <w:iCs/>
          <w:szCs w:val="20"/>
          <w:vertAlign w:val="subscript"/>
          <w:lang w:val="it-I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lang w:val="it-IT"/>
        </w:rPr>
        <w:t>, i</w:t>
      </w:r>
      <w:r w:rsidRPr="00B94D00">
        <w:rPr>
          <w:rFonts w:eastAsia="Times New Roman"/>
          <w:iCs/>
          <w:szCs w:val="20"/>
          <w:lang w:val="it-IT"/>
        </w:rPr>
        <w:t xml:space="preserve"> * (¼))) -  LSL </w:t>
      </w:r>
      <w:r w:rsidRPr="00B94D00">
        <w:rPr>
          <w:rFonts w:eastAsia="Times New Roman"/>
          <w:i/>
          <w:iCs/>
          <w:szCs w:val="20"/>
          <w:vertAlign w:val="subscript"/>
          <w:lang w:val="it-IT"/>
        </w:rPr>
        <w:t xml:space="preserve">q, </w:t>
      </w:r>
      <w:proofErr w:type="spellStart"/>
      <w:r w:rsidRPr="00B94D00">
        <w:rPr>
          <w:rFonts w:eastAsia="Times New Roman"/>
          <w:i/>
          <w:iCs/>
          <w:szCs w:val="20"/>
          <w:vertAlign w:val="subscript"/>
        </w:rPr>
        <w:t>beforeCCGR</w:t>
      </w:r>
      <w:proofErr w:type="spellEnd"/>
      <w:r w:rsidRPr="00B94D00">
        <w:rPr>
          <w:rFonts w:eastAsia="Times New Roman"/>
          <w:i/>
          <w:iCs/>
          <w:szCs w:val="20"/>
          <w:vertAlign w:val="subscript"/>
          <w:lang w:val="it-IT"/>
        </w:rPr>
        <w:t>, i</w:t>
      </w:r>
      <w:r w:rsidRPr="00B94D00">
        <w:rPr>
          <w:rFonts w:eastAsia="Times New Roman"/>
          <w:iCs/>
          <w:szCs w:val="20"/>
          <w:lang w:val="it-IT"/>
        </w:rPr>
        <w:t xml:space="preserve"> * (¼)]</w:t>
      </w:r>
    </w:p>
    <w:p w14:paraId="5331F051" w14:textId="77777777" w:rsidR="00572F68" w:rsidRPr="00B94D00" w:rsidRDefault="00572F68" w:rsidP="00572F68">
      <w:pPr>
        <w:rPr>
          <w:rFonts w:eastAsia="Times New Roman"/>
          <w:bCs/>
          <w:iCs/>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572F68" w:rsidRPr="00B94D00" w14:paraId="7EE7A8D6" w14:textId="77777777" w:rsidTr="005C0B53">
        <w:trPr>
          <w:cantSplit/>
          <w:tblHeader/>
        </w:trPr>
        <w:tc>
          <w:tcPr>
            <w:tcW w:w="911" w:type="pct"/>
          </w:tcPr>
          <w:p w14:paraId="3DDD2579"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463" w:type="pct"/>
          </w:tcPr>
          <w:p w14:paraId="67F368D3" w14:textId="77777777" w:rsidR="00572F68" w:rsidRPr="00B94D00" w:rsidRDefault="00572F68" w:rsidP="005C0B53">
            <w:pPr>
              <w:spacing w:after="120"/>
              <w:jc w:val="center"/>
              <w:rPr>
                <w:rFonts w:eastAsia="Times New Roman"/>
                <w:b/>
                <w:iCs/>
                <w:sz w:val="20"/>
                <w:szCs w:val="20"/>
              </w:rPr>
            </w:pPr>
            <w:r w:rsidRPr="00B94D00">
              <w:rPr>
                <w:rFonts w:eastAsia="Times New Roman"/>
                <w:b/>
                <w:iCs/>
                <w:sz w:val="20"/>
                <w:szCs w:val="20"/>
              </w:rPr>
              <w:t>Unit</w:t>
            </w:r>
          </w:p>
        </w:tc>
        <w:tc>
          <w:tcPr>
            <w:tcW w:w="3626" w:type="pct"/>
          </w:tcPr>
          <w:p w14:paraId="000946A4"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Definition</w:t>
            </w:r>
          </w:p>
        </w:tc>
      </w:tr>
      <w:tr w:rsidR="00572F68" w:rsidRPr="00B94D00" w14:paraId="0A0451FA" w14:textId="77777777" w:rsidTr="005C0B53">
        <w:trPr>
          <w:cantSplit/>
        </w:trPr>
        <w:tc>
          <w:tcPr>
            <w:tcW w:w="911" w:type="pct"/>
          </w:tcPr>
          <w:p w14:paraId="184520D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RUCMEREV </w:t>
            </w:r>
            <w:r w:rsidRPr="00B94D00">
              <w:rPr>
                <w:rFonts w:eastAsia="Times New Roman"/>
                <w:i/>
                <w:iCs/>
                <w:sz w:val="20"/>
                <w:szCs w:val="20"/>
                <w:vertAlign w:val="subscript"/>
              </w:rPr>
              <w:t>q, r, d</w:t>
            </w:r>
          </w:p>
        </w:tc>
        <w:tc>
          <w:tcPr>
            <w:tcW w:w="463" w:type="pct"/>
          </w:tcPr>
          <w:p w14:paraId="2F09AC6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626" w:type="pct"/>
          </w:tcPr>
          <w:p w14:paraId="2127AC29"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RUC Minimum-Energy Revenue</w:t>
            </w:r>
            <w:r w:rsidRPr="00B94D00">
              <w:rPr>
                <w:rFonts w:eastAsia="Times New Roman"/>
                <w:iCs/>
                <w:sz w:val="20"/>
                <w:szCs w:val="20"/>
              </w:rPr>
              <w:t xml:space="preserve">—The sum of the energy revenues for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up to LSL during all RUC-Committed Hours,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572F68" w:rsidRPr="00B94D00" w14:paraId="5B147D72" w14:textId="77777777" w:rsidTr="005C0B53">
        <w:trPr>
          <w:cantSplit/>
        </w:trPr>
        <w:tc>
          <w:tcPr>
            <w:tcW w:w="911" w:type="pct"/>
          </w:tcPr>
          <w:p w14:paraId="62C9965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RUCMEREV96 </w:t>
            </w:r>
            <w:r w:rsidRPr="00B94D00">
              <w:rPr>
                <w:rFonts w:eastAsia="Times New Roman"/>
                <w:i/>
                <w:iCs/>
                <w:sz w:val="20"/>
                <w:szCs w:val="20"/>
                <w:vertAlign w:val="subscript"/>
              </w:rPr>
              <w:t>q, r, i</w:t>
            </w:r>
          </w:p>
        </w:tc>
        <w:tc>
          <w:tcPr>
            <w:tcW w:w="463" w:type="pct"/>
          </w:tcPr>
          <w:p w14:paraId="6A98B1F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626" w:type="pct"/>
          </w:tcPr>
          <w:p w14:paraId="7EF012F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Minimum-Energy Revenue by interval</w:t>
            </w:r>
            <w:r w:rsidRPr="00B94D00">
              <w:rPr>
                <w:rFonts w:eastAsia="Times New Roman"/>
                <w:iCs/>
                <w:sz w:val="20"/>
                <w:szCs w:val="20"/>
              </w:rPr>
              <w:t xml:space="preserve">—The energy revenues for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up to LSL during all RUC-Committed Hours, for the Settlement Interval </w:t>
            </w:r>
            <w:r w:rsidRPr="00B94D00">
              <w:rPr>
                <w:rFonts w:eastAsia="Times New Roman"/>
                <w:i/>
                <w:iCs/>
                <w:sz w:val="20"/>
                <w:szCs w:val="20"/>
              </w:rPr>
              <w:t>i</w:t>
            </w:r>
            <w:r w:rsidRPr="00B94D00">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686" w:author="ERCOT" w:date="2024-05-20T15:25:00Z">
              <w:r w:rsidRPr="00B94D00">
                <w:rPr>
                  <w:rFonts w:eastAsia="Times New Roman"/>
                  <w:iCs/>
                  <w:sz w:val="20"/>
                  <w:szCs w:val="20"/>
                </w:rPr>
                <w:t>or DRRS</w:t>
              </w:r>
            </w:ins>
            <w:ins w:id="687" w:author="ERCOT" w:date="2024-05-29T07:37:00Z">
              <w:r w:rsidRPr="00B94D00">
                <w:rPr>
                  <w:rFonts w:eastAsia="Times New Roman"/>
                  <w:iCs/>
                  <w:sz w:val="20"/>
                  <w:szCs w:val="20"/>
                </w:rPr>
                <w:t>-</w:t>
              </w:r>
            </w:ins>
            <w:ins w:id="688" w:author="ERCOT" w:date="2024-05-20T15:25:00Z">
              <w:r w:rsidRPr="00B94D00">
                <w:rPr>
                  <w:rFonts w:eastAsia="Times New Roman"/>
                  <w:iCs/>
                  <w:sz w:val="20"/>
                  <w:szCs w:val="20"/>
                </w:rPr>
                <w:t xml:space="preserve">deployed </w:t>
              </w:r>
            </w:ins>
            <w:r w:rsidRPr="00B94D00">
              <w:rPr>
                <w:rFonts w:eastAsia="Times New Roman"/>
                <w:iCs/>
                <w:sz w:val="20"/>
                <w:szCs w:val="20"/>
              </w:rPr>
              <w:t>configuration.</w:t>
            </w:r>
          </w:p>
        </w:tc>
      </w:tr>
      <w:tr w:rsidR="00572F68" w:rsidRPr="00B94D00" w14:paraId="2FAA92D8" w14:textId="77777777" w:rsidTr="005C0B53">
        <w:trPr>
          <w:cantSplit/>
        </w:trPr>
        <w:tc>
          <w:tcPr>
            <w:tcW w:w="911" w:type="pct"/>
          </w:tcPr>
          <w:p w14:paraId="3C1D780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RTSPP </w:t>
            </w:r>
            <w:r w:rsidRPr="00B94D00">
              <w:rPr>
                <w:rFonts w:eastAsia="Times New Roman"/>
                <w:i/>
                <w:iCs/>
                <w:sz w:val="20"/>
                <w:szCs w:val="20"/>
                <w:vertAlign w:val="subscript"/>
              </w:rPr>
              <w:t>p, i</w:t>
            </w:r>
          </w:p>
        </w:tc>
        <w:tc>
          <w:tcPr>
            <w:tcW w:w="463" w:type="pct"/>
          </w:tcPr>
          <w:p w14:paraId="5192507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626" w:type="pct"/>
          </w:tcPr>
          <w:p w14:paraId="7525368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Settlement Point Price</w:t>
            </w:r>
            <w:r w:rsidRPr="00B94D00">
              <w:rPr>
                <w:rFonts w:eastAsia="Times New Roman"/>
                <w:iCs/>
                <w:sz w:val="20"/>
                <w:szCs w:val="20"/>
              </w:rPr>
              <w:t xml:space="preserve">—The Real-Time Settlement Point Price at the Resource Node Settlement Point </w:t>
            </w:r>
            <w:r w:rsidRPr="00B94D00">
              <w:rPr>
                <w:rFonts w:eastAsia="Times New Roman"/>
                <w:i/>
                <w:iCs/>
                <w:sz w:val="20"/>
                <w:szCs w:val="20"/>
              </w:rPr>
              <w:t>p</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w:t>
            </w:r>
          </w:p>
        </w:tc>
      </w:tr>
      <w:tr w:rsidR="00572F68" w:rsidRPr="00B94D00" w14:paraId="320AE136" w14:textId="77777777" w:rsidTr="005C0B53">
        <w:trPr>
          <w:cantSplit/>
        </w:trPr>
        <w:tc>
          <w:tcPr>
            <w:tcW w:w="911" w:type="pct"/>
          </w:tcPr>
          <w:p w14:paraId="3DD0373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RTMG </w:t>
            </w:r>
            <w:r w:rsidRPr="00B94D00">
              <w:rPr>
                <w:rFonts w:eastAsia="Times New Roman"/>
                <w:i/>
                <w:iCs/>
                <w:sz w:val="20"/>
                <w:szCs w:val="20"/>
                <w:vertAlign w:val="subscript"/>
              </w:rPr>
              <w:t>q, r, i</w:t>
            </w:r>
          </w:p>
        </w:tc>
        <w:tc>
          <w:tcPr>
            <w:tcW w:w="463" w:type="pct"/>
          </w:tcPr>
          <w:p w14:paraId="77E3358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626" w:type="pct"/>
          </w:tcPr>
          <w:p w14:paraId="6288B81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Metered Generation</w:t>
            </w:r>
            <w:r w:rsidRPr="00B94D00">
              <w:rPr>
                <w:rFonts w:eastAsia="Times New Roman"/>
                <w:iCs/>
                <w:sz w:val="20"/>
                <w:szCs w:val="20"/>
              </w:rPr>
              <w:t xml:space="preserve">—The metered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208CDDA3" w14:textId="77777777" w:rsidTr="005C0B53">
        <w:trPr>
          <w:cantSplit/>
        </w:trPr>
        <w:tc>
          <w:tcPr>
            <w:tcW w:w="911" w:type="pct"/>
          </w:tcPr>
          <w:p w14:paraId="666E977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463" w:type="pct"/>
          </w:tcPr>
          <w:p w14:paraId="3BB517E1"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626" w:type="pct"/>
          </w:tcPr>
          <w:p w14:paraId="2D61EB4E"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COP.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572F68" w:rsidRPr="00B94D00" w14:paraId="5C8E38C2" w14:textId="77777777" w:rsidTr="005C0B53">
        <w:trPr>
          <w:cantSplit/>
        </w:trPr>
        <w:tc>
          <w:tcPr>
            <w:tcW w:w="911" w:type="pct"/>
          </w:tcPr>
          <w:p w14:paraId="571F88E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q</w:t>
            </w:r>
          </w:p>
        </w:tc>
        <w:tc>
          <w:tcPr>
            <w:tcW w:w="463" w:type="pct"/>
          </w:tcPr>
          <w:p w14:paraId="6FD5270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26" w:type="pct"/>
          </w:tcPr>
          <w:p w14:paraId="5F47B24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346BD399" w14:textId="77777777" w:rsidTr="005C0B53">
        <w:trPr>
          <w:cantSplit/>
        </w:trPr>
        <w:tc>
          <w:tcPr>
            <w:tcW w:w="911" w:type="pct"/>
          </w:tcPr>
          <w:p w14:paraId="57245FD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w:t>
            </w:r>
          </w:p>
        </w:tc>
        <w:tc>
          <w:tcPr>
            <w:tcW w:w="463" w:type="pct"/>
          </w:tcPr>
          <w:p w14:paraId="297C99A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26" w:type="pct"/>
          </w:tcPr>
          <w:p w14:paraId="2C1ECB5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RUC-committed Generation Resource.</w:t>
            </w:r>
          </w:p>
        </w:tc>
      </w:tr>
      <w:tr w:rsidR="00572F68" w:rsidRPr="00B94D00" w14:paraId="6DF7ADD4" w14:textId="77777777" w:rsidTr="005C0B53">
        <w:trPr>
          <w:cantSplit/>
        </w:trPr>
        <w:tc>
          <w:tcPr>
            <w:tcW w:w="911" w:type="pct"/>
          </w:tcPr>
          <w:p w14:paraId="27A16C4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w:t>
            </w:r>
          </w:p>
        </w:tc>
        <w:tc>
          <w:tcPr>
            <w:tcW w:w="463" w:type="pct"/>
          </w:tcPr>
          <w:p w14:paraId="76C29AA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26" w:type="pct"/>
          </w:tcPr>
          <w:p w14:paraId="22B3FCD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 Operating Day containing the RUC-commitment.</w:t>
            </w:r>
          </w:p>
        </w:tc>
      </w:tr>
      <w:tr w:rsidR="00572F68" w:rsidRPr="00B94D00" w14:paraId="4907CD47" w14:textId="77777777" w:rsidTr="005C0B53">
        <w:trPr>
          <w:cantSplit/>
        </w:trPr>
        <w:tc>
          <w:tcPr>
            <w:tcW w:w="911" w:type="pct"/>
          </w:tcPr>
          <w:p w14:paraId="51D4832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463" w:type="pct"/>
          </w:tcPr>
          <w:p w14:paraId="60B8EAD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26" w:type="pct"/>
          </w:tcPr>
          <w:p w14:paraId="31168C0E"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A Resource Node Settlement Point.</w:t>
            </w:r>
          </w:p>
        </w:tc>
      </w:tr>
      <w:tr w:rsidR="00572F68" w:rsidRPr="00B94D00" w14:paraId="5E431737" w14:textId="77777777" w:rsidTr="005C0B53">
        <w:trPr>
          <w:cantSplit/>
        </w:trPr>
        <w:tc>
          <w:tcPr>
            <w:tcW w:w="911" w:type="pct"/>
          </w:tcPr>
          <w:p w14:paraId="4B5AEE9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i</w:t>
            </w:r>
          </w:p>
        </w:tc>
        <w:tc>
          <w:tcPr>
            <w:tcW w:w="463" w:type="pct"/>
          </w:tcPr>
          <w:p w14:paraId="7A80E45C"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26" w:type="pct"/>
          </w:tcPr>
          <w:p w14:paraId="3DC589C5"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A 15-minute Settlement Interval within the hour that includes a RUC-commitment.</w:t>
            </w:r>
          </w:p>
        </w:tc>
      </w:tr>
      <w:tr w:rsidR="00572F68" w:rsidRPr="00B94D00" w14:paraId="0B36CEAA" w14:textId="77777777" w:rsidTr="005C0B53">
        <w:trPr>
          <w:cantSplit/>
        </w:trPr>
        <w:tc>
          <w:tcPr>
            <w:tcW w:w="911" w:type="pct"/>
          </w:tcPr>
          <w:p w14:paraId="4EDE9237" w14:textId="77777777" w:rsidR="00572F68" w:rsidRPr="00B94D00" w:rsidRDefault="00572F68" w:rsidP="005C0B53">
            <w:pPr>
              <w:spacing w:after="60"/>
              <w:rPr>
                <w:rFonts w:eastAsia="Times New Roman"/>
                <w:i/>
                <w:iCs/>
                <w:sz w:val="20"/>
                <w:szCs w:val="20"/>
              </w:rPr>
            </w:pPr>
            <w:proofErr w:type="spellStart"/>
            <w:r w:rsidRPr="00B94D00">
              <w:rPr>
                <w:rFonts w:eastAsia="Times New Roman"/>
                <w:i/>
                <w:iCs/>
                <w:sz w:val="20"/>
                <w:szCs w:val="20"/>
              </w:rPr>
              <w:t>afterCCGR</w:t>
            </w:r>
            <w:proofErr w:type="spellEnd"/>
          </w:p>
        </w:tc>
        <w:tc>
          <w:tcPr>
            <w:tcW w:w="463" w:type="pct"/>
          </w:tcPr>
          <w:p w14:paraId="4B9C1DC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26" w:type="pct"/>
          </w:tcPr>
          <w:p w14:paraId="3F2F0DF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Combined Cycle Generation Resource that is RUC-committed.</w:t>
            </w:r>
          </w:p>
        </w:tc>
      </w:tr>
      <w:tr w:rsidR="00572F68" w:rsidRPr="00B94D00" w14:paraId="5D466D69" w14:textId="77777777" w:rsidTr="005C0B53">
        <w:trPr>
          <w:cantSplit/>
        </w:trPr>
        <w:tc>
          <w:tcPr>
            <w:tcW w:w="911" w:type="pct"/>
          </w:tcPr>
          <w:p w14:paraId="50A309C0" w14:textId="77777777" w:rsidR="00572F68" w:rsidRPr="00B94D00" w:rsidRDefault="00572F68" w:rsidP="005C0B53">
            <w:pPr>
              <w:spacing w:after="60"/>
              <w:rPr>
                <w:rFonts w:eastAsia="Times New Roman"/>
                <w:i/>
                <w:iCs/>
                <w:sz w:val="20"/>
                <w:szCs w:val="20"/>
              </w:rPr>
            </w:pPr>
            <w:proofErr w:type="spellStart"/>
            <w:r w:rsidRPr="00B94D00">
              <w:rPr>
                <w:rFonts w:eastAsia="Times New Roman"/>
                <w:i/>
                <w:iCs/>
                <w:sz w:val="20"/>
                <w:szCs w:val="20"/>
              </w:rPr>
              <w:t>beforeCCGR</w:t>
            </w:r>
            <w:proofErr w:type="spellEnd"/>
          </w:p>
        </w:tc>
        <w:tc>
          <w:tcPr>
            <w:tcW w:w="463" w:type="pct"/>
          </w:tcPr>
          <w:p w14:paraId="19B9FB3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626" w:type="pct"/>
          </w:tcPr>
          <w:p w14:paraId="0EE75F7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Combined Cycle Generation Resource that was QSE-committed</w:t>
            </w:r>
            <w:ins w:id="689" w:author="ERCOT" w:date="2024-05-20T15:26:00Z">
              <w:r w:rsidRPr="00B94D00">
                <w:rPr>
                  <w:rFonts w:eastAsia="Times New Roman"/>
                  <w:iCs/>
                  <w:sz w:val="20"/>
                  <w:szCs w:val="20"/>
                </w:rPr>
                <w:t xml:space="preserve"> or DRRS</w:t>
              </w:r>
            </w:ins>
            <w:ins w:id="690" w:author="ERCOT" w:date="2024-05-29T07:37:00Z">
              <w:r w:rsidRPr="00B94D00">
                <w:rPr>
                  <w:rFonts w:eastAsia="Times New Roman"/>
                  <w:iCs/>
                  <w:sz w:val="20"/>
                  <w:szCs w:val="20"/>
                </w:rPr>
                <w:t>-</w:t>
              </w:r>
            </w:ins>
            <w:ins w:id="691" w:author="ERCOT" w:date="2024-05-20T15:26:00Z">
              <w:r w:rsidRPr="00B94D00">
                <w:rPr>
                  <w:rFonts w:eastAsia="Times New Roman"/>
                  <w:iCs/>
                  <w:sz w:val="20"/>
                  <w:szCs w:val="20"/>
                </w:rPr>
                <w:t>deployed</w:t>
              </w:r>
            </w:ins>
            <w:r w:rsidRPr="00B94D00">
              <w:rPr>
                <w:rFonts w:eastAsia="Times New Roman"/>
                <w:iCs/>
                <w:sz w:val="20"/>
                <w:szCs w:val="20"/>
              </w:rPr>
              <w:t>.</w:t>
            </w:r>
          </w:p>
        </w:tc>
      </w:tr>
    </w:tbl>
    <w:p w14:paraId="71E047C8" w14:textId="77777777" w:rsidR="00572F68" w:rsidRPr="00B94D00" w:rsidRDefault="00572F68" w:rsidP="00572F68">
      <w:pPr>
        <w:keepNext/>
        <w:widowControl w:val="0"/>
        <w:tabs>
          <w:tab w:val="left" w:pos="1260"/>
        </w:tabs>
        <w:snapToGrid w:val="0"/>
        <w:spacing w:before="240" w:after="240"/>
        <w:ind w:left="1260" w:hanging="1260"/>
        <w:outlineLvl w:val="3"/>
        <w:rPr>
          <w:b/>
          <w:bCs/>
          <w:szCs w:val="20"/>
        </w:rPr>
      </w:pPr>
      <w:r w:rsidRPr="00B94D00">
        <w:rPr>
          <w:b/>
          <w:bCs/>
          <w:szCs w:val="20"/>
        </w:rPr>
        <w:t>5.7.1.3</w:t>
      </w:r>
      <w:r w:rsidRPr="00B94D00">
        <w:rPr>
          <w:b/>
          <w:bCs/>
          <w:szCs w:val="20"/>
        </w:rPr>
        <w:tab/>
        <w:t>Revenue Less Cost Above LSL During RUC-Committed Hours</w:t>
      </w:r>
    </w:p>
    <w:p w14:paraId="442EC069" w14:textId="77777777" w:rsidR="00572F68" w:rsidRPr="00B94D00" w:rsidRDefault="00572F68" w:rsidP="00572F68">
      <w:pPr>
        <w:spacing w:after="240"/>
        <w:ind w:left="720" w:hanging="720"/>
        <w:rPr>
          <w:szCs w:val="20"/>
        </w:rPr>
      </w:pPr>
      <w:r w:rsidRPr="00B94D00">
        <w:rPr>
          <w:szCs w:val="20"/>
        </w:rPr>
        <w:t>(1)</w:t>
      </w:r>
      <w:r w:rsidRPr="00B94D00">
        <w:rPr>
          <w:szCs w:val="20"/>
        </w:rPr>
        <w:tab/>
        <w:t xml:space="preserve">The total revenue for a Resource operating above its LSL </w:t>
      </w:r>
      <w:proofErr w:type="gramStart"/>
      <w:r w:rsidRPr="00B94D00">
        <w:rPr>
          <w:szCs w:val="20"/>
        </w:rPr>
        <w:t>less</w:t>
      </w:r>
      <w:proofErr w:type="gramEnd"/>
      <w:r w:rsidRPr="00B94D00">
        <w:rPr>
          <w:szCs w:val="20"/>
        </w:rPr>
        <w:t xml:space="preserve"> the cost based on the Energy Offer Curve Cost Cap (as described in Section 4.4.9.3.3, Energy Offer Curve Cost Caps) during all RUC-Committed Hours of the Operating Day is Revenue Less Cost Above LSL During RUC-Committed Hours.  </w:t>
      </w:r>
    </w:p>
    <w:p w14:paraId="5098669E" w14:textId="77777777" w:rsidR="00572F68" w:rsidRPr="00B94D00" w:rsidRDefault="00572F68" w:rsidP="00572F68">
      <w:pPr>
        <w:spacing w:after="240"/>
        <w:ind w:left="720" w:hanging="720"/>
        <w:rPr>
          <w:szCs w:val="20"/>
        </w:rPr>
      </w:pPr>
      <w:r w:rsidRPr="00B94D00">
        <w:rPr>
          <w:szCs w:val="20"/>
        </w:rPr>
        <w:t>(2)</w:t>
      </w:r>
      <w:r w:rsidRPr="00B94D00">
        <w:rPr>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01A59983" w14:textId="77777777" w:rsidR="00572F68" w:rsidRPr="00B94D00" w:rsidRDefault="00572F68" w:rsidP="00572F68">
      <w:pPr>
        <w:spacing w:after="240"/>
        <w:ind w:left="720" w:hanging="720"/>
        <w:rPr>
          <w:rFonts w:eastAsia="Times New Roman"/>
          <w:iCs/>
          <w:szCs w:val="20"/>
        </w:rPr>
      </w:pPr>
      <w:r w:rsidRPr="00B94D00">
        <w:rPr>
          <w:rFonts w:eastAsia="Times New Roman"/>
          <w:szCs w:val="20"/>
        </w:rPr>
        <w:t>(3)</w:t>
      </w:r>
      <w:r w:rsidRPr="00B94D00">
        <w:rPr>
          <w:rFonts w:eastAsia="Times New Roman"/>
          <w:szCs w:val="20"/>
        </w:rPr>
        <w:tab/>
        <w:t xml:space="preserve">For each RUC-committed Resource, </w:t>
      </w:r>
      <w:r w:rsidRPr="00B94D00">
        <w:rPr>
          <w:rFonts w:eastAsia="Times New Roman"/>
          <w:iCs/>
          <w:szCs w:val="20"/>
        </w:rPr>
        <w:t>Revenue Less Cost Above LSL During RUC-Committed Hours</w:t>
      </w:r>
      <w:r w:rsidRPr="00B94D00">
        <w:rPr>
          <w:rFonts w:eastAsia="Times New Roman"/>
          <w:szCs w:val="20"/>
        </w:rPr>
        <w:t xml:space="preserve"> is calculated as follows:</w:t>
      </w:r>
    </w:p>
    <w:p w14:paraId="48FEEF76" w14:textId="77777777" w:rsidR="00572F68" w:rsidRPr="00B94D00" w:rsidRDefault="00572F68" w:rsidP="00572F68">
      <w:pPr>
        <w:tabs>
          <w:tab w:val="left" w:pos="2340"/>
          <w:tab w:val="left" w:pos="2880"/>
        </w:tabs>
        <w:spacing w:after="240"/>
        <w:ind w:left="3067" w:hanging="2347"/>
        <w:rPr>
          <w:rFonts w:eastAsia="Times New Roman"/>
          <w:b/>
          <w:i/>
          <w:vertAlign w:val="subscript"/>
          <w:lang w:val="it-IT" w:eastAsia="x-none"/>
        </w:rPr>
      </w:pPr>
      <w:bookmarkStart w:id="692" w:name="_Hlk214112507"/>
      <w:r w:rsidRPr="00B94D00">
        <w:rPr>
          <w:rFonts w:eastAsia="Times New Roman"/>
          <w:b/>
          <w:lang w:val="x-none" w:eastAsia="x-none"/>
        </w:rPr>
        <w:t>RUCEXRR</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d</w:t>
      </w:r>
      <w:r w:rsidRPr="00B94D00">
        <w:rPr>
          <w:rFonts w:eastAsia="Times New Roman"/>
          <w:b/>
          <w:lang w:val="x-none" w:eastAsia="x-none"/>
        </w:rPr>
        <w:t xml:space="preserve">   =   Max {0, </w:t>
      </w:r>
      <w:r w:rsidRPr="00B94D00">
        <w:rPr>
          <w:rFonts w:eastAsia="Times New Roman"/>
          <w:b/>
          <w:position w:val="-20"/>
          <w:lang w:val="x-none" w:eastAsia="x-none"/>
        </w:rPr>
        <w:object w:dxaOrig="220" w:dyaOrig="440" w14:anchorId="75C55591">
          <v:shape id="_x0000_i1030" type="#_x0000_t75" style="width:10.8pt;height:23.4pt" o:ole="">
            <v:imagedata r:id="rId32" o:title=""/>
          </v:shape>
          <o:OLEObject Type="Embed" ProgID="Equation.3" ShapeID="_x0000_i1030" DrawAspect="Content" ObjectID="_1831107098" r:id="rId34"/>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77355689" w14:textId="77777777" w:rsidR="00572F68" w:rsidRPr="00B94D00" w:rsidRDefault="00572F68" w:rsidP="00572F68">
      <w:pPr>
        <w:spacing w:after="240"/>
        <w:ind w:left="1440" w:hanging="720"/>
        <w:rPr>
          <w:rFonts w:eastAsia="Times New Roman"/>
          <w:szCs w:val="20"/>
        </w:rPr>
      </w:pPr>
      <w:proofErr w:type="gramStart"/>
      <w:r w:rsidRPr="00B94D00">
        <w:rPr>
          <w:rFonts w:eastAsia="Times New Roman"/>
          <w:szCs w:val="20"/>
        </w:rPr>
        <w:t>Where</w:t>
      </w:r>
      <w:proofErr w:type="gramEnd"/>
      <w:r w:rsidRPr="00B94D00">
        <w:rPr>
          <w:rFonts w:eastAsia="Times New Roman"/>
          <w:szCs w:val="20"/>
        </w:rPr>
        <w:t>,</w:t>
      </w:r>
    </w:p>
    <w:p w14:paraId="5445B4D0"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RUCEXRR96</w:t>
      </w:r>
      <w:r w:rsidRPr="00B94D00">
        <w:rPr>
          <w:rFonts w:eastAsia="Times New Roman"/>
          <w:b/>
          <w:iCs/>
        </w:rPr>
        <w:t xml:space="preserve"> </w:t>
      </w:r>
      <w:r w:rsidRPr="00B94D00">
        <w:rPr>
          <w:rFonts w:eastAsia="Times New Roman"/>
          <w:b/>
          <w:i/>
          <w:vertAlign w:val="subscript"/>
          <w:lang w:val="it-IT" w:eastAsia="x-none"/>
        </w:rPr>
        <w:t xml:space="preserve">q, r, i  </w:t>
      </w:r>
      <w:r w:rsidRPr="00B94D00">
        <w:rPr>
          <w:rFonts w:eastAsia="Times New Roman"/>
          <w:b/>
          <w:lang w:val="it-IT" w:eastAsia="x-none"/>
        </w:rPr>
        <w:t>=</w:t>
      </w:r>
      <w:r w:rsidRPr="00B94D00">
        <w:rPr>
          <w:rFonts w:eastAsia="Times New Roman"/>
          <w:b/>
          <w:lang w:val="it-IT" w:eastAsia="x-none"/>
        </w:rPr>
        <w:tab/>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 </w:t>
      </w:r>
    </w:p>
    <w:p w14:paraId="113670E6"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bCs/>
          <w:lang w:val="x-none" w:eastAsia="x-none"/>
        </w:rPr>
        <w:tab/>
      </w:r>
      <w:r w:rsidRPr="00B94D00">
        <w:rPr>
          <w:rFonts w:eastAsia="Times New Roman"/>
          <w:b/>
          <w:bCs/>
          <w:lang w:val="x-none" w:eastAsia="x-none"/>
        </w:rPr>
        <w:tab/>
      </w:r>
      <w:r w:rsidRPr="00B94D00">
        <w:rPr>
          <w:rFonts w:eastAsia="Times New Roman"/>
          <w:b/>
          <w:bCs/>
          <w:lang w:val="x-none" w:eastAsia="x-none"/>
        </w:rPr>
        <w:tab/>
        <w:t xml:space="preserve">+ </w:t>
      </w:r>
      <w:r w:rsidRPr="00B94D00">
        <w:rPr>
          <w:rFonts w:eastAsia="Times New Roman"/>
          <w:b/>
          <w:iCs/>
        </w:rPr>
        <w:t xml:space="preserve">RTASREV </w:t>
      </w:r>
      <w:r w:rsidRPr="00B94D00">
        <w:rPr>
          <w:rFonts w:eastAsia="Times New Roman"/>
          <w:b/>
          <w:i/>
          <w:vertAlign w:val="subscript"/>
          <w:lang w:val="x-none" w:eastAsia="x-none"/>
        </w:rPr>
        <w:t>q, r, i</w:t>
      </w:r>
    </w:p>
    <w:p w14:paraId="7095D928" w14:textId="77777777" w:rsidR="00572F68" w:rsidRPr="00B94D00" w:rsidRDefault="00572F68" w:rsidP="00572F68">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3FB8B6D0"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xml:space="preserve">+ (-1) * EMREAMT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w:t>
      </w:r>
    </w:p>
    <w:p w14:paraId="2C4A16F7"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p>
    <w:p w14:paraId="315FCD8F" w14:textId="77777777" w:rsidR="00572F68" w:rsidRPr="00B94D00" w:rsidRDefault="00572F68" w:rsidP="00572F68">
      <w:pPr>
        <w:spacing w:after="240"/>
        <w:ind w:left="1440" w:hanging="720"/>
        <w:rPr>
          <w:rFonts w:eastAsia="Times New Roman"/>
          <w:iCs/>
          <w:lang w:val="pt-BR"/>
        </w:rPr>
      </w:pPr>
      <w:r w:rsidRPr="00B94D00">
        <w:rPr>
          <w:rFonts w:eastAsia="Times New Roman"/>
          <w:szCs w:val="20"/>
          <w:lang w:val="pt-BR"/>
        </w:rPr>
        <w:lastRenderedPageBreak/>
        <w:t>Where</w:t>
      </w:r>
      <w:r w:rsidRPr="00B94D00">
        <w:rPr>
          <w:rFonts w:eastAsia="Times New Roman"/>
          <w:iCs/>
          <w:lang w:val="pt-BR"/>
        </w:rPr>
        <w:t xml:space="preserve">, </w:t>
      </w:r>
    </w:p>
    <w:p w14:paraId="435DB9E5" w14:textId="77777777" w:rsidR="00572F68" w:rsidRPr="00B94D00" w:rsidRDefault="00572F68" w:rsidP="00572F68">
      <w:pPr>
        <w:spacing w:after="240"/>
        <w:ind w:left="2497" w:hanging="1777"/>
        <w:rPr>
          <w:rFonts w:eastAsia="Times New Roman"/>
          <w:b/>
          <w:bCs/>
          <w:iCs/>
          <w:lang w:val="it-IT"/>
        </w:rPr>
      </w:pPr>
      <w:r w:rsidRPr="00B94D00">
        <w:rPr>
          <w:rFonts w:eastAsia="Times New Roman"/>
          <w:b/>
          <w:bCs/>
          <w:iCs/>
        </w:rPr>
        <w:t xml:space="preserve">RTASREV </w:t>
      </w:r>
      <w:r w:rsidRPr="00B94D00">
        <w:rPr>
          <w:rFonts w:eastAsia="Times New Roman"/>
          <w:b/>
          <w:bCs/>
          <w:i/>
          <w:vertAlign w:val="subscript"/>
          <w:lang w:val="it-IT"/>
        </w:rPr>
        <w:t xml:space="preserve">q, r, i </w:t>
      </w:r>
      <w:r w:rsidRPr="00B94D00">
        <w:rPr>
          <w:rFonts w:eastAsia="Times New Roman"/>
          <w:b/>
          <w:bCs/>
          <w:i/>
          <w:lang w:val="it-IT"/>
        </w:rPr>
        <w:t xml:space="preserve">= </w:t>
      </w:r>
      <w:r w:rsidRPr="00B94D00">
        <w:rPr>
          <w:rFonts w:eastAsia="Times New Roman"/>
          <w:b/>
          <w:bCs/>
          <w:iCs/>
        </w:rPr>
        <w:t xml:space="preserve">RTRUREV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RTRDREV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RTRRREV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RTECRREV </w:t>
      </w:r>
      <w:r w:rsidRPr="00B94D00">
        <w:rPr>
          <w:rFonts w:eastAsia="Times New Roman"/>
          <w:b/>
          <w:bCs/>
          <w:i/>
          <w:vertAlign w:val="subscript"/>
          <w:lang w:val="it-IT"/>
        </w:rPr>
        <w:t xml:space="preserve">q, r, i </w:t>
      </w:r>
      <w:r w:rsidRPr="00B94D00">
        <w:rPr>
          <w:rFonts w:eastAsia="Times New Roman"/>
          <w:b/>
          <w:bCs/>
          <w:i/>
          <w:lang w:val="it-IT"/>
        </w:rPr>
        <w:t xml:space="preserve">+ </w:t>
      </w:r>
      <w:r w:rsidRPr="00B94D00">
        <w:rPr>
          <w:rFonts w:eastAsia="Times New Roman"/>
          <w:b/>
          <w:bCs/>
          <w:iCs/>
          <w:lang w:val="it-IT"/>
        </w:rPr>
        <w:t>RTNSREV</w:t>
      </w:r>
      <w:r w:rsidRPr="00B94D00">
        <w:rPr>
          <w:rFonts w:eastAsia="Times New Roman"/>
          <w:b/>
          <w:bCs/>
          <w:i/>
          <w:iCs/>
          <w:lang w:val="it-IT"/>
        </w:rPr>
        <w:t xml:space="preserve"> </w:t>
      </w:r>
      <w:r w:rsidRPr="00B94D00">
        <w:rPr>
          <w:rFonts w:eastAsia="Times New Roman"/>
          <w:b/>
          <w:bCs/>
          <w:i/>
          <w:iCs/>
          <w:vertAlign w:val="subscript"/>
          <w:lang w:val="it-IT"/>
        </w:rPr>
        <w:t>q, r, i</w:t>
      </w:r>
      <w:ins w:id="693" w:author="ERCOT" w:date="2025-07-28T14:15:00Z" w16du:dateUtc="2025-07-28T19:15:00Z">
        <w:r w:rsidRPr="00B94D00">
          <w:rPr>
            <w:rFonts w:eastAsia="Times New Roman"/>
            <w:i/>
            <w:iCs/>
            <w:szCs w:val="20"/>
            <w:vertAlign w:val="subscript"/>
            <w:lang w:val="it-IT"/>
          </w:rPr>
          <w:t xml:space="preserve"> </w:t>
        </w:r>
        <w:r w:rsidRPr="00B94D00">
          <w:rPr>
            <w:rFonts w:eastAsia="Times New Roman"/>
            <w:b/>
            <w:bCs/>
            <w:i/>
            <w:szCs w:val="20"/>
            <w:lang w:val="it-IT"/>
          </w:rPr>
          <w:t xml:space="preserve">+ </w:t>
        </w:r>
        <w:r w:rsidRPr="00B94D00">
          <w:rPr>
            <w:rFonts w:eastAsia="Times New Roman"/>
            <w:b/>
            <w:bCs/>
            <w:szCs w:val="20"/>
            <w:lang w:val="it-IT"/>
          </w:rPr>
          <w:t>RTDRRREV</w:t>
        </w:r>
        <w:r w:rsidRPr="00B94D00">
          <w:rPr>
            <w:rFonts w:eastAsia="Times New Roman"/>
            <w:b/>
            <w:bCs/>
            <w:i/>
            <w:iCs/>
            <w:szCs w:val="20"/>
            <w:lang w:val="it-IT"/>
          </w:rPr>
          <w:t xml:space="preserve"> </w:t>
        </w:r>
        <w:r w:rsidRPr="00B94D00">
          <w:rPr>
            <w:rFonts w:eastAsia="Times New Roman"/>
            <w:b/>
            <w:bCs/>
            <w:i/>
            <w:iCs/>
            <w:szCs w:val="20"/>
            <w:vertAlign w:val="subscript"/>
            <w:lang w:val="it-IT"/>
          </w:rPr>
          <w:t>q, r, i</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7C069782" w14:textId="77777777" w:rsidTr="005C0B53">
        <w:trPr>
          <w:trHeight w:val="1205"/>
        </w:trPr>
        <w:tc>
          <w:tcPr>
            <w:tcW w:w="9350" w:type="dxa"/>
            <w:shd w:val="pct12" w:color="auto" w:fill="auto"/>
          </w:tcPr>
          <w:bookmarkEnd w:id="692"/>
          <w:p w14:paraId="7DB162F3" w14:textId="77777777" w:rsidR="00572F68" w:rsidRPr="00B94D00" w:rsidRDefault="00572F68" w:rsidP="005C0B53">
            <w:pPr>
              <w:spacing w:after="240"/>
              <w:rPr>
                <w:rFonts w:eastAsia="Times New Roman"/>
                <w:b/>
                <w:i/>
                <w:iCs/>
                <w:szCs w:val="20"/>
              </w:rPr>
            </w:pPr>
            <w:r w:rsidRPr="00B94D00">
              <w:rPr>
                <w:rFonts w:eastAsia="Times New Roman"/>
                <w:b/>
                <w:i/>
                <w:iCs/>
                <w:szCs w:val="20"/>
              </w:rPr>
              <w:t>[NPRR1140:  Replace paragraph (3) above with the following upon system implementation:]</w:t>
            </w:r>
          </w:p>
          <w:p w14:paraId="192DFF89" w14:textId="77777777" w:rsidR="00572F68" w:rsidRPr="00B94D00" w:rsidRDefault="00572F68" w:rsidP="005C0B53">
            <w:pPr>
              <w:ind w:left="720" w:hanging="720"/>
              <w:rPr>
                <w:rFonts w:eastAsia="Times New Roman"/>
                <w:szCs w:val="20"/>
              </w:rPr>
            </w:pPr>
            <w:bookmarkStart w:id="694" w:name="_Hlk214112386"/>
            <w:bookmarkStart w:id="695" w:name="_Hlk214112730"/>
            <w:r w:rsidRPr="00B94D00">
              <w:rPr>
                <w:rFonts w:eastAsia="Times New Roman"/>
                <w:szCs w:val="20"/>
              </w:rPr>
              <w:t>(3)</w:t>
            </w:r>
            <w:r w:rsidRPr="00B94D00">
              <w:rPr>
                <w:rFonts w:eastAsia="Times New Roman"/>
                <w:szCs w:val="20"/>
              </w:rPr>
              <w:tab/>
              <w:t xml:space="preserve">For each RUC-committed Resource, </w:t>
            </w:r>
            <w:r w:rsidRPr="00B94D00">
              <w:rPr>
                <w:rFonts w:eastAsia="Times New Roman"/>
                <w:iCs/>
                <w:szCs w:val="20"/>
              </w:rPr>
              <w:t>Revenue Less Cost Above LSL During RUC-Committed Hours</w:t>
            </w:r>
            <w:r w:rsidRPr="00B94D00">
              <w:rPr>
                <w:rFonts w:eastAsia="Times New Roman"/>
                <w:szCs w:val="20"/>
              </w:rPr>
              <w:t xml:space="preserve"> is calculated as follows:</w:t>
            </w:r>
          </w:p>
          <w:p w14:paraId="14B0FCF8" w14:textId="77777777" w:rsidR="00572F68" w:rsidRPr="00B94D00" w:rsidRDefault="00572F68" w:rsidP="005C0B53">
            <w:pPr>
              <w:ind w:left="720" w:hanging="720"/>
              <w:rPr>
                <w:rFonts w:eastAsia="Times New Roman"/>
                <w:szCs w:val="20"/>
              </w:rPr>
            </w:pPr>
          </w:p>
          <w:p w14:paraId="64E57388" w14:textId="77777777" w:rsidR="00572F68" w:rsidRPr="00B94D00" w:rsidRDefault="00572F68" w:rsidP="005C0B53">
            <w:pPr>
              <w:ind w:left="720"/>
              <w:rPr>
                <w:rFonts w:eastAsia="Times New Roman"/>
                <w:szCs w:val="20"/>
              </w:rPr>
            </w:pPr>
            <w:r w:rsidRPr="00B94D00">
              <w:rPr>
                <w:rFonts w:eastAsia="Times New Roman"/>
                <w:szCs w:val="20"/>
              </w:rPr>
              <w:t>If RUCFCA exists:</w:t>
            </w:r>
          </w:p>
          <w:p w14:paraId="518E2683" w14:textId="77777777" w:rsidR="00572F68" w:rsidRPr="00B94D00" w:rsidRDefault="00572F68" w:rsidP="005C0B53">
            <w:pPr>
              <w:ind w:left="720"/>
              <w:rPr>
                <w:rFonts w:eastAsia="Times New Roman"/>
                <w:szCs w:val="20"/>
              </w:rPr>
            </w:pPr>
          </w:p>
          <w:p w14:paraId="55683DF7" w14:textId="77777777" w:rsidR="00572F68" w:rsidRPr="00B94D00" w:rsidRDefault="00572F68" w:rsidP="005C0B53">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 xml:space="preserve">RUCEXRR </w:t>
            </w:r>
            <w:r w:rsidRPr="00B94D00">
              <w:rPr>
                <w:rFonts w:eastAsia="Times New Roman"/>
                <w:b/>
                <w:i/>
                <w:vertAlign w:val="subscript"/>
                <w:lang w:val="x-none" w:eastAsia="x-none"/>
              </w:rPr>
              <w:t>q, r, d</w:t>
            </w:r>
            <w:r w:rsidRPr="00B94D00">
              <w:rPr>
                <w:rFonts w:eastAsia="Times New Roman"/>
                <w:b/>
                <w:lang w:val="x-none" w:eastAsia="x-none"/>
              </w:rPr>
              <w:t xml:space="preserve">   =   </w:t>
            </w:r>
            <w:r w:rsidRPr="00B94D00">
              <w:rPr>
                <w:rFonts w:eastAsia="Times New Roman"/>
                <w:b/>
                <w:position w:val="-20"/>
                <w:lang w:val="x-none" w:eastAsia="x-none"/>
              </w:rPr>
              <w:object w:dxaOrig="220" w:dyaOrig="440" w14:anchorId="2E709B35">
                <v:shape id="_x0000_i1031" type="#_x0000_t75" style="width:10.8pt;height:23.4pt" o:ole="">
                  <v:imagedata r:id="rId32" o:title=""/>
                </v:shape>
                <o:OLEObject Type="Embed" ProgID="Equation.3" ShapeID="_x0000_i1031" DrawAspect="Content" ObjectID="_1831107099" r:id="rId35"/>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1B1E066C" w14:textId="77777777" w:rsidR="00572F68" w:rsidRPr="00B94D00" w:rsidRDefault="00572F68" w:rsidP="005C0B53">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Otherwise:</w:t>
            </w:r>
          </w:p>
          <w:p w14:paraId="69E920F8" w14:textId="77777777" w:rsidR="00572F68" w:rsidRPr="00B94D00" w:rsidRDefault="00572F68" w:rsidP="005C0B53">
            <w:pPr>
              <w:tabs>
                <w:tab w:val="left" w:pos="2340"/>
                <w:tab w:val="left" w:pos="2880"/>
              </w:tabs>
              <w:spacing w:after="240"/>
              <w:ind w:left="3067" w:hanging="2347"/>
              <w:rPr>
                <w:rFonts w:eastAsia="Times New Roman"/>
                <w:b/>
                <w:i/>
                <w:vertAlign w:val="subscript"/>
                <w:lang w:val="it-IT" w:eastAsia="x-none"/>
              </w:rPr>
            </w:pPr>
            <w:r w:rsidRPr="00B94D00">
              <w:rPr>
                <w:rFonts w:eastAsia="Times New Roman"/>
                <w:b/>
                <w:lang w:val="x-none" w:eastAsia="x-none"/>
              </w:rPr>
              <w:t xml:space="preserve">RUCEXRR </w:t>
            </w:r>
            <w:r w:rsidRPr="00B94D00">
              <w:rPr>
                <w:rFonts w:eastAsia="Times New Roman"/>
                <w:b/>
                <w:i/>
                <w:vertAlign w:val="subscript"/>
                <w:lang w:val="x-none" w:eastAsia="x-none"/>
              </w:rPr>
              <w:t>q, r, d</w:t>
            </w:r>
            <w:r w:rsidRPr="00B94D00">
              <w:rPr>
                <w:rFonts w:eastAsia="Times New Roman"/>
                <w:b/>
                <w:lang w:val="x-none" w:eastAsia="x-none"/>
              </w:rPr>
              <w:t xml:space="preserve">   =   Max {0, </w:t>
            </w:r>
            <w:r w:rsidRPr="00B94D00">
              <w:rPr>
                <w:rFonts w:eastAsia="Times New Roman"/>
                <w:b/>
                <w:position w:val="-20"/>
                <w:lang w:val="x-none" w:eastAsia="x-none"/>
              </w:rPr>
              <w:object w:dxaOrig="220" w:dyaOrig="440" w14:anchorId="30FEF9BA">
                <v:shape id="_x0000_i1032" type="#_x0000_t75" style="width:10.8pt;height:23.4pt" o:ole="">
                  <v:imagedata r:id="rId32" o:title=""/>
                </v:shape>
                <o:OLEObject Type="Embed" ProgID="Equation.3" ShapeID="_x0000_i1032" DrawAspect="Content" ObjectID="_1831107100" r:id="rId36"/>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2FA2ABBA" w14:textId="77777777" w:rsidR="00572F68" w:rsidRPr="00B94D00" w:rsidRDefault="00572F68" w:rsidP="005C0B53">
            <w:pPr>
              <w:spacing w:after="240"/>
              <w:ind w:left="1440" w:hanging="720"/>
              <w:rPr>
                <w:rFonts w:eastAsia="Times New Roman"/>
                <w:szCs w:val="20"/>
              </w:rPr>
            </w:pPr>
            <w:proofErr w:type="gramStart"/>
            <w:r w:rsidRPr="00B94D00">
              <w:rPr>
                <w:rFonts w:eastAsia="Times New Roman"/>
                <w:szCs w:val="20"/>
              </w:rPr>
              <w:t>Where</w:t>
            </w:r>
            <w:proofErr w:type="gramEnd"/>
            <w:r w:rsidRPr="00B94D00">
              <w:rPr>
                <w:rFonts w:eastAsia="Times New Roman"/>
                <w:szCs w:val="20"/>
              </w:rPr>
              <w:t>,</w:t>
            </w:r>
          </w:p>
          <w:p w14:paraId="0EA2CC0D" w14:textId="77777777" w:rsidR="00572F68" w:rsidRPr="00B94D00" w:rsidRDefault="00572F68" w:rsidP="005C0B53">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RUCEXRR96</w:t>
            </w:r>
            <w:r w:rsidRPr="00B94D00">
              <w:rPr>
                <w:rFonts w:eastAsia="Times New Roman"/>
                <w:b/>
                <w:iCs/>
              </w:rPr>
              <w:t xml:space="preserve"> </w:t>
            </w:r>
            <w:r w:rsidRPr="00B94D00">
              <w:rPr>
                <w:rFonts w:eastAsia="Times New Roman"/>
                <w:b/>
                <w:i/>
                <w:vertAlign w:val="subscript"/>
                <w:lang w:val="it-IT" w:eastAsia="x-none"/>
              </w:rPr>
              <w:t xml:space="preserve">q, r, i  </w:t>
            </w:r>
            <w:r w:rsidRPr="00B94D00">
              <w:rPr>
                <w:rFonts w:eastAsia="Times New Roman"/>
                <w:b/>
                <w:lang w:val="it-IT" w:eastAsia="x-none"/>
              </w:rPr>
              <w:t>=</w:t>
            </w:r>
            <w:r w:rsidRPr="00B94D00">
              <w:rPr>
                <w:rFonts w:eastAsia="Times New Roman"/>
                <w:b/>
                <w:lang w:val="it-IT" w:eastAsia="x-none"/>
              </w:rPr>
              <w:tab/>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r w:rsidRPr="00B94D00">
              <w:rPr>
                <w:rFonts w:eastAsia="Times New Roman"/>
                <w:b/>
                <w:lang w:eastAsia="x-none"/>
              </w:rPr>
              <w:t xml:space="preserve">                   </w:t>
            </w:r>
            <w:r w:rsidRPr="00B94D00">
              <w:rPr>
                <w:rFonts w:eastAsia="Times New Roman"/>
                <w:b/>
                <w:lang w:val="x-none" w:eastAsia="x-none"/>
              </w:rPr>
              <w:t xml:space="preserve">+ </w:t>
            </w:r>
            <w:r w:rsidRPr="00B94D00">
              <w:rPr>
                <w:rFonts w:eastAsia="Times New Roman"/>
                <w:b/>
                <w:iCs/>
              </w:rPr>
              <w:t xml:space="preserve">RTASREV </w:t>
            </w:r>
            <w:r w:rsidRPr="00B94D00">
              <w:rPr>
                <w:rFonts w:eastAsia="Times New Roman"/>
                <w:b/>
                <w:i/>
                <w:vertAlign w:val="subscript"/>
                <w:lang w:val="x-none" w:eastAsia="x-none"/>
              </w:rPr>
              <w:t>q, r, i</w:t>
            </w:r>
          </w:p>
          <w:p w14:paraId="167ABB28" w14:textId="77777777" w:rsidR="00572F68" w:rsidRPr="00B94D00" w:rsidRDefault="00572F68" w:rsidP="005C0B53">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7D6ABC5A" w14:textId="77777777" w:rsidR="00572F68" w:rsidRPr="00B94D00" w:rsidRDefault="00572F68" w:rsidP="005C0B53">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t>+ (-1) * EMREAMT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w:t>
            </w:r>
          </w:p>
          <w:p w14:paraId="02C8CC33" w14:textId="77777777" w:rsidR="00572F68" w:rsidRPr="00B94D00" w:rsidRDefault="00572F68" w:rsidP="005C0B53">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t xml:space="preserve">– </w:t>
            </w:r>
            <w:r w:rsidRPr="00B94D00">
              <w:rPr>
                <w:rFonts w:eastAsia="Times New Roman"/>
                <w:b/>
                <w:lang w:eastAsia="x-none"/>
              </w:rPr>
              <w:t>(</w:t>
            </w:r>
            <w:r w:rsidRPr="00B94D00">
              <w:rPr>
                <w:rFonts w:eastAsia="Times New Roman"/>
                <w:b/>
                <w:lang w:val="x-none" w:eastAsia="x-none"/>
              </w:rPr>
              <w:t>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RUCFCA </w:t>
            </w:r>
            <w:r w:rsidRPr="00B94D00">
              <w:rPr>
                <w:rFonts w:eastAsia="Times New Roman"/>
                <w:b/>
                <w:i/>
                <w:vertAlign w:val="subscript"/>
                <w:lang w:val="x-none" w:eastAsia="x-none"/>
              </w:rPr>
              <w:t>q, r, i</w:t>
            </w:r>
            <w:r w:rsidRPr="00B94D00">
              <w:rPr>
                <w:rFonts w:eastAsia="Times New Roman"/>
                <w:b/>
                <w:lang w:val="x-none" w:eastAsia="x-none"/>
              </w:rPr>
              <w:t>)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p>
          <w:p w14:paraId="6C4E6B9C" w14:textId="77777777" w:rsidR="00572F68" w:rsidRPr="00B94D00" w:rsidRDefault="00572F68" w:rsidP="005C0B53">
            <w:pPr>
              <w:tabs>
                <w:tab w:val="left" w:pos="1170"/>
              </w:tabs>
              <w:spacing w:line="360" w:lineRule="auto"/>
              <w:ind w:left="2700" w:hanging="1980"/>
              <w:rPr>
                <w:rFonts w:eastAsia="Times New Roman"/>
                <w:iCs/>
                <w:szCs w:val="20"/>
                <w:lang w:val="pt-BR"/>
              </w:rPr>
            </w:pPr>
            <w:r w:rsidRPr="00B94D00">
              <w:rPr>
                <w:rFonts w:eastAsia="Times New Roman"/>
                <w:iCs/>
                <w:szCs w:val="20"/>
                <w:lang w:val="pt-BR"/>
              </w:rPr>
              <w:t xml:space="preserve">Where, </w:t>
            </w:r>
          </w:p>
          <w:p w14:paraId="17832A86" w14:textId="77777777" w:rsidR="00572F68" w:rsidRPr="00B94D00" w:rsidRDefault="00572F68" w:rsidP="005C0B53">
            <w:pPr>
              <w:spacing w:after="240"/>
              <w:ind w:left="2497" w:hanging="1777"/>
              <w:rPr>
                <w:rFonts w:eastAsia="Times New Roman"/>
                <w:i/>
                <w:iCs/>
                <w:szCs w:val="20"/>
                <w:vertAlign w:val="subscript"/>
                <w:lang w:val="it-IT"/>
              </w:rPr>
            </w:pPr>
            <w:r w:rsidRPr="00B94D00">
              <w:rPr>
                <w:rFonts w:eastAsia="Times New Roman"/>
                <w:iCs/>
                <w:szCs w:val="20"/>
              </w:rPr>
              <w:t xml:space="preserve">RTASREV </w:t>
            </w:r>
            <w:r w:rsidRPr="00B94D00">
              <w:rPr>
                <w:rFonts w:eastAsia="Times New Roman"/>
                <w:i/>
                <w:szCs w:val="20"/>
                <w:vertAlign w:val="subscript"/>
                <w:lang w:val="it-IT"/>
              </w:rPr>
              <w:t xml:space="preserve">q, r, i </w:t>
            </w:r>
            <w:r w:rsidRPr="00B94D00">
              <w:rPr>
                <w:rFonts w:eastAsia="Times New Roman"/>
                <w:i/>
                <w:szCs w:val="20"/>
                <w:lang w:val="it-IT"/>
              </w:rPr>
              <w:t xml:space="preserve">= </w:t>
            </w:r>
            <w:r w:rsidRPr="00B94D00">
              <w:rPr>
                <w:rFonts w:eastAsia="Times New Roman"/>
                <w:iCs/>
                <w:szCs w:val="20"/>
              </w:rPr>
              <w:t xml:space="preserve">RTRUREV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RTRDREV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RTRRREV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RTECRREV </w:t>
            </w:r>
            <w:r w:rsidRPr="00B94D00">
              <w:rPr>
                <w:rFonts w:eastAsia="Times New Roman"/>
                <w:i/>
                <w:szCs w:val="20"/>
                <w:vertAlign w:val="subscript"/>
                <w:lang w:val="it-IT"/>
              </w:rPr>
              <w:t xml:space="preserve">q, r, i </w:t>
            </w:r>
            <w:r w:rsidRPr="00B94D00">
              <w:rPr>
                <w:rFonts w:eastAsia="Times New Roman"/>
                <w:i/>
                <w:szCs w:val="20"/>
                <w:lang w:val="it-IT"/>
              </w:rPr>
              <w:t xml:space="preserve">+ </w:t>
            </w:r>
            <w:r w:rsidRPr="00B94D00">
              <w:rPr>
                <w:rFonts w:eastAsia="Times New Roman"/>
                <w:iCs/>
                <w:szCs w:val="20"/>
                <w:lang w:val="it-IT"/>
              </w:rPr>
              <w:t>RTNSREV</w:t>
            </w:r>
            <w:r w:rsidRPr="00B94D00">
              <w:rPr>
                <w:rFonts w:eastAsia="Times New Roman"/>
                <w:i/>
                <w:iCs/>
                <w:szCs w:val="20"/>
                <w:lang w:val="it-IT"/>
              </w:rPr>
              <w:t xml:space="preserve"> </w:t>
            </w:r>
            <w:r w:rsidRPr="00B94D00">
              <w:rPr>
                <w:rFonts w:eastAsia="Times New Roman"/>
                <w:i/>
                <w:iCs/>
                <w:szCs w:val="20"/>
                <w:vertAlign w:val="subscript"/>
                <w:lang w:val="it-IT"/>
              </w:rPr>
              <w:t>q, r, i</w:t>
            </w:r>
            <w:ins w:id="696" w:author="ERCOT" w:date="2025-07-28T14:15:00Z" w16du:dateUtc="2025-07-28T19:15:00Z">
              <w:r w:rsidRPr="00B94D00">
                <w:rPr>
                  <w:rFonts w:eastAsia="Times New Roman"/>
                  <w:i/>
                  <w:iCs/>
                  <w:szCs w:val="20"/>
                  <w:vertAlign w:val="subscript"/>
                  <w:lang w:val="it-IT"/>
                </w:rPr>
                <w:t xml:space="preserve"> </w:t>
              </w:r>
              <w:r w:rsidRPr="00B94D00">
                <w:rPr>
                  <w:rFonts w:eastAsia="Times New Roman"/>
                  <w:i/>
                  <w:szCs w:val="20"/>
                  <w:lang w:val="it-IT"/>
                </w:rPr>
                <w:t xml:space="preserve">+ </w:t>
              </w:r>
              <w:r w:rsidRPr="00B94D00">
                <w:rPr>
                  <w:rFonts w:eastAsia="Times New Roman"/>
                  <w:szCs w:val="20"/>
                  <w:lang w:val="it-IT"/>
                </w:rPr>
                <w:t>RTDRRREV</w:t>
              </w:r>
              <w:r w:rsidRPr="00B94D00">
                <w:rPr>
                  <w:rFonts w:eastAsia="Times New Roman"/>
                  <w:i/>
                  <w:iCs/>
                  <w:szCs w:val="20"/>
                  <w:lang w:val="it-IT"/>
                </w:rPr>
                <w:t xml:space="preserve"> </w:t>
              </w:r>
              <w:r w:rsidRPr="00B94D00">
                <w:rPr>
                  <w:rFonts w:eastAsia="Times New Roman"/>
                  <w:i/>
                  <w:iCs/>
                  <w:szCs w:val="20"/>
                  <w:vertAlign w:val="subscript"/>
                  <w:lang w:val="it-IT"/>
                </w:rPr>
                <w:t>q, r, i</w:t>
              </w:r>
            </w:ins>
          </w:p>
          <w:bookmarkEnd w:id="694"/>
          <w:p w14:paraId="1E0321FC" w14:textId="77777777" w:rsidR="00572F68" w:rsidRPr="00B94D00" w:rsidRDefault="00572F68" w:rsidP="005C0B53">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 xml:space="preserve">And, </w:t>
            </w:r>
          </w:p>
          <w:p w14:paraId="793B8913" w14:textId="77777777" w:rsidR="00572F68" w:rsidRPr="00B94D00" w:rsidRDefault="00572F68" w:rsidP="005C0B53">
            <w:pPr>
              <w:spacing w:after="240"/>
              <w:ind w:left="2497" w:hanging="1777"/>
              <w:rPr>
                <w:rFonts w:eastAsia="Times New Roman"/>
                <w:iCs/>
                <w:szCs w:val="20"/>
                <w:lang w:val="it-IT"/>
              </w:rPr>
            </w:pPr>
            <w:r w:rsidRPr="00B94D00">
              <w:rPr>
                <w:rFonts w:eastAsia="Times New Roman"/>
                <w:bCs/>
                <w:szCs w:val="20"/>
              </w:rPr>
              <w:t xml:space="preserve">RUCFCA </w:t>
            </w:r>
            <w:r w:rsidRPr="00B94D00">
              <w:rPr>
                <w:rFonts w:eastAsia="Times New Roman"/>
                <w:bCs/>
                <w:i/>
                <w:szCs w:val="20"/>
                <w:vertAlign w:val="subscript"/>
              </w:rPr>
              <w:t>q, r, i</w:t>
            </w:r>
            <w:r w:rsidRPr="00B94D00">
              <w:rPr>
                <w:rFonts w:eastAsia="Times New Roman"/>
                <w:bCs/>
                <w:szCs w:val="20"/>
              </w:rPr>
              <w:t xml:space="preserve"> = Max(0, Volume-weighted average actual fuel price </w:t>
            </w:r>
            <w:r w:rsidRPr="00B94D00">
              <w:rPr>
                <w:rFonts w:eastAsia="Times New Roman"/>
                <w:bCs/>
                <w:i/>
                <w:szCs w:val="20"/>
                <w:vertAlign w:val="subscript"/>
              </w:rPr>
              <w:t>q, r, i</w:t>
            </w:r>
            <w:r w:rsidRPr="00B94D00">
              <w:rPr>
                <w:rFonts w:eastAsia="Times New Roman"/>
                <w:bCs/>
                <w:szCs w:val="20"/>
              </w:rPr>
              <w:t xml:space="preserve"> * Average heat rate </w:t>
            </w:r>
            <w:r w:rsidRPr="00B94D00">
              <w:rPr>
                <w:rFonts w:eastAsia="Times New Roman"/>
                <w:szCs w:val="20"/>
              </w:rPr>
              <w:t>–</w:t>
            </w:r>
            <w:r w:rsidRPr="00B94D00">
              <w:rPr>
                <w:rFonts w:eastAsia="Times New Roman"/>
                <w:bCs/>
                <w:szCs w:val="20"/>
              </w:rPr>
              <w:t xml:space="preserve"> RTEOCOST </w:t>
            </w:r>
            <w:r w:rsidRPr="00B94D00">
              <w:rPr>
                <w:rFonts w:eastAsia="Times New Roman"/>
                <w:bCs/>
                <w:i/>
                <w:szCs w:val="20"/>
                <w:vertAlign w:val="subscript"/>
              </w:rPr>
              <w:t>q, r, i</w:t>
            </w:r>
            <w:r w:rsidRPr="00B94D00">
              <w:rPr>
                <w:rFonts w:eastAsia="Times New Roman"/>
                <w:bCs/>
                <w:iCs/>
                <w:szCs w:val="20"/>
              </w:rPr>
              <w:t>)</w:t>
            </w:r>
            <w:bookmarkEnd w:id="695"/>
          </w:p>
        </w:tc>
      </w:tr>
    </w:tbl>
    <w:p w14:paraId="23EF4EF0" w14:textId="77777777" w:rsidR="00572F68" w:rsidRPr="00B94D00" w:rsidRDefault="00572F68" w:rsidP="00572F68">
      <w:pPr>
        <w:spacing w:before="240"/>
        <w:rPr>
          <w:bCs/>
          <w:iCs/>
          <w:szCs w:val="20"/>
        </w:rPr>
      </w:pPr>
      <w:r w:rsidRPr="00B94D00">
        <w:rPr>
          <w:iCs/>
          <w:szCs w:val="20"/>
        </w:rPr>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572F68" w:rsidRPr="00B94D00" w14:paraId="03B84FCF" w14:textId="77777777" w:rsidTr="005C0B53">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2EB418A4" w14:textId="77777777" w:rsidR="00572F68" w:rsidRPr="00B94D00" w:rsidRDefault="00572F68" w:rsidP="005C0B53">
            <w:pPr>
              <w:spacing w:after="120"/>
              <w:rPr>
                <w:b/>
                <w:iCs/>
                <w:sz w:val="20"/>
                <w:szCs w:val="20"/>
              </w:rPr>
            </w:pPr>
            <w:r w:rsidRPr="00B94D00">
              <w:rPr>
                <w:b/>
                <w:iCs/>
                <w:sz w:val="20"/>
                <w:szCs w:val="20"/>
              </w:rPr>
              <w:lastRenderedPageBreak/>
              <w:t>Variable</w:t>
            </w:r>
          </w:p>
        </w:tc>
        <w:tc>
          <w:tcPr>
            <w:tcW w:w="471" w:type="pct"/>
            <w:tcBorders>
              <w:top w:val="single" w:sz="4" w:space="0" w:color="auto"/>
              <w:left w:val="single" w:sz="6" w:space="0" w:color="auto"/>
              <w:bottom w:val="single" w:sz="6" w:space="0" w:color="auto"/>
              <w:right w:val="single" w:sz="6" w:space="0" w:color="auto"/>
            </w:tcBorders>
            <w:hideMark/>
          </w:tcPr>
          <w:p w14:paraId="4E22220B" w14:textId="77777777" w:rsidR="00572F68" w:rsidRPr="00B94D00" w:rsidRDefault="00572F68" w:rsidP="005C0B53">
            <w:pPr>
              <w:spacing w:after="120"/>
              <w:jc w:val="center"/>
              <w:rPr>
                <w:b/>
                <w:iCs/>
                <w:sz w:val="20"/>
                <w:szCs w:val="20"/>
              </w:rPr>
            </w:pPr>
            <w:r w:rsidRPr="00B94D00">
              <w:rPr>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0E80F15E" w14:textId="77777777" w:rsidR="00572F68" w:rsidRPr="00B94D00" w:rsidRDefault="00572F68" w:rsidP="005C0B53">
            <w:pPr>
              <w:spacing w:after="120"/>
              <w:rPr>
                <w:b/>
                <w:iCs/>
                <w:sz w:val="20"/>
                <w:szCs w:val="20"/>
              </w:rPr>
            </w:pPr>
            <w:r w:rsidRPr="00B94D00">
              <w:rPr>
                <w:b/>
                <w:iCs/>
                <w:sz w:val="20"/>
                <w:szCs w:val="20"/>
              </w:rPr>
              <w:t>Definition</w:t>
            </w:r>
          </w:p>
        </w:tc>
      </w:tr>
      <w:tr w:rsidR="00572F68" w:rsidRPr="00B94D00" w14:paraId="1D80D8BF"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50DA7591" w14:textId="77777777" w:rsidR="00572F68" w:rsidRPr="00B94D00" w:rsidRDefault="00572F68" w:rsidP="005C0B53">
            <w:pPr>
              <w:spacing w:after="60"/>
              <w:rPr>
                <w:iCs/>
                <w:sz w:val="20"/>
                <w:szCs w:val="20"/>
              </w:rPr>
            </w:pPr>
            <w:r w:rsidRPr="00B94D00">
              <w:rPr>
                <w:iCs/>
                <w:sz w:val="20"/>
                <w:szCs w:val="20"/>
              </w:rPr>
              <w:t xml:space="preserve">RUCEXRR </w:t>
            </w:r>
            <w:r w:rsidRPr="00B94D00">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67DD0C72" w14:textId="77777777" w:rsidR="00572F68" w:rsidRPr="00B94D00" w:rsidRDefault="00572F68" w:rsidP="005C0B53">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26336A46" w14:textId="77777777" w:rsidR="00572F68" w:rsidRPr="00B94D00" w:rsidRDefault="00572F68" w:rsidP="005C0B53">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Operating Day </w:t>
            </w:r>
            <w:r w:rsidRPr="00B94D00">
              <w:rPr>
                <w:i/>
                <w:iCs/>
                <w:sz w:val="20"/>
                <w:szCs w:val="20"/>
              </w:rPr>
              <w:t>d</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572F68" w:rsidRPr="00B94D00" w14:paraId="22B04F31"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7307DEA4" w14:textId="77777777" w:rsidR="00572F68" w:rsidRPr="00B94D00" w:rsidRDefault="00572F68" w:rsidP="005C0B53">
            <w:pPr>
              <w:spacing w:after="60"/>
              <w:rPr>
                <w:iCs/>
                <w:sz w:val="20"/>
                <w:szCs w:val="20"/>
              </w:rPr>
            </w:pPr>
            <w:r w:rsidRPr="00B94D00">
              <w:rPr>
                <w:iCs/>
                <w:sz w:val="20"/>
                <w:szCs w:val="20"/>
              </w:rPr>
              <w:t xml:space="preserve">RUCEXRR96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FF52FD1" w14:textId="77777777" w:rsidR="00572F68" w:rsidRPr="00B94D00" w:rsidRDefault="00572F68" w:rsidP="005C0B53">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4C3830AE" w14:textId="77777777" w:rsidR="00572F68" w:rsidRPr="00B94D00" w:rsidRDefault="00572F68" w:rsidP="005C0B53">
            <w:pPr>
              <w:spacing w:after="60"/>
              <w:rPr>
                <w:i/>
                <w:iCs/>
                <w:sz w:val="20"/>
                <w:szCs w:val="20"/>
              </w:rPr>
            </w:pPr>
            <w:r w:rsidRPr="00B94D00">
              <w:rPr>
                <w:i/>
                <w:iCs/>
                <w:sz w:val="20"/>
                <w:szCs w:val="20"/>
              </w:rPr>
              <w:t>Revenue Less Cost Above LSL During RUC-Committed Hours by interval</w:t>
            </w:r>
            <w:r w:rsidRPr="00B94D00">
              <w:rPr>
                <w:iCs/>
                <w:sz w:val="20"/>
                <w:szCs w:val="20"/>
              </w:rPr>
              <w:t xml:space="preserve">—The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Settlement Interval </w:t>
            </w:r>
            <w:r w:rsidRPr="00B94D00">
              <w:rPr>
                <w:i/>
                <w:iCs/>
                <w:sz w:val="20"/>
                <w:szCs w:val="20"/>
              </w:rPr>
              <w:t>i</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572F68" w:rsidRPr="00B94D00" w14:paraId="7DA4DE0B"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60DAC551" w14:textId="77777777" w:rsidR="00572F68" w:rsidRPr="00B94D00" w:rsidRDefault="00572F68" w:rsidP="005C0B53">
            <w:pPr>
              <w:spacing w:after="60"/>
              <w:rPr>
                <w:iCs/>
                <w:sz w:val="20"/>
                <w:szCs w:val="20"/>
              </w:rPr>
            </w:pPr>
            <w:r w:rsidRPr="00B94D00">
              <w:rPr>
                <w:iCs/>
                <w:sz w:val="20"/>
                <w:szCs w:val="20"/>
              </w:rPr>
              <w:t xml:space="preserve">RTSPP </w:t>
            </w:r>
            <w:r w:rsidRPr="00B94D00">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43D0AF4F" w14:textId="77777777" w:rsidR="00572F68" w:rsidRPr="00B94D00" w:rsidRDefault="00572F68" w:rsidP="005C0B53">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37E23F58" w14:textId="77777777" w:rsidR="00572F68" w:rsidRPr="00B94D00" w:rsidRDefault="00572F68" w:rsidP="005C0B53">
            <w:pPr>
              <w:spacing w:after="60"/>
              <w:rPr>
                <w:iCs/>
                <w:sz w:val="20"/>
                <w:szCs w:val="20"/>
              </w:rPr>
            </w:pPr>
            <w:r w:rsidRPr="00B94D00">
              <w:rPr>
                <w:i/>
                <w:iCs/>
                <w:sz w:val="20"/>
                <w:szCs w:val="20"/>
              </w:rPr>
              <w:t>Real-Time Settlement Point Price</w:t>
            </w:r>
            <w:r w:rsidRPr="00B94D00">
              <w:rPr>
                <w:iCs/>
                <w:sz w:val="20"/>
                <w:szCs w:val="20"/>
              </w:rPr>
              <w:t xml:space="preserve">—The Real-Time Settlement Point Price at the Resource’s Resource Node Settlement Point </w:t>
            </w:r>
            <w:r w:rsidRPr="00B94D00">
              <w:rPr>
                <w:i/>
                <w:iCs/>
                <w:sz w:val="20"/>
                <w:szCs w:val="20"/>
              </w:rPr>
              <w:t>p</w:t>
            </w:r>
            <w:r w:rsidRPr="00B94D00">
              <w:rPr>
                <w:iCs/>
                <w:sz w:val="20"/>
                <w:szCs w:val="20"/>
              </w:rPr>
              <w:t xml:space="preserve"> for the Settlement Interval </w:t>
            </w:r>
            <w:r w:rsidRPr="00B94D00">
              <w:rPr>
                <w:i/>
                <w:iCs/>
                <w:sz w:val="20"/>
                <w:szCs w:val="20"/>
              </w:rPr>
              <w:t>i</w:t>
            </w:r>
            <w:r w:rsidRPr="00B94D00">
              <w:rPr>
                <w:iCs/>
                <w:sz w:val="20"/>
                <w:szCs w:val="20"/>
              </w:rPr>
              <w:t>.</w:t>
            </w:r>
          </w:p>
        </w:tc>
      </w:tr>
      <w:tr w:rsidR="00572F68" w:rsidRPr="00B94D00" w14:paraId="4D219AE4"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38E74C59" w14:textId="77777777" w:rsidR="00572F68" w:rsidRPr="00B94D00" w:rsidRDefault="00572F68" w:rsidP="005C0B53">
            <w:pPr>
              <w:spacing w:after="60"/>
              <w:rPr>
                <w:iCs/>
                <w:sz w:val="20"/>
                <w:szCs w:val="20"/>
              </w:rPr>
            </w:pPr>
            <w:r w:rsidRPr="00B94D00">
              <w:rPr>
                <w:iCs/>
                <w:sz w:val="20"/>
                <w:szCs w:val="20"/>
              </w:rPr>
              <w:t xml:space="preserve">RTEOCOST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C68D205" w14:textId="77777777" w:rsidR="00572F68" w:rsidRPr="00B94D00" w:rsidRDefault="00572F68" w:rsidP="005C0B53">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C4DBB91" w14:textId="77777777" w:rsidR="00572F68" w:rsidRPr="00B94D00" w:rsidRDefault="00572F68" w:rsidP="005C0B53">
            <w:pPr>
              <w:spacing w:after="60"/>
              <w:rPr>
                <w:i/>
                <w:iCs/>
                <w:sz w:val="20"/>
                <w:szCs w:val="20"/>
              </w:rPr>
            </w:pPr>
            <w:r w:rsidRPr="00B94D00">
              <w:rPr>
                <w:i/>
                <w:iCs/>
                <w:sz w:val="20"/>
                <w:szCs w:val="20"/>
              </w:rPr>
              <w:t xml:space="preserve">Real-Time Energy Offer Curve Cost </w:t>
            </w:r>
            <w:proofErr w:type="spellStart"/>
            <w:r w:rsidRPr="00B94D00">
              <w:rPr>
                <w:i/>
                <w:iCs/>
                <w:sz w:val="20"/>
                <w:szCs w:val="20"/>
              </w:rPr>
              <w:t>Cap</w:t>
            </w:r>
            <w:r w:rsidRPr="00B94D00">
              <w:rPr>
                <w:rFonts w:ascii="Symbol" w:eastAsia="Symbol" w:hAnsi="Symbol" w:cs="Symbol"/>
                <w:sz w:val="20"/>
                <w:szCs w:val="20"/>
              </w:rPr>
              <w:t>¾</w:t>
            </w:r>
            <w:r w:rsidRPr="00B94D00">
              <w:rPr>
                <w:iCs/>
                <w:sz w:val="20"/>
                <w:szCs w:val="20"/>
              </w:rPr>
              <w:t>The</w:t>
            </w:r>
            <w:proofErr w:type="spellEnd"/>
            <w:r w:rsidRPr="00B94D00">
              <w:rPr>
                <w:iCs/>
                <w:sz w:val="20"/>
                <w:szCs w:val="20"/>
              </w:rPr>
              <w:t xml:space="preserve"> Energy Offer Curve Cost Cap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Resource’s generation above the LSL for the Settlement Interval </w:t>
            </w:r>
            <w:r w:rsidRPr="00B94D00">
              <w:rPr>
                <w:i/>
                <w:iCs/>
                <w:sz w:val="20"/>
                <w:szCs w:val="20"/>
              </w:rPr>
              <w:t xml:space="preserve">i. </w:t>
            </w:r>
            <w:r w:rsidRPr="00B94D00">
              <w:rPr>
                <w:iCs/>
                <w:sz w:val="20"/>
                <w:szCs w:val="20"/>
              </w:rPr>
              <w:t xml:space="preserve"> See</w:t>
            </w:r>
            <w:r w:rsidRPr="00B94D00">
              <w:rPr>
                <w:b/>
                <w:iCs/>
                <w:sz w:val="20"/>
                <w:szCs w:val="20"/>
              </w:rPr>
              <w:t xml:space="preserve"> </w:t>
            </w:r>
            <w:r w:rsidRPr="00B94D00">
              <w:rPr>
                <w:iCs/>
                <w:sz w:val="20"/>
                <w:szCs w:val="20"/>
              </w:rPr>
              <w:t xml:space="preserve">Section 4.4.9.3.3.  Where for a Combined Cycle Train, the Resource </w:t>
            </w:r>
            <w:r w:rsidRPr="00B94D00">
              <w:rPr>
                <w:i/>
                <w:iCs/>
                <w:sz w:val="20"/>
                <w:szCs w:val="20"/>
              </w:rPr>
              <w:t xml:space="preserve">r </w:t>
            </w:r>
            <w:r w:rsidRPr="00B94D00">
              <w:rPr>
                <w:iCs/>
                <w:sz w:val="20"/>
                <w:szCs w:val="20"/>
              </w:rPr>
              <w:t>is the Combined Cycle Train.</w:t>
            </w:r>
          </w:p>
        </w:tc>
      </w:tr>
      <w:tr w:rsidR="00572F68" w:rsidRPr="00B94D00" w14:paraId="3E6D94CB"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1D40085A" w14:textId="77777777" w:rsidR="00572F68" w:rsidRPr="00B94D00" w:rsidRDefault="00572F68" w:rsidP="005C0B53">
            <w:pPr>
              <w:spacing w:after="60"/>
              <w:rPr>
                <w:iCs/>
                <w:sz w:val="20"/>
                <w:szCs w:val="20"/>
              </w:rPr>
            </w:pPr>
            <w:r w:rsidRPr="00B94D00">
              <w:rPr>
                <w:iCs/>
                <w:sz w:val="20"/>
                <w:szCs w:val="20"/>
              </w:rPr>
              <w:t xml:space="preserve">RTMG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3C8D3146" w14:textId="77777777" w:rsidR="00572F68" w:rsidRPr="00B94D00" w:rsidRDefault="00572F68" w:rsidP="005C0B53">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0FA81656" w14:textId="77777777" w:rsidR="00572F68" w:rsidRPr="00B94D00" w:rsidRDefault="00572F68" w:rsidP="005C0B53">
            <w:pPr>
              <w:spacing w:after="60"/>
              <w:rPr>
                <w:iCs/>
                <w:sz w:val="20"/>
                <w:szCs w:val="20"/>
              </w:rPr>
            </w:pPr>
            <w:r w:rsidRPr="00B94D00">
              <w:rPr>
                <w:i/>
                <w:iCs/>
                <w:sz w:val="20"/>
                <w:szCs w:val="20"/>
              </w:rPr>
              <w:t>Real-Time Metered Generation</w:t>
            </w:r>
            <w:r w:rsidRPr="00B94D00">
              <w:rPr>
                <w:iCs/>
                <w:sz w:val="20"/>
                <w:szCs w:val="20"/>
              </w:rPr>
              <w:t xml:space="preserve">—The metered generation of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the Combined Cycle Train.</w:t>
            </w:r>
          </w:p>
        </w:tc>
      </w:tr>
      <w:tr w:rsidR="00572F68" w:rsidRPr="00B94D00" w14:paraId="62DD0B43" w14:textId="77777777" w:rsidTr="005C0B53">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572F68" w:rsidRPr="00B94D00" w14:paraId="43B0FEFF" w14:textId="77777777" w:rsidTr="005C0B53">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0CF20864" w14:textId="77777777" w:rsidR="00572F68" w:rsidRPr="00B94D00" w:rsidRDefault="00572F68" w:rsidP="005C0B53">
                  <w:pPr>
                    <w:spacing w:before="120" w:after="240"/>
                    <w:rPr>
                      <w:rFonts w:eastAsia="Times New Roman"/>
                      <w:b/>
                      <w:i/>
                      <w:szCs w:val="20"/>
                    </w:rPr>
                  </w:pPr>
                  <w:r w:rsidRPr="00B94D00">
                    <w:rPr>
                      <w:rFonts w:eastAsia="Times New Roman"/>
                      <w:b/>
                      <w:i/>
                      <w:szCs w:val="20"/>
                    </w:rPr>
                    <w:t>[NPRR1140:  Insert the variable “</w:t>
                  </w:r>
                  <w:r w:rsidRPr="00B94D00">
                    <w:rPr>
                      <w:rFonts w:eastAsia="Times New Roman"/>
                      <w:b/>
                      <w:bCs/>
                      <w:i/>
                      <w:iCs/>
                      <w:szCs w:val="20"/>
                    </w:rPr>
                    <w:t xml:space="preserve">RUCFCA </w:t>
                  </w:r>
                  <w:r w:rsidRPr="00B94D00">
                    <w:rPr>
                      <w:rFonts w:eastAsia="Times New Roman"/>
                      <w:b/>
                      <w:bCs/>
                      <w:i/>
                      <w:iCs/>
                      <w:szCs w:val="20"/>
                      <w:vertAlign w:val="subscript"/>
                    </w:rPr>
                    <w:t>q, r, i</w:t>
                  </w:r>
                  <w:r w:rsidRPr="00B94D00">
                    <w:rPr>
                      <w:rFonts w:eastAsia="Times New Roman"/>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572F68" w:rsidRPr="00B94D00" w14:paraId="68E1D56C" w14:textId="77777777" w:rsidTr="005C0B53">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3C38933C" w14:textId="77777777" w:rsidR="00572F68" w:rsidRPr="00B94D00" w:rsidRDefault="00572F68" w:rsidP="005C0B53">
                        <w:pPr>
                          <w:spacing w:after="60"/>
                          <w:rPr>
                            <w:rFonts w:eastAsia="Times New Roman"/>
                            <w:iCs/>
                            <w:sz w:val="20"/>
                            <w:szCs w:val="16"/>
                          </w:rPr>
                        </w:pPr>
                        <w:r w:rsidRPr="00B94D00">
                          <w:rPr>
                            <w:rFonts w:eastAsia="Times New Roman"/>
                            <w:sz w:val="20"/>
                            <w:szCs w:val="16"/>
                          </w:rPr>
                          <w:t xml:space="preserve">RUCFCA </w:t>
                        </w:r>
                        <w:r w:rsidRPr="00B94D00">
                          <w:rPr>
                            <w:rFonts w:eastAsia="Times New Roman"/>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61753365" w14:textId="77777777" w:rsidR="00572F68" w:rsidRPr="00B94D00" w:rsidRDefault="00572F68" w:rsidP="005C0B53">
                        <w:pPr>
                          <w:spacing w:after="60"/>
                          <w:rPr>
                            <w:rFonts w:eastAsia="Times New Roman"/>
                            <w:iCs/>
                            <w:sz w:val="20"/>
                            <w:szCs w:val="20"/>
                          </w:rPr>
                        </w:pPr>
                        <w:r w:rsidRPr="00B94D00">
                          <w:rPr>
                            <w:rFonts w:eastAsia="Times New Roman"/>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68419849" w14:textId="77777777" w:rsidR="00572F68" w:rsidRPr="00B94D00" w:rsidRDefault="00572F68" w:rsidP="005C0B53">
                        <w:pPr>
                          <w:spacing w:after="60"/>
                          <w:rPr>
                            <w:iCs/>
                            <w:sz w:val="20"/>
                            <w:szCs w:val="20"/>
                          </w:rPr>
                        </w:pPr>
                        <w:r w:rsidRPr="00B94D00">
                          <w:rPr>
                            <w:i/>
                            <w:sz w:val="20"/>
                            <w:szCs w:val="20"/>
                          </w:rPr>
                          <w:t>Reliability Unit Commitment Fuel Cost Adder</w:t>
                        </w:r>
                        <w:r w:rsidRPr="00B94D00">
                          <w:rPr>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for the Resource’s generation above LSL, for the Settlement Interval </w:t>
                        </w:r>
                        <w:r w:rsidRPr="00B94D00">
                          <w:rPr>
                            <w:i/>
                            <w:sz w:val="20"/>
                            <w:szCs w:val="20"/>
                          </w:rPr>
                          <w:t>i</w:t>
                        </w:r>
                        <w:r w:rsidRPr="00B94D00">
                          <w:rPr>
                            <w:iCs/>
                            <w:sz w:val="20"/>
                            <w:szCs w:val="20"/>
                          </w:rPr>
                          <w:t>, minus the RTEOCOST.</w:t>
                        </w:r>
                        <w:r w:rsidRPr="00B94D00">
                          <w:rPr>
                            <w:i/>
                            <w:iCs/>
                            <w:sz w:val="20"/>
                            <w:szCs w:val="20"/>
                          </w:rPr>
                          <w:t xml:space="preserve">  </w:t>
                        </w:r>
                        <w:r w:rsidRPr="00B94D00">
                          <w:rPr>
                            <w:iCs/>
                            <w:sz w:val="20"/>
                            <w:szCs w:val="20"/>
                          </w:rPr>
                          <w:t xml:space="preserve">When one or more Combined Cycle Generation Resources are committed by RUC, RUCFCA is calculated for the Combined Cycle Train for all RUC-Committed Combined Cycle Generation Resources. </w:t>
                        </w:r>
                      </w:p>
                      <w:p w14:paraId="377C0641" w14:textId="77777777" w:rsidR="00572F68" w:rsidRPr="00B94D00" w:rsidRDefault="00572F68" w:rsidP="005C0B53">
                        <w:pPr>
                          <w:spacing w:after="60"/>
                          <w:rPr>
                            <w:iCs/>
                            <w:sz w:val="20"/>
                            <w:szCs w:val="20"/>
                          </w:rPr>
                        </w:pPr>
                        <w:r w:rsidRPr="00B94D00">
                          <w:rPr>
                            <w:iCs/>
                            <w:sz w:val="20"/>
                            <w:szCs w:val="20"/>
                          </w:rPr>
                          <w:t xml:space="preserve">The average heat rate for the Resource is the Average Heat Rate at the output level at Settlement Interval </w:t>
                        </w:r>
                        <w:r w:rsidRPr="00B94D00">
                          <w:rPr>
                            <w:i/>
                            <w:sz w:val="20"/>
                            <w:szCs w:val="20"/>
                          </w:rPr>
                          <w:t>i</w:t>
                        </w:r>
                        <w:r w:rsidRPr="00B94D00">
                          <w:rPr>
                            <w:iCs/>
                            <w:sz w:val="20"/>
                            <w:szCs w:val="20"/>
                          </w:rPr>
                          <w:t xml:space="preserve">, resulting from the input-output coefficients submitted with verifiable costs, if available, otherwise the heat rate value defined in Section 4.4.9.3.3.  </w:t>
                        </w:r>
                      </w:p>
                      <w:p w14:paraId="2C08CE5F" w14:textId="77777777" w:rsidR="00572F68" w:rsidRPr="00B94D00" w:rsidRDefault="00572F68" w:rsidP="005C0B53">
                        <w:pPr>
                          <w:spacing w:after="60"/>
                          <w:rPr>
                            <w:rFonts w:eastAsia="Times New Roman"/>
                            <w:iCs/>
                            <w:sz w:val="20"/>
                            <w:szCs w:val="20"/>
                          </w:rPr>
                        </w:pPr>
                        <w:r w:rsidRPr="00B94D00">
                          <w:rPr>
                            <w:rFonts w:eastAsia="Times New Roman"/>
                            <w:sz w:val="20"/>
                            <w:szCs w:val="20"/>
                          </w:rPr>
                          <w:t xml:space="preserve">The volume-weighted average actual fuel price must be proven by the QSE by submitting a dispute </w:t>
                        </w:r>
                        <w:proofErr w:type="gramStart"/>
                        <w:r w:rsidRPr="00B94D00">
                          <w:rPr>
                            <w:rFonts w:eastAsia="Times New Roman"/>
                            <w:sz w:val="20"/>
                            <w:szCs w:val="20"/>
                          </w:rPr>
                          <w:t>per</w:t>
                        </w:r>
                        <w:proofErr w:type="gramEnd"/>
                        <w:r w:rsidRPr="00B94D00">
                          <w:rPr>
                            <w:rFonts w:eastAsia="Times New Roman"/>
                            <w:sz w:val="20"/>
                            <w:szCs w:val="20"/>
                          </w:rPr>
                          <w:t xml:space="preserve"> Section 9.14.7.</w:t>
                        </w:r>
                        <w:r w:rsidRPr="00B94D00">
                          <w:rPr>
                            <w:rFonts w:eastAsia="Times New Roman"/>
                            <w:szCs w:val="20"/>
                          </w:rPr>
                          <w:t xml:space="preserve">  </w:t>
                        </w:r>
                      </w:p>
                    </w:tc>
                  </w:tr>
                </w:tbl>
                <w:p w14:paraId="3AC571F1" w14:textId="77777777" w:rsidR="00572F68" w:rsidRPr="00B94D00" w:rsidRDefault="00572F68" w:rsidP="005C0B53">
                  <w:pPr>
                    <w:tabs>
                      <w:tab w:val="left" w:pos="2340"/>
                      <w:tab w:val="left" w:pos="3420"/>
                    </w:tabs>
                    <w:spacing w:after="240"/>
                    <w:rPr>
                      <w:rFonts w:eastAsia="Times New Roman"/>
                      <w:b/>
                      <w:bCs/>
                      <w:szCs w:val="20"/>
                    </w:rPr>
                  </w:pPr>
                </w:p>
              </w:tc>
            </w:tr>
          </w:tbl>
          <w:p w14:paraId="78334B4F" w14:textId="77777777" w:rsidR="00572F68" w:rsidRPr="00B94D00" w:rsidRDefault="00572F68" w:rsidP="005C0B53">
            <w:pPr>
              <w:spacing w:after="60"/>
              <w:rPr>
                <w:i/>
                <w:iCs/>
                <w:sz w:val="20"/>
                <w:szCs w:val="20"/>
              </w:rPr>
            </w:pPr>
          </w:p>
        </w:tc>
      </w:tr>
      <w:tr w:rsidR="00572F68" w:rsidRPr="00B94D00" w14:paraId="7917FB17"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5505E307" w14:textId="77777777" w:rsidR="00572F68" w:rsidRPr="00B94D00" w:rsidRDefault="00572F68" w:rsidP="005C0B53">
            <w:pPr>
              <w:spacing w:after="60"/>
              <w:rPr>
                <w:iCs/>
                <w:sz w:val="20"/>
                <w:szCs w:val="20"/>
              </w:rPr>
            </w:pPr>
            <w:r w:rsidRPr="00B94D00">
              <w:rPr>
                <w:iCs/>
                <w:sz w:val="20"/>
                <w:szCs w:val="20"/>
              </w:rPr>
              <w:t xml:space="preserve">LSL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DE36DA4" w14:textId="77777777" w:rsidR="00572F68" w:rsidRPr="00B94D00" w:rsidRDefault="00572F68" w:rsidP="005C0B53">
            <w:pPr>
              <w:spacing w:after="60"/>
              <w:jc w:val="center"/>
              <w:rPr>
                <w:iCs/>
                <w:sz w:val="20"/>
                <w:szCs w:val="20"/>
              </w:rPr>
            </w:pPr>
            <w:r w:rsidRPr="00B94D00">
              <w:rPr>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78F20E35" w14:textId="77777777" w:rsidR="00572F68" w:rsidRPr="00B94D00" w:rsidRDefault="00572F68" w:rsidP="005C0B53">
            <w:pPr>
              <w:spacing w:after="60"/>
              <w:rPr>
                <w:iCs/>
                <w:sz w:val="20"/>
                <w:szCs w:val="20"/>
              </w:rPr>
            </w:pPr>
            <w:r w:rsidRPr="00B94D00">
              <w:rPr>
                <w:i/>
                <w:iCs/>
                <w:sz w:val="20"/>
                <w:szCs w:val="20"/>
              </w:rPr>
              <w:t>Low Sustained Limit</w:t>
            </w:r>
            <w:r w:rsidRPr="00B94D00">
              <w:rPr>
                <w:iCs/>
                <w:sz w:val="20"/>
                <w:szCs w:val="20"/>
              </w:rPr>
              <w:t xml:space="preserve">—The LSL of Generation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hour that includes the Settlement Interval </w:t>
            </w:r>
            <w:r w:rsidRPr="00B94D00">
              <w:rPr>
                <w:i/>
                <w:iCs/>
                <w:sz w:val="20"/>
                <w:szCs w:val="20"/>
              </w:rPr>
              <w:t>i</w:t>
            </w:r>
            <w:r w:rsidRPr="00B94D00">
              <w:rPr>
                <w:iCs/>
                <w:sz w:val="20"/>
                <w:szCs w:val="20"/>
              </w:rPr>
              <w:t xml:space="preserve">, as submitted in the COP.  Where for a Combined Cycle Train, the Resource </w:t>
            </w:r>
            <w:r w:rsidRPr="00B94D00">
              <w:rPr>
                <w:i/>
                <w:iCs/>
                <w:sz w:val="20"/>
                <w:szCs w:val="20"/>
              </w:rPr>
              <w:t xml:space="preserve">r </w:t>
            </w:r>
            <w:r w:rsidRPr="00B94D00">
              <w:rPr>
                <w:iCs/>
                <w:sz w:val="20"/>
                <w:szCs w:val="20"/>
              </w:rPr>
              <w:t xml:space="preserve">is a Combined Cycle Generation Resource within the Combined Cycle Train.  </w:t>
            </w:r>
          </w:p>
        </w:tc>
      </w:tr>
      <w:tr w:rsidR="00572F68" w:rsidRPr="00B94D00" w14:paraId="7846B2C7" w14:textId="77777777" w:rsidTr="005C0B53">
        <w:trPr>
          <w:cantSplit/>
        </w:trPr>
        <w:tc>
          <w:tcPr>
            <w:tcW w:w="881" w:type="pct"/>
            <w:tcBorders>
              <w:top w:val="single" w:sz="6" w:space="0" w:color="auto"/>
              <w:left w:val="single" w:sz="4" w:space="0" w:color="auto"/>
              <w:bottom w:val="single" w:sz="6" w:space="0" w:color="auto"/>
              <w:right w:val="single" w:sz="6" w:space="0" w:color="auto"/>
            </w:tcBorders>
          </w:tcPr>
          <w:p w14:paraId="28089AAB" w14:textId="77777777" w:rsidR="00572F68" w:rsidRPr="00B94D00" w:rsidRDefault="00572F68" w:rsidP="005C0B53">
            <w:pPr>
              <w:spacing w:after="60"/>
              <w:rPr>
                <w:iCs/>
                <w:sz w:val="20"/>
                <w:szCs w:val="20"/>
              </w:rPr>
            </w:pPr>
            <w:r w:rsidRPr="00B94D00">
              <w:rPr>
                <w:sz w:val="20"/>
                <w:szCs w:val="20"/>
              </w:rPr>
              <w:t xml:space="preserve">RTASREV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D224897" w14:textId="77777777" w:rsidR="00572F68" w:rsidRPr="00B94D00" w:rsidRDefault="00572F68" w:rsidP="005C0B53">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747CB14" w14:textId="77777777" w:rsidR="00572F68" w:rsidRPr="00B94D00" w:rsidRDefault="00572F68" w:rsidP="005C0B53">
            <w:pPr>
              <w:spacing w:after="60"/>
              <w:rPr>
                <w:i/>
                <w:iCs/>
                <w:sz w:val="20"/>
                <w:szCs w:val="20"/>
              </w:rPr>
            </w:pPr>
            <w:r w:rsidRPr="00B94D00">
              <w:rPr>
                <w:i/>
                <w:sz w:val="20"/>
                <w:szCs w:val="20"/>
              </w:rPr>
              <w:t>Real-Time Ancillary Service Revenue</w:t>
            </w:r>
            <w:r w:rsidRPr="00B94D00">
              <w:rPr>
                <w:sz w:val="20"/>
                <w:szCs w:val="20"/>
              </w:rPr>
              <w:t xml:space="preserve">—The total Real-Time Ancillary Service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6641ACE2" w14:textId="77777777" w:rsidTr="005C0B53">
        <w:trPr>
          <w:cantSplit/>
        </w:trPr>
        <w:tc>
          <w:tcPr>
            <w:tcW w:w="881" w:type="pct"/>
            <w:tcBorders>
              <w:top w:val="single" w:sz="6" w:space="0" w:color="auto"/>
              <w:left w:val="single" w:sz="4" w:space="0" w:color="auto"/>
              <w:bottom w:val="single" w:sz="6" w:space="0" w:color="auto"/>
              <w:right w:val="single" w:sz="6" w:space="0" w:color="auto"/>
            </w:tcBorders>
          </w:tcPr>
          <w:p w14:paraId="4B456771" w14:textId="77777777" w:rsidR="00572F68" w:rsidRPr="00B94D00" w:rsidRDefault="00572F68" w:rsidP="005C0B53">
            <w:pPr>
              <w:spacing w:after="60"/>
              <w:rPr>
                <w:iCs/>
                <w:sz w:val="20"/>
                <w:szCs w:val="20"/>
              </w:rPr>
            </w:pPr>
            <w:r w:rsidRPr="00B94D00">
              <w:rPr>
                <w:sz w:val="20"/>
                <w:szCs w:val="20"/>
              </w:rPr>
              <w:t xml:space="preserve">RTRUREV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09E2A4D" w14:textId="77777777" w:rsidR="00572F68" w:rsidRPr="00B94D00" w:rsidRDefault="00572F68" w:rsidP="005C0B53">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0EC9940F" w14:textId="77777777" w:rsidR="00572F68" w:rsidRPr="00B94D00" w:rsidRDefault="00572F68" w:rsidP="005C0B53">
            <w:pPr>
              <w:spacing w:after="60"/>
              <w:rPr>
                <w:i/>
                <w:iCs/>
                <w:sz w:val="20"/>
                <w:szCs w:val="20"/>
              </w:rPr>
            </w:pPr>
            <w:r w:rsidRPr="00B94D00">
              <w:rPr>
                <w:i/>
                <w:sz w:val="20"/>
                <w:szCs w:val="20"/>
              </w:rPr>
              <w:t>Real-Time Reg-Up Revenue</w:t>
            </w:r>
            <w:r w:rsidRPr="00B94D00">
              <w:rPr>
                <w:sz w:val="20"/>
                <w:szCs w:val="20"/>
              </w:rPr>
              <w:t xml:space="preserve">—The Real-Time Reg-Up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Real-Time Ancillary Service Imbalance Payment or Charge.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2083513D" w14:textId="77777777" w:rsidTr="005C0B53">
        <w:trPr>
          <w:cantSplit/>
        </w:trPr>
        <w:tc>
          <w:tcPr>
            <w:tcW w:w="881" w:type="pct"/>
            <w:tcBorders>
              <w:top w:val="single" w:sz="6" w:space="0" w:color="auto"/>
              <w:left w:val="single" w:sz="4" w:space="0" w:color="auto"/>
              <w:bottom w:val="single" w:sz="6" w:space="0" w:color="auto"/>
              <w:right w:val="single" w:sz="6" w:space="0" w:color="auto"/>
            </w:tcBorders>
          </w:tcPr>
          <w:p w14:paraId="0092451A" w14:textId="77777777" w:rsidR="00572F68" w:rsidRPr="00B94D00" w:rsidRDefault="00572F68" w:rsidP="005C0B53">
            <w:pPr>
              <w:spacing w:after="60"/>
              <w:rPr>
                <w:iCs/>
                <w:sz w:val="20"/>
                <w:szCs w:val="20"/>
              </w:rPr>
            </w:pPr>
            <w:r w:rsidRPr="00B94D00">
              <w:rPr>
                <w:sz w:val="20"/>
                <w:szCs w:val="20"/>
              </w:rPr>
              <w:lastRenderedPageBreak/>
              <w:t xml:space="preserve">RTRDREV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671B89C" w14:textId="77777777" w:rsidR="00572F68" w:rsidRPr="00B94D00" w:rsidRDefault="00572F68" w:rsidP="005C0B53">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3C3FB0F" w14:textId="77777777" w:rsidR="00572F68" w:rsidRPr="00B94D00" w:rsidRDefault="00572F68" w:rsidP="005C0B53">
            <w:pPr>
              <w:spacing w:after="60"/>
              <w:rPr>
                <w:i/>
                <w:iCs/>
                <w:sz w:val="20"/>
                <w:szCs w:val="20"/>
              </w:rPr>
            </w:pPr>
            <w:r w:rsidRPr="00B94D00">
              <w:rPr>
                <w:i/>
                <w:sz w:val="20"/>
                <w:szCs w:val="20"/>
              </w:rPr>
              <w:t>Real-Time Reg-Down Revenue</w:t>
            </w:r>
            <w:r w:rsidRPr="00B94D00">
              <w:rPr>
                <w:sz w:val="20"/>
                <w:szCs w:val="20"/>
              </w:rPr>
              <w:t xml:space="preserve">—The Real-Time Reg-Down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0C8A6D50" w14:textId="77777777" w:rsidTr="005C0B53">
        <w:trPr>
          <w:cantSplit/>
        </w:trPr>
        <w:tc>
          <w:tcPr>
            <w:tcW w:w="881" w:type="pct"/>
            <w:tcBorders>
              <w:top w:val="single" w:sz="6" w:space="0" w:color="auto"/>
              <w:left w:val="single" w:sz="4" w:space="0" w:color="auto"/>
              <w:bottom w:val="single" w:sz="6" w:space="0" w:color="auto"/>
              <w:right w:val="single" w:sz="6" w:space="0" w:color="auto"/>
            </w:tcBorders>
          </w:tcPr>
          <w:p w14:paraId="68D06321" w14:textId="77777777" w:rsidR="00572F68" w:rsidRPr="00B94D00" w:rsidRDefault="00572F68" w:rsidP="005C0B53">
            <w:pPr>
              <w:spacing w:after="60"/>
              <w:rPr>
                <w:iCs/>
                <w:sz w:val="20"/>
                <w:szCs w:val="20"/>
              </w:rPr>
            </w:pPr>
            <w:r w:rsidRPr="00B94D00">
              <w:rPr>
                <w:sz w:val="20"/>
                <w:szCs w:val="20"/>
              </w:rPr>
              <w:t xml:space="preserve">RTRRREV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D77DE41" w14:textId="77777777" w:rsidR="00572F68" w:rsidRPr="00B94D00" w:rsidRDefault="00572F68" w:rsidP="005C0B53">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1A96215B" w14:textId="77777777" w:rsidR="00572F68" w:rsidRPr="00B94D00" w:rsidRDefault="00572F68" w:rsidP="005C0B53">
            <w:pPr>
              <w:spacing w:after="60"/>
              <w:rPr>
                <w:i/>
                <w:iCs/>
                <w:sz w:val="20"/>
                <w:szCs w:val="20"/>
              </w:rPr>
            </w:pPr>
            <w:r w:rsidRPr="00B94D00">
              <w:rPr>
                <w:i/>
                <w:sz w:val="20"/>
                <w:szCs w:val="20"/>
              </w:rPr>
              <w:t>Real-Time Responsive Reserve Revenue</w:t>
            </w:r>
            <w:r w:rsidRPr="00B94D00">
              <w:rPr>
                <w:sz w:val="20"/>
                <w:szCs w:val="20"/>
              </w:rPr>
              <w:t xml:space="preserve">—The Real-Time 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7AA0077A" w14:textId="77777777" w:rsidTr="005C0B53">
        <w:trPr>
          <w:cantSplit/>
        </w:trPr>
        <w:tc>
          <w:tcPr>
            <w:tcW w:w="881" w:type="pct"/>
            <w:tcBorders>
              <w:top w:val="single" w:sz="6" w:space="0" w:color="auto"/>
              <w:left w:val="single" w:sz="4" w:space="0" w:color="auto"/>
              <w:bottom w:val="single" w:sz="6" w:space="0" w:color="auto"/>
              <w:right w:val="single" w:sz="6" w:space="0" w:color="auto"/>
            </w:tcBorders>
          </w:tcPr>
          <w:p w14:paraId="359053F4" w14:textId="77777777" w:rsidR="00572F68" w:rsidRPr="00B94D00" w:rsidRDefault="00572F68" w:rsidP="005C0B53">
            <w:pPr>
              <w:spacing w:after="60"/>
              <w:rPr>
                <w:iCs/>
                <w:sz w:val="20"/>
                <w:szCs w:val="20"/>
              </w:rPr>
            </w:pPr>
            <w:r w:rsidRPr="00B94D00">
              <w:rPr>
                <w:sz w:val="20"/>
                <w:szCs w:val="20"/>
              </w:rPr>
              <w:t xml:space="preserve">RTNSREV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7CF192D3" w14:textId="77777777" w:rsidR="00572F68" w:rsidRPr="00B94D00" w:rsidRDefault="00572F68" w:rsidP="005C0B53">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A9AAB07" w14:textId="77777777" w:rsidR="00572F68" w:rsidRPr="00B94D00" w:rsidRDefault="00572F68" w:rsidP="005C0B53">
            <w:pPr>
              <w:spacing w:after="60"/>
              <w:rPr>
                <w:i/>
                <w:iCs/>
                <w:sz w:val="20"/>
                <w:szCs w:val="20"/>
              </w:rPr>
            </w:pPr>
            <w:r w:rsidRPr="00B94D00">
              <w:rPr>
                <w:i/>
                <w:sz w:val="20"/>
                <w:szCs w:val="20"/>
              </w:rPr>
              <w:t>Real-Time Non-Spin Revenue</w:t>
            </w:r>
            <w:r w:rsidRPr="00B94D00">
              <w:rPr>
                <w:sz w:val="20"/>
                <w:szCs w:val="20"/>
              </w:rPr>
              <w:t xml:space="preserve">—The Real-Time Non-Spin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428783D2" w14:textId="77777777" w:rsidTr="005C0B53">
        <w:trPr>
          <w:cantSplit/>
        </w:trPr>
        <w:tc>
          <w:tcPr>
            <w:tcW w:w="881" w:type="pct"/>
            <w:tcBorders>
              <w:top w:val="single" w:sz="6" w:space="0" w:color="auto"/>
              <w:left w:val="single" w:sz="4" w:space="0" w:color="auto"/>
              <w:bottom w:val="single" w:sz="6" w:space="0" w:color="auto"/>
              <w:right w:val="single" w:sz="6" w:space="0" w:color="auto"/>
            </w:tcBorders>
          </w:tcPr>
          <w:p w14:paraId="684BCEA6" w14:textId="77777777" w:rsidR="00572F68" w:rsidRPr="00B94D00" w:rsidRDefault="00572F68" w:rsidP="005C0B53">
            <w:pPr>
              <w:spacing w:after="60"/>
              <w:rPr>
                <w:iCs/>
                <w:sz w:val="20"/>
                <w:szCs w:val="20"/>
              </w:rPr>
            </w:pPr>
            <w:r w:rsidRPr="00B94D00">
              <w:rPr>
                <w:sz w:val="20"/>
                <w:szCs w:val="20"/>
              </w:rPr>
              <w:t xml:space="preserve">RTECRREV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3F43B5E8" w14:textId="77777777" w:rsidR="00572F68" w:rsidRPr="00B94D00" w:rsidRDefault="00572F68" w:rsidP="005C0B53">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23A66BEF" w14:textId="77777777" w:rsidR="00572F68" w:rsidRPr="00B94D00" w:rsidRDefault="00572F68" w:rsidP="005C0B53">
            <w:pPr>
              <w:spacing w:after="60"/>
              <w:rPr>
                <w:i/>
                <w:iCs/>
                <w:sz w:val="20"/>
                <w:szCs w:val="20"/>
              </w:rPr>
            </w:pPr>
            <w:r w:rsidRPr="00B94D00">
              <w:rPr>
                <w:i/>
                <w:sz w:val="20"/>
                <w:szCs w:val="20"/>
              </w:rPr>
              <w:t>Real-Time ERCOT Contingency Reserve Service Revenue</w:t>
            </w:r>
            <w:r w:rsidRPr="00B94D00">
              <w:rPr>
                <w:sz w:val="20"/>
                <w:szCs w:val="20"/>
              </w:rPr>
              <w:t xml:space="preserve">—The Real-Time ECRS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6E9D79B4" w14:textId="77777777" w:rsidTr="005C0B53">
        <w:trPr>
          <w:cantSplit/>
          <w:ins w:id="697" w:author="ERCOT" w:date="2025-12-08T10:46:00Z"/>
        </w:trPr>
        <w:tc>
          <w:tcPr>
            <w:tcW w:w="881" w:type="pct"/>
            <w:tcBorders>
              <w:top w:val="single" w:sz="6" w:space="0" w:color="auto"/>
              <w:left w:val="single" w:sz="4" w:space="0" w:color="auto"/>
              <w:bottom w:val="single" w:sz="6" w:space="0" w:color="auto"/>
              <w:right w:val="single" w:sz="6" w:space="0" w:color="auto"/>
            </w:tcBorders>
          </w:tcPr>
          <w:p w14:paraId="63D8DA84" w14:textId="77777777" w:rsidR="00572F68" w:rsidRPr="00B94D00" w:rsidRDefault="00572F68" w:rsidP="005C0B53">
            <w:pPr>
              <w:spacing w:after="60"/>
              <w:rPr>
                <w:ins w:id="698" w:author="ERCOT" w:date="2025-12-08T10:46:00Z" w16du:dateUtc="2025-12-08T16:46:00Z"/>
                <w:sz w:val="20"/>
                <w:szCs w:val="20"/>
              </w:rPr>
            </w:pPr>
            <w:ins w:id="699" w:author="ERCOT" w:date="2025-12-08T10:46:00Z" w16du:dateUtc="2025-12-08T16:46:00Z">
              <w:r w:rsidRPr="00B94D00">
                <w:rPr>
                  <w:sz w:val="20"/>
                  <w:szCs w:val="20"/>
                </w:rPr>
                <w:t xml:space="preserve">RTDRRREV </w:t>
              </w:r>
              <w:r w:rsidRPr="00B94D00">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1143E1E2" w14:textId="77777777" w:rsidR="00572F68" w:rsidRPr="00B94D00" w:rsidRDefault="00572F68" w:rsidP="005C0B53">
            <w:pPr>
              <w:spacing w:after="60"/>
              <w:jc w:val="center"/>
              <w:rPr>
                <w:ins w:id="700" w:author="ERCOT" w:date="2025-12-08T10:46:00Z" w16du:dateUtc="2025-12-08T16:46:00Z"/>
                <w:sz w:val="20"/>
                <w:szCs w:val="20"/>
              </w:rPr>
            </w:pPr>
            <w:ins w:id="701" w:author="ERCOT" w:date="2025-12-08T10:46:00Z" w16du:dateUtc="2025-12-08T16:46:00Z">
              <w:r w:rsidRPr="00B94D00">
                <w:rPr>
                  <w:sz w:val="20"/>
                  <w:szCs w:val="20"/>
                </w:rPr>
                <w:t>$</w:t>
              </w:r>
            </w:ins>
          </w:p>
        </w:tc>
        <w:tc>
          <w:tcPr>
            <w:tcW w:w="3648" w:type="pct"/>
            <w:tcBorders>
              <w:top w:val="single" w:sz="6" w:space="0" w:color="auto"/>
              <w:left w:val="single" w:sz="6" w:space="0" w:color="auto"/>
              <w:bottom w:val="single" w:sz="6" w:space="0" w:color="auto"/>
              <w:right w:val="single" w:sz="4" w:space="0" w:color="auto"/>
            </w:tcBorders>
          </w:tcPr>
          <w:p w14:paraId="743D4C1A" w14:textId="77777777" w:rsidR="00572F68" w:rsidRPr="00B94D00" w:rsidRDefault="00572F68" w:rsidP="005C0B53">
            <w:pPr>
              <w:spacing w:after="60"/>
              <w:rPr>
                <w:ins w:id="702" w:author="ERCOT" w:date="2025-12-08T10:46:00Z" w16du:dateUtc="2025-12-08T16:46:00Z"/>
                <w:i/>
                <w:sz w:val="20"/>
                <w:szCs w:val="20"/>
              </w:rPr>
            </w:pPr>
            <w:ins w:id="703" w:author="ERCOT" w:date="2025-12-08T10:46:00Z" w16du:dateUtc="2025-12-08T16:46:00Z">
              <w:r w:rsidRPr="00B94D00">
                <w:rPr>
                  <w:i/>
                  <w:sz w:val="20"/>
                  <w:szCs w:val="20"/>
                </w:rPr>
                <w:t xml:space="preserve">Real-Time Dispatchable Reliability Reserve Service Revenue </w:t>
              </w:r>
              <w:r w:rsidRPr="00B94D00">
                <w:rPr>
                  <w:sz w:val="20"/>
                  <w:szCs w:val="20"/>
                </w:rPr>
                <w:t xml:space="preserve">— The Real-Time DRRS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ins>
          </w:p>
        </w:tc>
      </w:tr>
      <w:tr w:rsidR="00572F68" w:rsidRPr="00B94D00" w14:paraId="47EBEDBF" w14:textId="77777777" w:rsidTr="005C0B53">
        <w:trPr>
          <w:cantSplit/>
        </w:trPr>
        <w:tc>
          <w:tcPr>
            <w:tcW w:w="5000" w:type="pct"/>
            <w:gridSpan w:val="3"/>
            <w:tcBorders>
              <w:top w:val="single" w:sz="6" w:space="0" w:color="auto"/>
              <w:left w:val="single" w:sz="4" w:space="0" w:color="auto"/>
              <w:bottom w:val="single" w:sz="6" w:space="0" w:color="auto"/>
              <w:right w:val="single" w:sz="4" w:space="0" w:color="auto"/>
            </w:tcBorders>
            <w:hideMark/>
          </w:tcPr>
          <w:p w14:paraId="2A52DCC3" w14:textId="77777777" w:rsidR="00572F68" w:rsidRPr="00B94D00" w:rsidRDefault="00572F68" w:rsidP="005C0B53">
            <w:pPr>
              <w:spacing w:after="60"/>
              <w:rPr>
                <w:i/>
                <w:iCs/>
                <w:sz w:val="20"/>
                <w:szCs w:val="20"/>
              </w:rPr>
            </w:pPr>
          </w:p>
        </w:tc>
      </w:tr>
      <w:tr w:rsidR="00572F68" w:rsidRPr="00B94D00" w14:paraId="6E391B5B"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410C881C" w14:textId="77777777" w:rsidR="00572F68" w:rsidRPr="00B94D00" w:rsidRDefault="00572F68" w:rsidP="005C0B53">
            <w:pPr>
              <w:spacing w:after="60"/>
              <w:rPr>
                <w:iCs/>
                <w:sz w:val="20"/>
                <w:szCs w:val="20"/>
              </w:rPr>
            </w:pPr>
            <w:r w:rsidRPr="00B94D00">
              <w:rPr>
                <w:iCs/>
                <w:sz w:val="20"/>
                <w:szCs w:val="20"/>
              </w:rPr>
              <w:t xml:space="preserve">VSSVARAMT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8CE7E34" w14:textId="77777777" w:rsidR="00572F68" w:rsidRPr="00B94D00" w:rsidRDefault="00572F68" w:rsidP="005C0B53">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44CC572C" w14:textId="77777777" w:rsidR="00572F68" w:rsidRPr="00B94D00" w:rsidRDefault="00572F68" w:rsidP="005C0B53">
            <w:pPr>
              <w:spacing w:after="60"/>
              <w:rPr>
                <w:i/>
                <w:iCs/>
                <w:sz w:val="20"/>
                <w:szCs w:val="20"/>
              </w:rPr>
            </w:pPr>
            <w:r w:rsidRPr="00B94D00">
              <w:rPr>
                <w:i/>
                <w:sz w:val="20"/>
                <w:szCs w:val="20"/>
              </w:rPr>
              <w:t xml:space="preserve">Voltage Support Service </w:t>
            </w:r>
            <w:proofErr w:type="spellStart"/>
            <w:r w:rsidRPr="00B94D00">
              <w:rPr>
                <w:i/>
                <w:sz w:val="20"/>
                <w:szCs w:val="20"/>
              </w:rPr>
              <w:t>VAr</w:t>
            </w:r>
            <w:proofErr w:type="spellEnd"/>
            <w:r w:rsidRPr="00B94D00">
              <w:rPr>
                <w:i/>
                <w:sz w:val="20"/>
                <w:szCs w:val="20"/>
              </w:rPr>
              <w:t xml:space="preserve"> Amount—</w:t>
            </w:r>
            <w:r w:rsidRPr="00B94D00">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572F68" w:rsidRPr="00B94D00" w14:paraId="62D3E18B"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1FDB733D" w14:textId="77777777" w:rsidR="00572F68" w:rsidRPr="00B94D00" w:rsidRDefault="00572F68" w:rsidP="005C0B53">
            <w:pPr>
              <w:spacing w:after="60"/>
              <w:rPr>
                <w:iCs/>
                <w:sz w:val="20"/>
                <w:szCs w:val="20"/>
              </w:rPr>
            </w:pPr>
            <w:r w:rsidRPr="00B94D00">
              <w:rPr>
                <w:iCs/>
                <w:sz w:val="20"/>
                <w:szCs w:val="20"/>
              </w:rPr>
              <w:t xml:space="preserve">VSSEAMT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0E0A455" w14:textId="77777777" w:rsidR="00572F68" w:rsidRPr="00B94D00" w:rsidRDefault="00572F68" w:rsidP="005C0B53">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050D1B10" w14:textId="77777777" w:rsidR="00572F68" w:rsidRPr="00B94D00" w:rsidRDefault="00572F68" w:rsidP="005C0B53">
            <w:pPr>
              <w:spacing w:after="60"/>
              <w:rPr>
                <w:i/>
                <w:iCs/>
                <w:sz w:val="20"/>
                <w:szCs w:val="20"/>
              </w:rPr>
            </w:pPr>
            <w:r w:rsidRPr="00B94D00">
              <w:rPr>
                <w:i/>
                <w:sz w:val="20"/>
                <w:szCs w:val="20"/>
              </w:rPr>
              <w:t xml:space="preserve">Voltage Support Service </w:t>
            </w:r>
            <w:proofErr w:type="spellStart"/>
            <w:r w:rsidRPr="00B94D00">
              <w:rPr>
                <w:i/>
                <w:sz w:val="20"/>
                <w:szCs w:val="20"/>
              </w:rPr>
              <w:t>VAr</w:t>
            </w:r>
            <w:proofErr w:type="spellEnd"/>
            <w:r w:rsidRPr="00B94D00">
              <w:rPr>
                <w:i/>
                <w:sz w:val="20"/>
                <w:szCs w:val="20"/>
              </w:rPr>
              <w:t xml:space="preserve"> Amount—</w:t>
            </w:r>
            <w:r w:rsidRPr="00B94D00">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572F68" w:rsidRPr="00B94D00" w14:paraId="5B81E1C6"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75807C31" w14:textId="77777777" w:rsidR="00572F68" w:rsidRPr="00B94D00" w:rsidRDefault="00572F68" w:rsidP="005C0B53">
            <w:pPr>
              <w:spacing w:after="60"/>
              <w:rPr>
                <w:iCs/>
                <w:sz w:val="20"/>
                <w:szCs w:val="20"/>
              </w:rPr>
            </w:pPr>
            <w:r w:rsidRPr="00B94D00">
              <w:rPr>
                <w:iCs/>
                <w:sz w:val="20"/>
                <w:szCs w:val="20"/>
              </w:rPr>
              <w:t xml:space="preserve">EMREAMT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D2956D0" w14:textId="77777777" w:rsidR="00572F68" w:rsidRPr="00B94D00" w:rsidRDefault="00572F68" w:rsidP="005C0B53">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5F462E0" w14:textId="77777777" w:rsidR="00572F68" w:rsidRPr="00B94D00" w:rsidRDefault="00572F68" w:rsidP="005C0B53">
            <w:pPr>
              <w:spacing w:after="60"/>
              <w:rPr>
                <w:i/>
                <w:iCs/>
                <w:sz w:val="20"/>
                <w:szCs w:val="20"/>
              </w:rPr>
            </w:pPr>
            <w:r w:rsidRPr="00B94D00">
              <w:rPr>
                <w:i/>
                <w:sz w:val="20"/>
                <w:szCs w:val="20"/>
              </w:rPr>
              <w:t>Emergency Energy Amount—</w:t>
            </w:r>
            <w:r w:rsidRPr="00B94D00">
              <w:rPr>
                <w:sz w:val="20"/>
                <w:szCs w:val="20"/>
              </w:rPr>
              <w:t xml:space="preserve">The payment to the QSE q as additional compensation for the additional energy or Ancillary Services produced or consumed by the Resource r in Real-Time during the Emergency Condition, for the 15-minute Settlement Interval </w:t>
            </w:r>
            <w:r w:rsidRPr="00B94D00">
              <w:rPr>
                <w:i/>
                <w:sz w:val="20"/>
                <w:szCs w:val="20"/>
              </w:rPr>
              <w:t>i</w:t>
            </w:r>
            <w:r w:rsidRPr="00B94D00">
              <w:rPr>
                <w:sz w:val="20"/>
                <w:szCs w:val="20"/>
              </w:rPr>
              <w:t>.  See Section 6.6.9.1, Payment for Emergency Operations Settlement.  Payment for emergency energy is made to the Combined Cycle Train.</w:t>
            </w:r>
            <w:r w:rsidRPr="00B94D00" w:rsidDel="00CB54C9">
              <w:rPr>
                <w:i/>
                <w:sz w:val="20"/>
                <w:szCs w:val="20"/>
              </w:rPr>
              <w:t xml:space="preserve"> </w:t>
            </w:r>
          </w:p>
        </w:tc>
      </w:tr>
      <w:tr w:rsidR="00572F68" w:rsidRPr="00B94D00" w14:paraId="50C5C411"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20BF3DD3" w14:textId="77777777" w:rsidR="00572F68" w:rsidRPr="00B94D00" w:rsidRDefault="00572F68" w:rsidP="005C0B53">
            <w:pPr>
              <w:spacing w:after="60"/>
              <w:rPr>
                <w:iCs/>
                <w:sz w:val="20"/>
                <w:szCs w:val="20"/>
              </w:rPr>
            </w:pPr>
            <w:r w:rsidRPr="00B94D00">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63B399C6" w14:textId="77777777" w:rsidR="00572F68" w:rsidRPr="00B94D00" w:rsidRDefault="00572F68" w:rsidP="005C0B53">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7C1F1DC3" w14:textId="77777777" w:rsidR="00572F68" w:rsidRPr="00B94D00" w:rsidRDefault="00572F68" w:rsidP="005C0B53">
            <w:pPr>
              <w:spacing w:after="60"/>
              <w:rPr>
                <w:iCs/>
                <w:sz w:val="20"/>
                <w:szCs w:val="20"/>
              </w:rPr>
            </w:pPr>
            <w:r w:rsidRPr="00B94D00">
              <w:rPr>
                <w:iCs/>
                <w:sz w:val="20"/>
                <w:szCs w:val="20"/>
              </w:rPr>
              <w:t>A QSE.</w:t>
            </w:r>
          </w:p>
        </w:tc>
      </w:tr>
      <w:tr w:rsidR="00572F68" w:rsidRPr="00B94D00" w14:paraId="2B497E0C"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4DFF8E53" w14:textId="77777777" w:rsidR="00572F68" w:rsidRPr="00B94D00" w:rsidRDefault="00572F68" w:rsidP="005C0B53">
            <w:pPr>
              <w:spacing w:after="60"/>
              <w:rPr>
                <w:iCs/>
                <w:sz w:val="20"/>
                <w:szCs w:val="20"/>
              </w:rPr>
            </w:pPr>
            <w:r w:rsidRPr="00B94D00">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6003F14C" w14:textId="77777777" w:rsidR="00572F68" w:rsidRPr="00B94D00" w:rsidRDefault="00572F68" w:rsidP="005C0B53">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124CE713" w14:textId="77777777" w:rsidR="00572F68" w:rsidRPr="00B94D00" w:rsidRDefault="00572F68" w:rsidP="005C0B53">
            <w:pPr>
              <w:spacing w:after="60"/>
              <w:rPr>
                <w:iCs/>
                <w:sz w:val="20"/>
                <w:szCs w:val="20"/>
              </w:rPr>
            </w:pPr>
            <w:r w:rsidRPr="00B94D00">
              <w:rPr>
                <w:iCs/>
                <w:sz w:val="20"/>
                <w:szCs w:val="20"/>
              </w:rPr>
              <w:t>A RUC-committed Generation Resource.</w:t>
            </w:r>
          </w:p>
        </w:tc>
      </w:tr>
      <w:tr w:rsidR="00572F68" w:rsidRPr="00B94D00" w14:paraId="08E1ABBC"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3D756A67" w14:textId="77777777" w:rsidR="00572F68" w:rsidRPr="00B94D00" w:rsidRDefault="00572F68" w:rsidP="005C0B53">
            <w:pPr>
              <w:spacing w:after="60"/>
              <w:rPr>
                <w:iCs/>
                <w:sz w:val="20"/>
                <w:szCs w:val="20"/>
              </w:rPr>
            </w:pPr>
            <w:r w:rsidRPr="00B94D00">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5C7FB54D" w14:textId="77777777" w:rsidR="00572F68" w:rsidRPr="00B94D00" w:rsidRDefault="00572F68" w:rsidP="005C0B53">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2A5B3A8B" w14:textId="77777777" w:rsidR="00572F68" w:rsidRPr="00B94D00" w:rsidRDefault="00572F68" w:rsidP="005C0B53">
            <w:pPr>
              <w:spacing w:after="60"/>
              <w:rPr>
                <w:iCs/>
                <w:sz w:val="20"/>
                <w:szCs w:val="20"/>
              </w:rPr>
            </w:pPr>
            <w:r w:rsidRPr="00B94D00">
              <w:rPr>
                <w:iCs/>
                <w:sz w:val="20"/>
                <w:szCs w:val="20"/>
              </w:rPr>
              <w:t>An Operating Day containing the RUC-commitment.</w:t>
            </w:r>
          </w:p>
        </w:tc>
      </w:tr>
      <w:tr w:rsidR="00572F68" w:rsidRPr="00B94D00" w14:paraId="5BFD946F" w14:textId="77777777" w:rsidTr="005C0B53">
        <w:trPr>
          <w:cantSplit/>
        </w:trPr>
        <w:tc>
          <w:tcPr>
            <w:tcW w:w="881" w:type="pct"/>
            <w:tcBorders>
              <w:top w:val="single" w:sz="6" w:space="0" w:color="auto"/>
              <w:left w:val="single" w:sz="4" w:space="0" w:color="auto"/>
              <w:bottom w:val="single" w:sz="6" w:space="0" w:color="auto"/>
              <w:right w:val="single" w:sz="6" w:space="0" w:color="auto"/>
            </w:tcBorders>
            <w:hideMark/>
          </w:tcPr>
          <w:p w14:paraId="5485F87A" w14:textId="77777777" w:rsidR="00572F68" w:rsidRPr="00B94D00" w:rsidRDefault="00572F68" w:rsidP="005C0B53">
            <w:pPr>
              <w:spacing w:after="60"/>
              <w:rPr>
                <w:i/>
                <w:iCs/>
                <w:sz w:val="20"/>
                <w:szCs w:val="20"/>
              </w:rPr>
            </w:pPr>
            <w:r w:rsidRPr="00B94D00">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329A4E77" w14:textId="77777777" w:rsidR="00572F68" w:rsidRPr="00B94D00" w:rsidRDefault="00572F68" w:rsidP="005C0B53">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64C10584" w14:textId="77777777" w:rsidR="00572F68" w:rsidRPr="00B94D00" w:rsidRDefault="00572F68" w:rsidP="005C0B53">
            <w:pPr>
              <w:spacing w:after="60"/>
              <w:rPr>
                <w:i/>
                <w:iCs/>
                <w:sz w:val="20"/>
                <w:szCs w:val="20"/>
              </w:rPr>
            </w:pPr>
            <w:r w:rsidRPr="00B94D00">
              <w:rPr>
                <w:iCs/>
                <w:sz w:val="20"/>
                <w:szCs w:val="20"/>
              </w:rPr>
              <w:t>A Resource Node Settlement Point.</w:t>
            </w:r>
          </w:p>
        </w:tc>
      </w:tr>
      <w:tr w:rsidR="00572F68" w:rsidRPr="00B94D00" w14:paraId="1A68701C" w14:textId="77777777" w:rsidTr="005C0B53">
        <w:trPr>
          <w:cantSplit/>
        </w:trPr>
        <w:tc>
          <w:tcPr>
            <w:tcW w:w="881" w:type="pct"/>
            <w:tcBorders>
              <w:top w:val="single" w:sz="6" w:space="0" w:color="auto"/>
              <w:left w:val="single" w:sz="4" w:space="0" w:color="auto"/>
              <w:bottom w:val="single" w:sz="4" w:space="0" w:color="auto"/>
              <w:right w:val="single" w:sz="6" w:space="0" w:color="auto"/>
            </w:tcBorders>
            <w:hideMark/>
          </w:tcPr>
          <w:p w14:paraId="2A344D5A" w14:textId="77777777" w:rsidR="00572F68" w:rsidRPr="00B94D00" w:rsidRDefault="00572F68" w:rsidP="005C0B53">
            <w:pPr>
              <w:spacing w:after="60"/>
              <w:rPr>
                <w:i/>
                <w:iCs/>
                <w:sz w:val="20"/>
                <w:szCs w:val="20"/>
              </w:rPr>
            </w:pPr>
            <w:r w:rsidRPr="00B94D00">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3388462B" w14:textId="77777777" w:rsidR="00572F68" w:rsidRPr="00B94D00" w:rsidRDefault="00572F68" w:rsidP="005C0B53">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0DF8BC9C" w14:textId="77777777" w:rsidR="00572F68" w:rsidRPr="00B94D00" w:rsidRDefault="00572F68" w:rsidP="005C0B53">
            <w:pPr>
              <w:spacing w:after="60"/>
              <w:rPr>
                <w:iCs/>
                <w:sz w:val="20"/>
                <w:szCs w:val="20"/>
              </w:rPr>
            </w:pPr>
            <w:r w:rsidRPr="00B94D00">
              <w:rPr>
                <w:iCs/>
                <w:sz w:val="20"/>
                <w:szCs w:val="20"/>
              </w:rPr>
              <w:t>A 15-minute Settlement Interval within the hour that includes a RUC instruction.</w:t>
            </w:r>
          </w:p>
        </w:tc>
      </w:tr>
    </w:tbl>
    <w:p w14:paraId="33A1A7EE" w14:textId="77777777" w:rsidR="00572F68" w:rsidRPr="00B94D00" w:rsidRDefault="00572F68" w:rsidP="00572F68">
      <w:pPr>
        <w:keepNext/>
        <w:widowControl w:val="0"/>
        <w:tabs>
          <w:tab w:val="left" w:pos="1260"/>
        </w:tabs>
        <w:snapToGrid w:val="0"/>
        <w:spacing w:before="480" w:after="240"/>
        <w:ind w:left="1260" w:hanging="1260"/>
        <w:outlineLvl w:val="3"/>
        <w:rPr>
          <w:b/>
          <w:bCs/>
          <w:szCs w:val="20"/>
        </w:rPr>
      </w:pPr>
      <w:r w:rsidRPr="00B94D00">
        <w:rPr>
          <w:b/>
          <w:bCs/>
          <w:szCs w:val="20"/>
        </w:rPr>
        <w:t>5.7.1.4</w:t>
      </w:r>
      <w:r w:rsidRPr="00B94D00">
        <w:rPr>
          <w:b/>
          <w:bCs/>
          <w:szCs w:val="20"/>
        </w:rPr>
        <w:tab/>
        <w:t xml:space="preserve">Revenue Less Cost During QSE </w:t>
      </w:r>
      <w:proofErr w:type="spellStart"/>
      <w:r w:rsidRPr="00B94D00">
        <w:rPr>
          <w:b/>
          <w:bCs/>
          <w:szCs w:val="20"/>
        </w:rPr>
        <w:t>Clawback</w:t>
      </w:r>
      <w:proofErr w:type="spellEnd"/>
      <w:r w:rsidRPr="00B94D00">
        <w:rPr>
          <w:b/>
          <w:bCs/>
          <w:szCs w:val="20"/>
        </w:rPr>
        <w:t xml:space="preserve"> Intervals</w:t>
      </w:r>
    </w:p>
    <w:p w14:paraId="5BB4336B" w14:textId="77777777" w:rsidR="00572F68" w:rsidRPr="00B94D00" w:rsidRDefault="00572F68" w:rsidP="00572F68">
      <w:pPr>
        <w:spacing w:after="240"/>
        <w:ind w:left="810" w:hanging="810"/>
        <w:rPr>
          <w:szCs w:val="20"/>
        </w:rPr>
      </w:pPr>
      <w:r w:rsidRPr="00B94D00">
        <w:rPr>
          <w:szCs w:val="20"/>
        </w:rPr>
        <w:t>(1)</w:t>
      </w:r>
      <w:r w:rsidRPr="00B94D00">
        <w:rPr>
          <w:szCs w:val="20"/>
        </w:rPr>
        <w:tab/>
        <w:t xml:space="preserve">The total revenue for a Resource less the cost based on the Energy Offer Curve Cost Cap as described in Section 4.4.9.3.3, Energy Offer Curve Cost Caps, during all QSE </w:t>
      </w:r>
      <w:proofErr w:type="spellStart"/>
      <w:r w:rsidRPr="00B94D00">
        <w:rPr>
          <w:szCs w:val="20"/>
        </w:rPr>
        <w:t>Clawback</w:t>
      </w:r>
      <w:proofErr w:type="spellEnd"/>
      <w:r w:rsidRPr="00B94D00">
        <w:rPr>
          <w:szCs w:val="20"/>
        </w:rPr>
        <w:t xml:space="preserve"> Intervals of the Operating Day is Revenue Less Cost During QSE-</w:t>
      </w:r>
      <w:proofErr w:type="spellStart"/>
      <w:r w:rsidRPr="00B94D00">
        <w:rPr>
          <w:szCs w:val="20"/>
        </w:rPr>
        <w:t>Clawback</w:t>
      </w:r>
      <w:proofErr w:type="spellEnd"/>
      <w:r w:rsidRPr="00B94D00">
        <w:rPr>
          <w:szCs w:val="20"/>
        </w:rPr>
        <w:t xml:space="preserve"> Intervals. </w:t>
      </w:r>
    </w:p>
    <w:p w14:paraId="2B258788" w14:textId="77777777" w:rsidR="00572F68" w:rsidRPr="00B94D00" w:rsidRDefault="00572F68" w:rsidP="00572F68">
      <w:pPr>
        <w:spacing w:after="240"/>
        <w:ind w:left="720" w:hanging="720"/>
        <w:rPr>
          <w:szCs w:val="20"/>
        </w:rPr>
      </w:pPr>
      <w:r w:rsidRPr="00B94D00">
        <w:rPr>
          <w:szCs w:val="20"/>
        </w:rPr>
        <w:lastRenderedPageBreak/>
        <w:t>(2)</w:t>
      </w:r>
      <w:r w:rsidRPr="00B94D00">
        <w:rPr>
          <w:szCs w:val="20"/>
        </w:rPr>
        <w:tab/>
        <w:t xml:space="preserve">The MEPR and LSL used to calculate Revenue Less Cost During QSE </w:t>
      </w:r>
      <w:proofErr w:type="spellStart"/>
      <w:r w:rsidRPr="00B94D00">
        <w:rPr>
          <w:szCs w:val="20"/>
        </w:rPr>
        <w:t>Clawback</w:t>
      </w:r>
      <w:proofErr w:type="spellEnd"/>
      <w:r w:rsidRPr="00B94D00">
        <w:rPr>
          <w:szCs w:val="20"/>
        </w:rPr>
        <w:t xml:space="preserve"> Intervals for a Combined Cycle Train is the MEPR and LSL that corresponds to the Combined Cycle Generation Resource, within a Combined Cycle Train, that operates in Real-Time for the QSE </w:t>
      </w:r>
      <w:proofErr w:type="spellStart"/>
      <w:r w:rsidRPr="00B94D00">
        <w:rPr>
          <w:szCs w:val="20"/>
        </w:rPr>
        <w:t>Clawback</w:t>
      </w:r>
      <w:proofErr w:type="spellEnd"/>
      <w:r w:rsidRPr="00B94D00">
        <w:rPr>
          <w:szCs w:val="20"/>
        </w:rPr>
        <w:t xml:space="preserve"> Interval.</w:t>
      </w:r>
    </w:p>
    <w:p w14:paraId="59CD4951" w14:textId="77777777" w:rsidR="00572F68" w:rsidRPr="00B94D00" w:rsidRDefault="00572F68" w:rsidP="00572F68">
      <w:pPr>
        <w:spacing w:after="240"/>
        <w:ind w:left="720" w:hanging="720"/>
        <w:rPr>
          <w:iCs/>
          <w:szCs w:val="20"/>
        </w:rPr>
      </w:pPr>
      <w:r w:rsidRPr="00B94D00">
        <w:rPr>
          <w:szCs w:val="20"/>
        </w:rPr>
        <w:t>(3)</w:t>
      </w:r>
      <w:r w:rsidRPr="00B94D00">
        <w:rPr>
          <w:szCs w:val="20"/>
        </w:rPr>
        <w:tab/>
        <w:t xml:space="preserve">For each QSE </w:t>
      </w:r>
      <w:proofErr w:type="spellStart"/>
      <w:r w:rsidRPr="00B94D00">
        <w:rPr>
          <w:szCs w:val="20"/>
        </w:rPr>
        <w:t>Clawback</w:t>
      </w:r>
      <w:proofErr w:type="spellEnd"/>
      <w:r w:rsidRPr="00B94D00">
        <w:rPr>
          <w:szCs w:val="20"/>
        </w:rPr>
        <w:t xml:space="preserve"> Interval, Revenue Less Cost During QSE </w:t>
      </w:r>
      <w:proofErr w:type="spellStart"/>
      <w:r w:rsidRPr="00B94D00">
        <w:rPr>
          <w:szCs w:val="20"/>
        </w:rPr>
        <w:t>Clawback</w:t>
      </w:r>
      <w:proofErr w:type="spellEnd"/>
      <w:r w:rsidRPr="00B94D00">
        <w:rPr>
          <w:szCs w:val="20"/>
        </w:rPr>
        <w:t xml:space="preserve"> Intervals is calculated as follows:</w:t>
      </w:r>
    </w:p>
    <w:p w14:paraId="33828B42"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RUCEXRQC</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d</w:t>
      </w:r>
      <w:r w:rsidRPr="00B94D00">
        <w:rPr>
          <w:rFonts w:eastAsia="Times New Roman"/>
          <w:b/>
          <w:lang w:val="x-none" w:eastAsia="x-none"/>
        </w:rPr>
        <w:tab/>
      </w:r>
      <w:r w:rsidRPr="00B94D00">
        <w:rPr>
          <w:rFonts w:eastAsia="Times New Roman"/>
          <w:b/>
          <w:lang w:val="x-none" w:eastAsia="x-none"/>
        </w:rPr>
        <w:tab/>
        <w:t>=</w:t>
      </w:r>
      <w:r w:rsidRPr="00B94D00">
        <w:rPr>
          <w:rFonts w:eastAsia="Times New Roman"/>
          <w:b/>
          <w:lang w:eastAsia="x-none"/>
        </w:rPr>
        <w:t xml:space="preserve">  </w:t>
      </w:r>
      <w:r w:rsidRPr="00B94D00">
        <w:rPr>
          <w:rFonts w:eastAsia="Times New Roman"/>
          <w:b/>
          <w:lang w:val="x-none" w:eastAsia="x-none"/>
        </w:rPr>
        <w:t xml:space="preserve">Max </w:t>
      </w:r>
      <w:r w:rsidRPr="00B94D00">
        <w:rPr>
          <w:rFonts w:eastAsia="Times New Roman"/>
          <w:b/>
          <w:sz w:val="28"/>
          <w:szCs w:val="28"/>
          <w:lang w:val="x-none" w:eastAsia="x-none"/>
        </w:rPr>
        <w:t>{</w:t>
      </w:r>
      <w:r w:rsidRPr="00B94D00">
        <w:rPr>
          <w:rFonts w:eastAsia="Times New Roman"/>
          <w:b/>
          <w:lang w:val="x-none" w:eastAsia="x-none"/>
        </w:rPr>
        <w:t xml:space="preserve">0, </w:t>
      </w:r>
      <w:r w:rsidRPr="00B94D00">
        <w:rPr>
          <w:rFonts w:eastAsia="Times New Roman"/>
          <w:b/>
          <w:position w:val="-20"/>
          <w:lang w:val="x-none" w:eastAsia="x-none"/>
        </w:rPr>
        <w:object w:dxaOrig="220" w:dyaOrig="440" w14:anchorId="40BF1442">
          <v:shape id="_x0000_i1033" type="#_x0000_t75" style="width:10.8pt;height:23.4pt" o:ole="">
            <v:imagedata r:id="rId37" o:title=""/>
          </v:shape>
          <o:OLEObject Type="Embed" ProgID="Equation.3" ShapeID="_x0000_i1033" DrawAspect="Content" ObjectID="_1831107101" r:id="rId38"/>
        </w:object>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w:t>
      </w:r>
    </w:p>
    <w:p w14:paraId="32252CDB" w14:textId="77777777" w:rsidR="00572F68" w:rsidRPr="00B94D00" w:rsidRDefault="00572F68" w:rsidP="00572F68">
      <w:pPr>
        <w:tabs>
          <w:tab w:val="left" w:pos="2340"/>
          <w:tab w:val="left" w:pos="2880"/>
        </w:tabs>
        <w:spacing w:after="240"/>
        <w:ind w:left="3067" w:hanging="2347"/>
        <w:rPr>
          <w:rFonts w:eastAsia="Times New Roman"/>
          <w:b/>
          <w:bCs/>
          <w:i/>
          <w:vertAlign w:val="subscript"/>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pt-BR" w:eastAsia="x-none"/>
        </w:rPr>
        <w:t>+ RTASREV</w:t>
      </w:r>
      <w:r w:rsidRPr="00B94D00">
        <w:rPr>
          <w:rFonts w:eastAsia="Times New Roman"/>
          <w:b/>
          <w:i/>
          <w:vertAlign w:val="subscript"/>
          <w:lang w:val="x-none" w:eastAsia="x-none"/>
        </w:rPr>
        <w:t>q, r, i</w:t>
      </w:r>
    </w:p>
    <w:p w14:paraId="5736AB25" w14:textId="77777777" w:rsidR="00572F68" w:rsidRPr="00B94D00" w:rsidRDefault="00572F68" w:rsidP="00572F68">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67507F42"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xml:space="preserve">+ (-1) * EMREAMT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p>
    <w:p w14:paraId="162EF87F"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[MEPR</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Min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 </w:t>
      </w:r>
    </w:p>
    <w:p w14:paraId="22FFDABC" w14:textId="77777777" w:rsidR="00572F68" w:rsidRPr="00B94D00" w:rsidRDefault="00572F68" w:rsidP="00572F68">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r w:rsidRPr="00B94D00">
        <w:rPr>
          <w:rFonts w:eastAsia="Times New Roman"/>
          <w:b/>
          <w:sz w:val="28"/>
          <w:szCs w:val="28"/>
          <w:lang w:val="x-none" w:eastAsia="x-none"/>
        </w:rPr>
        <w:t>}</w:t>
      </w:r>
      <w:r w:rsidRPr="00B94D00">
        <w:rPr>
          <w:rFonts w:eastAsia="Times New Roman"/>
          <w:b/>
          <w:lang w:val="x-none" w:eastAsia="x-none"/>
        </w:rPr>
        <w:t xml:space="preserve">  </w:t>
      </w:r>
    </w:p>
    <w:p w14:paraId="4C77136C"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 xml:space="preserve">If the QSE submitted a validated Three-Part Supply Offer for the Resource, </w:t>
      </w:r>
    </w:p>
    <w:p w14:paraId="0F30E7C2"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MEPR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Min (MEO </w:t>
      </w:r>
      <w:r w:rsidRPr="00B94D00">
        <w:rPr>
          <w:rFonts w:eastAsia="Times New Roman"/>
          <w:bCs/>
          <w:i/>
          <w:vertAlign w:val="subscript"/>
          <w:lang w:val="x-none" w:eastAsia="x-none"/>
        </w:rPr>
        <w:t>q, r, i</w:t>
      </w:r>
      <w:r w:rsidRPr="00B94D00">
        <w:rPr>
          <w:rFonts w:eastAsia="Times New Roman"/>
          <w:bCs/>
          <w:lang w:val="x-none" w:eastAsia="x-none"/>
        </w:rPr>
        <w:t xml:space="preserve">, </w:t>
      </w:r>
      <w:r w:rsidRPr="00B94D00">
        <w:rPr>
          <w:rFonts w:eastAsia="Times New Roman"/>
          <w:bCs/>
          <w:iCs/>
        </w:rPr>
        <w:t xml:space="preserve">MECAP </w:t>
      </w:r>
      <w:r w:rsidRPr="00B94D00">
        <w:rPr>
          <w:rFonts w:eastAsia="Times New Roman"/>
          <w:bCs/>
          <w:i/>
          <w:vertAlign w:val="subscript"/>
          <w:lang w:val="x-none" w:eastAsia="x-none"/>
        </w:rPr>
        <w:t>q, r, i</w:t>
      </w:r>
      <w:r w:rsidRPr="00B94D00">
        <w:rPr>
          <w:rFonts w:eastAsia="Times New Roman"/>
          <w:bCs/>
          <w:lang w:val="x-none" w:eastAsia="x-none"/>
        </w:rPr>
        <w:t>)</w:t>
      </w:r>
    </w:p>
    <w:p w14:paraId="6237C8ED" w14:textId="77777777" w:rsidR="00572F68" w:rsidRPr="00B94D00" w:rsidRDefault="00572F68" w:rsidP="00572F68">
      <w:pPr>
        <w:tabs>
          <w:tab w:val="left" w:pos="1440"/>
          <w:tab w:val="left" w:pos="2340"/>
        </w:tabs>
        <w:spacing w:after="240"/>
        <w:ind w:left="720"/>
        <w:rPr>
          <w:rFonts w:eastAsia="Times New Roman"/>
          <w:iCs/>
        </w:rPr>
      </w:pPr>
      <w:r w:rsidRPr="00B94D00">
        <w:rPr>
          <w:rFonts w:eastAsia="Times New Roman"/>
          <w:bCs/>
          <w:iCs/>
        </w:rPr>
        <w:tab/>
        <w:t xml:space="preserve">Otherwise, </w:t>
      </w:r>
      <w:r w:rsidRPr="00B94D00">
        <w:rPr>
          <w:rFonts w:eastAsia="Times New Roman"/>
          <w:bCs/>
          <w:iCs/>
        </w:rPr>
        <w:tab/>
        <w:t xml:space="preserve">MEPR </w:t>
      </w:r>
      <w:r w:rsidRPr="00B94D00">
        <w:rPr>
          <w:rFonts w:eastAsia="Times New Roman"/>
          <w:bCs/>
          <w:i/>
          <w:vertAlign w:val="subscript"/>
          <w:lang w:val="x-none" w:eastAsia="x-none"/>
        </w:rPr>
        <w:t>q, r, i</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MECAP </w:t>
      </w:r>
      <w:r w:rsidRPr="00B94D00">
        <w:rPr>
          <w:rFonts w:eastAsia="Times New Roman"/>
          <w:bCs/>
          <w:i/>
          <w:vertAlign w:val="subscript"/>
          <w:lang w:val="x-none" w:eastAsia="x-none"/>
        </w:rPr>
        <w:t>q, r, i</w:t>
      </w:r>
    </w:p>
    <w:p w14:paraId="112428EE" w14:textId="77777777" w:rsidR="00572F68" w:rsidRPr="00B94D00" w:rsidRDefault="00572F68" w:rsidP="00572F68">
      <w:pPr>
        <w:tabs>
          <w:tab w:val="left" w:pos="1440"/>
          <w:tab w:val="left" w:pos="2340"/>
        </w:tabs>
        <w:spacing w:after="240"/>
        <w:ind w:left="720"/>
        <w:rPr>
          <w:rFonts w:eastAsia="Times New Roman"/>
          <w:szCs w:val="20"/>
        </w:rPr>
      </w:pPr>
      <w:r w:rsidRPr="00B94D00">
        <w:rPr>
          <w:rFonts w:eastAsia="Times New Roman"/>
          <w:bCs/>
          <w:iCs/>
        </w:rPr>
        <w:t xml:space="preserve">If ERCOT has approved verifiable </w:t>
      </w:r>
      <w:proofErr w:type="gramStart"/>
      <w:r w:rsidRPr="00B94D00">
        <w:rPr>
          <w:rFonts w:eastAsia="Times New Roman"/>
          <w:bCs/>
          <w:iCs/>
        </w:rPr>
        <w:t>minimum-energy</w:t>
      </w:r>
      <w:proofErr w:type="gramEnd"/>
      <w:r w:rsidRPr="00B94D00">
        <w:rPr>
          <w:rFonts w:eastAsia="Times New Roman"/>
          <w:bCs/>
          <w:iCs/>
        </w:rPr>
        <w:t xml:space="preserve"> costs for the Resource,</w:t>
      </w:r>
    </w:p>
    <w:p w14:paraId="3342FD77"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ab/>
        <w:t>Then,</w:t>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verifiable minimum-energy costs </w:t>
      </w:r>
      <w:r w:rsidRPr="00B94D00">
        <w:rPr>
          <w:rFonts w:eastAsia="Times New Roman"/>
          <w:bCs/>
          <w:i/>
          <w:vertAlign w:val="subscript"/>
          <w:lang w:val="x-none" w:eastAsia="x-none"/>
        </w:rPr>
        <w:t>q, r, i</w:t>
      </w:r>
    </w:p>
    <w:p w14:paraId="2C029141"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ab/>
        <w:t xml:space="preserve">Otherwise, </w:t>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 xml:space="preserve">= </w:t>
      </w:r>
      <w:r w:rsidRPr="00B94D00">
        <w:rPr>
          <w:rFonts w:eastAsia="Times New Roman"/>
          <w:bCs/>
          <w:iCs/>
        </w:rPr>
        <w:tab/>
        <w:t xml:space="preserve">RCGMEC </w:t>
      </w:r>
      <w:r w:rsidRPr="00B94D00">
        <w:rPr>
          <w:rFonts w:eastAsia="Times New Roman"/>
          <w:bCs/>
          <w:i/>
          <w:vertAlign w:val="subscript"/>
          <w:lang w:val="x-none" w:eastAsia="x-none"/>
        </w:rPr>
        <w:t>i</w:t>
      </w:r>
    </w:p>
    <w:p w14:paraId="798B27FA" w14:textId="77777777" w:rsidR="00572F68" w:rsidRPr="00B94D00" w:rsidRDefault="00572F68" w:rsidP="00572F68">
      <w:pPr>
        <w:tabs>
          <w:tab w:val="left" w:pos="1170"/>
        </w:tabs>
        <w:spacing w:line="360" w:lineRule="auto"/>
        <w:ind w:left="2700" w:hanging="1980"/>
        <w:rPr>
          <w:rFonts w:eastAsia="Times New Roman"/>
          <w:iCs/>
          <w:szCs w:val="20"/>
          <w:lang w:val="pt-BR"/>
        </w:rPr>
      </w:pPr>
      <w:r w:rsidRPr="00B94D00">
        <w:rPr>
          <w:rFonts w:eastAsia="Times New Roman"/>
          <w:iCs/>
          <w:szCs w:val="20"/>
          <w:lang w:val="pt-BR"/>
        </w:rPr>
        <w:t xml:space="preserve">Where, </w:t>
      </w:r>
    </w:p>
    <w:p w14:paraId="6A8998F4" w14:textId="77777777" w:rsidR="00572F68" w:rsidRPr="00B94D00" w:rsidRDefault="00572F68" w:rsidP="00572F68">
      <w:pPr>
        <w:tabs>
          <w:tab w:val="left" w:pos="1440"/>
          <w:tab w:val="left" w:pos="2340"/>
        </w:tabs>
        <w:spacing w:after="240"/>
        <w:ind w:left="720"/>
        <w:rPr>
          <w:rFonts w:eastAsia="Times New Roman"/>
          <w:bCs/>
        </w:rPr>
      </w:pPr>
      <w:r w:rsidRPr="00B94D00">
        <w:rPr>
          <w:rFonts w:eastAsia="Times New Roman"/>
          <w:bCs/>
          <w:iCs/>
        </w:rPr>
        <w:t xml:space="preserve">RTASREV </w:t>
      </w:r>
      <w:r w:rsidRPr="00B94D00">
        <w:rPr>
          <w:rFonts w:eastAsia="Times New Roman"/>
          <w:bCs/>
          <w:i/>
          <w:vertAlign w:val="subscript"/>
          <w:lang w:val="it-IT" w:eastAsia="x-none"/>
        </w:rPr>
        <w:t xml:space="preserve">q, r, i </w:t>
      </w:r>
      <w:r w:rsidRPr="00B94D00">
        <w:rPr>
          <w:rFonts w:eastAsia="Times New Roman"/>
          <w:bCs/>
          <w:i/>
          <w:lang w:val="it-IT" w:eastAsia="x-none"/>
        </w:rPr>
        <w:t xml:space="preserve">= </w:t>
      </w:r>
      <w:r w:rsidRPr="00B94D00">
        <w:rPr>
          <w:rFonts w:eastAsia="Times New Roman"/>
          <w:bCs/>
          <w:iCs/>
        </w:rPr>
        <w:t xml:space="preserve">RTRUREV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RTRDREV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RTRRREV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RTECRREV </w:t>
      </w:r>
      <w:r w:rsidRPr="00B94D00">
        <w:rPr>
          <w:rFonts w:eastAsia="Times New Roman"/>
          <w:bCs/>
          <w:i/>
          <w:vertAlign w:val="subscript"/>
          <w:lang w:val="it-IT" w:eastAsia="x-none"/>
        </w:rPr>
        <w:t xml:space="preserve">q, r, i  </w:t>
      </w:r>
      <w:r w:rsidRPr="00B94D00">
        <w:rPr>
          <w:rFonts w:eastAsia="Times New Roman"/>
          <w:bCs/>
          <w:i/>
          <w:lang w:val="it-IT" w:eastAsia="x-none"/>
        </w:rPr>
        <w:t xml:space="preserve">+  </w:t>
      </w:r>
      <w:r w:rsidRPr="00B94D00">
        <w:rPr>
          <w:rFonts w:eastAsia="Times New Roman"/>
          <w:bCs/>
          <w:iCs/>
        </w:rPr>
        <w:t>RTNSREV</w:t>
      </w:r>
      <w:r w:rsidRPr="00B94D00">
        <w:rPr>
          <w:rFonts w:eastAsia="Times New Roman"/>
          <w:bCs/>
          <w:iCs/>
          <w:sz w:val="20"/>
          <w:lang w:val="x-none" w:eastAsia="x-none"/>
        </w:rPr>
        <w:t xml:space="preserve"> </w:t>
      </w:r>
      <w:r w:rsidRPr="00B94D00">
        <w:rPr>
          <w:rFonts w:eastAsia="Times New Roman"/>
          <w:bCs/>
          <w:i/>
          <w:iCs/>
          <w:vertAlign w:val="subscript"/>
          <w:lang w:val="pt-BR" w:eastAsia="x-none"/>
        </w:rPr>
        <w:t>q, r, i</w:t>
      </w:r>
      <w:ins w:id="704" w:author="ERCOT" w:date="2025-07-28T14:19:00Z" w16du:dateUtc="2025-07-28T19:19:00Z">
        <w:r w:rsidRPr="00B94D00">
          <w:rPr>
            <w:rFonts w:eastAsia="Times New Roman"/>
            <w:i/>
            <w:szCs w:val="20"/>
            <w:lang w:val="it-IT"/>
          </w:rPr>
          <w:t xml:space="preserve"> + </w:t>
        </w:r>
        <w:r w:rsidRPr="00B94D00">
          <w:rPr>
            <w:rFonts w:eastAsia="Times New Roman"/>
            <w:szCs w:val="20"/>
          </w:rPr>
          <w:t>RTDRRREV</w:t>
        </w:r>
        <w:r w:rsidRPr="00B94D00">
          <w:rPr>
            <w:rFonts w:eastAsia="Times New Roman"/>
            <w:iCs/>
            <w:sz w:val="20"/>
            <w:szCs w:val="20"/>
          </w:rPr>
          <w:t xml:space="preserve"> </w:t>
        </w:r>
        <w:r w:rsidRPr="00B94D00">
          <w:rPr>
            <w:rFonts w:eastAsia="Times New Roman"/>
            <w:i/>
            <w:iCs/>
            <w:szCs w:val="20"/>
            <w:vertAlign w:val="subscript"/>
            <w:lang w:val="pt-BR"/>
          </w:rPr>
          <w:t>q, r, i</w:t>
        </w:r>
      </w:ins>
    </w:p>
    <w:p w14:paraId="3BBDC1A7" w14:textId="77777777" w:rsidR="00572F68" w:rsidRPr="00B94D00" w:rsidRDefault="00572F68" w:rsidP="00572F68">
      <w:pPr>
        <w:spacing w:before="240"/>
        <w:rPr>
          <w:bCs/>
          <w:iCs/>
          <w:szCs w:val="20"/>
        </w:rPr>
      </w:pPr>
      <w:r w:rsidRPr="00B94D00">
        <w:rPr>
          <w:iCs/>
          <w:szCs w:val="20"/>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572F68" w:rsidRPr="00B94D00" w14:paraId="0CC64B7E" w14:textId="77777777" w:rsidTr="005C0B53">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79BAE48D" w14:textId="77777777" w:rsidR="00572F68" w:rsidRPr="00B94D00" w:rsidRDefault="00572F68" w:rsidP="005C0B53">
            <w:pPr>
              <w:spacing w:after="120"/>
              <w:rPr>
                <w:b/>
                <w:iCs/>
                <w:sz w:val="20"/>
                <w:szCs w:val="20"/>
              </w:rPr>
            </w:pPr>
            <w:r w:rsidRPr="00B94D00">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11DF00F8" w14:textId="77777777" w:rsidR="00572F68" w:rsidRPr="00B94D00" w:rsidRDefault="00572F68" w:rsidP="005C0B53">
            <w:pPr>
              <w:spacing w:after="120"/>
              <w:jc w:val="center"/>
              <w:rPr>
                <w:b/>
                <w:iCs/>
                <w:sz w:val="20"/>
                <w:szCs w:val="20"/>
              </w:rPr>
            </w:pPr>
            <w:r w:rsidRPr="00B94D00">
              <w:rPr>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3334D46E" w14:textId="77777777" w:rsidR="00572F68" w:rsidRPr="00B94D00" w:rsidRDefault="00572F68" w:rsidP="005C0B53">
            <w:pPr>
              <w:spacing w:after="120"/>
              <w:rPr>
                <w:b/>
                <w:iCs/>
                <w:sz w:val="20"/>
                <w:szCs w:val="20"/>
              </w:rPr>
            </w:pPr>
            <w:r w:rsidRPr="00B94D00">
              <w:rPr>
                <w:b/>
                <w:iCs/>
                <w:sz w:val="20"/>
                <w:szCs w:val="20"/>
              </w:rPr>
              <w:t>Definition</w:t>
            </w:r>
          </w:p>
        </w:tc>
      </w:tr>
      <w:tr w:rsidR="00572F68" w:rsidRPr="00B94D00" w14:paraId="42846A95"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2E4AD7D9" w14:textId="77777777" w:rsidR="00572F68" w:rsidRPr="00B94D00" w:rsidRDefault="00572F68" w:rsidP="005C0B53">
            <w:pPr>
              <w:spacing w:after="60"/>
              <w:rPr>
                <w:iCs/>
                <w:sz w:val="20"/>
                <w:szCs w:val="20"/>
              </w:rPr>
            </w:pPr>
            <w:r w:rsidRPr="00B94D00">
              <w:rPr>
                <w:iCs/>
                <w:sz w:val="20"/>
                <w:szCs w:val="20"/>
              </w:rPr>
              <w:t xml:space="preserve">RUCEXRQC </w:t>
            </w:r>
            <w:r w:rsidRPr="00B94D00">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084766B8" w14:textId="77777777" w:rsidR="00572F68" w:rsidRPr="00B94D00" w:rsidRDefault="00572F68" w:rsidP="005C0B53">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363C4DE0" w14:textId="77777777" w:rsidR="00572F68" w:rsidRPr="00B94D00" w:rsidRDefault="00572F68" w:rsidP="005C0B53">
            <w:pPr>
              <w:spacing w:after="60"/>
              <w:rPr>
                <w:iCs/>
                <w:sz w:val="20"/>
                <w:szCs w:val="20"/>
              </w:rPr>
            </w:pPr>
            <w:r w:rsidRPr="00B94D00">
              <w:rPr>
                <w:i/>
                <w:iCs/>
                <w:sz w:val="20"/>
                <w:szCs w:val="20"/>
              </w:rPr>
              <w:t>Revenue Less Cost During QSE-</w:t>
            </w:r>
            <w:proofErr w:type="spellStart"/>
            <w:r w:rsidRPr="00B94D00">
              <w:rPr>
                <w:i/>
                <w:iCs/>
                <w:sz w:val="20"/>
                <w:szCs w:val="20"/>
              </w:rPr>
              <w:t>Clawback</w:t>
            </w:r>
            <w:proofErr w:type="spellEnd"/>
            <w:r w:rsidRPr="00B94D00">
              <w:rPr>
                <w:i/>
                <w:iCs/>
                <w:sz w:val="20"/>
                <w:szCs w:val="20"/>
              </w:rPr>
              <w:t xml:space="preserve"> Intervals</w:t>
            </w:r>
            <w:r w:rsidRPr="00B94D00">
              <w:rPr>
                <w:iCs/>
                <w:sz w:val="20"/>
                <w:szCs w:val="20"/>
              </w:rPr>
              <w:t xml:space="preserve">—The sum of the total revenue for Resource </w:t>
            </w:r>
            <w:proofErr w:type="spellStart"/>
            <w:r w:rsidRPr="00B94D00">
              <w:rPr>
                <w:i/>
                <w:iCs/>
                <w:sz w:val="20"/>
                <w:szCs w:val="20"/>
              </w:rPr>
              <w:t>r</w:t>
            </w:r>
            <w:proofErr w:type="spellEnd"/>
            <w:r w:rsidRPr="00B94D00">
              <w:rPr>
                <w:i/>
                <w:iCs/>
                <w:sz w:val="20"/>
                <w:szCs w:val="20"/>
              </w:rPr>
              <w:t xml:space="preserve"> </w:t>
            </w:r>
            <w:r w:rsidRPr="00B94D00">
              <w:rPr>
                <w:iCs/>
                <w:sz w:val="20"/>
                <w:szCs w:val="20"/>
              </w:rPr>
              <w:t>less the cost during all QSE-</w:t>
            </w:r>
            <w:proofErr w:type="spellStart"/>
            <w:r w:rsidRPr="00B94D00">
              <w:rPr>
                <w:iCs/>
                <w:sz w:val="20"/>
                <w:szCs w:val="20"/>
              </w:rPr>
              <w:t>Clawback</w:t>
            </w:r>
            <w:proofErr w:type="spellEnd"/>
            <w:r w:rsidRPr="00B94D00">
              <w:rPr>
                <w:iCs/>
                <w:sz w:val="20"/>
                <w:szCs w:val="20"/>
              </w:rPr>
              <w:t xml:space="preserve"> Intervals for the Operating Day.  When one or more Combined Cycle Generation Resources are committed by RUC, Revenue Less Cost During QSE-</w:t>
            </w:r>
            <w:proofErr w:type="spellStart"/>
            <w:r w:rsidRPr="00B94D00">
              <w:rPr>
                <w:iCs/>
                <w:sz w:val="20"/>
                <w:szCs w:val="20"/>
              </w:rPr>
              <w:t>Clawback</w:t>
            </w:r>
            <w:proofErr w:type="spellEnd"/>
            <w:r w:rsidRPr="00B94D00">
              <w:rPr>
                <w:iCs/>
                <w:sz w:val="20"/>
                <w:szCs w:val="20"/>
              </w:rPr>
              <w:t xml:space="preserve"> Intervals is calculated for the Combined Cycle Train for all Combined Cycle Generation Resources earning revenue in QSE-</w:t>
            </w:r>
            <w:proofErr w:type="spellStart"/>
            <w:r w:rsidRPr="00B94D00">
              <w:rPr>
                <w:iCs/>
                <w:sz w:val="20"/>
                <w:szCs w:val="20"/>
              </w:rPr>
              <w:t>Clawback</w:t>
            </w:r>
            <w:proofErr w:type="spellEnd"/>
            <w:r w:rsidRPr="00B94D00">
              <w:rPr>
                <w:iCs/>
                <w:sz w:val="20"/>
                <w:szCs w:val="20"/>
              </w:rPr>
              <w:t xml:space="preserve"> Intervals.</w:t>
            </w:r>
          </w:p>
        </w:tc>
      </w:tr>
      <w:tr w:rsidR="00572F68" w:rsidRPr="00B94D00" w14:paraId="308982B5"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6CF9B8A8" w14:textId="77777777" w:rsidR="00572F68" w:rsidRPr="00B94D00" w:rsidRDefault="00572F68" w:rsidP="005C0B53">
            <w:pPr>
              <w:spacing w:after="60"/>
              <w:rPr>
                <w:iCs/>
                <w:sz w:val="20"/>
                <w:szCs w:val="20"/>
              </w:rPr>
            </w:pPr>
            <w:r w:rsidRPr="00B94D00">
              <w:rPr>
                <w:iCs/>
                <w:sz w:val="20"/>
                <w:szCs w:val="20"/>
              </w:rPr>
              <w:t xml:space="preserve">RTSPP </w:t>
            </w:r>
            <w:r w:rsidRPr="00B94D00">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432DFFC4" w14:textId="77777777" w:rsidR="00572F68" w:rsidRPr="00B94D00" w:rsidRDefault="00572F68" w:rsidP="005C0B53">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6B9CA0F" w14:textId="77777777" w:rsidR="00572F68" w:rsidRPr="00B94D00" w:rsidRDefault="00572F68" w:rsidP="005C0B53">
            <w:pPr>
              <w:spacing w:after="60"/>
              <w:rPr>
                <w:iCs/>
                <w:sz w:val="20"/>
                <w:szCs w:val="20"/>
              </w:rPr>
            </w:pPr>
            <w:r w:rsidRPr="00B94D00">
              <w:rPr>
                <w:i/>
                <w:iCs/>
                <w:sz w:val="20"/>
                <w:szCs w:val="20"/>
              </w:rPr>
              <w:t>Real-Time Settlement Point Price</w:t>
            </w:r>
            <w:r w:rsidRPr="00B94D00">
              <w:rPr>
                <w:iCs/>
                <w:sz w:val="20"/>
                <w:szCs w:val="20"/>
              </w:rPr>
              <w:t xml:space="preserve">—The Real-Time Settlement Point Price at the Resource’s Settlement Point for the Settlement Interval </w:t>
            </w:r>
            <w:r w:rsidRPr="00B94D00">
              <w:rPr>
                <w:i/>
                <w:iCs/>
                <w:sz w:val="20"/>
                <w:szCs w:val="20"/>
              </w:rPr>
              <w:t>i</w:t>
            </w:r>
            <w:r w:rsidRPr="00B94D00">
              <w:rPr>
                <w:iCs/>
                <w:sz w:val="20"/>
                <w:szCs w:val="20"/>
              </w:rPr>
              <w:t>.</w:t>
            </w:r>
          </w:p>
        </w:tc>
      </w:tr>
      <w:tr w:rsidR="00572F68" w:rsidRPr="00B94D00" w14:paraId="1FA005A5"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26682AC1" w14:textId="77777777" w:rsidR="00572F68" w:rsidRPr="00B94D00" w:rsidRDefault="00572F68" w:rsidP="005C0B53">
            <w:pPr>
              <w:spacing w:after="60"/>
              <w:rPr>
                <w:iCs/>
                <w:sz w:val="20"/>
                <w:szCs w:val="20"/>
              </w:rPr>
            </w:pPr>
            <w:r w:rsidRPr="00B94D00">
              <w:rPr>
                <w:iCs/>
                <w:sz w:val="20"/>
                <w:szCs w:val="20"/>
              </w:rPr>
              <w:lastRenderedPageBreak/>
              <w:t xml:space="preserve">MEPR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53CEF28" w14:textId="77777777" w:rsidR="00572F68" w:rsidRPr="00B94D00" w:rsidRDefault="00572F68" w:rsidP="005C0B53">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0DAF781F" w14:textId="77777777" w:rsidR="00572F68" w:rsidRPr="00B94D00" w:rsidRDefault="00572F68" w:rsidP="005C0B53">
            <w:pPr>
              <w:spacing w:after="60"/>
              <w:rPr>
                <w:iCs/>
                <w:sz w:val="20"/>
                <w:szCs w:val="20"/>
              </w:rPr>
            </w:pPr>
            <w:r w:rsidRPr="00B94D00">
              <w:rPr>
                <w:i/>
                <w:iCs/>
                <w:sz w:val="20"/>
                <w:szCs w:val="20"/>
              </w:rPr>
              <w:t>Minimum-Energy Price</w:t>
            </w:r>
            <w:r w:rsidRPr="00B94D00">
              <w:rPr>
                <w:iCs/>
                <w:sz w:val="20"/>
                <w:szCs w:val="20"/>
              </w:rPr>
              <w:t xml:space="preserve">—The Settlement price for Resource </w:t>
            </w:r>
            <w:r w:rsidRPr="00B94D00">
              <w:rPr>
                <w:i/>
                <w:iCs/>
                <w:sz w:val="20"/>
                <w:szCs w:val="20"/>
              </w:rPr>
              <w:t xml:space="preserve">r </w:t>
            </w:r>
            <w:r w:rsidRPr="00B94D00">
              <w:rPr>
                <w:iCs/>
                <w:sz w:val="20"/>
                <w:szCs w:val="20"/>
              </w:rPr>
              <w:t xml:space="preserve">for minimum energy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332E9BF3"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59055040" w14:textId="77777777" w:rsidR="00572F68" w:rsidRPr="00B94D00" w:rsidRDefault="00572F68" w:rsidP="005C0B53">
            <w:pPr>
              <w:spacing w:after="60"/>
              <w:rPr>
                <w:iCs/>
                <w:sz w:val="20"/>
                <w:szCs w:val="20"/>
              </w:rPr>
            </w:pPr>
            <w:r w:rsidRPr="00B94D00">
              <w:rPr>
                <w:iCs/>
                <w:sz w:val="20"/>
                <w:szCs w:val="20"/>
              </w:rPr>
              <w:t xml:space="preserve">MEO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3BE481C4" w14:textId="77777777" w:rsidR="00572F68" w:rsidRPr="00B94D00" w:rsidRDefault="00572F68" w:rsidP="005C0B53">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852FFDD" w14:textId="77777777" w:rsidR="00572F68" w:rsidRPr="00B94D00" w:rsidRDefault="00572F68" w:rsidP="005C0B53">
            <w:pPr>
              <w:spacing w:after="60"/>
              <w:rPr>
                <w:iCs/>
                <w:sz w:val="20"/>
                <w:szCs w:val="20"/>
              </w:rPr>
            </w:pPr>
            <w:r w:rsidRPr="00B94D00">
              <w:rPr>
                <w:i/>
                <w:iCs/>
                <w:sz w:val="20"/>
                <w:szCs w:val="20"/>
              </w:rPr>
              <w:t>Minimum-Energy Offer</w:t>
            </w:r>
            <w:r w:rsidRPr="00B94D00">
              <w:rPr>
                <w:iCs/>
                <w:sz w:val="20"/>
                <w:szCs w:val="20"/>
              </w:rPr>
              <w:t xml:space="preserve">—Represents an offer for the costs incurred by Resource </w:t>
            </w:r>
            <w:r w:rsidRPr="00B94D00">
              <w:rPr>
                <w:i/>
                <w:iCs/>
                <w:sz w:val="20"/>
                <w:szCs w:val="20"/>
              </w:rPr>
              <w:t xml:space="preserve">r </w:t>
            </w:r>
            <w:r w:rsidRPr="00B94D00">
              <w:rPr>
                <w:iCs/>
                <w:sz w:val="20"/>
                <w:szCs w:val="20"/>
              </w:rPr>
              <w:t xml:space="preserve">in producing energy at the Resource’s LSL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66B414E1"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1E218AE0" w14:textId="77777777" w:rsidR="00572F68" w:rsidRPr="00B94D00" w:rsidRDefault="00572F68" w:rsidP="005C0B53">
            <w:pPr>
              <w:spacing w:after="60"/>
              <w:rPr>
                <w:iCs/>
                <w:sz w:val="20"/>
                <w:szCs w:val="20"/>
              </w:rPr>
            </w:pPr>
            <w:r w:rsidRPr="00B94D00">
              <w:rPr>
                <w:iCs/>
                <w:sz w:val="20"/>
                <w:szCs w:val="20"/>
              </w:rPr>
              <w:t xml:space="preserve">MECAP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7D985CD" w14:textId="77777777" w:rsidR="00572F68" w:rsidRPr="00B94D00" w:rsidRDefault="00572F68" w:rsidP="005C0B53">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EEEB575" w14:textId="77777777" w:rsidR="00572F68" w:rsidRPr="00B94D00" w:rsidRDefault="00572F68" w:rsidP="005C0B53">
            <w:pPr>
              <w:spacing w:after="60"/>
              <w:rPr>
                <w:i/>
                <w:iCs/>
                <w:sz w:val="20"/>
                <w:szCs w:val="20"/>
              </w:rPr>
            </w:pPr>
            <w:r w:rsidRPr="00B94D00">
              <w:rPr>
                <w:i/>
                <w:iCs/>
                <w:sz w:val="20"/>
                <w:szCs w:val="20"/>
              </w:rPr>
              <w:t>Minimum-Energy Cap</w:t>
            </w:r>
            <w:r w:rsidRPr="00B94D00">
              <w:rPr>
                <w:iCs/>
                <w:sz w:val="20"/>
                <w:szCs w:val="20"/>
              </w:rPr>
              <w:t xml:space="preserve">—The amount used for Resource </w:t>
            </w:r>
            <w:r w:rsidRPr="00B94D00">
              <w:rPr>
                <w:i/>
                <w:iCs/>
                <w:sz w:val="20"/>
                <w:szCs w:val="20"/>
              </w:rPr>
              <w:t xml:space="preserve">r </w:t>
            </w:r>
            <w:r w:rsidRPr="00B94D00">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4B5B3366"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2591F19A" w14:textId="77777777" w:rsidR="00572F68" w:rsidRPr="00B94D00" w:rsidRDefault="00572F68" w:rsidP="005C0B53">
            <w:pPr>
              <w:spacing w:after="60"/>
              <w:rPr>
                <w:iCs/>
                <w:sz w:val="20"/>
                <w:szCs w:val="20"/>
              </w:rPr>
            </w:pPr>
            <w:r w:rsidRPr="00B94D00">
              <w:rPr>
                <w:iCs/>
                <w:sz w:val="20"/>
                <w:szCs w:val="20"/>
              </w:rPr>
              <w:t xml:space="preserve">RCGMEC </w:t>
            </w:r>
            <w:r w:rsidRPr="00B94D00">
              <w:rPr>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6AEE7011" w14:textId="77777777" w:rsidR="00572F68" w:rsidRPr="00B94D00" w:rsidRDefault="00572F68" w:rsidP="005C0B53">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84E352F" w14:textId="77777777" w:rsidR="00572F68" w:rsidRPr="00B94D00" w:rsidRDefault="00572F68" w:rsidP="005C0B53">
            <w:pPr>
              <w:spacing w:after="60"/>
              <w:rPr>
                <w:iCs/>
                <w:sz w:val="20"/>
                <w:szCs w:val="20"/>
              </w:rPr>
            </w:pPr>
            <w:r w:rsidRPr="00B94D00">
              <w:rPr>
                <w:i/>
                <w:iCs/>
                <w:sz w:val="20"/>
                <w:szCs w:val="20"/>
              </w:rPr>
              <w:t>Resource Category Generic Minimum-Energy Cost</w:t>
            </w:r>
            <w:r w:rsidRPr="00B94D00">
              <w:rPr>
                <w:iCs/>
                <w:sz w:val="20"/>
                <w:szCs w:val="20"/>
              </w:rPr>
              <w:t>—The Resource Category Generic Minimum-Energy Cost cap for the category of the Resource, according to Section 4.4.9.2.3, Startup Offer and Minimum-Energy Offer Generic Caps, for the Operating Day.</w:t>
            </w:r>
          </w:p>
        </w:tc>
      </w:tr>
      <w:tr w:rsidR="00572F68" w:rsidRPr="00B94D00" w14:paraId="1D56D729"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04CFBC68" w14:textId="77777777" w:rsidR="00572F68" w:rsidRPr="00B94D00" w:rsidRDefault="00572F68" w:rsidP="005C0B53">
            <w:pPr>
              <w:spacing w:after="60"/>
              <w:rPr>
                <w:iCs/>
                <w:sz w:val="20"/>
                <w:szCs w:val="20"/>
              </w:rPr>
            </w:pPr>
            <w:r w:rsidRPr="00B94D00">
              <w:rPr>
                <w:iCs/>
                <w:sz w:val="20"/>
                <w:szCs w:val="20"/>
              </w:rPr>
              <w:t xml:space="preserve">RTEOCOST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307B87EC" w14:textId="77777777" w:rsidR="00572F68" w:rsidRPr="00B94D00" w:rsidRDefault="00572F68" w:rsidP="005C0B53">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0E1A2DAC" w14:textId="77777777" w:rsidR="00572F68" w:rsidRPr="00B94D00" w:rsidRDefault="00572F68" w:rsidP="005C0B53">
            <w:pPr>
              <w:spacing w:after="60"/>
              <w:rPr>
                <w:i/>
                <w:iCs/>
                <w:sz w:val="20"/>
                <w:szCs w:val="20"/>
              </w:rPr>
            </w:pPr>
            <w:r w:rsidRPr="00B94D00">
              <w:rPr>
                <w:i/>
                <w:iCs/>
                <w:sz w:val="20"/>
                <w:szCs w:val="20"/>
              </w:rPr>
              <w:t xml:space="preserve">Real-Time Energy Offer Curve Cost </w:t>
            </w:r>
            <w:proofErr w:type="spellStart"/>
            <w:r w:rsidRPr="00B94D00">
              <w:rPr>
                <w:i/>
                <w:iCs/>
                <w:sz w:val="20"/>
                <w:szCs w:val="20"/>
              </w:rPr>
              <w:t>Cap</w:t>
            </w:r>
            <w:r w:rsidRPr="00B94D00">
              <w:rPr>
                <w:rFonts w:ascii="Symbol" w:eastAsia="Symbol" w:hAnsi="Symbol" w:cs="Symbol"/>
                <w:sz w:val="20"/>
                <w:szCs w:val="20"/>
              </w:rPr>
              <w:t>¾</w:t>
            </w:r>
            <w:r w:rsidRPr="00B94D00">
              <w:rPr>
                <w:iCs/>
                <w:sz w:val="20"/>
                <w:szCs w:val="20"/>
              </w:rPr>
              <w:t>The</w:t>
            </w:r>
            <w:proofErr w:type="spellEnd"/>
            <w:r w:rsidRPr="00B94D00">
              <w:rPr>
                <w:iCs/>
                <w:sz w:val="20"/>
                <w:szCs w:val="20"/>
              </w:rPr>
              <w:t xml:space="preserve"> Energy Offer Curve Cost Cap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Resource’s generation above the LSL for the Settlement Interval </w:t>
            </w:r>
            <w:r w:rsidRPr="00B94D00">
              <w:rPr>
                <w:i/>
                <w:iCs/>
                <w:sz w:val="20"/>
                <w:szCs w:val="20"/>
              </w:rPr>
              <w:t xml:space="preserve">i. </w:t>
            </w:r>
            <w:r w:rsidRPr="00B94D00">
              <w:rPr>
                <w:iCs/>
                <w:sz w:val="20"/>
                <w:szCs w:val="20"/>
              </w:rPr>
              <w:t xml:space="preserve"> See</w:t>
            </w:r>
            <w:r w:rsidRPr="00B94D00">
              <w:rPr>
                <w:b/>
                <w:iCs/>
                <w:sz w:val="20"/>
                <w:szCs w:val="20"/>
              </w:rPr>
              <w:t xml:space="preserve"> </w:t>
            </w:r>
            <w:r w:rsidRPr="00B94D00">
              <w:rPr>
                <w:iCs/>
                <w:sz w:val="20"/>
                <w:szCs w:val="20"/>
              </w:rPr>
              <w:t xml:space="preserve">Section 4.4.9.3.3.  Where for a Combined Cycle Train, the Resource </w:t>
            </w:r>
            <w:r w:rsidRPr="00B94D00">
              <w:rPr>
                <w:i/>
                <w:iCs/>
                <w:sz w:val="20"/>
                <w:szCs w:val="20"/>
              </w:rPr>
              <w:t xml:space="preserve">r </w:t>
            </w:r>
            <w:r w:rsidRPr="00B94D00">
              <w:rPr>
                <w:iCs/>
                <w:sz w:val="20"/>
                <w:szCs w:val="20"/>
              </w:rPr>
              <w:t>is the Combined Cycle Train.</w:t>
            </w:r>
          </w:p>
        </w:tc>
      </w:tr>
      <w:tr w:rsidR="00572F68" w:rsidRPr="00B94D00" w14:paraId="6006A032"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2788F1CC" w14:textId="77777777" w:rsidR="00572F68" w:rsidRPr="00B94D00" w:rsidRDefault="00572F68" w:rsidP="005C0B53">
            <w:pPr>
              <w:spacing w:after="60"/>
              <w:rPr>
                <w:iCs/>
                <w:sz w:val="20"/>
                <w:szCs w:val="20"/>
              </w:rPr>
            </w:pPr>
            <w:r w:rsidRPr="00B94D00">
              <w:rPr>
                <w:iCs/>
                <w:sz w:val="20"/>
                <w:szCs w:val="20"/>
              </w:rPr>
              <w:t xml:space="preserve">RTMG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BB0F7E6" w14:textId="77777777" w:rsidR="00572F68" w:rsidRPr="00B94D00" w:rsidRDefault="00572F68" w:rsidP="005C0B53">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F2315C2" w14:textId="77777777" w:rsidR="00572F68" w:rsidRPr="00B94D00" w:rsidRDefault="00572F68" w:rsidP="005C0B53">
            <w:pPr>
              <w:spacing w:after="60"/>
              <w:rPr>
                <w:iCs/>
                <w:sz w:val="20"/>
                <w:szCs w:val="20"/>
              </w:rPr>
            </w:pPr>
            <w:r w:rsidRPr="00B94D00">
              <w:rPr>
                <w:i/>
                <w:iCs/>
                <w:sz w:val="20"/>
                <w:szCs w:val="20"/>
              </w:rPr>
              <w:t>Real-Time Metered Generation</w:t>
            </w:r>
            <w:r w:rsidRPr="00B94D00">
              <w:rPr>
                <w:iCs/>
                <w:sz w:val="20"/>
                <w:szCs w:val="20"/>
              </w:rPr>
              <w:t xml:space="preserve">—The Resource </w:t>
            </w:r>
            <w:r w:rsidRPr="00B94D00">
              <w:rPr>
                <w:i/>
                <w:iCs/>
                <w:sz w:val="20"/>
                <w:szCs w:val="20"/>
              </w:rPr>
              <w:t>r</w:t>
            </w:r>
            <w:r w:rsidRPr="00B94D00">
              <w:rPr>
                <w:iCs/>
                <w:sz w:val="20"/>
                <w:szCs w:val="20"/>
              </w:rPr>
              <w:t xml:space="preserve">’s metered generation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the Combined Cycle Train.</w:t>
            </w:r>
          </w:p>
        </w:tc>
      </w:tr>
      <w:tr w:rsidR="00572F68" w:rsidRPr="00B94D00" w14:paraId="198025B0"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793C8D81" w14:textId="77777777" w:rsidR="00572F68" w:rsidRPr="00B94D00" w:rsidRDefault="00572F68" w:rsidP="005C0B53">
            <w:pPr>
              <w:spacing w:after="60"/>
              <w:rPr>
                <w:iCs/>
                <w:sz w:val="20"/>
                <w:szCs w:val="20"/>
              </w:rPr>
            </w:pPr>
            <w:r w:rsidRPr="00B94D00">
              <w:rPr>
                <w:iCs/>
                <w:sz w:val="20"/>
                <w:szCs w:val="20"/>
              </w:rPr>
              <w:t xml:space="preserve">LSL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30D8AEC" w14:textId="77777777" w:rsidR="00572F68" w:rsidRPr="00B94D00" w:rsidRDefault="00572F68" w:rsidP="005C0B53">
            <w:pPr>
              <w:spacing w:after="60"/>
              <w:jc w:val="center"/>
              <w:rPr>
                <w:iCs/>
                <w:sz w:val="20"/>
                <w:szCs w:val="20"/>
              </w:rPr>
            </w:pPr>
            <w:r w:rsidRPr="00B94D00">
              <w:rPr>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5997395A" w14:textId="77777777" w:rsidR="00572F68" w:rsidRPr="00B94D00" w:rsidRDefault="00572F68" w:rsidP="005C0B53">
            <w:pPr>
              <w:spacing w:after="60"/>
              <w:rPr>
                <w:iCs/>
                <w:sz w:val="20"/>
                <w:szCs w:val="20"/>
              </w:rPr>
            </w:pPr>
            <w:r w:rsidRPr="00B94D00">
              <w:rPr>
                <w:i/>
                <w:iCs/>
                <w:sz w:val="20"/>
                <w:szCs w:val="20"/>
              </w:rPr>
              <w:t>Low Sustained Limit</w:t>
            </w:r>
            <w:r w:rsidRPr="00B94D00">
              <w:rPr>
                <w:iCs/>
                <w:sz w:val="20"/>
                <w:szCs w:val="20"/>
              </w:rPr>
              <w:t xml:space="preserve">—The LSL of Generation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hour that includes the Settlement Interval </w:t>
            </w:r>
            <w:r w:rsidRPr="00B94D00">
              <w:rPr>
                <w:i/>
                <w:iCs/>
                <w:sz w:val="20"/>
                <w:szCs w:val="20"/>
              </w:rPr>
              <w:t>i</w:t>
            </w:r>
            <w:r w:rsidRPr="00B94D00">
              <w:rPr>
                <w:iCs/>
                <w:sz w:val="20"/>
                <w:szCs w:val="20"/>
              </w:rPr>
              <w:t xml:space="preserve">, as submitted in the COP.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572F68" w:rsidRPr="00B94D00" w14:paraId="0D677455" w14:textId="77777777" w:rsidTr="005C0B53">
        <w:trPr>
          <w:cantSplit/>
        </w:trPr>
        <w:tc>
          <w:tcPr>
            <w:tcW w:w="883" w:type="pct"/>
            <w:tcBorders>
              <w:top w:val="single" w:sz="6" w:space="0" w:color="auto"/>
              <w:left w:val="single" w:sz="4" w:space="0" w:color="auto"/>
              <w:bottom w:val="single" w:sz="6" w:space="0" w:color="auto"/>
              <w:right w:val="single" w:sz="6" w:space="0" w:color="auto"/>
            </w:tcBorders>
          </w:tcPr>
          <w:p w14:paraId="64328B4E" w14:textId="77777777" w:rsidR="00572F68" w:rsidRPr="00B94D00" w:rsidRDefault="00572F68" w:rsidP="005C0B53">
            <w:pPr>
              <w:spacing w:after="60"/>
              <w:rPr>
                <w:iCs/>
                <w:sz w:val="20"/>
                <w:szCs w:val="20"/>
              </w:rPr>
            </w:pPr>
            <w:r w:rsidRPr="00B94D00">
              <w:rPr>
                <w:iCs/>
                <w:sz w:val="20"/>
                <w:szCs w:val="20"/>
              </w:rPr>
              <w:t xml:space="preserve">RTASREV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2171C49" w14:textId="77777777" w:rsidR="00572F68" w:rsidRPr="00B94D00" w:rsidRDefault="00572F68" w:rsidP="005C0B53">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4BA4D40A" w14:textId="77777777" w:rsidR="00572F68" w:rsidRPr="00B94D00" w:rsidRDefault="00572F68" w:rsidP="005C0B53">
            <w:pPr>
              <w:spacing w:after="60"/>
              <w:rPr>
                <w:i/>
                <w:iCs/>
                <w:sz w:val="20"/>
                <w:szCs w:val="20"/>
              </w:rPr>
            </w:pPr>
            <w:r w:rsidRPr="00B94D00">
              <w:rPr>
                <w:i/>
                <w:sz w:val="20"/>
                <w:szCs w:val="20"/>
              </w:rPr>
              <w:t xml:space="preserve">Real-Time Ancillary Service Revenue </w:t>
            </w:r>
            <w:r w:rsidRPr="00B94D00">
              <w:rPr>
                <w:sz w:val="20"/>
                <w:szCs w:val="20"/>
              </w:rPr>
              <w:t xml:space="preserve">— The total Real-Time Ancillary Service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46181347" w14:textId="77777777" w:rsidTr="005C0B53">
        <w:trPr>
          <w:cantSplit/>
        </w:trPr>
        <w:tc>
          <w:tcPr>
            <w:tcW w:w="883" w:type="pct"/>
            <w:tcBorders>
              <w:top w:val="single" w:sz="6" w:space="0" w:color="auto"/>
              <w:left w:val="single" w:sz="4" w:space="0" w:color="auto"/>
              <w:bottom w:val="single" w:sz="6" w:space="0" w:color="auto"/>
              <w:right w:val="single" w:sz="6" w:space="0" w:color="auto"/>
            </w:tcBorders>
          </w:tcPr>
          <w:p w14:paraId="54E68C30" w14:textId="77777777" w:rsidR="00572F68" w:rsidRPr="00B94D00" w:rsidRDefault="00572F68" w:rsidP="005C0B53">
            <w:pPr>
              <w:spacing w:after="60"/>
              <w:rPr>
                <w:iCs/>
                <w:sz w:val="20"/>
                <w:szCs w:val="20"/>
              </w:rPr>
            </w:pPr>
            <w:r w:rsidRPr="00B94D00">
              <w:rPr>
                <w:sz w:val="20"/>
                <w:szCs w:val="20"/>
              </w:rPr>
              <w:t xml:space="preserve">RTRUREV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B9CE6D4" w14:textId="77777777" w:rsidR="00572F68" w:rsidRPr="00B94D00" w:rsidRDefault="00572F68" w:rsidP="005C0B53">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3D50213E" w14:textId="77777777" w:rsidR="00572F68" w:rsidRPr="00B94D00" w:rsidRDefault="00572F68" w:rsidP="005C0B53">
            <w:pPr>
              <w:spacing w:after="60"/>
              <w:rPr>
                <w:i/>
                <w:iCs/>
                <w:sz w:val="20"/>
                <w:szCs w:val="20"/>
              </w:rPr>
            </w:pPr>
            <w:r w:rsidRPr="00B94D00">
              <w:rPr>
                <w:i/>
                <w:sz w:val="20"/>
                <w:szCs w:val="20"/>
              </w:rPr>
              <w:t xml:space="preserve">Real-Time Reg-Up Revenue </w:t>
            </w:r>
            <w:r w:rsidRPr="00B94D00">
              <w:rPr>
                <w:sz w:val="20"/>
                <w:szCs w:val="20"/>
              </w:rPr>
              <w:t xml:space="preserve">— The Real-Time Reg-Up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Real-Time Ancillary Service Imbalance Payment or Charge.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4375CD41" w14:textId="77777777" w:rsidTr="005C0B53">
        <w:trPr>
          <w:cantSplit/>
        </w:trPr>
        <w:tc>
          <w:tcPr>
            <w:tcW w:w="883" w:type="pct"/>
            <w:tcBorders>
              <w:top w:val="single" w:sz="6" w:space="0" w:color="auto"/>
              <w:left w:val="single" w:sz="4" w:space="0" w:color="auto"/>
              <w:bottom w:val="single" w:sz="6" w:space="0" w:color="auto"/>
              <w:right w:val="single" w:sz="6" w:space="0" w:color="auto"/>
            </w:tcBorders>
          </w:tcPr>
          <w:p w14:paraId="24A856C6" w14:textId="77777777" w:rsidR="00572F68" w:rsidRPr="00B94D00" w:rsidRDefault="00572F68" w:rsidP="005C0B53">
            <w:pPr>
              <w:spacing w:after="60"/>
              <w:rPr>
                <w:iCs/>
                <w:sz w:val="20"/>
                <w:szCs w:val="20"/>
              </w:rPr>
            </w:pPr>
            <w:r w:rsidRPr="00B94D00">
              <w:rPr>
                <w:sz w:val="20"/>
                <w:szCs w:val="20"/>
              </w:rPr>
              <w:t xml:space="preserve">RTRDREV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915A472" w14:textId="77777777" w:rsidR="00572F68" w:rsidRPr="00B94D00" w:rsidRDefault="00572F68" w:rsidP="005C0B53">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7E52A44B" w14:textId="77777777" w:rsidR="00572F68" w:rsidRPr="00B94D00" w:rsidRDefault="00572F68" w:rsidP="005C0B53">
            <w:pPr>
              <w:spacing w:after="60"/>
              <w:rPr>
                <w:i/>
                <w:iCs/>
                <w:sz w:val="20"/>
                <w:szCs w:val="20"/>
              </w:rPr>
            </w:pPr>
            <w:r w:rsidRPr="00B94D00">
              <w:rPr>
                <w:i/>
                <w:sz w:val="20"/>
                <w:szCs w:val="20"/>
              </w:rPr>
              <w:t xml:space="preserve">Real-Time Reg-Down Revenue </w:t>
            </w:r>
            <w:r w:rsidRPr="00B94D00">
              <w:rPr>
                <w:sz w:val="20"/>
                <w:szCs w:val="20"/>
              </w:rPr>
              <w:t xml:space="preserve">— The Real-Time Reg-Down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5AC6C61F" w14:textId="77777777" w:rsidTr="005C0B53">
        <w:trPr>
          <w:cantSplit/>
        </w:trPr>
        <w:tc>
          <w:tcPr>
            <w:tcW w:w="883" w:type="pct"/>
            <w:tcBorders>
              <w:top w:val="single" w:sz="6" w:space="0" w:color="auto"/>
              <w:left w:val="single" w:sz="4" w:space="0" w:color="auto"/>
              <w:bottom w:val="single" w:sz="6" w:space="0" w:color="auto"/>
              <w:right w:val="single" w:sz="6" w:space="0" w:color="auto"/>
            </w:tcBorders>
          </w:tcPr>
          <w:p w14:paraId="195001C5" w14:textId="77777777" w:rsidR="00572F68" w:rsidRPr="00B94D00" w:rsidRDefault="00572F68" w:rsidP="005C0B53">
            <w:pPr>
              <w:spacing w:after="60"/>
              <w:rPr>
                <w:iCs/>
                <w:sz w:val="20"/>
                <w:szCs w:val="20"/>
              </w:rPr>
            </w:pPr>
            <w:r w:rsidRPr="00B94D00">
              <w:rPr>
                <w:sz w:val="20"/>
                <w:szCs w:val="20"/>
              </w:rPr>
              <w:t xml:space="preserve">RTRRREV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D609D29" w14:textId="77777777" w:rsidR="00572F68" w:rsidRPr="00B94D00" w:rsidRDefault="00572F68" w:rsidP="005C0B53">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6E7A0961" w14:textId="77777777" w:rsidR="00572F68" w:rsidRPr="00B94D00" w:rsidRDefault="00572F68" w:rsidP="005C0B53">
            <w:pPr>
              <w:spacing w:after="60"/>
              <w:rPr>
                <w:i/>
                <w:iCs/>
                <w:sz w:val="20"/>
                <w:szCs w:val="20"/>
              </w:rPr>
            </w:pPr>
            <w:r w:rsidRPr="00B94D00">
              <w:rPr>
                <w:i/>
                <w:sz w:val="20"/>
                <w:szCs w:val="20"/>
              </w:rPr>
              <w:t xml:space="preserve">Real-Time Responsive Reserve Revenue </w:t>
            </w:r>
            <w:r w:rsidRPr="00B94D00">
              <w:rPr>
                <w:sz w:val="20"/>
                <w:szCs w:val="20"/>
              </w:rPr>
              <w:t xml:space="preserve">— The Real-Time 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7894EDFD" w14:textId="77777777" w:rsidTr="005C0B53">
        <w:trPr>
          <w:cantSplit/>
        </w:trPr>
        <w:tc>
          <w:tcPr>
            <w:tcW w:w="883" w:type="pct"/>
            <w:tcBorders>
              <w:top w:val="single" w:sz="6" w:space="0" w:color="auto"/>
              <w:left w:val="single" w:sz="4" w:space="0" w:color="auto"/>
              <w:bottom w:val="single" w:sz="6" w:space="0" w:color="auto"/>
              <w:right w:val="single" w:sz="6" w:space="0" w:color="auto"/>
            </w:tcBorders>
          </w:tcPr>
          <w:p w14:paraId="16AB8515" w14:textId="77777777" w:rsidR="00572F68" w:rsidRPr="00B94D00" w:rsidRDefault="00572F68" w:rsidP="005C0B53">
            <w:pPr>
              <w:spacing w:after="60"/>
              <w:rPr>
                <w:iCs/>
                <w:sz w:val="20"/>
                <w:szCs w:val="20"/>
              </w:rPr>
            </w:pPr>
            <w:r w:rsidRPr="00B94D00">
              <w:rPr>
                <w:sz w:val="20"/>
                <w:szCs w:val="20"/>
              </w:rPr>
              <w:t xml:space="preserve">RTNSREV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D1D26BB" w14:textId="77777777" w:rsidR="00572F68" w:rsidRPr="00B94D00" w:rsidRDefault="00572F68" w:rsidP="005C0B53">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7263C54C" w14:textId="77777777" w:rsidR="00572F68" w:rsidRPr="00B94D00" w:rsidRDefault="00572F68" w:rsidP="005C0B53">
            <w:pPr>
              <w:spacing w:after="60"/>
              <w:rPr>
                <w:i/>
                <w:iCs/>
                <w:sz w:val="20"/>
                <w:szCs w:val="20"/>
              </w:rPr>
            </w:pPr>
            <w:r w:rsidRPr="00B94D00">
              <w:rPr>
                <w:i/>
                <w:sz w:val="20"/>
                <w:szCs w:val="20"/>
              </w:rPr>
              <w:t xml:space="preserve">Real-Time Non-Spin Revenue </w:t>
            </w:r>
            <w:r w:rsidRPr="00B94D00">
              <w:rPr>
                <w:sz w:val="20"/>
                <w:szCs w:val="20"/>
              </w:rPr>
              <w:t xml:space="preserve">— The Real-Time Non-Spin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1589B7FA" w14:textId="77777777" w:rsidTr="005C0B53">
        <w:trPr>
          <w:cantSplit/>
          <w:ins w:id="705" w:author="ERCOT" w:date="2025-12-08T11:00:00Z"/>
        </w:trPr>
        <w:tc>
          <w:tcPr>
            <w:tcW w:w="883" w:type="pct"/>
            <w:tcBorders>
              <w:top w:val="single" w:sz="6" w:space="0" w:color="auto"/>
              <w:left w:val="single" w:sz="4" w:space="0" w:color="auto"/>
              <w:bottom w:val="single" w:sz="6" w:space="0" w:color="auto"/>
              <w:right w:val="single" w:sz="6" w:space="0" w:color="auto"/>
            </w:tcBorders>
          </w:tcPr>
          <w:p w14:paraId="047B0D02" w14:textId="77777777" w:rsidR="00572F68" w:rsidRPr="00B94D00" w:rsidRDefault="00572F68" w:rsidP="005C0B53">
            <w:pPr>
              <w:spacing w:after="60"/>
              <w:rPr>
                <w:ins w:id="706" w:author="ERCOT" w:date="2025-12-08T11:00:00Z" w16du:dateUtc="2025-12-08T17:00:00Z"/>
                <w:sz w:val="20"/>
                <w:szCs w:val="20"/>
              </w:rPr>
            </w:pPr>
            <w:ins w:id="707" w:author="ERCOT" w:date="2025-12-08T11:00:00Z" w16du:dateUtc="2025-12-08T17:00:00Z">
              <w:r w:rsidRPr="00B94D00">
                <w:rPr>
                  <w:sz w:val="20"/>
                  <w:szCs w:val="20"/>
                </w:rPr>
                <w:lastRenderedPageBreak/>
                <w:t xml:space="preserve">RTDRRREV </w:t>
              </w:r>
              <w:r w:rsidRPr="00B94D00">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7FAEB035" w14:textId="77777777" w:rsidR="00572F68" w:rsidRPr="00B94D00" w:rsidRDefault="00572F68" w:rsidP="005C0B53">
            <w:pPr>
              <w:spacing w:after="60"/>
              <w:jc w:val="center"/>
              <w:rPr>
                <w:ins w:id="708" w:author="ERCOT" w:date="2025-12-08T11:00:00Z" w16du:dateUtc="2025-12-08T17:00:00Z"/>
                <w:sz w:val="20"/>
                <w:szCs w:val="20"/>
              </w:rPr>
            </w:pPr>
            <w:ins w:id="709" w:author="ERCOT" w:date="2025-12-08T11:00:00Z" w16du:dateUtc="2025-12-08T17:00:00Z">
              <w:r w:rsidRPr="00B94D00">
                <w:rPr>
                  <w:sz w:val="20"/>
                  <w:szCs w:val="20"/>
                </w:rPr>
                <w:t>$</w:t>
              </w:r>
            </w:ins>
          </w:p>
        </w:tc>
        <w:tc>
          <w:tcPr>
            <w:tcW w:w="3646" w:type="pct"/>
            <w:tcBorders>
              <w:top w:val="single" w:sz="6" w:space="0" w:color="auto"/>
              <w:left w:val="single" w:sz="6" w:space="0" w:color="auto"/>
              <w:bottom w:val="single" w:sz="6" w:space="0" w:color="auto"/>
              <w:right w:val="single" w:sz="4" w:space="0" w:color="auto"/>
            </w:tcBorders>
          </w:tcPr>
          <w:p w14:paraId="6BAAE114" w14:textId="77777777" w:rsidR="00572F68" w:rsidRPr="00B94D00" w:rsidRDefault="00572F68" w:rsidP="005C0B53">
            <w:pPr>
              <w:spacing w:after="60"/>
              <w:rPr>
                <w:ins w:id="710" w:author="ERCOT" w:date="2025-12-08T11:00:00Z" w16du:dateUtc="2025-12-08T17:00:00Z"/>
                <w:i/>
                <w:sz w:val="20"/>
                <w:szCs w:val="20"/>
              </w:rPr>
            </w:pPr>
            <w:ins w:id="711" w:author="ERCOT" w:date="2025-12-08T11:00:00Z" w16du:dateUtc="2025-12-08T17:00:00Z">
              <w:r w:rsidRPr="00B94D00">
                <w:rPr>
                  <w:i/>
                  <w:sz w:val="20"/>
                  <w:szCs w:val="20"/>
                </w:rPr>
                <w:t xml:space="preserve">Real-Time Dispatchable Reliability Reserve Service Revenue </w:t>
              </w:r>
              <w:r w:rsidRPr="00B94D00">
                <w:rPr>
                  <w:sz w:val="20"/>
                  <w:szCs w:val="20"/>
                </w:rPr>
                <w:t xml:space="preserve">— The Real-Time DRRS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ins>
          </w:p>
        </w:tc>
      </w:tr>
      <w:tr w:rsidR="00572F68" w:rsidRPr="00B94D00" w14:paraId="21354ABB" w14:textId="77777777" w:rsidTr="005C0B53">
        <w:trPr>
          <w:cantSplit/>
        </w:trPr>
        <w:tc>
          <w:tcPr>
            <w:tcW w:w="883" w:type="pct"/>
            <w:tcBorders>
              <w:top w:val="single" w:sz="6" w:space="0" w:color="auto"/>
              <w:left w:val="single" w:sz="4" w:space="0" w:color="auto"/>
              <w:bottom w:val="single" w:sz="6" w:space="0" w:color="auto"/>
              <w:right w:val="single" w:sz="6" w:space="0" w:color="auto"/>
            </w:tcBorders>
          </w:tcPr>
          <w:p w14:paraId="5F63A119" w14:textId="77777777" w:rsidR="00572F68" w:rsidRPr="00B94D00" w:rsidRDefault="00572F68" w:rsidP="005C0B53">
            <w:pPr>
              <w:spacing w:after="60"/>
              <w:rPr>
                <w:iCs/>
                <w:sz w:val="20"/>
                <w:szCs w:val="20"/>
              </w:rPr>
            </w:pPr>
            <w:r w:rsidRPr="00B94D00">
              <w:rPr>
                <w:sz w:val="20"/>
                <w:szCs w:val="20"/>
              </w:rPr>
              <w:t xml:space="preserve">RTECRREV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C282D87" w14:textId="77777777" w:rsidR="00572F68" w:rsidRPr="00B94D00" w:rsidRDefault="00572F68" w:rsidP="005C0B53">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7C6747AA" w14:textId="77777777" w:rsidR="00572F68" w:rsidRPr="00B94D00" w:rsidRDefault="00572F68" w:rsidP="005C0B53">
            <w:pPr>
              <w:spacing w:after="60"/>
              <w:rPr>
                <w:i/>
                <w:iCs/>
                <w:sz w:val="20"/>
                <w:szCs w:val="20"/>
              </w:rPr>
            </w:pPr>
            <w:r w:rsidRPr="00B94D00">
              <w:rPr>
                <w:i/>
                <w:sz w:val="20"/>
                <w:szCs w:val="20"/>
              </w:rPr>
              <w:t xml:space="preserve">Real-Time ERCOT Contingency Reserve Service Revenue </w:t>
            </w:r>
            <w:r w:rsidRPr="00B94D00">
              <w:rPr>
                <w:sz w:val="20"/>
                <w:szCs w:val="20"/>
              </w:rPr>
              <w:t xml:space="preserve">— The Real-Time ECRS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572F68" w:rsidRPr="00B94D00" w14:paraId="53B15CF2"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1480B915" w14:textId="77777777" w:rsidR="00572F68" w:rsidRPr="00B94D00" w:rsidRDefault="00572F68" w:rsidP="005C0B53">
            <w:pPr>
              <w:spacing w:after="60"/>
              <w:rPr>
                <w:iCs/>
                <w:sz w:val="20"/>
                <w:szCs w:val="20"/>
              </w:rPr>
            </w:pPr>
            <w:r w:rsidRPr="00B94D00">
              <w:rPr>
                <w:iCs/>
                <w:sz w:val="20"/>
                <w:szCs w:val="20"/>
              </w:rPr>
              <w:t xml:space="preserve">VSSVARAMT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949299B" w14:textId="77777777" w:rsidR="00572F68" w:rsidRPr="00B94D00" w:rsidRDefault="00572F68" w:rsidP="005C0B53">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76CDE404" w14:textId="77777777" w:rsidR="00572F68" w:rsidRPr="00B94D00" w:rsidRDefault="00572F68" w:rsidP="005C0B53">
            <w:pPr>
              <w:spacing w:after="60"/>
              <w:rPr>
                <w:i/>
                <w:iCs/>
                <w:sz w:val="20"/>
                <w:szCs w:val="20"/>
              </w:rPr>
            </w:pPr>
            <w:r w:rsidRPr="00B94D00">
              <w:rPr>
                <w:i/>
                <w:sz w:val="20"/>
                <w:szCs w:val="20"/>
              </w:rPr>
              <w:t xml:space="preserve">Voltage Support Service </w:t>
            </w:r>
            <w:proofErr w:type="spellStart"/>
            <w:r w:rsidRPr="00B94D00">
              <w:rPr>
                <w:i/>
                <w:sz w:val="20"/>
                <w:szCs w:val="20"/>
              </w:rPr>
              <w:t>VAr</w:t>
            </w:r>
            <w:proofErr w:type="spellEnd"/>
            <w:r w:rsidRPr="00B94D00">
              <w:rPr>
                <w:i/>
                <w:sz w:val="20"/>
                <w:szCs w:val="20"/>
              </w:rPr>
              <w:t xml:space="preserve"> Amount—</w:t>
            </w:r>
            <w:r w:rsidRPr="00B94D00">
              <w:rPr>
                <w:sz w:val="20"/>
                <w:szCs w:val="20"/>
              </w:rPr>
              <w:t xml:space="preserve">The payment to the QSE for the VSS provided by Generation Resource r for the 15-minute Settlement Interval </w:t>
            </w:r>
            <w:r w:rsidRPr="00B94D00">
              <w:rPr>
                <w:i/>
                <w:sz w:val="20"/>
                <w:szCs w:val="20"/>
              </w:rPr>
              <w:t>i</w:t>
            </w:r>
            <w:r w:rsidRPr="00B94D00">
              <w:rPr>
                <w:sz w:val="20"/>
                <w:szCs w:val="20"/>
              </w:rPr>
              <w:t>.  See Section 6.6.7.1, Voltage Support Service Payments.  Payment for VSS is made to the Combined Cycle Train.</w:t>
            </w:r>
            <w:r w:rsidRPr="00B94D00" w:rsidDel="00CB54C9">
              <w:rPr>
                <w:i/>
                <w:sz w:val="20"/>
                <w:szCs w:val="20"/>
              </w:rPr>
              <w:t xml:space="preserve"> </w:t>
            </w:r>
          </w:p>
        </w:tc>
      </w:tr>
      <w:tr w:rsidR="00572F68" w:rsidRPr="00B94D00" w14:paraId="5A31D191"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5647948B" w14:textId="77777777" w:rsidR="00572F68" w:rsidRPr="00B94D00" w:rsidRDefault="00572F68" w:rsidP="005C0B53">
            <w:pPr>
              <w:spacing w:after="60"/>
              <w:rPr>
                <w:iCs/>
                <w:sz w:val="20"/>
                <w:szCs w:val="20"/>
              </w:rPr>
            </w:pPr>
            <w:r w:rsidRPr="00B94D00">
              <w:rPr>
                <w:iCs/>
                <w:sz w:val="20"/>
                <w:szCs w:val="20"/>
              </w:rPr>
              <w:t xml:space="preserve">VSSEAMT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31A702A" w14:textId="77777777" w:rsidR="00572F68" w:rsidRPr="00B94D00" w:rsidRDefault="00572F68" w:rsidP="005C0B53">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784DC2A9" w14:textId="77777777" w:rsidR="00572F68" w:rsidRPr="00B94D00" w:rsidRDefault="00572F68" w:rsidP="005C0B53">
            <w:pPr>
              <w:spacing w:after="60"/>
              <w:rPr>
                <w:i/>
                <w:iCs/>
                <w:sz w:val="20"/>
                <w:szCs w:val="20"/>
              </w:rPr>
            </w:pPr>
            <w:r w:rsidRPr="00B94D00">
              <w:rPr>
                <w:i/>
                <w:sz w:val="20"/>
                <w:szCs w:val="20"/>
              </w:rPr>
              <w:t>Voltage Support Service Energy Amount—</w:t>
            </w:r>
            <w:r w:rsidRPr="00B94D00">
              <w:rPr>
                <w:sz w:val="20"/>
                <w:szCs w:val="20"/>
              </w:rPr>
              <w:t xml:space="preserve">The lost opportunity payment to the QSE for ERCOT-directed VSS from the Generation Resource r for the 15-minute Settlement Interval </w:t>
            </w:r>
            <w:r w:rsidRPr="00B94D00">
              <w:rPr>
                <w:i/>
                <w:sz w:val="20"/>
                <w:szCs w:val="20"/>
              </w:rPr>
              <w:t>i</w:t>
            </w:r>
            <w:r w:rsidRPr="00B94D00">
              <w:rPr>
                <w:sz w:val="20"/>
                <w:szCs w:val="20"/>
              </w:rPr>
              <w:t>.  See Section 6.6.7.1.  Payment for VSS is made to the Combined Cycle Train.</w:t>
            </w:r>
            <w:r w:rsidRPr="00B94D00">
              <w:rPr>
                <w:i/>
                <w:sz w:val="20"/>
                <w:szCs w:val="20"/>
              </w:rPr>
              <w:t xml:space="preserve"> </w:t>
            </w:r>
          </w:p>
        </w:tc>
      </w:tr>
      <w:tr w:rsidR="00572F68" w:rsidRPr="00B94D00" w14:paraId="03A24E2B"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44419166" w14:textId="77777777" w:rsidR="00572F68" w:rsidRPr="00B94D00" w:rsidRDefault="00572F68" w:rsidP="005C0B53">
            <w:pPr>
              <w:spacing w:after="60"/>
              <w:rPr>
                <w:iCs/>
                <w:sz w:val="20"/>
                <w:szCs w:val="20"/>
              </w:rPr>
            </w:pPr>
            <w:r w:rsidRPr="00B94D00">
              <w:rPr>
                <w:iCs/>
                <w:sz w:val="20"/>
                <w:szCs w:val="20"/>
              </w:rPr>
              <w:t xml:space="preserve">EMREAMT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273DB36" w14:textId="77777777" w:rsidR="00572F68" w:rsidRPr="00B94D00" w:rsidRDefault="00572F68" w:rsidP="005C0B53">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51AD6256" w14:textId="77777777" w:rsidR="00572F68" w:rsidRPr="00B94D00" w:rsidRDefault="00572F68" w:rsidP="005C0B53">
            <w:pPr>
              <w:spacing w:after="60"/>
              <w:rPr>
                <w:i/>
                <w:iCs/>
                <w:sz w:val="20"/>
                <w:szCs w:val="20"/>
              </w:rPr>
            </w:pPr>
            <w:r w:rsidRPr="00B94D00">
              <w:rPr>
                <w:i/>
                <w:sz w:val="20"/>
                <w:szCs w:val="20"/>
              </w:rPr>
              <w:t>Emergency Energy Amount—</w:t>
            </w:r>
            <w:r w:rsidRPr="00B94D00">
              <w:rPr>
                <w:sz w:val="20"/>
                <w:szCs w:val="20"/>
              </w:rPr>
              <w:t xml:space="preserve">The payment to the QSE </w:t>
            </w:r>
            <w:proofErr w:type="gramStart"/>
            <w:r w:rsidRPr="00B94D00">
              <w:rPr>
                <w:sz w:val="20"/>
                <w:szCs w:val="20"/>
              </w:rPr>
              <w:t>as</w:t>
            </w:r>
            <w:proofErr w:type="gramEnd"/>
            <w:r w:rsidRPr="00B94D00">
              <w:rPr>
                <w:sz w:val="20"/>
                <w:szCs w:val="20"/>
              </w:rPr>
              <w:t xml:space="preserve"> additional compensation for the additional energy or Ancillary Services produced or consumed by the Resource </w:t>
            </w:r>
            <w:r w:rsidRPr="00B94D00">
              <w:rPr>
                <w:i/>
                <w:sz w:val="20"/>
                <w:szCs w:val="20"/>
              </w:rPr>
              <w:t>r</w:t>
            </w:r>
            <w:r w:rsidRPr="00B94D00">
              <w:rPr>
                <w:sz w:val="20"/>
                <w:szCs w:val="20"/>
              </w:rPr>
              <w:t xml:space="preserve"> in Real-Time during the Emergency Condition, for the 15-minute Settlement Interval </w:t>
            </w:r>
            <w:r w:rsidRPr="00B94D00">
              <w:rPr>
                <w:i/>
                <w:sz w:val="20"/>
                <w:szCs w:val="20"/>
              </w:rPr>
              <w:t>i</w:t>
            </w:r>
            <w:r w:rsidRPr="00B94D00">
              <w:rPr>
                <w:sz w:val="20"/>
                <w:szCs w:val="20"/>
              </w:rPr>
              <w:t>.  See Section 6.6.9.1, Payment for Emergency Operations Settlement.  Payment for emergency energy is made to the Combined Cycle Train.</w:t>
            </w:r>
          </w:p>
        </w:tc>
      </w:tr>
      <w:tr w:rsidR="00572F68" w:rsidRPr="00B94D00" w14:paraId="3942BCEF"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049D81B2" w14:textId="77777777" w:rsidR="00572F68" w:rsidRPr="00B94D00" w:rsidRDefault="00572F68" w:rsidP="005C0B53">
            <w:pPr>
              <w:spacing w:after="60"/>
              <w:rPr>
                <w:iCs/>
                <w:sz w:val="20"/>
                <w:szCs w:val="20"/>
              </w:rPr>
            </w:pPr>
            <w:r w:rsidRPr="00B94D00">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29853460" w14:textId="77777777" w:rsidR="00572F68" w:rsidRPr="00B94D00" w:rsidRDefault="00572F68" w:rsidP="005C0B53">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76370EE1" w14:textId="77777777" w:rsidR="00572F68" w:rsidRPr="00B94D00" w:rsidRDefault="00572F68" w:rsidP="005C0B53">
            <w:pPr>
              <w:spacing w:after="60"/>
              <w:rPr>
                <w:iCs/>
                <w:sz w:val="20"/>
                <w:szCs w:val="20"/>
              </w:rPr>
            </w:pPr>
            <w:r w:rsidRPr="00B94D00">
              <w:rPr>
                <w:iCs/>
                <w:sz w:val="20"/>
                <w:szCs w:val="20"/>
              </w:rPr>
              <w:t>A QSE.</w:t>
            </w:r>
          </w:p>
        </w:tc>
      </w:tr>
      <w:tr w:rsidR="00572F68" w:rsidRPr="00B94D00" w14:paraId="2EBB6EB1"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5056E594" w14:textId="77777777" w:rsidR="00572F68" w:rsidRPr="00B94D00" w:rsidRDefault="00572F68" w:rsidP="005C0B53">
            <w:pPr>
              <w:spacing w:after="60"/>
              <w:rPr>
                <w:iCs/>
                <w:sz w:val="20"/>
                <w:szCs w:val="20"/>
              </w:rPr>
            </w:pPr>
            <w:r w:rsidRPr="00B94D00">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30B246EB" w14:textId="77777777" w:rsidR="00572F68" w:rsidRPr="00B94D00" w:rsidRDefault="00572F68" w:rsidP="005C0B53">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42576B48" w14:textId="77777777" w:rsidR="00572F68" w:rsidRPr="00B94D00" w:rsidRDefault="00572F68" w:rsidP="005C0B53">
            <w:pPr>
              <w:spacing w:after="60"/>
              <w:rPr>
                <w:iCs/>
                <w:sz w:val="20"/>
                <w:szCs w:val="20"/>
              </w:rPr>
            </w:pPr>
            <w:r w:rsidRPr="00B94D00">
              <w:rPr>
                <w:iCs/>
                <w:sz w:val="20"/>
                <w:szCs w:val="20"/>
              </w:rPr>
              <w:t>A RUC-committed Generation Resource.</w:t>
            </w:r>
          </w:p>
        </w:tc>
      </w:tr>
      <w:tr w:rsidR="00572F68" w:rsidRPr="00B94D00" w14:paraId="7C3ADCF5"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6792455B" w14:textId="77777777" w:rsidR="00572F68" w:rsidRPr="00B94D00" w:rsidRDefault="00572F68" w:rsidP="005C0B53">
            <w:pPr>
              <w:spacing w:after="60"/>
              <w:rPr>
                <w:iCs/>
                <w:sz w:val="20"/>
                <w:szCs w:val="20"/>
              </w:rPr>
            </w:pPr>
            <w:r w:rsidRPr="00B94D00">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717B91B7" w14:textId="77777777" w:rsidR="00572F68" w:rsidRPr="00B94D00" w:rsidRDefault="00572F68" w:rsidP="005C0B53">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2C921BA2" w14:textId="77777777" w:rsidR="00572F68" w:rsidRPr="00B94D00" w:rsidRDefault="00572F68" w:rsidP="005C0B53">
            <w:pPr>
              <w:spacing w:after="60"/>
              <w:rPr>
                <w:iCs/>
                <w:sz w:val="20"/>
                <w:szCs w:val="20"/>
              </w:rPr>
            </w:pPr>
            <w:r w:rsidRPr="00B94D00">
              <w:rPr>
                <w:iCs/>
                <w:sz w:val="20"/>
                <w:szCs w:val="20"/>
              </w:rPr>
              <w:t>An Operating Day containing the RUC-commitment.</w:t>
            </w:r>
          </w:p>
        </w:tc>
      </w:tr>
      <w:tr w:rsidR="00572F68" w:rsidRPr="00B94D00" w14:paraId="3072C2E6" w14:textId="77777777" w:rsidTr="005C0B53">
        <w:trPr>
          <w:cantSplit/>
        </w:trPr>
        <w:tc>
          <w:tcPr>
            <w:tcW w:w="883" w:type="pct"/>
            <w:tcBorders>
              <w:top w:val="single" w:sz="6" w:space="0" w:color="auto"/>
              <w:left w:val="single" w:sz="4" w:space="0" w:color="auto"/>
              <w:bottom w:val="single" w:sz="6" w:space="0" w:color="auto"/>
              <w:right w:val="single" w:sz="6" w:space="0" w:color="auto"/>
            </w:tcBorders>
            <w:hideMark/>
          </w:tcPr>
          <w:p w14:paraId="793B8B4D" w14:textId="77777777" w:rsidR="00572F68" w:rsidRPr="00B94D00" w:rsidRDefault="00572F68" w:rsidP="005C0B53">
            <w:pPr>
              <w:spacing w:after="60"/>
              <w:rPr>
                <w:i/>
                <w:iCs/>
                <w:sz w:val="20"/>
                <w:szCs w:val="20"/>
              </w:rPr>
            </w:pPr>
            <w:r w:rsidRPr="00B94D00">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7C5C032D" w14:textId="77777777" w:rsidR="00572F68" w:rsidRPr="00B94D00" w:rsidRDefault="00572F68" w:rsidP="005C0B53">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70F2DF70" w14:textId="77777777" w:rsidR="00572F68" w:rsidRPr="00B94D00" w:rsidRDefault="00572F68" w:rsidP="005C0B53">
            <w:pPr>
              <w:spacing w:after="60"/>
              <w:rPr>
                <w:i/>
                <w:iCs/>
                <w:sz w:val="20"/>
                <w:szCs w:val="20"/>
              </w:rPr>
            </w:pPr>
            <w:r w:rsidRPr="00B94D00">
              <w:rPr>
                <w:iCs/>
                <w:sz w:val="20"/>
                <w:szCs w:val="20"/>
              </w:rPr>
              <w:t>A Resource Node Settlement Point.</w:t>
            </w:r>
          </w:p>
        </w:tc>
      </w:tr>
      <w:tr w:rsidR="00572F68" w:rsidRPr="00B94D00" w14:paraId="147CDBC4" w14:textId="77777777" w:rsidTr="005C0B53">
        <w:trPr>
          <w:cantSplit/>
        </w:trPr>
        <w:tc>
          <w:tcPr>
            <w:tcW w:w="883" w:type="pct"/>
            <w:tcBorders>
              <w:top w:val="single" w:sz="6" w:space="0" w:color="auto"/>
              <w:left w:val="single" w:sz="4" w:space="0" w:color="auto"/>
              <w:bottom w:val="single" w:sz="4" w:space="0" w:color="auto"/>
              <w:right w:val="single" w:sz="6" w:space="0" w:color="auto"/>
            </w:tcBorders>
            <w:hideMark/>
          </w:tcPr>
          <w:p w14:paraId="3DABCB18" w14:textId="77777777" w:rsidR="00572F68" w:rsidRPr="00B94D00" w:rsidRDefault="00572F68" w:rsidP="005C0B53">
            <w:pPr>
              <w:spacing w:after="60"/>
              <w:rPr>
                <w:i/>
                <w:iCs/>
                <w:sz w:val="20"/>
                <w:szCs w:val="20"/>
              </w:rPr>
            </w:pPr>
            <w:r w:rsidRPr="00B94D00">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029B33E2" w14:textId="77777777" w:rsidR="00572F68" w:rsidRPr="00B94D00" w:rsidRDefault="00572F68" w:rsidP="005C0B53">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1722289D" w14:textId="77777777" w:rsidR="00572F68" w:rsidRPr="00B94D00" w:rsidRDefault="00572F68" w:rsidP="005C0B53">
            <w:pPr>
              <w:spacing w:after="60"/>
              <w:rPr>
                <w:iCs/>
                <w:sz w:val="20"/>
                <w:szCs w:val="20"/>
              </w:rPr>
            </w:pPr>
            <w:r w:rsidRPr="00B94D00">
              <w:rPr>
                <w:iCs/>
                <w:sz w:val="20"/>
                <w:szCs w:val="20"/>
              </w:rPr>
              <w:t>A 15-minute Settlement Interval within the hour that is identified as a QSE-</w:t>
            </w:r>
            <w:proofErr w:type="spellStart"/>
            <w:r w:rsidRPr="00B94D00">
              <w:rPr>
                <w:iCs/>
                <w:sz w:val="20"/>
                <w:szCs w:val="20"/>
              </w:rPr>
              <w:t>Clawback</w:t>
            </w:r>
            <w:proofErr w:type="spellEnd"/>
            <w:r w:rsidRPr="00B94D00">
              <w:rPr>
                <w:iCs/>
                <w:sz w:val="20"/>
                <w:szCs w:val="20"/>
              </w:rPr>
              <w:t xml:space="preserve"> Interval.</w:t>
            </w:r>
          </w:p>
        </w:tc>
      </w:tr>
    </w:tbl>
    <w:p w14:paraId="1507B8AF" w14:textId="77777777" w:rsidR="00572F68" w:rsidRPr="00B94D00" w:rsidRDefault="00572F68" w:rsidP="00572F68">
      <w:pPr>
        <w:keepNext/>
        <w:tabs>
          <w:tab w:val="left" w:pos="1080"/>
        </w:tabs>
        <w:spacing w:before="480" w:after="240"/>
        <w:ind w:left="1080" w:hanging="1080"/>
        <w:outlineLvl w:val="2"/>
        <w:rPr>
          <w:b/>
          <w:i/>
        </w:rPr>
      </w:pPr>
      <w:r w:rsidRPr="00B94D00">
        <w:rPr>
          <w:b/>
          <w:i/>
        </w:rPr>
        <w:t>5.7.2</w:t>
      </w:r>
      <w:r w:rsidRPr="00B94D00">
        <w:tab/>
      </w:r>
      <w:r w:rsidRPr="00B94D00">
        <w:rPr>
          <w:b/>
          <w:i/>
        </w:rPr>
        <w:t xml:space="preserve">RUC </w:t>
      </w:r>
      <w:proofErr w:type="spellStart"/>
      <w:r w:rsidRPr="00B94D00">
        <w:rPr>
          <w:b/>
          <w:i/>
        </w:rPr>
        <w:t>Clawback</w:t>
      </w:r>
      <w:proofErr w:type="spellEnd"/>
      <w:r w:rsidRPr="00B94D00">
        <w:rPr>
          <w:b/>
          <w:i/>
        </w:rPr>
        <w:t xml:space="preserve"> Charge</w:t>
      </w:r>
      <w:bookmarkEnd w:id="637"/>
      <w:bookmarkEnd w:id="638"/>
      <w:bookmarkEnd w:id="639"/>
      <w:bookmarkEnd w:id="640"/>
      <w:bookmarkEnd w:id="641"/>
      <w:bookmarkEnd w:id="642"/>
      <w:bookmarkEnd w:id="643"/>
      <w:bookmarkEnd w:id="644"/>
    </w:p>
    <w:p w14:paraId="6444DA2E" w14:textId="77777777" w:rsidR="00572F68" w:rsidRPr="00B94D00" w:rsidRDefault="00572F68" w:rsidP="00572F68">
      <w:pPr>
        <w:spacing w:after="240"/>
        <w:ind w:left="720" w:hanging="720"/>
        <w:rPr>
          <w:iCs/>
          <w:szCs w:val="20"/>
        </w:rPr>
      </w:pPr>
      <w:bookmarkStart w:id="712" w:name="_Toc106616866"/>
      <w:r w:rsidRPr="00B94D00">
        <w:rPr>
          <w:iCs/>
          <w:szCs w:val="20"/>
        </w:rPr>
        <w:t>(1)</w:t>
      </w:r>
      <w:r w:rsidRPr="00B94D00">
        <w:rPr>
          <w:iCs/>
          <w:szCs w:val="20"/>
        </w:rPr>
        <w:tab/>
        <w:t xml:space="preserve">A QSE for a Resource shall pay a RUC </w:t>
      </w:r>
      <w:proofErr w:type="spellStart"/>
      <w:r w:rsidRPr="00B94D00">
        <w:rPr>
          <w:iCs/>
          <w:szCs w:val="20"/>
        </w:rPr>
        <w:t>Clawback</w:t>
      </w:r>
      <w:proofErr w:type="spellEnd"/>
      <w:r w:rsidRPr="00B94D00">
        <w:rPr>
          <w:iCs/>
          <w:szCs w:val="20"/>
        </w:rPr>
        <w:t xml:space="preserve"> Charge for the Operating Day if the RUC Guarantee is less than the sum of:</w:t>
      </w:r>
      <w:bookmarkEnd w:id="712"/>
    </w:p>
    <w:p w14:paraId="4072F0ED" w14:textId="77777777" w:rsidR="00572F68" w:rsidRPr="00B94D00" w:rsidRDefault="00572F68" w:rsidP="00572F68">
      <w:pPr>
        <w:spacing w:after="240"/>
        <w:ind w:left="1440" w:hanging="720"/>
        <w:rPr>
          <w:szCs w:val="20"/>
        </w:rPr>
      </w:pPr>
      <w:bookmarkStart w:id="713" w:name="_Toc106616867"/>
      <w:r w:rsidRPr="00B94D00">
        <w:rPr>
          <w:szCs w:val="20"/>
        </w:rPr>
        <w:t>(a)</w:t>
      </w:r>
      <w:r w:rsidRPr="00B94D00">
        <w:rPr>
          <w:szCs w:val="20"/>
        </w:rPr>
        <w:tab/>
        <w:t>RUC Minimum-Energy Revenue calculated in Section 5.7.1.2, RUC Minimum-Energy Revenue;</w:t>
      </w:r>
    </w:p>
    <w:p w14:paraId="14918240" w14:textId="77777777" w:rsidR="00572F68" w:rsidRPr="00B94D00" w:rsidRDefault="00572F68" w:rsidP="00572F68">
      <w:pPr>
        <w:spacing w:after="240"/>
        <w:ind w:left="1440" w:hanging="720"/>
        <w:rPr>
          <w:szCs w:val="20"/>
        </w:rPr>
      </w:pPr>
      <w:r w:rsidRPr="00B94D00">
        <w:rPr>
          <w:szCs w:val="20"/>
        </w:rPr>
        <w:t>(b)</w:t>
      </w:r>
      <w:r w:rsidRPr="00B94D00">
        <w:rPr>
          <w:szCs w:val="20"/>
        </w:rPr>
        <w:tab/>
        <w:t>Revenue Less Cost Above LSL During RUC-Committed Hours calculated in  Section 5.7.1.3, Revenue Less Cost Above LSL During RUC-Committed Hours; and</w:t>
      </w:r>
      <w:bookmarkEnd w:id="713"/>
      <w:r w:rsidRPr="00B94D00">
        <w:rPr>
          <w:szCs w:val="20"/>
        </w:rPr>
        <w:t xml:space="preserve"> </w:t>
      </w:r>
    </w:p>
    <w:p w14:paraId="2D3E9609" w14:textId="77777777" w:rsidR="00572F68" w:rsidRPr="00B94D00" w:rsidRDefault="00572F68" w:rsidP="00572F68">
      <w:pPr>
        <w:spacing w:after="240"/>
        <w:ind w:left="1440" w:hanging="720"/>
        <w:rPr>
          <w:szCs w:val="20"/>
        </w:rPr>
      </w:pPr>
      <w:bookmarkStart w:id="714" w:name="_Toc106616868"/>
      <w:r w:rsidRPr="00B94D00">
        <w:rPr>
          <w:szCs w:val="20"/>
        </w:rPr>
        <w:t>(c)</w:t>
      </w:r>
      <w:r w:rsidRPr="00B94D00">
        <w:rPr>
          <w:szCs w:val="20"/>
        </w:rPr>
        <w:tab/>
        <w:t>Revenue Less Cost During QSE-</w:t>
      </w:r>
      <w:proofErr w:type="spellStart"/>
      <w:r w:rsidRPr="00B94D00">
        <w:rPr>
          <w:szCs w:val="20"/>
        </w:rPr>
        <w:t>Clawback</w:t>
      </w:r>
      <w:proofErr w:type="spellEnd"/>
      <w:r w:rsidRPr="00B94D00">
        <w:rPr>
          <w:szCs w:val="20"/>
        </w:rPr>
        <w:t xml:space="preserve"> Intervals calculated in Section 5.7.1.4, Revenue Less Cost During QSE </w:t>
      </w:r>
      <w:proofErr w:type="spellStart"/>
      <w:r w:rsidRPr="00B94D00">
        <w:rPr>
          <w:szCs w:val="20"/>
        </w:rPr>
        <w:t>Clawback</w:t>
      </w:r>
      <w:proofErr w:type="spellEnd"/>
      <w:r w:rsidRPr="00B94D00">
        <w:rPr>
          <w:szCs w:val="20"/>
        </w:rPr>
        <w:t xml:space="preserve"> Intervals.</w:t>
      </w:r>
      <w:bookmarkEnd w:id="714"/>
      <w:r w:rsidRPr="00B94D00">
        <w:rPr>
          <w:szCs w:val="20"/>
        </w:rPr>
        <w:t xml:space="preserve"> </w:t>
      </w:r>
    </w:p>
    <w:p w14:paraId="550EA75E" w14:textId="77777777" w:rsidR="00572F68" w:rsidRPr="00B94D00" w:rsidRDefault="00572F68" w:rsidP="00572F68">
      <w:pPr>
        <w:spacing w:before="240" w:after="240"/>
        <w:ind w:left="720" w:hanging="720"/>
        <w:rPr>
          <w:szCs w:val="20"/>
        </w:rPr>
      </w:pPr>
      <w:r w:rsidRPr="00B94D00">
        <w:rPr>
          <w:szCs w:val="20"/>
        </w:rPr>
        <w:t>(2)</w:t>
      </w:r>
      <w:r w:rsidRPr="00B94D00">
        <w:rPr>
          <w:szCs w:val="20"/>
        </w:rPr>
        <w:tab/>
        <w:t xml:space="preserve">The RUC </w:t>
      </w:r>
      <w:proofErr w:type="spellStart"/>
      <w:r w:rsidRPr="00B94D00">
        <w:rPr>
          <w:szCs w:val="20"/>
        </w:rPr>
        <w:t>Clawback</w:t>
      </w:r>
      <w:proofErr w:type="spellEnd"/>
      <w:r w:rsidRPr="00B94D00">
        <w:rPr>
          <w:szCs w:val="20"/>
        </w:rPr>
        <w:t xml:space="preserve"> Charge for a Resource, including RMR Units, for each Operating Day is allocated evenly over the RUC-Committed Hours for that Resource.  </w:t>
      </w:r>
    </w:p>
    <w:p w14:paraId="2E37A1A8" w14:textId="77777777" w:rsidR="00572F68" w:rsidRPr="00B94D00" w:rsidRDefault="00572F68" w:rsidP="00572F68">
      <w:pPr>
        <w:spacing w:before="240" w:after="240"/>
        <w:ind w:left="720" w:hanging="720"/>
        <w:rPr>
          <w:szCs w:val="20"/>
        </w:rPr>
      </w:pPr>
      <w:r w:rsidRPr="00B94D00">
        <w:rPr>
          <w:iCs/>
          <w:szCs w:val="20"/>
        </w:rPr>
        <w:t>(3)</w:t>
      </w:r>
      <w:r w:rsidRPr="00B94D00">
        <w:rPr>
          <w:iCs/>
          <w:szCs w:val="20"/>
        </w:rPr>
        <w:tab/>
        <w:t xml:space="preserve">ESRs </w:t>
      </w:r>
      <w:ins w:id="715" w:author="ERCOT" w:date="2024-03-07T12:22:00Z">
        <w:r w:rsidRPr="00B94D00">
          <w:rPr>
            <w:iCs/>
            <w:szCs w:val="20"/>
          </w:rPr>
          <w:t xml:space="preserve">and DRRS </w:t>
        </w:r>
      </w:ins>
      <w:ins w:id="716" w:author="ERCOT" w:date="2024-04-19T10:14:00Z">
        <w:r w:rsidRPr="00B94D00">
          <w:rPr>
            <w:iCs/>
            <w:szCs w:val="20"/>
          </w:rPr>
          <w:t>d</w:t>
        </w:r>
      </w:ins>
      <w:ins w:id="717" w:author="ERCOT" w:date="2024-03-07T12:22:00Z">
        <w:r w:rsidRPr="00B94D00">
          <w:rPr>
            <w:iCs/>
            <w:szCs w:val="20"/>
          </w:rPr>
          <w:t xml:space="preserve">eployments </w:t>
        </w:r>
      </w:ins>
      <w:r w:rsidRPr="00B94D00">
        <w:rPr>
          <w:iCs/>
          <w:szCs w:val="20"/>
        </w:rPr>
        <w:t xml:space="preserve">are not subject to RUC </w:t>
      </w:r>
      <w:proofErr w:type="spellStart"/>
      <w:r w:rsidRPr="00B94D00">
        <w:rPr>
          <w:iCs/>
          <w:szCs w:val="20"/>
        </w:rPr>
        <w:t>Clawback</w:t>
      </w:r>
      <w:proofErr w:type="spellEnd"/>
      <w:r w:rsidRPr="00B94D00">
        <w:rPr>
          <w:iCs/>
          <w:szCs w:val="20"/>
        </w:rPr>
        <w:t xml:space="preserve"> Charges.</w:t>
      </w:r>
    </w:p>
    <w:p w14:paraId="27418213" w14:textId="77777777" w:rsidR="00572F68" w:rsidRPr="00B94D00" w:rsidRDefault="00572F68" w:rsidP="00572F68">
      <w:pPr>
        <w:spacing w:after="240"/>
        <w:ind w:left="720" w:hanging="720"/>
        <w:rPr>
          <w:iCs/>
          <w:szCs w:val="20"/>
        </w:rPr>
      </w:pPr>
      <w:r w:rsidRPr="00B94D00">
        <w:rPr>
          <w:iCs/>
          <w:szCs w:val="20"/>
        </w:rPr>
        <w:lastRenderedPageBreak/>
        <w:t>(4)</w:t>
      </w:r>
      <w:r w:rsidRPr="00B94D00">
        <w:rPr>
          <w:iCs/>
          <w:szCs w:val="20"/>
        </w:rPr>
        <w:tab/>
        <w:t xml:space="preserve">For each RUC-committed Resource, the RUC </w:t>
      </w:r>
      <w:proofErr w:type="spellStart"/>
      <w:r w:rsidRPr="00B94D00">
        <w:rPr>
          <w:iCs/>
          <w:szCs w:val="20"/>
        </w:rPr>
        <w:t>Clawback</w:t>
      </w:r>
      <w:proofErr w:type="spellEnd"/>
      <w:r w:rsidRPr="00B94D00">
        <w:rPr>
          <w:iCs/>
          <w:szCs w:val="20"/>
        </w:rPr>
        <w:t xml:space="preserve"> Charge for each RUC-Committed Hour of the Operating Day is calculated as follows:</w:t>
      </w:r>
    </w:p>
    <w:p w14:paraId="1727D6CA" w14:textId="77777777" w:rsidR="00572F68" w:rsidRPr="00B94D00" w:rsidRDefault="00572F68" w:rsidP="00572F68">
      <w:pPr>
        <w:tabs>
          <w:tab w:val="left" w:pos="2340"/>
          <w:tab w:val="left" w:pos="2880"/>
        </w:tabs>
        <w:spacing w:after="240"/>
        <w:ind w:left="3067" w:hanging="2347"/>
        <w:rPr>
          <w:b/>
        </w:rPr>
      </w:pPr>
      <w:r w:rsidRPr="00B94D00">
        <w:rPr>
          <w:b/>
        </w:rPr>
        <w:t xml:space="preserve">RUCCBAMT </w:t>
      </w:r>
      <w:r w:rsidRPr="00B94D00">
        <w:rPr>
          <w:b/>
          <w:i/>
          <w:vertAlign w:val="subscript"/>
        </w:rPr>
        <w:t>q, r, h</w:t>
      </w:r>
      <w:r w:rsidRPr="00B94D00">
        <w:rPr>
          <w:b/>
        </w:rPr>
        <w:t xml:space="preserve"> </w:t>
      </w:r>
      <w:r w:rsidRPr="00B94D00">
        <w:tab/>
      </w:r>
      <w:r w:rsidRPr="00B94D00">
        <w:rPr>
          <w:b/>
        </w:rPr>
        <w:t>=</w:t>
      </w:r>
      <w:r w:rsidRPr="00B94D00">
        <w:tab/>
      </w:r>
      <w:r w:rsidRPr="00B94D00">
        <w:rPr>
          <w:b/>
        </w:rPr>
        <w:t xml:space="preserve">Max (0, RUCMEREV </w:t>
      </w:r>
      <w:r w:rsidRPr="00B94D00">
        <w:rPr>
          <w:b/>
          <w:i/>
          <w:vertAlign w:val="subscript"/>
        </w:rPr>
        <w:t>q, r, d</w:t>
      </w:r>
      <w:r w:rsidRPr="00B94D00">
        <w:rPr>
          <w:b/>
        </w:rPr>
        <w:t xml:space="preserve"> + RUCEXRR </w:t>
      </w:r>
      <w:r w:rsidRPr="00B94D00">
        <w:rPr>
          <w:b/>
          <w:i/>
          <w:vertAlign w:val="subscript"/>
        </w:rPr>
        <w:t>q, r, d</w:t>
      </w:r>
      <w:r w:rsidRPr="00B94D00">
        <w:rPr>
          <w:b/>
        </w:rPr>
        <w:t xml:space="preserve"> + RUCEXRQC </w:t>
      </w:r>
      <w:r w:rsidRPr="00B94D00">
        <w:rPr>
          <w:b/>
          <w:i/>
          <w:vertAlign w:val="subscript"/>
        </w:rPr>
        <w:t>q, r, d</w:t>
      </w:r>
      <w:r w:rsidRPr="00B94D00">
        <w:rPr>
          <w:b/>
        </w:rPr>
        <w:t xml:space="preserve"> –  RUCACREV </w:t>
      </w:r>
      <w:r w:rsidRPr="00B94D00">
        <w:rPr>
          <w:b/>
          <w:i/>
          <w:vertAlign w:val="subscript"/>
        </w:rPr>
        <w:t>q, r, d</w:t>
      </w:r>
      <w:r w:rsidRPr="00B94D00">
        <w:rPr>
          <w:b/>
        </w:rPr>
        <w:t xml:space="preserve"> – RUCG </w:t>
      </w:r>
      <w:r w:rsidRPr="00B94D00">
        <w:rPr>
          <w:b/>
          <w:i/>
          <w:vertAlign w:val="subscript"/>
        </w:rPr>
        <w:t>q, r, d</w:t>
      </w:r>
      <w:r w:rsidRPr="00B94D00">
        <w:rPr>
          <w:b/>
        </w:rPr>
        <w:t xml:space="preserve">) / RUCHR </w:t>
      </w:r>
      <w:r w:rsidRPr="00B94D00">
        <w:rPr>
          <w:b/>
          <w:i/>
          <w:vertAlign w:val="subscript"/>
        </w:rPr>
        <w:t>q, r, d</w:t>
      </w:r>
    </w:p>
    <w:p w14:paraId="6E67CC96" w14:textId="77777777" w:rsidR="00572F68" w:rsidRPr="00B94D00" w:rsidRDefault="00572F68" w:rsidP="00572F68">
      <w:pPr>
        <w:spacing w:after="240"/>
        <w:ind w:left="720"/>
        <w:rPr>
          <w:iCs/>
          <w:szCs w:val="20"/>
        </w:rPr>
      </w:pPr>
      <w:proofErr w:type="gramStart"/>
      <w:r w:rsidRPr="00B94D00">
        <w:rPr>
          <w:iCs/>
          <w:szCs w:val="20"/>
        </w:rPr>
        <w:t>Where</w:t>
      </w:r>
      <w:proofErr w:type="gramEnd"/>
      <w:r w:rsidRPr="00B94D00">
        <w:rPr>
          <w:iCs/>
          <w:szCs w:val="20"/>
        </w:rPr>
        <w:t xml:space="preserve">, </w:t>
      </w:r>
    </w:p>
    <w:p w14:paraId="1F208217" w14:textId="77777777" w:rsidR="00572F68" w:rsidRPr="00B94D00" w:rsidRDefault="00572F68" w:rsidP="00572F68">
      <w:pPr>
        <w:spacing w:after="240"/>
        <w:ind w:left="720"/>
        <w:rPr>
          <w:bCs/>
          <w:iCs/>
          <w:szCs w:val="20"/>
        </w:rPr>
      </w:pPr>
      <w:r w:rsidRPr="00B94D00">
        <w:rPr>
          <w:iCs/>
          <w:szCs w:val="20"/>
        </w:rPr>
        <w:t>The RUCAC</w:t>
      </w:r>
      <w:r w:rsidRPr="00B94D00">
        <w:rPr>
          <w:szCs w:val="20"/>
        </w:rPr>
        <w:t xml:space="preserve"> revenue</w:t>
      </w:r>
      <w:r w:rsidRPr="00B94D00">
        <w:rPr>
          <w:iCs/>
          <w:szCs w:val="20"/>
        </w:rPr>
        <w:t xml:space="preserve"> is calculated for a Combined Cycle Train as follows</w:t>
      </w:r>
      <w:r w:rsidRPr="00B94D00">
        <w:rPr>
          <w:bCs/>
          <w:iCs/>
          <w:szCs w:val="20"/>
        </w:rPr>
        <w:t>:</w:t>
      </w:r>
    </w:p>
    <w:p w14:paraId="3D2B7FE7" w14:textId="77777777" w:rsidR="00572F68" w:rsidRPr="00B94D00" w:rsidRDefault="00572F68" w:rsidP="00572F68">
      <w:pPr>
        <w:tabs>
          <w:tab w:val="left" w:pos="2340"/>
          <w:tab w:val="left" w:pos="2880"/>
        </w:tabs>
        <w:spacing w:after="240"/>
        <w:ind w:left="3067" w:hanging="2347"/>
        <w:rPr>
          <w:b/>
          <w:bCs/>
        </w:rPr>
      </w:pPr>
      <w:r w:rsidRPr="00B94D00">
        <w:rPr>
          <w:b/>
          <w:bCs/>
        </w:rPr>
        <w:t xml:space="preserve">RUCACREV </w:t>
      </w:r>
      <w:r w:rsidRPr="00B94D00">
        <w:rPr>
          <w:b/>
          <w:bCs/>
          <w:i/>
          <w:iCs/>
          <w:vertAlign w:val="subscript"/>
        </w:rPr>
        <w:t>q, r, d</w:t>
      </w:r>
      <w:r w:rsidRPr="00B94D00">
        <w:rPr>
          <w:b/>
          <w:lang w:val="x-none" w:eastAsia="x-none"/>
        </w:rPr>
        <w:tab/>
      </w:r>
      <w:r w:rsidRPr="00B94D00">
        <w:rPr>
          <w:b/>
          <w:bCs/>
        </w:rPr>
        <w:t xml:space="preserve">=  Max{0, </w:t>
      </w:r>
      <w:r w:rsidRPr="00B94D00">
        <w:rPr>
          <w:b/>
          <w:noProof/>
          <w:position w:val="-20"/>
          <w:lang w:val="x-none" w:eastAsia="x-none"/>
        </w:rPr>
        <w:drawing>
          <wp:inline distT="0" distB="0" distL="0" distR="0" wp14:anchorId="083FA486" wp14:editId="0C974D8C">
            <wp:extent cx="152400" cy="304800"/>
            <wp:effectExtent l="0" t="0" r="0" b="0"/>
            <wp:docPr id="11314332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B94D00">
        <w:rPr>
          <w:b/>
          <w:bCs/>
        </w:rPr>
        <w:t xml:space="preserve"> RUCMEREV96 </w:t>
      </w:r>
      <w:r w:rsidRPr="00B94D00">
        <w:rPr>
          <w:b/>
          <w:bCs/>
          <w:i/>
          <w:iCs/>
          <w:vertAlign w:val="subscript"/>
        </w:rPr>
        <w:t>q, r, i</w:t>
      </w:r>
      <w:r w:rsidRPr="00B94D00">
        <w:rPr>
          <w:b/>
          <w:bCs/>
        </w:rPr>
        <w:t xml:space="preserve"> + Max(0, </w:t>
      </w:r>
      <w:r w:rsidRPr="00B94D00">
        <w:rPr>
          <w:b/>
          <w:noProof/>
          <w:position w:val="-20"/>
          <w:lang w:val="x-none" w:eastAsia="x-none"/>
        </w:rPr>
        <w:drawing>
          <wp:inline distT="0" distB="0" distL="0" distR="0" wp14:anchorId="2386B56C" wp14:editId="01EAC79B">
            <wp:extent cx="152400" cy="304800"/>
            <wp:effectExtent l="0" t="0" r="0" b="0"/>
            <wp:docPr id="5753197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B94D00">
        <w:rPr>
          <w:b/>
          <w:bCs/>
        </w:rPr>
        <w:t xml:space="preserve">RUCEXRR96 </w:t>
      </w:r>
      <w:r w:rsidRPr="00B94D00">
        <w:rPr>
          <w:b/>
          <w:bCs/>
          <w:i/>
          <w:iCs/>
          <w:vertAlign w:val="subscript"/>
        </w:rPr>
        <w:t>q, r, i</w:t>
      </w:r>
      <w:r w:rsidRPr="00B94D00">
        <w:rPr>
          <w:b/>
          <w:bCs/>
        </w:rPr>
        <w:t xml:space="preserve">)}  </w:t>
      </w:r>
    </w:p>
    <w:p w14:paraId="48D688B3" w14:textId="77777777" w:rsidR="00572F68" w:rsidRPr="00B94D00" w:rsidRDefault="00572F68" w:rsidP="00572F68">
      <w:pPr>
        <w:rPr>
          <w:iCs/>
          <w:szCs w:val="20"/>
        </w:rPr>
      </w:pPr>
      <w:r w:rsidRPr="00B94D00">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572F68" w:rsidRPr="00B94D00" w14:paraId="1BA1F528" w14:textId="77777777" w:rsidTr="005C0B53">
        <w:trPr>
          <w:cantSplit/>
          <w:tblHeader/>
        </w:trPr>
        <w:tc>
          <w:tcPr>
            <w:tcW w:w="944" w:type="pct"/>
          </w:tcPr>
          <w:p w14:paraId="69471550" w14:textId="77777777" w:rsidR="00572F68" w:rsidRPr="00B94D00" w:rsidRDefault="00572F68" w:rsidP="005C0B53">
            <w:pPr>
              <w:spacing w:after="120"/>
              <w:rPr>
                <w:b/>
                <w:iCs/>
                <w:sz w:val="20"/>
                <w:szCs w:val="20"/>
              </w:rPr>
            </w:pPr>
            <w:r w:rsidRPr="00B94D00">
              <w:rPr>
                <w:b/>
                <w:iCs/>
                <w:sz w:val="20"/>
                <w:szCs w:val="20"/>
              </w:rPr>
              <w:t>Variable</w:t>
            </w:r>
          </w:p>
        </w:tc>
        <w:tc>
          <w:tcPr>
            <w:tcW w:w="434" w:type="pct"/>
          </w:tcPr>
          <w:p w14:paraId="6709998B" w14:textId="77777777" w:rsidR="00572F68" w:rsidRPr="00B94D00" w:rsidRDefault="00572F68" w:rsidP="005C0B53">
            <w:pPr>
              <w:spacing w:after="120"/>
              <w:jc w:val="center"/>
              <w:rPr>
                <w:b/>
                <w:iCs/>
                <w:sz w:val="20"/>
                <w:szCs w:val="20"/>
              </w:rPr>
            </w:pPr>
            <w:r w:rsidRPr="00B94D00">
              <w:rPr>
                <w:b/>
                <w:iCs/>
                <w:sz w:val="20"/>
                <w:szCs w:val="20"/>
              </w:rPr>
              <w:t>Unit</w:t>
            </w:r>
          </w:p>
        </w:tc>
        <w:tc>
          <w:tcPr>
            <w:tcW w:w="3622" w:type="pct"/>
          </w:tcPr>
          <w:p w14:paraId="76545085" w14:textId="77777777" w:rsidR="00572F68" w:rsidRPr="00B94D00" w:rsidRDefault="00572F68" w:rsidP="005C0B53">
            <w:pPr>
              <w:spacing w:after="120"/>
              <w:rPr>
                <w:b/>
                <w:iCs/>
                <w:sz w:val="20"/>
                <w:szCs w:val="20"/>
              </w:rPr>
            </w:pPr>
            <w:r w:rsidRPr="00B94D00">
              <w:rPr>
                <w:b/>
                <w:iCs/>
                <w:sz w:val="20"/>
                <w:szCs w:val="20"/>
              </w:rPr>
              <w:t>Definition</w:t>
            </w:r>
          </w:p>
        </w:tc>
      </w:tr>
      <w:tr w:rsidR="00572F68" w:rsidRPr="00B94D00" w14:paraId="322C1390" w14:textId="77777777" w:rsidTr="005C0B53">
        <w:trPr>
          <w:cantSplit/>
        </w:trPr>
        <w:tc>
          <w:tcPr>
            <w:tcW w:w="944" w:type="pct"/>
          </w:tcPr>
          <w:p w14:paraId="2F46B64E" w14:textId="77777777" w:rsidR="00572F68" w:rsidRPr="00B94D00" w:rsidRDefault="00572F68" w:rsidP="005C0B53">
            <w:pPr>
              <w:spacing w:after="60"/>
              <w:rPr>
                <w:iCs/>
                <w:sz w:val="20"/>
                <w:szCs w:val="20"/>
              </w:rPr>
            </w:pPr>
            <w:r w:rsidRPr="00B94D00">
              <w:rPr>
                <w:iCs/>
                <w:sz w:val="20"/>
                <w:szCs w:val="20"/>
              </w:rPr>
              <w:t xml:space="preserve">RUCCBAMT </w:t>
            </w:r>
            <w:r w:rsidRPr="00B94D00">
              <w:rPr>
                <w:i/>
                <w:iCs/>
                <w:sz w:val="20"/>
                <w:szCs w:val="20"/>
                <w:vertAlign w:val="subscript"/>
              </w:rPr>
              <w:t>q, r, h</w:t>
            </w:r>
          </w:p>
        </w:tc>
        <w:tc>
          <w:tcPr>
            <w:tcW w:w="434" w:type="pct"/>
          </w:tcPr>
          <w:p w14:paraId="46CC9FB5" w14:textId="77777777" w:rsidR="00572F68" w:rsidRPr="00B94D00" w:rsidRDefault="00572F68" w:rsidP="005C0B53">
            <w:pPr>
              <w:spacing w:after="60"/>
              <w:jc w:val="center"/>
              <w:rPr>
                <w:iCs/>
                <w:sz w:val="20"/>
                <w:szCs w:val="20"/>
              </w:rPr>
            </w:pPr>
            <w:r w:rsidRPr="00B94D00">
              <w:rPr>
                <w:iCs/>
                <w:sz w:val="20"/>
                <w:szCs w:val="20"/>
              </w:rPr>
              <w:t>$</w:t>
            </w:r>
          </w:p>
        </w:tc>
        <w:tc>
          <w:tcPr>
            <w:tcW w:w="3622" w:type="pct"/>
          </w:tcPr>
          <w:p w14:paraId="3317C6A2" w14:textId="77777777" w:rsidR="00572F68" w:rsidRPr="00B94D00" w:rsidRDefault="00572F68" w:rsidP="005C0B53">
            <w:pPr>
              <w:spacing w:after="60"/>
              <w:rPr>
                <w:iCs/>
                <w:sz w:val="20"/>
                <w:szCs w:val="20"/>
              </w:rPr>
            </w:pPr>
            <w:r w:rsidRPr="00B94D00">
              <w:rPr>
                <w:i/>
                <w:iCs/>
                <w:sz w:val="20"/>
                <w:szCs w:val="20"/>
              </w:rPr>
              <w:t xml:space="preserve">RUC </w:t>
            </w:r>
            <w:proofErr w:type="spellStart"/>
            <w:r w:rsidRPr="00B94D00">
              <w:rPr>
                <w:i/>
                <w:iCs/>
                <w:sz w:val="20"/>
                <w:szCs w:val="20"/>
              </w:rPr>
              <w:t>Clawback</w:t>
            </w:r>
            <w:proofErr w:type="spellEnd"/>
            <w:r w:rsidRPr="00B94D00">
              <w:rPr>
                <w:i/>
                <w:iCs/>
                <w:sz w:val="20"/>
                <w:szCs w:val="20"/>
              </w:rPr>
              <w:t xml:space="preserve"> Charge</w:t>
            </w:r>
            <w:r w:rsidRPr="00B94D00">
              <w:rPr>
                <w:iCs/>
                <w:sz w:val="20"/>
                <w:szCs w:val="20"/>
              </w:rPr>
              <w:t xml:space="preserve">––The RUC </w:t>
            </w:r>
            <w:proofErr w:type="spellStart"/>
            <w:r w:rsidRPr="00B94D00">
              <w:rPr>
                <w:iCs/>
                <w:sz w:val="20"/>
                <w:szCs w:val="20"/>
              </w:rPr>
              <w:t>Clawback</w:t>
            </w:r>
            <w:proofErr w:type="spellEnd"/>
            <w:r w:rsidRPr="00B94D00">
              <w:rPr>
                <w:iCs/>
                <w:sz w:val="20"/>
                <w:szCs w:val="20"/>
              </w:rPr>
              <w:t xml:space="preserve"> Charge to a QSE for Resource </w:t>
            </w:r>
            <w:r w:rsidRPr="00B94D00">
              <w:rPr>
                <w:i/>
                <w:iCs/>
                <w:sz w:val="20"/>
                <w:szCs w:val="20"/>
              </w:rPr>
              <w:t>r</w:t>
            </w:r>
            <w:r w:rsidRPr="00B94D00">
              <w:rPr>
                <w:iCs/>
                <w:sz w:val="20"/>
                <w:szCs w:val="20"/>
              </w:rPr>
              <w:t xml:space="preserve"> represented by QSE </w:t>
            </w:r>
            <w:r w:rsidRPr="00B94D00">
              <w:rPr>
                <w:i/>
                <w:iCs/>
                <w:sz w:val="20"/>
                <w:szCs w:val="20"/>
              </w:rPr>
              <w:t xml:space="preserve">q </w:t>
            </w:r>
            <w:r w:rsidRPr="00B94D00">
              <w:rPr>
                <w:iCs/>
                <w:sz w:val="20"/>
                <w:szCs w:val="20"/>
              </w:rPr>
              <w:t xml:space="preserve">as described in this Section, for each RUC-Committed Hour </w:t>
            </w:r>
            <w:r w:rsidRPr="00B94D00">
              <w:rPr>
                <w:i/>
                <w:iCs/>
                <w:sz w:val="20"/>
                <w:szCs w:val="20"/>
              </w:rPr>
              <w:t>h</w:t>
            </w:r>
            <w:r w:rsidRPr="00B94D00">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572F68" w:rsidRPr="00B94D00" w14:paraId="45AC3330" w14:textId="77777777" w:rsidTr="005C0B53">
        <w:trPr>
          <w:cantSplit/>
        </w:trPr>
        <w:tc>
          <w:tcPr>
            <w:tcW w:w="944" w:type="pct"/>
          </w:tcPr>
          <w:p w14:paraId="5FF74591" w14:textId="77777777" w:rsidR="00572F68" w:rsidRPr="00B94D00" w:rsidRDefault="00572F68" w:rsidP="005C0B53">
            <w:pPr>
              <w:spacing w:after="60"/>
              <w:rPr>
                <w:iCs/>
                <w:sz w:val="20"/>
                <w:szCs w:val="20"/>
              </w:rPr>
            </w:pPr>
            <w:r w:rsidRPr="00B94D00">
              <w:rPr>
                <w:iCs/>
                <w:sz w:val="20"/>
                <w:szCs w:val="20"/>
              </w:rPr>
              <w:t xml:space="preserve">RUCG </w:t>
            </w:r>
            <w:r w:rsidRPr="00B94D00">
              <w:rPr>
                <w:i/>
                <w:iCs/>
                <w:sz w:val="20"/>
                <w:szCs w:val="20"/>
                <w:vertAlign w:val="subscript"/>
              </w:rPr>
              <w:t>q, r, d</w:t>
            </w:r>
          </w:p>
        </w:tc>
        <w:tc>
          <w:tcPr>
            <w:tcW w:w="434" w:type="pct"/>
          </w:tcPr>
          <w:p w14:paraId="2C34A5BE" w14:textId="77777777" w:rsidR="00572F68" w:rsidRPr="00B94D00" w:rsidRDefault="00572F68" w:rsidP="005C0B53">
            <w:pPr>
              <w:spacing w:after="60"/>
              <w:jc w:val="center"/>
              <w:rPr>
                <w:iCs/>
                <w:sz w:val="20"/>
                <w:szCs w:val="20"/>
              </w:rPr>
            </w:pPr>
            <w:r w:rsidRPr="00B94D00">
              <w:rPr>
                <w:iCs/>
                <w:sz w:val="20"/>
                <w:szCs w:val="20"/>
              </w:rPr>
              <w:t>$</w:t>
            </w:r>
          </w:p>
        </w:tc>
        <w:tc>
          <w:tcPr>
            <w:tcW w:w="3622" w:type="pct"/>
          </w:tcPr>
          <w:p w14:paraId="7AC72A3C" w14:textId="77777777" w:rsidR="00572F68" w:rsidRPr="00B94D00" w:rsidRDefault="00572F68" w:rsidP="005C0B53">
            <w:pPr>
              <w:spacing w:after="60"/>
              <w:rPr>
                <w:iCs/>
                <w:sz w:val="20"/>
                <w:szCs w:val="20"/>
              </w:rPr>
            </w:pPr>
            <w:r w:rsidRPr="00B94D00">
              <w:rPr>
                <w:i/>
                <w:iCs/>
                <w:sz w:val="20"/>
                <w:szCs w:val="20"/>
              </w:rPr>
              <w:t>RUC Guarantee</w:t>
            </w:r>
            <w:r w:rsidRPr="00B94D00">
              <w:rPr>
                <w:iCs/>
                <w:sz w:val="20"/>
                <w:szCs w:val="20"/>
              </w:rPr>
              <w:t xml:space="preserve">—The sum of eligible Startup Costs and Minimum-Energy Costs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during all RUC-Committed Hours, for the Operating Day</w:t>
            </w:r>
            <w:r w:rsidRPr="00B94D00">
              <w:rPr>
                <w:i/>
                <w:iCs/>
                <w:sz w:val="20"/>
                <w:szCs w:val="20"/>
              </w:rPr>
              <w:t xml:space="preserve"> d</w:t>
            </w:r>
            <w:r w:rsidRPr="00B94D00">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572F68" w:rsidRPr="00B94D00" w14:paraId="624A7257" w14:textId="77777777" w:rsidTr="005C0B53">
        <w:trPr>
          <w:cantSplit/>
        </w:trPr>
        <w:tc>
          <w:tcPr>
            <w:tcW w:w="944" w:type="pct"/>
          </w:tcPr>
          <w:p w14:paraId="7A3487C9" w14:textId="77777777" w:rsidR="00572F68" w:rsidRPr="00B94D00" w:rsidRDefault="00572F68" w:rsidP="005C0B53">
            <w:pPr>
              <w:spacing w:after="60"/>
              <w:rPr>
                <w:iCs/>
                <w:sz w:val="20"/>
                <w:szCs w:val="20"/>
              </w:rPr>
            </w:pPr>
            <w:r w:rsidRPr="00B94D00">
              <w:rPr>
                <w:iCs/>
                <w:sz w:val="20"/>
                <w:szCs w:val="20"/>
              </w:rPr>
              <w:t xml:space="preserve">RUCMEREV </w:t>
            </w:r>
            <w:r w:rsidRPr="00B94D00">
              <w:rPr>
                <w:i/>
                <w:iCs/>
                <w:sz w:val="20"/>
                <w:szCs w:val="20"/>
                <w:vertAlign w:val="subscript"/>
              </w:rPr>
              <w:t>q, r, d</w:t>
            </w:r>
          </w:p>
        </w:tc>
        <w:tc>
          <w:tcPr>
            <w:tcW w:w="434" w:type="pct"/>
          </w:tcPr>
          <w:p w14:paraId="4C4A1192" w14:textId="77777777" w:rsidR="00572F68" w:rsidRPr="00B94D00" w:rsidRDefault="00572F68" w:rsidP="005C0B53">
            <w:pPr>
              <w:spacing w:after="60"/>
              <w:jc w:val="center"/>
              <w:rPr>
                <w:iCs/>
                <w:sz w:val="20"/>
                <w:szCs w:val="20"/>
              </w:rPr>
            </w:pPr>
            <w:r w:rsidRPr="00B94D00">
              <w:rPr>
                <w:iCs/>
                <w:sz w:val="20"/>
                <w:szCs w:val="20"/>
              </w:rPr>
              <w:t>$</w:t>
            </w:r>
          </w:p>
        </w:tc>
        <w:tc>
          <w:tcPr>
            <w:tcW w:w="3622" w:type="pct"/>
          </w:tcPr>
          <w:p w14:paraId="5090E914" w14:textId="77777777" w:rsidR="00572F68" w:rsidRPr="00B94D00" w:rsidRDefault="00572F68" w:rsidP="005C0B53">
            <w:pPr>
              <w:spacing w:after="60"/>
              <w:rPr>
                <w:iCs/>
                <w:sz w:val="20"/>
                <w:szCs w:val="20"/>
              </w:rPr>
            </w:pPr>
            <w:r w:rsidRPr="00B94D00">
              <w:rPr>
                <w:i/>
                <w:iCs/>
                <w:sz w:val="20"/>
                <w:szCs w:val="20"/>
              </w:rPr>
              <w:t>RUC Minimum-Energy Revenue</w:t>
            </w:r>
            <w:r w:rsidRPr="00B94D00">
              <w:rPr>
                <w:iCs/>
                <w:sz w:val="20"/>
                <w:szCs w:val="20"/>
              </w:rPr>
              <w:t xml:space="preserve">—The sum of the energy revenues for generation of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up to LSL during all RUC-Committed Hours, for the Operating Day</w:t>
            </w:r>
            <w:r w:rsidRPr="00B94D00">
              <w:rPr>
                <w:i/>
                <w:iCs/>
                <w:sz w:val="20"/>
                <w:szCs w:val="20"/>
              </w:rPr>
              <w:t xml:space="preserve"> d</w:t>
            </w:r>
            <w:r w:rsidRPr="00B94D00">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572F68" w:rsidRPr="00B94D00" w14:paraId="201E0AE3" w14:textId="77777777" w:rsidTr="005C0B53">
        <w:trPr>
          <w:cantSplit/>
        </w:trPr>
        <w:tc>
          <w:tcPr>
            <w:tcW w:w="944" w:type="pct"/>
          </w:tcPr>
          <w:p w14:paraId="5D1157C8" w14:textId="77777777" w:rsidR="00572F68" w:rsidRPr="00B94D00" w:rsidRDefault="00572F68" w:rsidP="005C0B53">
            <w:pPr>
              <w:spacing w:after="60"/>
              <w:rPr>
                <w:iCs/>
                <w:sz w:val="20"/>
                <w:szCs w:val="20"/>
              </w:rPr>
            </w:pPr>
            <w:r w:rsidRPr="00B94D00">
              <w:rPr>
                <w:iCs/>
                <w:sz w:val="20"/>
                <w:szCs w:val="20"/>
              </w:rPr>
              <w:t xml:space="preserve">RUCEXRR </w:t>
            </w:r>
            <w:r w:rsidRPr="00B94D00">
              <w:rPr>
                <w:i/>
                <w:iCs/>
                <w:sz w:val="20"/>
                <w:szCs w:val="20"/>
                <w:vertAlign w:val="subscript"/>
              </w:rPr>
              <w:t>q, r, d</w:t>
            </w:r>
          </w:p>
        </w:tc>
        <w:tc>
          <w:tcPr>
            <w:tcW w:w="434" w:type="pct"/>
          </w:tcPr>
          <w:p w14:paraId="7D618E3C" w14:textId="77777777" w:rsidR="00572F68" w:rsidRPr="00B94D00" w:rsidRDefault="00572F68" w:rsidP="005C0B53">
            <w:pPr>
              <w:spacing w:after="60"/>
              <w:jc w:val="center"/>
              <w:rPr>
                <w:iCs/>
                <w:sz w:val="20"/>
                <w:szCs w:val="20"/>
              </w:rPr>
            </w:pPr>
            <w:r w:rsidRPr="00B94D00">
              <w:rPr>
                <w:iCs/>
                <w:sz w:val="20"/>
                <w:szCs w:val="20"/>
              </w:rPr>
              <w:t>$</w:t>
            </w:r>
          </w:p>
        </w:tc>
        <w:tc>
          <w:tcPr>
            <w:tcW w:w="3622" w:type="pct"/>
          </w:tcPr>
          <w:p w14:paraId="229A9A4C" w14:textId="77777777" w:rsidR="00572F68" w:rsidRPr="00B94D00" w:rsidRDefault="00572F68" w:rsidP="005C0B53">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above the LSL less the cost during all RUC-Committed Hours, for the Operating Day</w:t>
            </w:r>
            <w:r w:rsidRPr="00B94D00">
              <w:rPr>
                <w:i/>
                <w:iCs/>
                <w:sz w:val="20"/>
                <w:szCs w:val="20"/>
              </w:rPr>
              <w:t xml:space="preserve"> d</w:t>
            </w:r>
            <w:r w:rsidRPr="00B94D00">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572F68" w:rsidRPr="00B94D00" w14:paraId="4B55C484" w14:textId="77777777" w:rsidTr="005C0B53">
        <w:trPr>
          <w:cantSplit/>
        </w:trPr>
        <w:tc>
          <w:tcPr>
            <w:tcW w:w="944" w:type="pct"/>
          </w:tcPr>
          <w:p w14:paraId="3B945F90" w14:textId="77777777" w:rsidR="00572F68" w:rsidRPr="00B94D00" w:rsidRDefault="00572F68" w:rsidP="005C0B53">
            <w:pPr>
              <w:spacing w:after="60"/>
              <w:rPr>
                <w:iCs/>
                <w:sz w:val="20"/>
                <w:szCs w:val="20"/>
              </w:rPr>
            </w:pPr>
            <w:r w:rsidRPr="00B94D00">
              <w:rPr>
                <w:iCs/>
                <w:sz w:val="20"/>
                <w:szCs w:val="20"/>
              </w:rPr>
              <w:t xml:space="preserve">RUCEXRQC </w:t>
            </w:r>
            <w:r w:rsidRPr="00B94D00">
              <w:rPr>
                <w:i/>
                <w:iCs/>
                <w:sz w:val="20"/>
                <w:szCs w:val="20"/>
                <w:vertAlign w:val="subscript"/>
              </w:rPr>
              <w:t>q, r, d</w:t>
            </w:r>
          </w:p>
        </w:tc>
        <w:tc>
          <w:tcPr>
            <w:tcW w:w="434" w:type="pct"/>
          </w:tcPr>
          <w:p w14:paraId="4622DA86" w14:textId="77777777" w:rsidR="00572F68" w:rsidRPr="00B94D00" w:rsidRDefault="00572F68" w:rsidP="005C0B53">
            <w:pPr>
              <w:spacing w:after="60"/>
              <w:jc w:val="center"/>
              <w:rPr>
                <w:iCs/>
                <w:sz w:val="20"/>
                <w:szCs w:val="20"/>
              </w:rPr>
            </w:pPr>
            <w:r w:rsidRPr="00B94D00">
              <w:rPr>
                <w:iCs/>
                <w:sz w:val="20"/>
                <w:szCs w:val="20"/>
              </w:rPr>
              <w:t>$</w:t>
            </w:r>
          </w:p>
        </w:tc>
        <w:tc>
          <w:tcPr>
            <w:tcW w:w="3622" w:type="pct"/>
          </w:tcPr>
          <w:p w14:paraId="42261DE5" w14:textId="77777777" w:rsidR="00572F68" w:rsidRPr="00B94D00" w:rsidRDefault="00572F68" w:rsidP="005C0B53">
            <w:pPr>
              <w:spacing w:after="60"/>
              <w:rPr>
                <w:iCs/>
                <w:sz w:val="20"/>
                <w:szCs w:val="20"/>
              </w:rPr>
            </w:pPr>
            <w:r w:rsidRPr="00B94D00">
              <w:rPr>
                <w:i/>
                <w:iCs/>
                <w:sz w:val="20"/>
                <w:szCs w:val="20"/>
              </w:rPr>
              <w:t>Revenue Less Cost from QSE-</w:t>
            </w:r>
            <w:proofErr w:type="spellStart"/>
            <w:r w:rsidRPr="00B94D00">
              <w:rPr>
                <w:i/>
                <w:iCs/>
                <w:sz w:val="20"/>
                <w:szCs w:val="20"/>
              </w:rPr>
              <w:t>Clawback</w:t>
            </w:r>
            <w:proofErr w:type="spellEnd"/>
            <w:r w:rsidRPr="00B94D00">
              <w:rPr>
                <w:i/>
                <w:iCs/>
                <w:sz w:val="20"/>
                <w:szCs w:val="20"/>
              </w:rPr>
              <w:t xml:space="preserve"> Intervals</w:t>
            </w:r>
            <w:r w:rsidRPr="00B94D00">
              <w:rPr>
                <w:iCs/>
                <w:sz w:val="20"/>
                <w:szCs w:val="20"/>
              </w:rPr>
              <w:t xml:space="preserve">—The sum of the total revenue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less the cost during all QSE-</w:t>
            </w:r>
            <w:proofErr w:type="spellStart"/>
            <w:r w:rsidRPr="00B94D00">
              <w:rPr>
                <w:iCs/>
                <w:sz w:val="20"/>
                <w:szCs w:val="20"/>
              </w:rPr>
              <w:t>Clawback</w:t>
            </w:r>
            <w:proofErr w:type="spellEnd"/>
            <w:r w:rsidRPr="00B94D00">
              <w:rPr>
                <w:iCs/>
                <w:sz w:val="20"/>
                <w:szCs w:val="20"/>
              </w:rPr>
              <w:t xml:space="preserve"> Intervals for the Operating Day</w:t>
            </w:r>
            <w:r w:rsidRPr="00B94D00">
              <w:rPr>
                <w:i/>
                <w:iCs/>
                <w:sz w:val="20"/>
                <w:szCs w:val="20"/>
              </w:rPr>
              <w:t xml:space="preserve"> d</w:t>
            </w:r>
            <w:r w:rsidRPr="00B94D00">
              <w:rPr>
                <w:iCs/>
                <w:sz w:val="20"/>
                <w:szCs w:val="20"/>
              </w:rPr>
              <w:t>.  See Section 5.7.1.4.  When one or more Combined Cycle Generation Resources are committed by RUC, Revenue Less Cost from QSE-</w:t>
            </w:r>
            <w:proofErr w:type="spellStart"/>
            <w:r w:rsidRPr="00B94D00">
              <w:rPr>
                <w:iCs/>
                <w:sz w:val="20"/>
                <w:szCs w:val="20"/>
              </w:rPr>
              <w:t>Clawback</w:t>
            </w:r>
            <w:proofErr w:type="spellEnd"/>
            <w:r w:rsidRPr="00B94D00">
              <w:rPr>
                <w:iCs/>
                <w:sz w:val="20"/>
                <w:szCs w:val="20"/>
              </w:rPr>
              <w:t xml:space="preserve"> Intervals is calculated for the Combined Cycle Train for all Combined Cycle Generation Resources earning revenue in QSE </w:t>
            </w:r>
            <w:proofErr w:type="spellStart"/>
            <w:r w:rsidRPr="00B94D00">
              <w:rPr>
                <w:iCs/>
                <w:sz w:val="20"/>
                <w:szCs w:val="20"/>
              </w:rPr>
              <w:t>Clawback</w:t>
            </w:r>
            <w:proofErr w:type="spellEnd"/>
            <w:r w:rsidRPr="00B94D00">
              <w:rPr>
                <w:iCs/>
                <w:sz w:val="20"/>
                <w:szCs w:val="20"/>
              </w:rPr>
              <w:t xml:space="preserve"> Intervals.</w:t>
            </w:r>
          </w:p>
        </w:tc>
      </w:tr>
      <w:tr w:rsidR="00572F68" w:rsidRPr="00B94D00" w14:paraId="13F4966A" w14:textId="77777777" w:rsidTr="005C0B53">
        <w:trPr>
          <w:cantSplit/>
        </w:trPr>
        <w:tc>
          <w:tcPr>
            <w:tcW w:w="944" w:type="pct"/>
          </w:tcPr>
          <w:p w14:paraId="3460CC21" w14:textId="77777777" w:rsidR="00572F68" w:rsidRPr="00B94D00" w:rsidRDefault="00572F68" w:rsidP="005C0B53">
            <w:pPr>
              <w:spacing w:after="60"/>
              <w:rPr>
                <w:iCs/>
                <w:sz w:val="20"/>
                <w:szCs w:val="20"/>
              </w:rPr>
            </w:pPr>
            <w:r w:rsidRPr="00B94D00">
              <w:rPr>
                <w:iCs/>
                <w:sz w:val="20"/>
                <w:szCs w:val="20"/>
              </w:rPr>
              <w:lastRenderedPageBreak/>
              <w:t xml:space="preserve">RUCACREV </w:t>
            </w:r>
            <w:r w:rsidRPr="00B94D00">
              <w:rPr>
                <w:i/>
                <w:iCs/>
                <w:sz w:val="20"/>
                <w:szCs w:val="20"/>
                <w:vertAlign w:val="subscript"/>
              </w:rPr>
              <w:t>q, r, d</w:t>
            </w:r>
          </w:p>
        </w:tc>
        <w:tc>
          <w:tcPr>
            <w:tcW w:w="434" w:type="pct"/>
          </w:tcPr>
          <w:p w14:paraId="0083CF1B" w14:textId="77777777" w:rsidR="00572F68" w:rsidRPr="00B94D00" w:rsidRDefault="00572F68" w:rsidP="005C0B53">
            <w:pPr>
              <w:spacing w:after="60" w:line="360" w:lineRule="auto"/>
              <w:jc w:val="center"/>
              <w:rPr>
                <w:iCs/>
                <w:sz w:val="20"/>
                <w:szCs w:val="20"/>
              </w:rPr>
            </w:pPr>
            <w:r w:rsidRPr="00B94D00">
              <w:rPr>
                <w:iCs/>
                <w:sz w:val="20"/>
                <w:szCs w:val="20"/>
              </w:rPr>
              <w:t>$</w:t>
            </w:r>
          </w:p>
        </w:tc>
        <w:tc>
          <w:tcPr>
            <w:tcW w:w="3622" w:type="pct"/>
          </w:tcPr>
          <w:p w14:paraId="5BACEC5D" w14:textId="77777777" w:rsidR="00572F68" w:rsidRPr="00B94D00" w:rsidRDefault="00572F68" w:rsidP="005C0B53">
            <w:pPr>
              <w:spacing w:after="60"/>
              <w:rPr>
                <w:i/>
                <w:iCs/>
                <w:sz w:val="20"/>
                <w:szCs w:val="20"/>
              </w:rPr>
            </w:pPr>
            <w:r w:rsidRPr="00B94D00">
              <w:rPr>
                <w:i/>
                <w:iCs/>
                <w:sz w:val="20"/>
                <w:szCs w:val="20"/>
              </w:rPr>
              <w:t>Revenue from RUCAC Hours</w:t>
            </w:r>
            <w:r w:rsidRPr="00B94D00">
              <w:rPr>
                <w:iCs/>
                <w:sz w:val="20"/>
                <w:szCs w:val="20"/>
              </w:rPr>
              <w:t xml:space="preserve">—The net positive sum for the energy revenues for generation of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up to LSL and the total revenue for Resource </w:t>
            </w:r>
            <w:r w:rsidRPr="00B94D00">
              <w:rPr>
                <w:i/>
                <w:iCs/>
                <w:sz w:val="20"/>
                <w:szCs w:val="20"/>
              </w:rPr>
              <w:t>r</w:t>
            </w:r>
            <w:r w:rsidRPr="00B94D00">
              <w:rPr>
                <w:iCs/>
                <w:sz w:val="20"/>
                <w:szCs w:val="20"/>
              </w:rPr>
              <w:t xml:space="preserve"> operating above its LSL less the cost during all RUCAC-Hours, for the Operating Day </w:t>
            </w:r>
            <w:r w:rsidRPr="00B94D00">
              <w:rPr>
                <w:i/>
                <w:iCs/>
                <w:sz w:val="20"/>
                <w:szCs w:val="20"/>
              </w:rPr>
              <w:t>d</w:t>
            </w:r>
            <w:r w:rsidRPr="00B94D00">
              <w:rPr>
                <w:iCs/>
                <w:sz w:val="20"/>
                <w:szCs w:val="20"/>
              </w:rPr>
              <w:t xml:space="preserve">.  When one or more Combined Cycle Generation Resources are RUCAC, revenue from RUCAC Hours is calculated for the Combined Cycle Train for all Combined Cycle Generation Resources that were RUC-committed during </w:t>
            </w:r>
            <w:proofErr w:type="gramStart"/>
            <w:r w:rsidRPr="00B94D00">
              <w:rPr>
                <w:iCs/>
                <w:sz w:val="20"/>
                <w:szCs w:val="20"/>
              </w:rPr>
              <w:t>the RUCAC</w:t>
            </w:r>
            <w:proofErr w:type="gramEnd"/>
            <w:r w:rsidRPr="00B94D00">
              <w:rPr>
                <w:iCs/>
                <w:sz w:val="20"/>
                <w:szCs w:val="20"/>
              </w:rPr>
              <w:t>-Hours.</w:t>
            </w:r>
          </w:p>
        </w:tc>
      </w:tr>
      <w:tr w:rsidR="00572F68" w:rsidRPr="00B94D00" w14:paraId="16112801" w14:textId="77777777" w:rsidTr="005C0B53">
        <w:trPr>
          <w:cantSplit/>
        </w:trPr>
        <w:tc>
          <w:tcPr>
            <w:tcW w:w="944" w:type="pct"/>
          </w:tcPr>
          <w:p w14:paraId="293B0B4B" w14:textId="77777777" w:rsidR="00572F68" w:rsidRPr="00B94D00" w:rsidRDefault="00572F68" w:rsidP="005C0B53">
            <w:pPr>
              <w:spacing w:after="60"/>
              <w:rPr>
                <w:iCs/>
                <w:sz w:val="20"/>
                <w:szCs w:val="20"/>
              </w:rPr>
            </w:pPr>
            <w:r w:rsidRPr="00B94D00">
              <w:rPr>
                <w:iCs/>
                <w:sz w:val="20"/>
                <w:szCs w:val="20"/>
              </w:rPr>
              <w:t xml:space="preserve">RUCMEREV96 </w:t>
            </w:r>
            <w:r w:rsidRPr="00B94D00">
              <w:rPr>
                <w:i/>
                <w:iCs/>
                <w:sz w:val="20"/>
                <w:szCs w:val="20"/>
                <w:vertAlign w:val="subscript"/>
              </w:rPr>
              <w:t>q, r, i</w:t>
            </w:r>
          </w:p>
        </w:tc>
        <w:tc>
          <w:tcPr>
            <w:tcW w:w="434" w:type="pct"/>
          </w:tcPr>
          <w:p w14:paraId="592D0B38" w14:textId="77777777" w:rsidR="00572F68" w:rsidRPr="00B94D00" w:rsidRDefault="00572F68" w:rsidP="005C0B53">
            <w:pPr>
              <w:spacing w:after="60" w:line="360" w:lineRule="auto"/>
              <w:jc w:val="center"/>
              <w:rPr>
                <w:iCs/>
                <w:sz w:val="20"/>
                <w:szCs w:val="20"/>
              </w:rPr>
            </w:pPr>
            <w:r w:rsidRPr="00B94D00">
              <w:rPr>
                <w:iCs/>
                <w:sz w:val="20"/>
                <w:szCs w:val="20"/>
              </w:rPr>
              <w:t>$</w:t>
            </w:r>
          </w:p>
        </w:tc>
        <w:tc>
          <w:tcPr>
            <w:tcW w:w="3622" w:type="pct"/>
          </w:tcPr>
          <w:p w14:paraId="30144E6B" w14:textId="77777777" w:rsidR="00572F68" w:rsidRPr="00B94D00" w:rsidRDefault="00572F68" w:rsidP="005C0B53">
            <w:pPr>
              <w:spacing w:after="60"/>
              <w:rPr>
                <w:i/>
                <w:iCs/>
                <w:sz w:val="20"/>
                <w:szCs w:val="20"/>
              </w:rPr>
            </w:pPr>
            <w:r w:rsidRPr="00B94D00">
              <w:rPr>
                <w:i/>
                <w:iCs/>
                <w:sz w:val="20"/>
                <w:szCs w:val="20"/>
              </w:rPr>
              <w:t>RUC Minimum-Energy Revenue by Interval</w:t>
            </w:r>
            <w:r w:rsidRPr="00B94D00">
              <w:rPr>
                <w:iCs/>
                <w:sz w:val="20"/>
                <w:szCs w:val="20"/>
              </w:rPr>
              <w:t xml:space="preserve">—The energy revenues for generation of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up to LSL during all RUC-Committed Hours, for the Settlement Interval </w:t>
            </w:r>
            <w:r w:rsidRPr="00B94D00">
              <w:rPr>
                <w:i/>
                <w:iCs/>
                <w:sz w:val="20"/>
                <w:szCs w:val="20"/>
              </w:rPr>
              <w:t>i</w:t>
            </w:r>
            <w:r w:rsidRPr="00B94D00">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18" w:author="ERCOT" w:date="2024-05-20T15:29:00Z">
              <w:r w:rsidRPr="00B94D00">
                <w:rPr>
                  <w:iCs/>
                  <w:sz w:val="20"/>
                  <w:szCs w:val="20"/>
                </w:rPr>
                <w:t>or DRRS</w:t>
              </w:r>
            </w:ins>
            <w:ins w:id="719" w:author="ERCOT" w:date="2024-05-29T07:42:00Z">
              <w:r w:rsidRPr="00B94D00">
                <w:rPr>
                  <w:iCs/>
                  <w:sz w:val="20"/>
                  <w:szCs w:val="20"/>
                </w:rPr>
                <w:t>-</w:t>
              </w:r>
            </w:ins>
            <w:ins w:id="720" w:author="ERCOT" w:date="2024-05-20T15:29:00Z">
              <w:r w:rsidRPr="00B94D00">
                <w:rPr>
                  <w:iCs/>
                  <w:sz w:val="20"/>
                  <w:szCs w:val="20"/>
                </w:rPr>
                <w:t xml:space="preserve">deployed </w:t>
              </w:r>
            </w:ins>
            <w:r w:rsidRPr="00B94D00">
              <w:rPr>
                <w:iCs/>
                <w:sz w:val="20"/>
                <w:szCs w:val="20"/>
              </w:rPr>
              <w:t>configuration.</w:t>
            </w:r>
          </w:p>
        </w:tc>
      </w:tr>
      <w:tr w:rsidR="00572F68" w:rsidRPr="00B94D00" w14:paraId="4DD939FF" w14:textId="77777777" w:rsidTr="005C0B53">
        <w:trPr>
          <w:cantSplit/>
        </w:trPr>
        <w:tc>
          <w:tcPr>
            <w:tcW w:w="944" w:type="pct"/>
          </w:tcPr>
          <w:p w14:paraId="2B386CA1" w14:textId="77777777" w:rsidR="00572F68" w:rsidRPr="00B94D00" w:rsidRDefault="00572F68" w:rsidP="005C0B53">
            <w:pPr>
              <w:spacing w:after="60"/>
              <w:rPr>
                <w:iCs/>
                <w:sz w:val="20"/>
                <w:szCs w:val="20"/>
              </w:rPr>
            </w:pPr>
            <w:r w:rsidRPr="00B94D00">
              <w:rPr>
                <w:iCs/>
                <w:sz w:val="20"/>
                <w:szCs w:val="20"/>
              </w:rPr>
              <w:t xml:space="preserve">RUCEXRR96 </w:t>
            </w:r>
            <w:r w:rsidRPr="00B94D00">
              <w:rPr>
                <w:i/>
                <w:iCs/>
                <w:sz w:val="20"/>
                <w:szCs w:val="20"/>
                <w:vertAlign w:val="subscript"/>
              </w:rPr>
              <w:t>q, r, i</w:t>
            </w:r>
          </w:p>
        </w:tc>
        <w:tc>
          <w:tcPr>
            <w:tcW w:w="434" w:type="pct"/>
          </w:tcPr>
          <w:p w14:paraId="2EAC3428" w14:textId="77777777" w:rsidR="00572F68" w:rsidRPr="00B94D00" w:rsidRDefault="00572F68" w:rsidP="005C0B53">
            <w:pPr>
              <w:spacing w:after="60" w:line="360" w:lineRule="auto"/>
              <w:jc w:val="center"/>
              <w:rPr>
                <w:iCs/>
                <w:sz w:val="20"/>
                <w:szCs w:val="20"/>
              </w:rPr>
            </w:pPr>
            <w:r w:rsidRPr="00B94D00">
              <w:rPr>
                <w:iCs/>
                <w:sz w:val="20"/>
                <w:szCs w:val="20"/>
              </w:rPr>
              <w:t>$</w:t>
            </w:r>
          </w:p>
        </w:tc>
        <w:tc>
          <w:tcPr>
            <w:tcW w:w="3622" w:type="pct"/>
          </w:tcPr>
          <w:p w14:paraId="1F59A9F1" w14:textId="77777777" w:rsidR="00572F68" w:rsidRPr="00B94D00" w:rsidRDefault="00572F68" w:rsidP="005C0B53">
            <w:pPr>
              <w:spacing w:after="60"/>
              <w:rPr>
                <w:i/>
                <w:iCs/>
                <w:sz w:val="20"/>
                <w:szCs w:val="20"/>
              </w:rPr>
            </w:pPr>
            <w:r w:rsidRPr="00B94D00">
              <w:rPr>
                <w:i/>
                <w:iCs/>
                <w:sz w:val="20"/>
                <w:szCs w:val="20"/>
              </w:rPr>
              <w:t>Revenue Less Cost Above LSL During RUC-Committed Hours by Interval</w:t>
            </w:r>
            <w:r w:rsidRPr="00B94D00">
              <w:rPr>
                <w:iCs/>
                <w:sz w:val="20"/>
                <w:szCs w:val="20"/>
              </w:rPr>
              <w:t xml:space="preserve">—The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Settlement Interval </w:t>
            </w:r>
            <w:r w:rsidRPr="00B94D00">
              <w:rPr>
                <w:i/>
                <w:iCs/>
                <w:sz w:val="20"/>
                <w:szCs w:val="20"/>
              </w:rPr>
              <w:t>i</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572F68" w:rsidRPr="00B94D00" w14:paraId="5F12D1F8" w14:textId="77777777" w:rsidTr="005C0B53">
        <w:trPr>
          <w:cantSplit/>
        </w:trPr>
        <w:tc>
          <w:tcPr>
            <w:tcW w:w="944" w:type="pct"/>
          </w:tcPr>
          <w:p w14:paraId="2192D55D" w14:textId="77777777" w:rsidR="00572F68" w:rsidRPr="00B94D00" w:rsidRDefault="00572F68" w:rsidP="005C0B53">
            <w:pPr>
              <w:spacing w:after="60"/>
              <w:rPr>
                <w:iCs/>
                <w:sz w:val="20"/>
                <w:szCs w:val="20"/>
              </w:rPr>
            </w:pPr>
            <w:r w:rsidRPr="00B94D00">
              <w:rPr>
                <w:iCs/>
                <w:sz w:val="20"/>
                <w:szCs w:val="20"/>
              </w:rPr>
              <w:t xml:space="preserve">RUCHR </w:t>
            </w:r>
            <w:r w:rsidRPr="00B94D00">
              <w:rPr>
                <w:i/>
                <w:iCs/>
                <w:sz w:val="20"/>
                <w:szCs w:val="20"/>
                <w:vertAlign w:val="subscript"/>
              </w:rPr>
              <w:t>q, r, d</w:t>
            </w:r>
          </w:p>
        </w:tc>
        <w:tc>
          <w:tcPr>
            <w:tcW w:w="434" w:type="pct"/>
          </w:tcPr>
          <w:p w14:paraId="19100F94" w14:textId="77777777" w:rsidR="00572F68" w:rsidRPr="00B94D00" w:rsidRDefault="00572F68" w:rsidP="005C0B53">
            <w:pPr>
              <w:spacing w:after="60"/>
              <w:jc w:val="center"/>
              <w:rPr>
                <w:iCs/>
                <w:sz w:val="20"/>
                <w:szCs w:val="20"/>
              </w:rPr>
            </w:pPr>
            <w:r w:rsidRPr="00B94D00">
              <w:rPr>
                <w:iCs/>
                <w:sz w:val="20"/>
                <w:szCs w:val="20"/>
              </w:rPr>
              <w:t>none</w:t>
            </w:r>
          </w:p>
        </w:tc>
        <w:tc>
          <w:tcPr>
            <w:tcW w:w="3622" w:type="pct"/>
          </w:tcPr>
          <w:p w14:paraId="18325C7C" w14:textId="77777777" w:rsidR="00572F68" w:rsidRPr="00B94D00" w:rsidRDefault="00572F68" w:rsidP="005C0B53">
            <w:pPr>
              <w:spacing w:after="60"/>
              <w:rPr>
                <w:iCs/>
                <w:sz w:val="20"/>
                <w:szCs w:val="20"/>
              </w:rPr>
            </w:pPr>
            <w:r w:rsidRPr="00B94D00">
              <w:rPr>
                <w:i/>
                <w:iCs/>
                <w:sz w:val="20"/>
                <w:szCs w:val="20"/>
              </w:rPr>
              <w:t>RUC Hour</w:t>
            </w:r>
            <w:r w:rsidRPr="00B94D00">
              <w:rPr>
                <w:iCs/>
                <w:sz w:val="20"/>
                <w:szCs w:val="20"/>
              </w:rPr>
              <w:t xml:space="preserve">—The total number of RUC-Committed Hours,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Operating Day</w:t>
            </w:r>
            <w:r w:rsidRPr="00B94D00">
              <w:rPr>
                <w:i/>
                <w:iCs/>
                <w:sz w:val="20"/>
                <w:szCs w:val="20"/>
              </w:rPr>
              <w:t xml:space="preserve"> d</w:t>
            </w:r>
            <w:r w:rsidRPr="00B94D00">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572F68" w:rsidRPr="00B94D00" w14:paraId="55EBF9DA" w14:textId="77777777" w:rsidTr="005C0B53">
        <w:trPr>
          <w:cantSplit/>
        </w:trPr>
        <w:tc>
          <w:tcPr>
            <w:tcW w:w="944" w:type="pct"/>
          </w:tcPr>
          <w:p w14:paraId="700DF786" w14:textId="77777777" w:rsidR="00572F68" w:rsidRPr="00B94D00" w:rsidRDefault="00572F68" w:rsidP="005C0B53">
            <w:pPr>
              <w:spacing w:after="60"/>
              <w:rPr>
                <w:iCs/>
                <w:sz w:val="20"/>
                <w:szCs w:val="20"/>
              </w:rPr>
            </w:pPr>
            <w:r w:rsidRPr="00B94D00">
              <w:rPr>
                <w:i/>
                <w:iCs/>
                <w:sz w:val="20"/>
                <w:szCs w:val="20"/>
              </w:rPr>
              <w:t>q</w:t>
            </w:r>
          </w:p>
        </w:tc>
        <w:tc>
          <w:tcPr>
            <w:tcW w:w="434" w:type="pct"/>
          </w:tcPr>
          <w:p w14:paraId="62DDC71D" w14:textId="77777777" w:rsidR="00572F68" w:rsidRPr="00B94D00" w:rsidRDefault="00572F68" w:rsidP="005C0B53">
            <w:pPr>
              <w:spacing w:after="60"/>
              <w:jc w:val="center"/>
              <w:rPr>
                <w:iCs/>
                <w:sz w:val="20"/>
                <w:szCs w:val="20"/>
              </w:rPr>
            </w:pPr>
            <w:r w:rsidRPr="00B94D00">
              <w:rPr>
                <w:iCs/>
                <w:sz w:val="20"/>
                <w:szCs w:val="20"/>
              </w:rPr>
              <w:t>none</w:t>
            </w:r>
          </w:p>
        </w:tc>
        <w:tc>
          <w:tcPr>
            <w:tcW w:w="3622" w:type="pct"/>
          </w:tcPr>
          <w:p w14:paraId="712C920D" w14:textId="77777777" w:rsidR="00572F68" w:rsidRPr="00B94D00" w:rsidRDefault="00572F68" w:rsidP="005C0B53">
            <w:pPr>
              <w:spacing w:after="60"/>
              <w:rPr>
                <w:iCs/>
                <w:sz w:val="20"/>
                <w:szCs w:val="20"/>
              </w:rPr>
            </w:pPr>
            <w:r w:rsidRPr="00B94D00">
              <w:rPr>
                <w:iCs/>
                <w:sz w:val="20"/>
                <w:szCs w:val="20"/>
              </w:rPr>
              <w:t>A QSE.</w:t>
            </w:r>
          </w:p>
        </w:tc>
      </w:tr>
      <w:tr w:rsidR="00572F68" w:rsidRPr="00B94D00" w14:paraId="7BB74976" w14:textId="77777777" w:rsidTr="005C0B53">
        <w:trPr>
          <w:cantSplit/>
        </w:trPr>
        <w:tc>
          <w:tcPr>
            <w:tcW w:w="944" w:type="pct"/>
          </w:tcPr>
          <w:p w14:paraId="58DD0738" w14:textId="77777777" w:rsidR="00572F68" w:rsidRPr="00B94D00" w:rsidRDefault="00572F68" w:rsidP="005C0B53">
            <w:pPr>
              <w:spacing w:after="60"/>
              <w:rPr>
                <w:iCs/>
                <w:sz w:val="20"/>
                <w:szCs w:val="20"/>
              </w:rPr>
            </w:pPr>
            <w:r w:rsidRPr="00B94D00">
              <w:rPr>
                <w:i/>
                <w:iCs/>
                <w:sz w:val="20"/>
                <w:szCs w:val="20"/>
              </w:rPr>
              <w:t>r</w:t>
            </w:r>
          </w:p>
        </w:tc>
        <w:tc>
          <w:tcPr>
            <w:tcW w:w="434" w:type="pct"/>
          </w:tcPr>
          <w:p w14:paraId="326AE62E" w14:textId="77777777" w:rsidR="00572F68" w:rsidRPr="00B94D00" w:rsidRDefault="00572F68" w:rsidP="005C0B53">
            <w:pPr>
              <w:spacing w:after="60"/>
              <w:jc w:val="center"/>
              <w:rPr>
                <w:iCs/>
                <w:sz w:val="20"/>
                <w:szCs w:val="20"/>
              </w:rPr>
            </w:pPr>
            <w:r w:rsidRPr="00B94D00">
              <w:rPr>
                <w:iCs/>
                <w:sz w:val="20"/>
                <w:szCs w:val="20"/>
              </w:rPr>
              <w:t>none</w:t>
            </w:r>
          </w:p>
        </w:tc>
        <w:tc>
          <w:tcPr>
            <w:tcW w:w="3622" w:type="pct"/>
          </w:tcPr>
          <w:p w14:paraId="4A0D4FB2" w14:textId="77777777" w:rsidR="00572F68" w:rsidRPr="00B94D00" w:rsidRDefault="00572F68" w:rsidP="005C0B53">
            <w:pPr>
              <w:spacing w:after="60"/>
              <w:rPr>
                <w:iCs/>
                <w:sz w:val="20"/>
                <w:szCs w:val="20"/>
              </w:rPr>
            </w:pPr>
            <w:r w:rsidRPr="00B94D00">
              <w:rPr>
                <w:iCs/>
                <w:sz w:val="20"/>
                <w:szCs w:val="20"/>
              </w:rPr>
              <w:t>A RUC-committed Generation Resource.</w:t>
            </w:r>
          </w:p>
        </w:tc>
      </w:tr>
      <w:tr w:rsidR="00572F68" w:rsidRPr="00B94D00" w14:paraId="53C6C3A6" w14:textId="77777777" w:rsidTr="005C0B53">
        <w:trPr>
          <w:cantSplit/>
        </w:trPr>
        <w:tc>
          <w:tcPr>
            <w:tcW w:w="944" w:type="pct"/>
          </w:tcPr>
          <w:p w14:paraId="418A1FFD" w14:textId="77777777" w:rsidR="00572F68" w:rsidRPr="00B94D00" w:rsidRDefault="00572F68" w:rsidP="005C0B53">
            <w:pPr>
              <w:spacing w:after="60"/>
              <w:rPr>
                <w:iCs/>
                <w:sz w:val="20"/>
                <w:szCs w:val="20"/>
              </w:rPr>
            </w:pPr>
            <w:r w:rsidRPr="00B94D00">
              <w:rPr>
                <w:i/>
                <w:iCs/>
                <w:sz w:val="20"/>
                <w:szCs w:val="20"/>
              </w:rPr>
              <w:t>d</w:t>
            </w:r>
          </w:p>
        </w:tc>
        <w:tc>
          <w:tcPr>
            <w:tcW w:w="434" w:type="pct"/>
          </w:tcPr>
          <w:p w14:paraId="6AFA0AF1" w14:textId="77777777" w:rsidR="00572F68" w:rsidRPr="00B94D00" w:rsidRDefault="00572F68" w:rsidP="005C0B53">
            <w:pPr>
              <w:spacing w:after="60"/>
              <w:jc w:val="center"/>
              <w:rPr>
                <w:iCs/>
                <w:sz w:val="20"/>
                <w:szCs w:val="20"/>
              </w:rPr>
            </w:pPr>
            <w:r w:rsidRPr="00B94D00">
              <w:rPr>
                <w:iCs/>
                <w:sz w:val="20"/>
                <w:szCs w:val="20"/>
              </w:rPr>
              <w:t>none</w:t>
            </w:r>
          </w:p>
        </w:tc>
        <w:tc>
          <w:tcPr>
            <w:tcW w:w="3622" w:type="pct"/>
          </w:tcPr>
          <w:p w14:paraId="1582BE2F" w14:textId="77777777" w:rsidR="00572F68" w:rsidRPr="00B94D00" w:rsidRDefault="00572F68" w:rsidP="005C0B53">
            <w:pPr>
              <w:spacing w:after="60"/>
              <w:rPr>
                <w:iCs/>
                <w:sz w:val="20"/>
                <w:szCs w:val="20"/>
              </w:rPr>
            </w:pPr>
            <w:r w:rsidRPr="00B94D00">
              <w:rPr>
                <w:iCs/>
                <w:sz w:val="20"/>
                <w:szCs w:val="20"/>
              </w:rPr>
              <w:t>An Operating Day containing the RUC-commitment.</w:t>
            </w:r>
          </w:p>
        </w:tc>
      </w:tr>
      <w:tr w:rsidR="00572F68" w:rsidRPr="00B94D00" w14:paraId="3F456862" w14:textId="77777777" w:rsidTr="005C0B53">
        <w:trPr>
          <w:cantSplit/>
        </w:trPr>
        <w:tc>
          <w:tcPr>
            <w:tcW w:w="944" w:type="pct"/>
          </w:tcPr>
          <w:p w14:paraId="0B4CA873" w14:textId="77777777" w:rsidR="00572F68" w:rsidRPr="00B94D00" w:rsidRDefault="00572F68" w:rsidP="005C0B53">
            <w:pPr>
              <w:spacing w:after="60"/>
              <w:rPr>
                <w:iCs/>
                <w:sz w:val="20"/>
                <w:szCs w:val="20"/>
              </w:rPr>
            </w:pPr>
            <w:r w:rsidRPr="00B94D00">
              <w:rPr>
                <w:i/>
                <w:iCs/>
                <w:sz w:val="20"/>
                <w:szCs w:val="20"/>
              </w:rPr>
              <w:t>h</w:t>
            </w:r>
          </w:p>
        </w:tc>
        <w:tc>
          <w:tcPr>
            <w:tcW w:w="434" w:type="pct"/>
          </w:tcPr>
          <w:p w14:paraId="16E701E5" w14:textId="77777777" w:rsidR="00572F68" w:rsidRPr="00B94D00" w:rsidRDefault="00572F68" w:rsidP="005C0B53">
            <w:pPr>
              <w:spacing w:after="60"/>
              <w:jc w:val="center"/>
              <w:rPr>
                <w:iCs/>
                <w:sz w:val="20"/>
                <w:szCs w:val="20"/>
              </w:rPr>
            </w:pPr>
            <w:r w:rsidRPr="00B94D00">
              <w:rPr>
                <w:iCs/>
                <w:sz w:val="20"/>
                <w:szCs w:val="20"/>
              </w:rPr>
              <w:t>none</w:t>
            </w:r>
          </w:p>
        </w:tc>
        <w:tc>
          <w:tcPr>
            <w:tcW w:w="3622" w:type="pct"/>
          </w:tcPr>
          <w:p w14:paraId="374077EC" w14:textId="77777777" w:rsidR="00572F68" w:rsidRPr="00B94D00" w:rsidRDefault="00572F68" w:rsidP="005C0B53">
            <w:pPr>
              <w:spacing w:after="60"/>
              <w:rPr>
                <w:iCs/>
                <w:sz w:val="20"/>
                <w:szCs w:val="20"/>
              </w:rPr>
            </w:pPr>
            <w:r w:rsidRPr="00B94D00">
              <w:rPr>
                <w:iCs/>
                <w:sz w:val="20"/>
                <w:szCs w:val="20"/>
              </w:rPr>
              <w:t>An hour in the RUC-commitment period.</w:t>
            </w:r>
          </w:p>
        </w:tc>
      </w:tr>
      <w:tr w:rsidR="00572F68" w:rsidRPr="00B94D00" w14:paraId="178D9387" w14:textId="77777777" w:rsidTr="005C0B53">
        <w:trPr>
          <w:cantSplit/>
        </w:trPr>
        <w:tc>
          <w:tcPr>
            <w:tcW w:w="944" w:type="pct"/>
          </w:tcPr>
          <w:p w14:paraId="64C254A9" w14:textId="77777777" w:rsidR="00572F68" w:rsidRPr="00B94D00" w:rsidRDefault="00572F68" w:rsidP="005C0B53">
            <w:pPr>
              <w:spacing w:after="60"/>
              <w:rPr>
                <w:i/>
                <w:iCs/>
                <w:sz w:val="20"/>
                <w:szCs w:val="20"/>
              </w:rPr>
            </w:pPr>
            <w:r w:rsidRPr="00B94D00">
              <w:rPr>
                <w:i/>
                <w:iCs/>
                <w:sz w:val="20"/>
                <w:szCs w:val="20"/>
              </w:rPr>
              <w:t>i</w:t>
            </w:r>
          </w:p>
        </w:tc>
        <w:tc>
          <w:tcPr>
            <w:tcW w:w="434" w:type="pct"/>
          </w:tcPr>
          <w:p w14:paraId="0E36C82A" w14:textId="77777777" w:rsidR="00572F68" w:rsidRPr="00B94D00" w:rsidRDefault="00572F68" w:rsidP="005C0B53">
            <w:pPr>
              <w:spacing w:after="60"/>
              <w:jc w:val="center"/>
              <w:rPr>
                <w:iCs/>
                <w:sz w:val="20"/>
                <w:szCs w:val="20"/>
              </w:rPr>
            </w:pPr>
            <w:r w:rsidRPr="00B94D00">
              <w:rPr>
                <w:iCs/>
                <w:sz w:val="20"/>
                <w:szCs w:val="20"/>
              </w:rPr>
              <w:t>none</w:t>
            </w:r>
          </w:p>
        </w:tc>
        <w:tc>
          <w:tcPr>
            <w:tcW w:w="3622" w:type="pct"/>
          </w:tcPr>
          <w:p w14:paraId="66A9B4E5" w14:textId="77777777" w:rsidR="00572F68" w:rsidRPr="00B94D00" w:rsidRDefault="00572F68" w:rsidP="005C0B53">
            <w:pPr>
              <w:spacing w:after="60"/>
              <w:rPr>
                <w:iCs/>
                <w:sz w:val="20"/>
                <w:szCs w:val="20"/>
              </w:rPr>
            </w:pPr>
            <w:r w:rsidRPr="00B94D00">
              <w:rPr>
                <w:iCs/>
                <w:sz w:val="20"/>
                <w:szCs w:val="20"/>
              </w:rPr>
              <w:t>A 15-minute Settlement Interval within the hour that includes a RUCAC instruction.</w:t>
            </w:r>
          </w:p>
        </w:tc>
      </w:tr>
    </w:tbl>
    <w:p w14:paraId="2D616FD2" w14:textId="77777777" w:rsidR="00572F68" w:rsidRPr="00B94D00" w:rsidRDefault="00572F68" w:rsidP="00572F68">
      <w:pPr>
        <w:keepNext/>
        <w:tabs>
          <w:tab w:val="left" w:pos="1620"/>
        </w:tabs>
        <w:spacing w:before="480" w:after="240"/>
        <w:ind w:left="1627" w:hanging="1627"/>
        <w:outlineLvl w:val="4"/>
        <w:rPr>
          <w:rFonts w:eastAsia="Times New Roman"/>
          <w:b/>
          <w:bCs/>
          <w:i/>
          <w:iCs/>
          <w:szCs w:val="26"/>
        </w:rPr>
      </w:pPr>
      <w:r w:rsidRPr="00B94D00">
        <w:rPr>
          <w:rFonts w:eastAsia="Times New Roman"/>
          <w:b/>
          <w:bCs/>
          <w:i/>
          <w:iCs/>
          <w:szCs w:val="26"/>
        </w:rPr>
        <w:t>5.7.4.1.1</w:t>
      </w:r>
      <w:r w:rsidRPr="00B94D00">
        <w:rPr>
          <w:rFonts w:eastAsia="Times New Roman"/>
          <w:b/>
          <w:bCs/>
          <w:i/>
          <w:iCs/>
          <w:szCs w:val="26"/>
        </w:rPr>
        <w:tab/>
        <w:t>Capacity Shortfall Ratio Share</w:t>
      </w:r>
    </w:p>
    <w:p w14:paraId="0E0B9399" w14:textId="77777777" w:rsidR="00572F68" w:rsidRPr="00B94D00" w:rsidRDefault="00572F68" w:rsidP="00572F68">
      <w:pPr>
        <w:spacing w:after="240"/>
        <w:ind w:left="720" w:hanging="720"/>
        <w:rPr>
          <w:rFonts w:eastAsia="Times New Roman"/>
        </w:rPr>
      </w:pPr>
      <w:r w:rsidRPr="00B94D00">
        <w:rPr>
          <w:rFonts w:eastAsia="Times New Roman"/>
          <w:szCs w:val="20"/>
        </w:rPr>
        <w:t>(1)</w:t>
      </w:r>
      <w:r w:rsidRPr="00B94D00">
        <w:rPr>
          <w:rFonts w:eastAsia="Times New Roman"/>
          <w:szCs w:val="20"/>
        </w:rPr>
        <w:tab/>
        <w:t xml:space="preserve">In calculating the shortfall amount for each QSE, the Resource capacity (RCAPSNAP and RCAPADJ) shall be </w:t>
      </w:r>
      <w:r w:rsidRPr="00B94D00">
        <w:rPr>
          <w:rFonts w:eastAsia="Times New Roman"/>
        </w:rPr>
        <w:t xml:space="preserve">calculated for a Generation Resource that meets any of the following conditions: </w:t>
      </w:r>
    </w:p>
    <w:p w14:paraId="6D2A12EC" w14:textId="77777777" w:rsidR="00572F68" w:rsidRPr="00B94D00" w:rsidRDefault="00572F68" w:rsidP="00572F68">
      <w:pPr>
        <w:spacing w:after="240"/>
        <w:ind w:firstLine="720"/>
        <w:rPr>
          <w:rFonts w:eastAsia="Times New Roman"/>
          <w:iCs/>
        </w:rPr>
      </w:pPr>
      <w:r w:rsidRPr="00B94D00">
        <w:rPr>
          <w:rFonts w:eastAsia="Times New Roman"/>
          <w:iCs/>
        </w:rPr>
        <w:t>(a)</w:t>
      </w:r>
      <w:r w:rsidRPr="00B94D00">
        <w:rPr>
          <w:rFonts w:eastAsia="Times New Roman"/>
          <w:iCs/>
        </w:rPr>
        <w:tab/>
        <w:t xml:space="preserve">QSE-committed;  </w:t>
      </w:r>
    </w:p>
    <w:p w14:paraId="0224C65F" w14:textId="77777777" w:rsidR="00572F68" w:rsidRPr="00B94D00" w:rsidRDefault="00572F68" w:rsidP="00572F68">
      <w:pPr>
        <w:spacing w:after="240"/>
        <w:ind w:left="1440" w:hanging="720"/>
        <w:rPr>
          <w:rFonts w:eastAsia="Times New Roman"/>
          <w:iCs/>
        </w:rPr>
      </w:pPr>
      <w:r w:rsidRPr="00B94D00">
        <w:rPr>
          <w:rFonts w:eastAsia="Times New Roman"/>
          <w:iCs/>
        </w:rPr>
        <w:t>(b)</w:t>
      </w:r>
      <w:r w:rsidRPr="00B94D00">
        <w:rPr>
          <w:rFonts w:eastAsia="Times New Roman"/>
          <w:iCs/>
        </w:rPr>
        <w:tab/>
        <w:t>Planning to operate as a Quick Start Generation Resource (QSGR) for the Settlement Interval as shown by the COP Status of OFFQS in the RUC Snapshot for the RUC Process and/or Adjustment Period; or</w:t>
      </w:r>
    </w:p>
    <w:p w14:paraId="57DAEDDF" w14:textId="77777777" w:rsidR="00572F68" w:rsidRPr="00B94D00" w:rsidRDefault="00572F68" w:rsidP="00572F68">
      <w:pPr>
        <w:spacing w:after="240"/>
        <w:ind w:left="1440" w:hanging="720"/>
        <w:rPr>
          <w:rFonts w:eastAsia="Times New Roman"/>
          <w:iCs/>
        </w:rPr>
      </w:pPr>
      <w:r w:rsidRPr="00B94D00">
        <w:rPr>
          <w:rFonts w:eastAsia="Times New Roman"/>
          <w:iCs/>
        </w:rPr>
        <w:t>(c)</w:t>
      </w:r>
      <w:r w:rsidRPr="00B94D00">
        <w:rPr>
          <w:rFonts w:eastAsia="Times New Roman"/>
          <w:iCs/>
        </w:rPr>
        <w:tab/>
        <w:t xml:space="preserve">A Switchable Generation Resource (SWGR) that is released by a non-ERCOT Control Area Operator (CAO) </w:t>
      </w:r>
      <w:proofErr w:type="gramStart"/>
      <w:r w:rsidRPr="00B94D00">
        <w:rPr>
          <w:rFonts w:eastAsia="Times New Roman"/>
          <w:iCs/>
        </w:rPr>
        <w:t>to operate</w:t>
      </w:r>
      <w:proofErr w:type="gramEnd"/>
      <w:r w:rsidRPr="00B94D00">
        <w:rPr>
          <w:rFonts w:eastAsia="Times New Roman"/>
          <w:iCs/>
        </w:rPr>
        <w:t xml:space="preserve"> in the ERCOT Control Area due to an </w:t>
      </w:r>
      <w:r w:rsidRPr="00B94D00">
        <w:rPr>
          <w:rFonts w:eastAsia="Times New Roman"/>
          <w:iCs/>
        </w:rPr>
        <w:lastRenderedPageBreak/>
        <w:t xml:space="preserve">ERCOT RUC instruction for an actual or anticipated Energy Emergency Alert (EEA) condition and that is shown as On-Line in its COP; or </w:t>
      </w:r>
    </w:p>
    <w:p w14:paraId="04E4692C" w14:textId="77777777" w:rsidR="00572F68" w:rsidRPr="00B94D00" w:rsidRDefault="00572F68" w:rsidP="00572F68">
      <w:pPr>
        <w:spacing w:after="240"/>
        <w:ind w:left="1440" w:hanging="720"/>
        <w:rPr>
          <w:rFonts w:eastAsia="Times New Roman"/>
          <w:iCs/>
        </w:rPr>
      </w:pPr>
      <w:r w:rsidRPr="00B94D00">
        <w:rPr>
          <w:rFonts w:eastAsia="Times New Roman"/>
          <w:iCs/>
        </w:rPr>
        <w:t>(d)</w:t>
      </w:r>
      <w:r w:rsidRPr="00B94D00">
        <w:rPr>
          <w:rFonts w:eastAsia="Times New Roman"/>
          <w:iCs/>
        </w:rPr>
        <w:tab/>
        <w:t>If the Settlement Interval is a RUCAC-Interval, the Combined Cycle Generation Resource that was QSE-committed at the time the RUCAC was issued, excluding the condition for SWGRs as describe in paragraph (c) above.</w:t>
      </w:r>
    </w:p>
    <w:p w14:paraId="49A36957" w14:textId="77777777" w:rsidR="00572F68" w:rsidRPr="00B94D00" w:rsidRDefault="00572F68" w:rsidP="00572F68">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B94D00">
        <w:rPr>
          <w:rFonts w:eastAsia="Times New Roman"/>
          <w:szCs w:val="20"/>
        </w:rPr>
        <w:t>PhotoVoltaic</w:t>
      </w:r>
      <w:proofErr w:type="spellEnd"/>
      <w:r w:rsidRPr="00B94D00">
        <w:rPr>
          <w:rFonts w:eastAsia="Times New Roman"/>
          <w:szCs w:val="20"/>
        </w:rPr>
        <w:t xml:space="preserve"> Generation Resource Production Potential (PVGRPP), as described in Section 4.2.3, </w:t>
      </w:r>
      <w:proofErr w:type="spellStart"/>
      <w:r w:rsidRPr="00B94D00">
        <w:rPr>
          <w:rFonts w:eastAsia="Times New Roman"/>
          <w:szCs w:val="20"/>
        </w:rPr>
        <w:t>PhotoVoltaic</w:t>
      </w:r>
      <w:proofErr w:type="spellEnd"/>
      <w:r w:rsidRPr="00B94D00">
        <w:rPr>
          <w:rFonts w:eastAsia="Times New Roman"/>
          <w:szCs w:val="20"/>
        </w:rPr>
        <w:t xml:space="preserve"> Generation Resource Production Potential, for a </w:t>
      </w:r>
      <w:proofErr w:type="spellStart"/>
      <w:r w:rsidRPr="00B94D00">
        <w:rPr>
          <w:rFonts w:eastAsia="Times New Roman"/>
          <w:szCs w:val="20"/>
        </w:rPr>
        <w:t>PhotoVoltaic</w:t>
      </w:r>
      <w:proofErr w:type="spellEnd"/>
      <w:r w:rsidRPr="00B94D00">
        <w:rPr>
          <w:rFonts w:eastAsia="Times New Roman"/>
          <w:szCs w:val="20"/>
        </w:rPr>
        <w:t xml:space="preserve"> Generation Resource (PVGR), at the time of RUC execution.  For an IRR, the RCAPSNAP variable used below shall be equal to the minimum of the WGRPP or PVGRPP described above and the HSL value as reflected in the QSE’s COP, at the time of the RUC execution. </w:t>
      </w:r>
    </w:p>
    <w:p w14:paraId="1D0D1CD4" w14:textId="77777777" w:rsidR="00572F68" w:rsidRPr="00B94D00" w:rsidRDefault="00572F68" w:rsidP="00572F68">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In calculating the amount short for each QSE, the QSE must be given a capacity credit for non-Intermittent Renewable Resources (IRRs) that were given notice of decommitment within the two hours before the Operating Hour as a result of the RUC process by setting the RCAPSNAP and RCAPADJ variables used below set equal to the RCAPSNAP value for the Resource immediately before the decommitment instruction was given.</w:t>
      </w:r>
    </w:p>
    <w:p w14:paraId="1B17ABE9" w14:textId="77777777" w:rsidR="00572F68" w:rsidRPr="00B94D00" w:rsidRDefault="00572F68" w:rsidP="00572F68">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762ADAA4" w14:textId="77777777" w:rsidR="00572F68" w:rsidRPr="00B94D00" w:rsidRDefault="00572F68" w:rsidP="00572F68">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70C39518" w14:textId="77777777" w:rsidTr="005C0B53">
        <w:trPr>
          <w:trHeight w:val="656"/>
        </w:trPr>
        <w:tc>
          <w:tcPr>
            <w:tcW w:w="9350" w:type="dxa"/>
            <w:shd w:val="pct12" w:color="auto" w:fill="auto"/>
          </w:tcPr>
          <w:p w14:paraId="6512ACFA" w14:textId="77777777" w:rsidR="00572F68" w:rsidRPr="00B94D00" w:rsidRDefault="00572F68" w:rsidP="005C0B53">
            <w:pPr>
              <w:spacing w:after="240"/>
              <w:rPr>
                <w:rFonts w:eastAsia="Times New Roman"/>
                <w:b/>
                <w:i/>
                <w:iCs/>
                <w:szCs w:val="20"/>
              </w:rPr>
            </w:pPr>
            <w:r w:rsidRPr="00B94D00">
              <w:rPr>
                <w:rFonts w:eastAsia="Times New Roman"/>
                <w:b/>
                <w:i/>
                <w:iCs/>
                <w:szCs w:val="20"/>
              </w:rPr>
              <w:t>[NPRR1032:  Replace paragraph (5) above with the following upon system implementation:]</w:t>
            </w:r>
          </w:p>
          <w:p w14:paraId="1882E623" w14:textId="77777777" w:rsidR="00572F68" w:rsidRPr="00B94D00" w:rsidRDefault="00572F68" w:rsidP="005C0B53">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tc>
      </w:tr>
    </w:tbl>
    <w:p w14:paraId="1A3BA565"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For Combined Cycle Generation Resources, if more than one Combined Cycle Generation Resource is shown On-Line in its COP for the same Settlement hour, then the </w:t>
      </w:r>
      <w:r w:rsidRPr="00B94D00">
        <w:rPr>
          <w:rFonts w:eastAsia="Times New Roman"/>
          <w:szCs w:val="20"/>
        </w:rPr>
        <w:lastRenderedPageBreak/>
        <w:t>provisions of paragraph (6)(a) of Section 3.9.1, Current Operating Plan (COP) Criteria, apply in the determination of the On-Line Combined Cycle Generation Resource for that Settlement hour.</w:t>
      </w:r>
    </w:p>
    <w:p w14:paraId="7D44C7EA" w14:textId="77777777" w:rsidR="00572F68" w:rsidRPr="00B94D00" w:rsidRDefault="00572F68" w:rsidP="00572F68">
      <w:pPr>
        <w:spacing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The QSE Ancillary Service shortfall calculation in MW for each hour in the RUC Snapshot or for the end of the Adjustment Period involves solving an optimization that minimizes any potential Ancillary Service shortfall for a QSE.   This is done by determining the optimal utilization of Ancillary Service capabilities within each QSE’s portfolio of Resources to meet its net Ancillary Service position for each Ancillary Service sub-type.  </w:t>
      </w:r>
      <w:proofErr w:type="gramStart"/>
      <w:r w:rsidRPr="00B94D00">
        <w:rPr>
          <w:rFonts w:eastAsia="Times New Roman"/>
          <w:szCs w:val="20"/>
        </w:rPr>
        <w:t>A QSE’s</w:t>
      </w:r>
      <w:proofErr w:type="gramEnd"/>
      <w:r w:rsidRPr="00B94D00">
        <w:rPr>
          <w:rFonts w:eastAsia="Times New Roman"/>
          <w:szCs w:val="20"/>
        </w:rPr>
        <w:t xml:space="preserve"> Ancillary Service shortfall for an hour is the difference between the QSE’s net Ancillary Service position and its coverage of Ancillary Services using the outputs of this optimization based on the QSE’s Resource Ancillary Service capabilities for that hour as reflected in the COPs submitted by the QSE.</w:t>
      </w:r>
    </w:p>
    <w:p w14:paraId="52B64D00" w14:textId="77777777" w:rsidR="00572F68" w:rsidRPr="00B94D00" w:rsidRDefault="00572F68" w:rsidP="00572F68">
      <w:pPr>
        <w:spacing w:after="240"/>
        <w:ind w:left="1416" w:hanging="696"/>
        <w:rPr>
          <w:rFonts w:eastAsia="Times New Roman"/>
          <w:szCs w:val="20"/>
        </w:rPr>
      </w:pPr>
      <w:r w:rsidRPr="00B94D00">
        <w:rPr>
          <w:rFonts w:eastAsia="Times New Roman"/>
          <w:szCs w:val="20"/>
        </w:rPr>
        <w:t>(a)</w:t>
      </w:r>
      <w:r w:rsidRPr="00B94D00">
        <w:rPr>
          <w:rFonts w:eastAsia="Times New Roman"/>
          <w:szCs w:val="20"/>
        </w:rPr>
        <w:tab/>
        <w:t>For each Ancillary Service sub-type, the Ancillary Service MW capability for each Resource in the QSE’s portfolio for a given hour in the RUC Snapshot or at the end of the Adjustment Period (</w:t>
      </w:r>
      <w:r w:rsidRPr="00B94D00">
        <w:rPr>
          <w:rFonts w:eastAsia="Times New Roman"/>
          <w:szCs w:val="28"/>
        </w:rPr>
        <w:t xml:space="preserve">ASMWCAPSNAP </w:t>
      </w:r>
      <w:r w:rsidRPr="00B94D00">
        <w:rPr>
          <w:rFonts w:eastAsia="Times New Roman"/>
          <w:iCs/>
          <w:szCs w:val="20"/>
        </w:rPr>
        <w:t xml:space="preserve">and </w:t>
      </w:r>
      <w:r w:rsidRPr="00B94D00">
        <w:rPr>
          <w:rFonts w:eastAsia="Times New Roman"/>
          <w:szCs w:val="28"/>
        </w:rPr>
        <w:t>ASMWCAPADJ</w:t>
      </w:r>
      <w:r w:rsidRPr="00B94D00">
        <w:rPr>
          <w:rFonts w:eastAsia="Times New Roman"/>
          <w:szCs w:val="20"/>
        </w:rPr>
        <w:t>) is calculated as the minimum of:</w:t>
      </w:r>
    </w:p>
    <w:p w14:paraId="36B4CF8B"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w:t>
      </w:r>
      <w:r w:rsidRPr="00B94D00">
        <w:rPr>
          <w:rFonts w:eastAsia="Times New Roman"/>
          <w:szCs w:val="20"/>
        </w:rPr>
        <w:tab/>
        <w:t xml:space="preserve">HSL minus LSL in the COP if the Resource is On-Line (ON, ONOS, ONSC, </w:t>
      </w:r>
      <w:ins w:id="721" w:author="ERCOT" w:date="2025-09-10T13:29:00Z" w16du:dateUtc="2025-09-10T18:29:00Z">
        <w:r w:rsidRPr="00B94D00">
          <w:t>ONEMR, ONRUC, ONOPTOUT</w:t>
        </w:r>
      </w:ins>
      <w:ins w:id="722" w:author="ERCOT" w:date="2025-10-24T20:57:00Z">
        <w:r w:rsidRPr="00B94D00">
          <w:t>,</w:t>
        </w:r>
      </w:ins>
      <w:ins w:id="723" w:author="ERCOT" w:date="2025-12-08T11:11:00Z" w16du:dateUtc="2025-12-08T17:11:00Z">
        <w:r w:rsidRPr="00B94D00">
          <w:t xml:space="preserve"> </w:t>
        </w:r>
      </w:ins>
      <w:r w:rsidRPr="00B94D00">
        <w:rPr>
          <w:rFonts w:eastAsia="Times New Roman"/>
          <w:szCs w:val="20"/>
        </w:rPr>
        <w:t>and ONL).  If a Generation Resource COP Resource Status is OFF</w:t>
      </w:r>
      <w:ins w:id="724" w:author="ERCOT" w:date="2025-12-08T11:12:00Z" w16du:dateUtc="2025-12-08T17:12:00Z">
        <w:r w:rsidRPr="00B94D00">
          <w:rPr>
            <w:rFonts w:eastAsia="Times New Roman"/>
            <w:szCs w:val="20"/>
          </w:rPr>
          <w:t>,</w:t>
        </w:r>
      </w:ins>
      <w:del w:id="725" w:author="ERCOT" w:date="2025-12-08T11:12:00Z" w16du:dateUtc="2025-12-08T17:12:00Z">
        <w:r w:rsidRPr="00B94D00" w:rsidDel="00AB3D81">
          <w:rPr>
            <w:rFonts w:eastAsia="Times New Roman"/>
            <w:szCs w:val="20"/>
          </w:rPr>
          <w:delText xml:space="preserve"> or</w:delText>
        </w:r>
      </w:del>
      <w:r w:rsidRPr="00B94D00">
        <w:rPr>
          <w:rFonts w:eastAsia="Times New Roman"/>
          <w:szCs w:val="20"/>
        </w:rPr>
        <w:t xml:space="preserve"> OFFQS</w:t>
      </w:r>
      <w:ins w:id="726" w:author="ERCOT" w:date="2025-12-08T11:12:00Z" w16du:dateUtc="2025-12-08T17:12:00Z">
        <w:r w:rsidRPr="00B94D00">
          <w:t>, or DRRS</w:t>
        </w:r>
      </w:ins>
      <w:r w:rsidRPr="00B94D00">
        <w:rPr>
          <w:rFonts w:eastAsia="Times New Roman"/>
          <w:szCs w:val="20"/>
        </w:rPr>
        <w:t>, only the COP HSL is used.  For a Combined Cycle Train, the Resource refers to a particular Combined Cycle Generation Resource belonging to that Combined Cycle Train.  For a Combined Cycle Train, select the Combined Cycle Generation Resource that is On-Line (ON</w:t>
      </w:r>
      <w:ins w:id="727" w:author="ERCOT" w:date="2025-12-08T11:12:00Z" w16du:dateUtc="2025-12-08T17:12:00Z">
        <w:r w:rsidRPr="00B94D00">
          <w:t>, ONEMR, ONRUC, ONOPTOUT,</w:t>
        </w:r>
      </w:ins>
      <w:r w:rsidRPr="00B94D00">
        <w:rPr>
          <w:rFonts w:eastAsia="Times New Roman"/>
          <w:szCs w:val="20"/>
        </w:rP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p>
    <w:p w14:paraId="518AD978"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(ii)</w:t>
      </w:r>
      <w:r w:rsidRPr="00B94D00">
        <w:rPr>
          <w:rFonts w:eastAsia="Times New Roman"/>
          <w:szCs w:val="20"/>
        </w:rPr>
        <w:tab/>
        <w:t>Submitted Ancillary Service Offer MW quantity for the Ancillary Service type/sub-type;</w:t>
      </w:r>
    </w:p>
    <w:p w14:paraId="56C59F7E"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(iii)</w:t>
      </w:r>
      <w:r w:rsidRPr="00B94D00">
        <w:rPr>
          <w:rFonts w:eastAsia="Times New Roman"/>
          <w:szCs w:val="20"/>
        </w:rPr>
        <w:tab/>
        <w:t>Submitted COP Ancillary Service MW capability; and</w:t>
      </w:r>
    </w:p>
    <w:p w14:paraId="768488E0"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(iv)</w:t>
      </w:r>
      <w:r w:rsidRPr="00B94D00">
        <w:rPr>
          <w:rFonts w:eastAsia="Times New Roman"/>
          <w:szCs w:val="20"/>
        </w:rPr>
        <w:tab/>
        <w:t xml:space="preserve">Qualified Ancillary Service MW amount for the Ancillary Service sub-type.  For Resources with COP Resource Status of OFFQS, the qualified MW amounts for Reg-Up, Reg-Down, and RRS will be set to zero.  For Resources with a COP Resource Status of OFF, the qualified MW amounts for Reg-Up, Reg-Down, RRS, and ECRS will be set to zero. </w:t>
      </w:r>
      <w:r w:rsidRPr="00B94D00">
        <w:t xml:space="preserve"> </w:t>
      </w:r>
      <w:ins w:id="728" w:author="ERCOT" w:date="2025-09-10T13:40:00Z" w16du:dateUtc="2025-09-10T18:40:00Z">
        <w:r w:rsidRPr="00B94D00">
          <w:t>For Resources with a COP Resource Status of DRRS, the qualified MW amounts for Reg-Up, Reg-Down, RRS, ECRS</w:t>
        </w:r>
      </w:ins>
      <w:ins w:id="729" w:author="ERCOT" w:date="2025-10-24T20:58:00Z">
        <w:r w:rsidRPr="00B94D00">
          <w:t>,</w:t>
        </w:r>
      </w:ins>
      <w:ins w:id="730" w:author="ERCOT" w:date="2025-09-10T13:40:00Z" w16du:dateUtc="2025-09-10T18:40:00Z">
        <w:r w:rsidRPr="00B94D00">
          <w:t xml:space="preserve"> and </w:t>
        </w:r>
      </w:ins>
      <w:ins w:id="731" w:author="ERCOT" w:date="2025-09-10T13:41:00Z" w16du:dateUtc="2025-09-10T18:41:00Z">
        <w:r w:rsidRPr="00B94D00">
          <w:t>Non-Spin</w:t>
        </w:r>
      </w:ins>
      <w:ins w:id="732" w:author="ERCOT" w:date="2025-09-10T13:40:00Z" w16du:dateUtc="2025-09-10T18:40:00Z">
        <w:r w:rsidRPr="00B94D00">
          <w:t xml:space="preserve"> will be set to zero.</w:t>
        </w:r>
      </w:ins>
    </w:p>
    <w:p w14:paraId="5583ECFD" w14:textId="77777777" w:rsidR="00572F68" w:rsidRPr="00B94D00" w:rsidRDefault="00572F68" w:rsidP="00572F68">
      <w:pPr>
        <w:spacing w:after="240"/>
        <w:ind w:left="1416" w:hanging="696"/>
        <w:rPr>
          <w:rFonts w:eastAsia="Times New Roman"/>
          <w:szCs w:val="20"/>
        </w:rPr>
      </w:pPr>
      <w:r w:rsidRPr="00B94D00">
        <w:rPr>
          <w:rFonts w:eastAsia="Times New Roman"/>
          <w:szCs w:val="20"/>
        </w:rPr>
        <w:lastRenderedPageBreak/>
        <w:t>(b)</w:t>
      </w:r>
      <w:r w:rsidRPr="00B94D00">
        <w:rPr>
          <w:rFonts w:eastAsia="Times New Roman"/>
          <w:szCs w:val="20"/>
        </w:rPr>
        <w:tab/>
        <w:t>The QSE Ancillary Service shortfall calculation enforces the following constraints for each hour using data from the RUC Snapshot or the end of the Adjustment Period:</w:t>
      </w:r>
    </w:p>
    <w:p w14:paraId="41278A3D" w14:textId="77777777" w:rsidR="00572F68" w:rsidRPr="00B94D00" w:rsidRDefault="00572F68" w:rsidP="00572F68">
      <w:pPr>
        <w:spacing w:after="240" w:line="259" w:lineRule="auto"/>
        <w:ind w:left="2136" w:hanging="720"/>
        <w:rPr>
          <w:rFonts w:eastAsia="Times New Roman"/>
          <w:szCs w:val="20"/>
        </w:rPr>
      </w:pPr>
      <w:proofErr w:type="gramStart"/>
      <w:r w:rsidRPr="00B94D00">
        <w:rPr>
          <w:rFonts w:eastAsia="Times New Roman"/>
          <w:szCs w:val="20"/>
        </w:rPr>
        <w:t>(i)</w:t>
      </w:r>
      <w:r w:rsidRPr="00B94D00">
        <w:rPr>
          <w:rFonts w:eastAsia="Times New Roman"/>
          <w:szCs w:val="20"/>
        </w:rPr>
        <w:tab/>
        <w:t>Ensure</w:t>
      </w:r>
      <w:proofErr w:type="gramEnd"/>
      <w:r w:rsidRPr="00B94D00">
        <w:rPr>
          <w:rFonts w:eastAsia="Times New Roman"/>
          <w:szCs w:val="20"/>
        </w:rPr>
        <w:t xml:space="preserve"> that </w:t>
      </w:r>
      <w:proofErr w:type="gramStart"/>
      <w:r w:rsidRPr="00B94D00">
        <w:rPr>
          <w:rFonts w:eastAsia="Times New Roman"/>
          <w:szCs w:val="20"/>
        </w:rPr>
        <w:t>a QSE’s</w:t>
      </w:r>
      <w:proofErr w:type="gramEnd"/>
      <w:r w:rsidRPr="00B94D00">
        <w:rPr>
          <w:rFonts w:eastAsia="Times New Roman"/>
          <w:szCs w:val="20"/>
        </w:rPr>
        <w:t xml:space="preserve"> portfolio of Resource capacities are only used to cover </w:t>
      </w:r>
      <w:proofErr w:type="gramStart"/>
      <w:r w:rsidRPr="00B94D00">
        <w:rPr>
          <w:rFonts w:eastAsia="Times New Roman"/>
          <w:szCs w:val="20"/>
        </w:rPr>
        <w:t>that QSE’s</w:t>
      </w:r>
      <w:proofErr w:type="gramEnd"/>
      <w:r w:rsidRPr="00B94D00">
        <w:rPr>
          <w:rFonts w:eastAsia="Times New Roman"/>
          <w:szCs w:val="20"/>
        </w:rPr>
        <w:t xml:space="preserve"> net Ancillary Service position by each Ancillary Service sub-type.</w:t>
      </w:r>
    </w:p>
    <w:p w14:paraId="24EF2851"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(ii)</w:t>
      </w:r>
      <w:r w:rsidRPr="00B94D00">
        <w:rPr>
          <w:rFonts w:eastAsia="Times New Roman"/>
          <w:szCs w:val="20"/>
        </w:rPr>
        <w:tab/>
        <w:t>A QSE’s Fast Frequency Response (FFR) Service (FFRS) position can be covered by the QSE’s portfolio of ESRs qualified to provide FFRS, Load Resources having a high-set under-frequency Relay that are qualified for Responsive Reserve (RRS) or Controllable Load Resources (CLRs), Generation Resources, and ESRs that are qualified to provide RRS as Primary Frequency Response.</w:t>
      </w:r>
    </w:p>
    <w:p w14:paraId="05EA8352"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(iii)</w:t>
      </w:r>
      <w:r w:rsidRPr="00B94D00">
        <w:rPr>
          <w:rFonts w:eastAsia="Times New Roman"/>
          <w:szCs w:val="20"/>
        </w:rPr>
        <w:tab/>
      </w:r>
      <w:proofErr w:type="gramStart"/>
      <w:r w:rsidRPr="00B94D00">
        <w:rPr>
          <w:rFonts w:eastAsia="Times New Roman"/>
          <w:szCs w:val="20"/>
        </w:rPr>
        <w:t>A QSE’s</w:t>
      </w:r>
      <w:proofErr w:type="gramEnd"/>
      <w:r w:rsidRPr="00B94D00">
        <w:rPr>
          <w:rFonts w:eastAsia="Times New Roman"/>
          <w:szCs w:val="20"/>
        </w:rPr>
        <w:t xml:space="preserve"> RRS position of the type provided by Load Resources having a high-set under-frequency Relay that are qualified for RRS can be covered by the QSE’s portfolio of Load Resources qualified to provide this type of RRS or CLRs, Generation Resources, and ESRs that are qualified to provide RRS as Primary Frequency Response.</w:t>
      </w:r>
    </w:p>
    <w:p w14:paraId="10BC96BE"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(iv)</w:t>
      </w:r>
      <w:r w:rsidRPr="00B94D00">
        <w:rPr>
          <w:rFonts w:eastAsia="Times New Roman"/>
          <w:szCs w:val="20"/>
        </w:rPr>
        <w:tab/>
        <w:t>A QSE’s ERCOT Contingency Reserve Service (ECRS) position of the type that is not SCED-dispatchable can be covered by the QSE’s portfolio of Load Resources that are qualified to provide non-SCED dispatchable ECRS, or by CLRs, Generation Resources, and ESRs that are qualified to provide ECRS of the type that is SCED-dispatchable.</w:t>
      </w:r>
    </w:p>
    <w:p w14:paraId="2DEFA21C"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(v)</w:t>
      </w:r>
      <w:r w:rsidRPr="00B94D00">
        <w:rPr>
          <w:rFonts w:eastAsia="Times New Roman"/>
          <w:szCs w:val="20"/>
        </w:rPr>
        <w:tab/>
      </w:r>
      <w:proofErr w:type="gramStart"/>
      <w:r w:rsidRPr="00B94D00">
        <w:rPr>
          <w:rFonts w:eastAsia="Times New Roman"/>
          <w:szCs w:val="20"/>
        </w:rPr>
        <w:t>A QSE’s</w:t>
      </w:r>
      <w:proofErr w:type="gramEnd"/>
      <w:r w:rsidRPr="00B94D00">
        <w:rPr>
          <w:rFonts w:eastAsia="Times New Roman"/>
          <w:szCs w:val="20"/>
        </w:rPr>
        <w:t xml:space="preserve"> Non-Spinning Reserve (Non-Spin) position of the type that is not SCED-dispatchable can be covered by the QSE’s portfolios of Load Resources that are qualified to provide non-SCED dispatchable Non-Spin, or by CLRs, Generation Resources, and ESRs that are qualified to provide Non-Spin of the type that is SCED-dispatchable.</w:t>
      </w:r>
    </w:p>
    <w:p w14:paraId="5D2AD0A8"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(vi)</w:t>
      </w:r>
      <w:r w:rsidRPr="00B94D00">
        <w:rPr>
          <w:rFonts w:eastAsia="Times New Roman"/>
          <w:szCs w:val="20"/>
        </w:rPr>
        <w:tab/>
        <w:t>For each Resource and Ancillary Service sub-type:</w:t>
      </w:r>
    </w:p>
    <w:p w14:paraId="4E93979E" w14:textId="77777777" w:rsidR="00572F68" w:rsidRPr="00B94D00" w:rsidRDefault="00572F68" w:rsidP="00572F68">
      <w:pPr>
        <w:spacing w:after="160" w:line="259" w:lineRule="auto"/>
        <w:ind w:left="2856" w:hanging="720"/>
        <w:rPr>
          <w:rFonts w:eastAsia="Times New Roman"/>
          <w:szCs w:val="20"/>
        </w:rPr>
      </w:pPr>
      <w:r w:rsidRPr="00B94D00">
        <w:rPr>
          <w:rFonts w:eastAsia="Times New Roman"/>
          <w:szCs w:val="20"/>
        </w:rPr>
        <w:t>(A)</w:t>
      </w:r>
      <w:r w:rsidRPr="00B94D00">
        <w:rPr>
          <w:rFonts w:eastAsia="Times New Roman"/>
          <w:szCs w:val="20"/>
        </w:rPr>
        <w:tab/>
        <w:t>Ancillary Service capacity used for each Ancillary Service sub-type cannot exceed that Resource’s Ancillary Service capability for that Ancillary Service sub-type.</w:t>
      </w:r>
      <w:r w:rsidRPr="00B94D00">
        <w:t xml:space="preserve">  </w:t>
      </w:r>
      <w:ins w:id="733" w:author="ERCOT" w:date="2025-09-10T13:46:00Z" w16du:dateUtc="2025-09-10T18:46:00Z">
        <w:r w:rsidRPr="00B94D00">
          <w:t>For Ancillary Service type of DRRS, the Ancillary Service capacity used from a Resource</w:t>
        </w:r>
      </w:ins>
      <w:ins w:id="734" w:author="ERCOT" w:date="2025-09-10T13:47:00Z" w16du:dateUtc="2025-09-10T18:47:00Z">
        <w:del w:id="735" w:author="ERCOT" w:date="2025-09-15T10:40:00Z" w16du:dateUtc="2025-09-15T15:40:00Z">
          <w:r w:rsidRPr="00B94D00">
            <w:delText>,</w:delText>
          </w:r>
        </w:del>
        <w:r w:rsidRPr="00B94D00">
          <w:t xml:space="preserve"> cannot exceed that Resource’s HSL.</w:t>
        </w:r>
      </w:ins>
    </w:p>
    <w:p w14:paraId="0F2C7965" w14:textId="77777777" w:rsidR="00572F68" w:rsidRPr="00C20335" w:rsidRDefault="00572F68" w:rsidP="00572F68">
      <w:pPr>
        <w:spacing w:after="160" w:line="259" w:lineRule="auto"/>
        <w:ind w:left="2856" w:hanging="720"/>
      </w:pPr>
      <w:r>
        <w:t>(B)</w:t>
      </w:r>
      <w:r w:rsidRPr="004B6091">
        <w:tab/>
      </w:r>
      <w:r w:rsidRPr="00C20335">
        <w:t>The sum of all the Ancillary Service capacities used for each Ancillary Service sub-type cannot exceed the COP HSL minus LSL limits</w:t>
      </w:r>
      <w:ins w:id="736" w:author="ERCOT" w:date="2025-09-10T13:50:00Z" w16du:dateUtc="2025-09-10T18:50:00Z">
        <w:r>
          <w:t>.</w:t>
        </w:r>
      </w:ins>
      <w:ins w:id="737" w:author="ERCOT" w:date="2025-12-09T16:08:00Z" w16du:dateUtc="2025-12-09T22:08:00Z">
        <w:r>
          <w:t xml:space="preserve"> </w:t>
        </w:r>
      </w:ins>
      <w:ins w:id="738" w:author="ERCOT" w:date="2025-09-10T13:50:00Z" w16du:dateUtc="2025-09-10T18:50:00Z">
        <w:r>
          <w:t xml:space="preserve"> In the accounting of Ancillary Service capacity used for DRRS</w:t>
        </w:r>
      </w:ins>
      <w:ins w:id="739" w:author="ERCOT" w:date="2025-09-10T13:51:00Z" w16du:dateUtc="2025-09-10T18:51:00Z">
        <w:r>
          <w:t>, the</w:t>
        </w:r>
      </w:ins>
      <w:ins w:id="740" w:author="ERCOT" w:date="2025-09-10T13:50:00Z" w16du:dateUtc="2025-09-10T18:50:00Z">
        <w:r>
          <w:t xml:space="preserve"> </w:t>
        </w:r>
      </w:ins>
      <w:ins w:id="741" w:author="ERCOT" w:date="2025-10-24T20:58:00Z">
        <w:r>
          <w:t xml:space="preserve">DRRS </w:t>
        </w:r>
      </w:ins>
      <w:ins w:id="742" w:author="ERCOT" w:date="2025-09-10T13:48:00Z" w16du:dateUtc="2025-09-10T18:48:00Z">
        <w:r>
          <w:t>Release Factor</w:t>
        </w:r>
      </w:ins>
      <w:ins w:id="743" w:author="ERCOT" w:date="2025-10-24T20:58:00Z">
        <w:r>
          <w:t xml:space="preserve"> (DRRSRF)</w:t>
        </w:r>
      </w:ins>
      <w:ins w:id="744" w:author="ERCOT" w:date="2025-09-10T13:48:00Z">
        <w:r>
          <w:t xml:space="preserve"> </w:t>
        </w:r>
      </w:ins>
      <w:ins w:id="745" w:author="ERCOT" w:date="2025-09-10T13:48:00Z" w16du:dateUtc="2025-09-10T18:48:00Z">
        <w:r>
          <w:t xml:space="preserve">for that </w:t>
        </w:r>
        <w:proofErr w:type="gramStart"/>
        <w:r>
          <w:t>particular</w:t>
        </w:r>
      </w:ins>
      <w:ins w:id="746" w:author="ERCOT" w:date="2025-12-09T16:08:00Z" w16du:dateUtc="2025-12-09T22:08:00Z">
        <w:r>
          <w:t xml:space="preserve"> </w:t>
        </w:r>
      </w:ins>
      <w:ins w:id="747" w:author="ERCOT" w:date="2025-09-10T13:49:00Z" w16du:dateUtc="2025-09-10T18:49:00Z">
        <w:r>
          <w:lastRenderedPageBreak/>
          <w:t>Operating</w:t>
        </w:r>
        <w:proofErr w:type="gramEnd"/>
        <w:r>
          <w:t xml:space="preserve"> Hour is used</w:t>
        </w:r>
      </w:ins>
      <w:r w:rsidRPr="00C20335">
        <w:t>.</w:t>
      </w:r>
      <w:r>
        <w:t xml:space="preserve"> </w:t>
      </w:r>
      <w:r w:rsidRPr="00C20335">
        <w:t xml:space="preserve"> For Generation Resources that have a Resource Status of </w:t>
      </w:r>
      <w:proofErr w:type="gramStart"/>
      <w:r w:rsidRPr="00C20335">
        <w:t>OFF</w:t>
      </w:r>
      <w:proofErr w:type="gramEnd"/>
      <w:r w:rsidRPr="00C20335">
        <w:t xml:space="preserve"> and the Ancillary Service type is Non-Spin, consider LSL to be zero.  </w:t>
      </w:r>
      <w:del w:id="748" w:author="ERCOT" w:date="2025-09-10T13:47:00Z" w16du:dateUtc="2025-09-10T18:47:00Z">
        <w:r w:rsidRPr="00C20335" w:rsidDel="00C51316">
          <w:delText>Likewise, f</w:delText>
        </w:r>
      </w:del>
      <w:ins w:id="749" w:author="ERCOT" w:date="2025-09-10T13:47:00Z" w16du:dateUtc="2025-09-10T18:47:00Z">
        <w:r>
          <w:t>F</w:t>
        </w:r>
      </w:ins>
      <w:r w:rsidRPr="00C20335">
        <w:t xml:space="preserve">or Generation Resources that have a Resource Status of </w:t>
      </w:r>
      <w:proofErr w:type="gramStart"/>
      <w:r w:rsidRPr="00C20335">
        <w:t>OFFQS</w:t>
      </w:r>
      <w:proofErr w:type="gramEnd"/>
      <w:r w:rsidRPr="00C20335">
        <w:t xml:space="preserve"> and the Ancillary Service type is Non-Spin or ECRS, consider LSL to be zero.</w:t>
      </w:r>
      <w:ins w:id="750" w:author="ERCOT" w:date="2025-09-10T13:47:00Z" w16du:dateUtc="2025-09-10T18:47:00Z">
        <w:r>
          <w:t xml:space="preserve"> </w:t>
        </w:r>
      </w:ins>
      <w:ins w:id="751" w:author="ERCOT" w:date="2025-12-09T16:08:00Z" w16du:dateUtc="2025-12-09T22:08:00Z">
        <w:r>
          <w:t xml:space="preserve"> </w:t>
        </w:r>
      </w:ins>
      <w:ins w:id="752" w:author="ERCOT" w:date="2025-09-10T13:47:00Z" w16du:dateUtc="2025-09-10T18:47:00Z">
        <w:r>
          <w:t>F</w:t>
        </w:r>
        <w:r w:rsidRPr="00C20335">
          <w:t xml:space="preserve">or Generation Resources that have a Resource Status of </w:t>
        </w:r>
      </w:ins>
      <w:proofErr w:type="gramStart"/>
      <w:ins w:id="753" w:author="ERCOT" w:date="2025-09-10T13:48:00Z" w16du:dateUtc="2025-09-10T18:48:00Z">
        <w:r>
          <w:t>DRRS</w:t>
        </w:r>
      </w:ins>
      <w:proofErr w:type="gramEnd"/>
      <w:ins w:id="754" w:author="ERCOT" w:date="2025-09-10T13:47:00Z" w16du:dateUtc="2025-09-10T18:47:00Z">
        <w:r w:rsidRPr="00C20335">
          <w:t xml:space="preserve"> and the Ancillary Service type is </w:t>
        </w:r>
      </w:ins>
      <w:ins w:id="755" w:author="ERCOT" w:date="2025-09-10T13:48:00Z" w16du:dateUtc="2025-09-10T18:48:00Z">
        <w:r>
          <w:t>DRRS</w:t>
        </w:r>
      </w:ins>
      <w:ins w:id="756" w:author="ERCOT" w:date="2025-09-10T13:47:00Z" w16du:dateUtc="2025-09-10T18:47:00Z">
        <w:r w:rsidRPr="00C20335">
          <w:t>, consider LSL to be zero.</w:t>
        </w:r>
      </w:ins>
    </w:p>
    <w:p w14:paraId="3839C7DF" w14:textId="77777777" w:rsidR="00572F68" w:rsidRPr="00B94D00" w:rsidRDefault="00572F68" w:rsidP="00572F68">
      <w:pPr>
        <w:spacing w:after="160" w:line="259" w:lineRule="auto"/>
        <w:ind w:left="2856" w:hanging="720"/>
        <w:rPr>
          <w:rFonts w:eastAsia="Times New Roman"/>
          <w:szCs w:val="20"/>
        </w:rPr>
      </w:pPr>
      <w:r w:rsidRPr="00B94D00">
        <w:rPr>
          <w:rFonts w:eastAsia="Times New Roman"/>
          <w:szCs w:val="20"/>
        </w:rPr>
        <w:t>(C)</w:t>
      </w:r>
      <w:r w:rsidRPr="00B94D00">
        <w:rPr>
          <w:rFonts w:eastAsia="Times New Roman"/>
          <w:szCs w:val="20"/>
        </w:rPr>
        <w:tab/>
        <w:t>For ESRs, consider:</w:t>
      </w:r>
    </w:p>
    <w:p w14:paraId="1BB587FC" w14:textId="77777777" w:rsidR="00572F68" w:rsidRPr="00B94D00" w:rsidRDefault="00572F68" w:rsidP="00572F68">
      <w:pPr>
        <w:spacing w:after="240" w:line="259" w:lineRule="auto"/>
        <w:ind w:left="3576" w:hanging="720"/>
        <w:rPr>
          <w:rFonts w:eastAsia="Times New Roman"/>
          <w:szCs w:val="20"/>
        </w:rPr>
      </w:pPr>
      <w:r w:rsidRPr="00B94D00">
        <w:rPr>
          <w:rFonts w:eastAsia="Times New Roman"/>
          <w:szCs w:val="20"/>
        </w:rPr>
        <w:t>(1)</w:t>
      </w:r>
      <w:r w:rsidRPr="00B94D00">
        <w:rPr>
          <w:rFonts w:eastAsia="Times New Roman"/>
          <w:szCs w:val="20"/>
        </w:rPr>
        <w:tab/>
        <w:t>Duration requirements for each Ancillary Service type and the submitted COP values for Hour Beginning Planned State of Charge (HBSOC), Minimum SOC (</w:t>
      </w:r>
      <w:proofErr w:type="spellStart"/>
      <w:r w:rsidRPr="00B94D00">
        <w:rPr>
          <w:rFonts w:eastAsia="Times New Roman"/>
          <w:szCs w:val="20"/>
        </w:rPr>
        <w:t>MinSOC</w:t>
      </w:r>
      <w:proofErr w:type="spellEnd"/>
      <w:r w:rsidRPr="00B94D00">
        <w:rPr>
          <w:rFonts w:eastAsia="Times New Roman"/>
          <w:szCs w:val="20"/>
        </w:rPr>
        <w:t>) and Maximum SOC (</w:t>
      </w:r>
      <w:proofErr w:type="spellStart"/>
      <w:r w:rsidRPr="00B94D00">
        <w:rPr>
          <w:rFonts w:eastAsia="Times New Roman"/>
          <w:szCs w:val="20"/>
        </w:rPr>
        <w:t>MaxSOC</w:t>
      </w:r>
      <w:proofErr w:type="spellEnd"/>
      <w:r w:rsidRPr="00B94D00">
        <w:rPr>
          <w:rFonts w:eastAsia="Times New Roman"/>
          <w:szCs w:val="20"/>
        </w:rPr>
        <w:t>)</w:t>
      </w:r>
      <w:ins w:id="757" w:author="ERCOT" w:date="2025-12-09T16:09:00Z" w16du:dateUtc="2025-12-09T22:09:00Z">
        <w:r>
          <w:t xml:space="preserve">.  In accounting for SOC for DRRS, the DRRSRF for that </w:t>
        </w:r>
        <w:proofErr w:type="gramStart"/>
        <w:r>
          <w:t>particular Operating</w:t>
        </w:r>
        <w:proofErr w:type="gramEnd"/>
        <w:r>
          <w:t xml:space="preserve"> Hour is used and there is an additional check in which the DRRS Ancillary Service capacity used, without consideration of the DRRSRF, must satisfy the duration requirement for DRRS</w:t>
        </w:r>
      </w:ins>
      <w:r w:rsidRPr="00B94D00">
        <w:rPr>
          <w:rFonts w:eastAsia="Times New Roman"/>
          <w:szCs w:val="20"/>
        </w:rPr>
        <w:t xml:space="preserve">; </w:t>
      </w:r>
    </w:p>
    <w:p w14:paraId="1E2E9D73" w14:textId="77777777" w:rsidR="00572F68" w:rsidRPr="00B94D00" w:rsidRDefault="00572F68" w:rsidP="00572F68">
      <w:pPr>
        <w:spacing w:after="240" w:line="259" w:lineRule="auto"/>
        <w:ind w:left="3576" w:hanging="720"/>
        <w:rPr>
          <w:rFonts w:eastAsia="Times New Roman"/>
          <w:szCs w:val="20"/>
        </w:rPr>
      </w:pPr>
      <w:r w:rsidRPr="00B94D00">
        <w:rPr>
          <w:rFonts w:eastAsia="Times New Roman"/>
          <w:szCs w:val="20"/>
        </w:rPr>
        <w:t>(2)</w:t>
      </w:r>
      <w:r w:rsidRPr="00B94D00">
        <w:rPr>
          <w:rFonts w:eastAsia="Times New Roman"/>
          <w:szCs w:val="20"/>
        </w:rPr>
        <w:tab/>
        <w:t>Ancillary Service deployment factors, duration requirements for different Ancillary Service types or sub-types, and the difference between the submitted COP HBSOC for the hour under consideration and the next hour; and</w:t>
      </w:r>
    </w:p>
    <w:p w14:paraId="7D5B0284" w14:textId="77777777" w:rsidR="00572F68" w:rsidRPr="00B94D00" w:rsidRDefault="00572F68" w:rsidP="00572F68">
      <w:pPr>
        <w:spacing w:after="240" w:line="259" w:lineRule="auto"/>
        <w:ind w:left="3576" w:hanging="720"/>
        <w:rPr>
          <w:rFonts w:eastAsia="Times New Roman"/>
          <w:szCs w:val="20"/>
        </w:rPr>
      </w:pPr>
      <w:r w:rsidRPr="00B94D00">
        <w:rPr>
          <w:rFonts w:eastAsia="Times New Roman"/>
          <w:szCs w:val="20"/>
        </w:rPr>
        <w:t>(3)</w:t>
      </w:r>
      <w:r w:rsidRPr="00B94D00">
        <w:rPr>
          <w:rFonts w:eastAsia="Times New Roman"/>
          <w:szCs w:val="20"/>
        </w:rPr>
        <w:tab/>
        <w:t xml:space="preserve">The charge or discharge MW required to satisfy the above constraints. </w:t>
      </w:r>
    </w:p>
    <w:p w14:paraId="277C7592" w14:textId="77777777" w:rsidR="00572F68" w:rsidRPr="00B94D00" w:rsidRDefault="00572F68" w:rsidP="00572F68">
      <w:pPr>
        <w:spacing w:after="240"/>
        <w:ind w:left="1416" w:hanging="696"/>
        <w:rPr>
          <w:rFonts w:eastAsia="Times New Roman"/>
          <w:szCs w:val="20"/>
        </w:rPr>
      </w:pPr>
      <w:r w:rsidRPr="00B94D00">
        <w:rPr>
          <w:rFonts w:eastAsia="Times New Roman"/>
          <w:szCs w:val="20"/>
        </w:rPr>
        <w:t>(c)</w:t>
      </w:r>
      <w:r w:rsidRPr="00B94D00">
        <w:rPr>
          <w:rFonts w:eastAsia="Times New Roman"/>
          <w:szCs w:val="20"/>
        </w:rPr>
        <w:tab/>
        <w:t xml:space="preserve">The outputs of the optimization for each Resource are: </w:t>
      </w:r>
    </w:p>
    <w:p w14:paraId="6CB72001"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w:t>
      </w:r>
      <w:r w:rsidRPr="00B94D00">
        <w:rPr>
          <w:rFonts w:eastAsia="Times New Roman"/>
          <w:szCs w:val="20"/>
        </w:rPr>
        <w:tab/>
        <w:t>The Resource’s MW capacity used to cover its QSE’s net Ancillary Service position by Ancillary Service sub-type for a given hour.  These values are ASMWCAPUSNAP for a given hour in the RUC Snapshot and ASMWCAPUADJ for the end of the Adjustment Period.</w:t>
      </w:r>
    </w:p>
    <w:p w14:paraId="4853A885" w14:textId="77777777" w:rsidR="00572F68" w:rsidRPr="00B94D00" w:rsidRDefault="00572F68" w:rsidP="00572F68">
      <w:pPr>
        <w:spacing w:after="240" w:line="259" w:lineRule="auto"/>
        <w:ind w:left="2136" w:hanging="720"/>
        <w:rPr>
          <w:rFonts w:eastAsia="Times New Roman"/>
          <w:szCs w:val="20"/>
        </w:rPr>
      </w:pPr>
      <w:r w:rsidRPr="00B94D00">
        <w:rPr>
          <w:rFonts w:eastAsia="Times New Roman"/>
          <w:szCs w:val="20"/>
        </w:rPr>
        <w:t>(ii)</w:t>
      </w:r>
      <w:r w:rsidRPr="00B94D00">
        <w:rPr>
          <w:rFonts w:eastAsia="Times New Roman"/>
          <w:szCs w:val="20"/>
        </w:rPr>
        <w:tab/>
        <w:t xml:space="preserve">For an ESR, the MW discharge (positive) or charge (negative) required to support the ESR’s calculated Ancillary Service coverage of its QSE’s net Ancillary Service position, considering the submitted COP values for </w:t>
      </w:r>
      <w:proofErr w:type="spellStart"/>
      <w:r w:rsidRPr="00B94D00">
        <w:rPr>
          <w:rFonts w:eastAsia="Times New Roman"/>
          <w:szCs w:val="20"/>
        </w:rPr>
        <w:t>MinSOC</w:t>
      </w:r>
      <w:proofErr w:type="spellEnd"/>
      <w:r w:rsidRPr="00B94D00">
        <w:rPr>
          <w:rFonts w:eastAsia="Times New Roman"/>
          <w:szCs w:val="20"/>
        </w:rPr>
        <w:t xml:space="preserve">, </w:t>
      </w:r>
      <w:proofErr w:type="spellStart"/>
      <w:r w:rsidRPr="00B94D00">
        <w:rPr>
          <w:rFonts w:eastAsia="Times New Roman"/>
          <w:szCs w:val="20"/>
        </w:rPr>
        <w:t>MaxSOC</w:t>
      </w:r>
      <w:proofErr w:type="spellEnd"/>
      <w:r w:rsidRPr="00B94D00">
        <w:rPr>
          <w:rFonts w:eastAsia="Times New Roman"/>
          <w:szCs w:val="20"/>
        </w:rPr>
        <w:t>, and the difference in the HBSOC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4C74CE5B" w14:textId="77777777" w:rsidR="00572F68" w:rsidRPr="00B94D00" w:rsidRDefault="00572F68" w:rsidP="00572F68">
      <w:pPr>
        <w:spacing w:after="240"/>
        <w:ind w:left="720" w:hanging="720"/>
        <w:rPr>
          <w:rFonts w:eastAsia="Times New Roman"/>
          <w:szCs w:val="20"/>
        </w:rPr>
      </w:pPr>
      <w:r w:rsidRPr="00B94D00">
        <w:rPr>
          <w:rFonts w:eastAsia="Times New Roman"/>
          <w:szCs w:val="20"/>
        </w:rPr>
        <w:lastRenderedPageBreak/>
        <w:t>(8)</w:t>
      </w:r>
      <w:r w:rsidRPr="00B94D00">
        <w:rPr>
          <w:rFonts w:eastAsia="Times New Roman"/>
          <w:szCs w:val="20"/>
        </w:rPr>
        <w:tab/>
        <w:t>The capacity shortfall ratio share of a specific QSE for a particular RUC process is calculated, for a 15-minute Settlement Interval, as follows:</w:t>
      </w:r>
    </w:p>
    <w:p w14:paraId="381D634F" w14:textId="77777777" w:rsidR="00572F68" w:rsidRPr="00B94D00" w:rsidRDefault="00572F68" w:rsidP="00572F68">
      <w:pPr>
        <w:tabs>
          <w:tab w:val="left" w:pos="2340"/>
          <w:tab w:val="left" w:pos="3420"/>
        </w:tabs>
        <w:spacing w:after="240"/>
        <w:ind w:left="3420" w:hanging="2700"/>
        <w:rPr>
          <w:rFonts w:eastAsia="Times New Roman"/>
          <w:b/>
          <w:bCs/>
        </w:rPr>
      </w:pPr>
      <w:r w:rsidRPr="00B94D00">
        <w:rPr>
          <w:rFonts w:eastAsia="Times New Roman"/>
          <w:b/>
          <w:bCs/>
        </w:rPr>
        <w:t xml:space="preserve">RUCSFRS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ab/>
        <w:t>=</w:t>
      </w:r>
      <w:r w:rsidRPr="00B94D00">
        <w:rPr>
          <w:rFonts w:eastAsia="Times New Roman"/>
          <w:b/>
          <w:bCs/>
        </w:rPr>
        <w:tab/>
        <w:t xml:space="preserve">RUCSF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 xml:space="preserve"> / RUCSFTOT </w:t>
      </w:r>
      <w:proofErr w:type="spellStart"/>
      <w:r w:rsidRPr="00B94D00">
        <w:rPr>
          <w:rFonts w:eastAsia="Times New Roman"/>
          <w:b/>
          <w:bCs/>
          <w:i/>
          <w:vertAlign w:val="subscript"/>
        </w:rPr>
        <w:t>ruc</w:t>
      </w:r>
      <w:proofErr w:type="spellEnd"/>
      <w:r w:rsidRPr="00B94D00">
        <w:rPr>
          <w:rFonts w:eastAsia="Times New Roman"/>
          <w:b/>
          <w:bCs/>
          <w:i/>
          <w:vertAlign w:val="subscript"/>
        </w:rPr>
        <w:t>, i</w:t>
      </w:r>
    </w:p>
    <w:p w14:paraId="5A7796E7" w14:textId="77777777" w:rsidR="00572F68" w:rsidRPr="00B94D00" w:rsidRDefault="00572F68" w:rsidP="00572F68">
      <w:pPr>
        <w:spacing w:after="240"/>
        <w:ind w:firstLine="720"/>
        <w:rPr>
          <w:rFonts w:eastAsia="Times New Roman"/>
        </w:rPr>
      </w:pPr>
      <w:r w:rsidRPr="00B94D00">
        <w:rPr>
          <w:rFonts w:eastAsia="Times New Roman"/>
        </w:rPr>
        <w:t>Where:</w:t>
      </w:r>
    </w:p>
    <w:p w14:paraId="38E50784" w14:textId="77777777" w:rsidR="00572F68" w:rsidRPr="00B94D00" w:rsidRDefault="00572F68" w:rsidP="00572F68">
      <w:pPr>
        <w:tabs>
          <w:tab w:val="left" w:pos="2340"/>
          <w:tab w:val="left" w:pos="3420"/>
        </w:tabs>
        <w:spacing w:after="240"/>
        <w:ind w:left="3420" w:hanging="2700"/>
        <w:rPr>
          <w:rFonts w:eastAsia="Times New Roman"/>
          <w:bCs/>
          <w:i/>
          <w:vertAlign w:val="subscript"/>
        </w:rPr>
      </w:pPr>
      <w:r w:rsidRPr="00B94D00">
        <w:rPr>
          <w:rFonts w:eastAsia="Times New Roman"/>
          <w:bCs/>
        </w:rPr>
        <w:t xml:space="preserve">RUCSFTOT </w:t>
      </w:r>
      <w:proofErr w:type="spellStart"/>
      <w:r w:rsidRPr="00B94D00">
        <w:rPr>
          <w:rFonts w:eastAsia="Times New Roman"/>
          <w:bCs/>
          <w:i/>
          <w:vertAlign w:val="subscript"/>
        </w:rPr>
        <w:t>ruc</w:t>
      </w:r>
      <w:proofErr w:type="spellEnd"/>
      <w:r w:rsidRPr="00B94D00">
        <w:rPr>
          <w:rFonts w:eastAsia="Times New Roman"/>
          <w:bCs/>
          <w:i/>
          <w:vertAlign w:val="subscript"/>
        </w:rPr>
        <w:t>, i</w:t>
      </w:r>
      <w:r w:rsidRPr="00B94D00">
        <w:rPr>
          <w:rFonts w:eastAsia="Times New Roman"/>
          <w:bCs/>
        </w:rPr>
        <w:tab/>
        <w:t>=</w:t>
      </w:r>
      <w:r w:rsidRPr="00B94D00">
        <w:rPr>
          <w:rFonts w:eastAsia="Times New Roman"/>
          <w:bCs/>
        </w:rPr>
        <w:tab/>
      </w:r>
      <w:r w:rsidRPr="00B94D00">
        <w:rPr>
          <w:rFonts w:eastAsia="Times New Roman"/>
          <w:bCs/>
          <w:position w:val="-22"/>
        </w:rPr>
        <w:object w:dxaOrig="220" w:dyaOrig="460" w14:anchorId="7D7910F3">
          <v:shape id="_x0000_i1034" type="#_x0000_t75" style="width:8.4pt;height:20.4pt" o:ole="">
            <v:imagedata r:id="rId40" o:title=""/>
          </v:shape>
          <o:OLEObject Type="Embed" ProgID="Equation.3" ShapeID="_x0000_i1034" DrawAspect="Content" ObjectID="_1831107102" r:id="rId41"/>
        </w:object>
      </w:r>
      <w:r w:rsidRPr="00B94D00">
        <w:rPr>
          <w:rFonts w:eastAsia="Times New Roman"/>
          <w:bCs/>
        </w:rPr>
        <w:t xml:space="preserve">RUCSF </w:t>
      </w:r>
      <w:proofErr w:type="spellStart"/>
      <w:r w:rsidRPr="00B94D00">
        <w:rPr>
          <w:rFonts w:eastAsia="Times New Roman"/>
          <w:bCs/>
          <w:i/>
          <w:vertAlign w:val="subscript"/>
        </w:rPr>
        <w:t>ruc</w:t>
      </w:r>
      <w:proofErr w:type="spellEnd"/>
      <w:r w:rsidRPr="00B94D00">
        <w:rPr>
          <w:rFonts w:eastAsia="Times New Roman"/>
          <w:bCs/>
          <w:i/>
          <w:vertAlign w:val="subscript"/>
        </w:rPr>
        <w:t>, i, q</w:t>
      </w:r>
    </w:p>
    <w:p w14:paraId="455E2680" w14:textId="77777777" w:rsidR="00572F68" w:rsidRPr="00B94D00" w:rsidRDefault="00572F68" w:rsidP="00572F68">
      <w:pPr>
        <w:spacing w:after="240"/>
        <w:ind w:left="720" w:hanging="720"/>
        <w:rPr>
          <w:rFonts w:eastAsia="Times New Roman"/>
          <w:szCs w:val="20"/>
        </w:rPr>
      </w:pPr>
      <w:r w:rsidRPr="00B94D00">
        <w:rPr>
          <w:rFonts w:eastAsia="Times New Roman"/>
          <w:szCs w:val="20"/>
        </w:rPr>
        <w:t>(9)</w:t>
      </w:r>
      <w:r w:rsidRPr="00B94D00">
        <w:rPr>
          <w:rFonts w:eastAsia="Times New Roman"/>
          <w:szCs w:val="20"/>
        </w:rPr>
        <w:tab/>
        <w:t>The RUC Shortfall in MW for one QSE for one 15-minute Settlement Interval is:</w:t>
      </w:r>
    </w:p>
    <w:p w14:paraId="47F7C448" w14:textId="77777777" w:rsidR="00572F68" w:rsidRPr="00B94D00" w:rsidRDefault="00572F68" w:rsidP="00572F68">
      <w:pPr>
        <w:tabs>
          <w:tab w:val="left" w:pos="2340"/>
          <w:tab w:val="left" w:pos="3420"/>
        </w:tabs>
        <w:spacing w:after="240"/>
        <w:ind w:left="3420" w:hanging="2700"/>
        <w:rPr>
          <w:rFonts w:eastAsia="Times New Roman"/>
          <w:b/>
          <w:bCs/>
        </w:rPr>
      </w:pPr>
      <w:r w:rsidRPr="00B94D00">
        <w:rPr>
          <w:rFonts w:eastAsia="Times New Roman"/>
          <w:b/>
          <w:bCs/>
        </w:rPr>
        <w:t xml:space="preserve">RUCSF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ab/>
        <w:t>=</w:t>
      </w:r>
      <w:r w:rsidRPr="00B94D00">
        <w:rPr>
          <w:rFonts w:eastAsia="Times New Roman"/>
          <w:b/>
          <w:bCs/>
        </w:rPr>
        <w:tab/>
        <w:t xml:space="preserve">Max (0, Max (RUCSFSNAP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RUCSFADJ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 </w:t>
      </w:r>
      <w:r w:rsidRPr="00B94D00">
        <w:rPr>
          <w:rFonts w:eastAsia="Times New Roman"/>
          <w:b/>
          <w:bCs/>
          <w:position w:val="-22"/>
        </w:rPr>
        <w:object w:dxaOrig="980" w:dyaOrig="460" w14:anchorId="288C267A">
          <v:shape id="_x0000_i1035" type="#_x0000_t75" style="width:51.6pt;height:20.4pt" o:ole="">
            <v:imagedata r:id="rId42" o:title=""/>
          </v:shape>
          <o:OLEObject Type="Embed" ProgID="Equation.3" ShapeID="_x0000_i1035" DrawAspect="Content" ObjectID="_1831107103" r:id="rId43"/>
        </w:object>
      </w:r>
      <w:r w:rsidRPr="00B94D00">
        <w:rPr>
          <w:rFonts w:eastAsia="Times New Roman"/>
          <w:b/>
          <w:bCs/>
        </w:rPr>
        <w:t xml:space="preserve">RUCCAPCREDIT </w:t>
      </w:r>
      <w:r w:rsidRPr="00B94D00">
        <w:rPr>
          <w:rFonts w:eastAsia="Times New Roman"/>
          <w:b/>
          <w:bCs/>
          <w:i/>
          <w:vertAlign w:val="subscript"/>
        </w:rPr>
        <w:t>q, i, z</w:t>
      </w:r>
      <w:r w:rsidRPr="00B94D00">
        <w:rPr>
          <w:rFonts w:eastAsia="Times New Roman"/>
          <w:b/>
          <w:bCs/>
        </w:rPr>
        <w:t>)</w:t>
      </w:r>
    </w:p>
    <w:p w14:paraId="0731D873" w14:textId="77777777" w:rsidR="00572F68" w:rsidRPr="00B94D00" w:rsidRDefault="00572F68" w:rsidP="00572F68">
      <w:pPr>
        <w:spacing w:after="240"/>
        <w:ind w:left="720" w:hanging="720"/>
        <w:rPr>
          <w:rFonts w:eastAsia="Times New Roman"/>
          <w:szCs w:val="20"/>
        </w:rPr>
      </w:pPr>
      <w:r w:rsidRPr="00B94D00">
        <w:rPr>
          <w:rFonts w:eastAsia="Times New Roman"/>
          <w:szCs w:val="20"/>
        </w:rPr>
        <w:t>(10)</w:t>
      </w:r>
      <w:r w:rsidRPr="00B94D00">
        <w:rPr>
          <w:rFonts w:eastAsia="Times New Roman"/>
          <w:szCs w:val="20"/>
        </w:rPr>
        <w:tab/>
        <w:t>The RUC Shortfall in MW for one QSE for one 15-minute Settlement Interval, as measured at the RUC Snapshot, is:</w:t>
      </w:r>
    </w:p>
    <w:p w14:paraId="1E496289" w14:textId="77777777" w:rsidR="00572F68" w:rsidRPr="00B94D00" w:rsidRDefault="00572F68" w:rsidP="00572F68">
      <w:pPr>
        <w:tabs>
          <w:tab w:val="left" w:pos="2340"/>
          <w:tab w:val="left" w:pos="3420"/>
        </w:tabs>
        <w:spacing w:after="240"/>
        <w:ind w:left="3420" w:hanging="2700"/>
        <w:rPr>
          <w:rFonts w:eastAsia="Times New Roman"/>
          <w:b/>
          <w:bCs/>
        </w:rPr>
      </w:pPr>
      <w:r w:rsidRPr="00B94D00">
        <w:rPr>
          <w:rFonts w:eastAsia="Times New Roman"/>
          <w:b/>
          <w:bCs/>
        </w:rPr>
        <w:t xml:space="preserve">RUCSFSNAP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ab/>
        <w:t>=</w:t>
      </w:r>
      <w:r w:rsidRPr="00B94D00">
        <w:rPr>
          <w:rFonts w:eastAsia="Times New Roman"/>
          <w:b/>
          <w:bCs/>
        </w:rPr>
        <w:tab/>
        <w:t xml:space="preserve">Max (RUCOSFSNAP </w:t>
      </w:r>
      <w:proofErr w:type="spellStart"/>
      <w:r w:rsidRPr="00B94D00">
        <w:rPr>
          <w:rFonts w:eastAsia="Times New Roman"/>
          <w:b/>
          <w:bCs/>
          <w:i/>
          <w:vertAlign w:val="subscript"/>
        </w:rPr>
        <w:t>ruc</w:t>
      </w:r>
      <w:proofErr w:type="spellEnd"/>
      <w:r w:rsidRPr="00B94D00">
        <w:rPr>
          <w:rFonts w:eastAsia="Times New Roman"/>
          <w:b/>
          <w:bCs/>
          <w:i/>
          <w:vertAlign w:val="subscript"/>
        </w:rPr>
        <w:t xml:space="preserve">, q, i </w:t>
      </w:r>
      <w:r w:rsidRPr="00B94D00">
        <w:rPr>
          <w:rFonts w:eastAsia="Times New Roman"/>
          <w:b/>
          <w:bCs/>
        </w:rPr>
        <w:t xml:space="preserve">, RUCASFSNAP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w:t>
      </w:r>
    </w:p>
    <w:p w14:paraId="0055E270" w14:textId="77777777" w:rsidR="00572F68" w:rsidRPr="00B94D00" w:rsidRDefault="00572F68" w:rsidP="00572F68">
      <w:pPr>
        <w:spacing w:after="240"/>
        <w:ind w:left="720" w:hanging="720"/>
        <w:rPr>
          <w:rFonts w:eastAsia="Times New Roman"/>
          <w:szCs w:val="20"/>
        </w:rPr>
      </w:pPr>
      <w:r w:rsidRPr="00B94D00">
        <w:rPr>
          <w:rFonts w:eastAsia="Times New Roman"/>
          <w:szCs w:val="20"/>
        </w:rPr>
        <w:t>(11)</w:t>
      </w:r>
      <w:r w:rsidRPr="00B94D00">
        <w:rPr>
          <w:rFonts w:eastAsia="Times New Roman"/>
          <w:szCs w:val="20"/>
        </w:rPr>
        <w:tab/>
        <w:t>The overall shortfall in MW that a QSE had according to the RUC Snapshot for a 15-minute Settlement Interval is:</w:t>
      </w:r>
    </w:p>
    <w:p w14:paraId="79DC8CCB" w14:textId="77777777" w:rsidR="00572F68" w:rsidRPr="00B94D00" w:rsidRDefault="00572F68" w:rsidP="00572F68">
      <w:pPr>
        <w:spacing w:before="240" w:after="240"/>
        <w:ind w:left="3240" w:hanging="2520"/>
        <w:rPr>
          <w:rFonts w:eastAsia="Times New Roman"/>
          <w:b/>
          <w:szCs w:val="20"/>
        </w:rPr>
      </w:pPr>
      <w:r w:rsidRPr="00B94D00">
        <w:rPr>
          <w:rFonts w:eastAsia="Times New Roman"/>
          <w:b/>
          <w:szCs w:val="20"/>
        </w:rPr>
        <w:t xml:space="preserve">RUCOSFSNAP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xml:space="preserve">, q, i   </w:t>
      </w:r>
      <w:r w:rsidRPr="00B94D00">
        <w:rPr>
          <w:rFonts w:eastAsia="Times New Roman"/>
          <w:b/>
          <w:szCs w:val="20"/>
        </w:rPr>
        <w:t>=  Max (0, ((</w:t>
      </w:r>
      <w:r w:rsidRPr="00B94D00">
        <w:rPr>
          <w:rFonts w:eastAsia="Times New Roman"/>
          <w:b/>
          <w:position w:val="-22"/>
          <w:szCs w:val="20"/>
        </w:rPr>
        <w:object w:dxaOrig="220" w:dyaOrig="460" w14:anchorId="23ACD4E3">
          <v:shape id="_x0000_i1036" type="#_x0000_t75" style="width:10.8pt;height:23.4pt" o:ole="">
            <v:imagedata r:id="rId44" o:title=""/>
          </v:shape>
          <o:OLEObject Type="Embed" ProgID="Equation.3" ShapeID="_x0000_i1036" DrawAspect="Content" ObjectID="_1831107104" r:id="rId45"/>
        </w:object>
      </w:r>
      <w:r w:rsidRPr="00B94D00">
        <w:rPr>
          <w:rFonts w:eastAsia="Times New Roman"/>
          <w:b/>
          <w:szCs w:val="20"/>
        </w:rPr>
        <w:t xml:space="preserve">RTAML </w:t>
      </w:r>
      <w:r w:rsidRPr="00B94D00">
        <w:rPr>
          <w:rFonts w:eastAsia="Times New Roman"/>
          <w:b/>
          <w:i/>
          <w:szCs w:val="20"/>
          <w:vertAlign w:val="subscript"/>
        </w:rPr>
        <w:t xml:space="preserve">q, p, i </w:t>
      </w:r>
      <w:r w:rsidRPr="00B94D00">
        <w:rPr>
          <w:rFonts w:eastAsia="Times New Roman"/>
          <w:b/>
          <w:szCs w:val="20"/>
        </w:rPr>
        <w:t xml:space="preserve">* 4) + ASONPOSSNAP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i</w:t>
      </w:r>
      <w:r w:rsidRPr="00B94D00" w:rsidDel="00375840">
        <w:rPr>
          <w:rFonts w:eastAsia="Times New Roman"/>
          <w:b/>
          <w:szCs w:val="20"/>
        </w:rPr>
        <w:t xml:space="preserve"> </w:t>
      </w:r>
      <w:r w:rsidRPr="00B94D00">
        <w:rPr>
          <w:rFonts w:eastAsia="Times New Roman"/>
          <w:b/>
          <w:szCs w:val="20"/>
        </w:rPr>
        <w:t xml:space="preserve"> – RUCCAPSNAP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i</w:t>
      </w:r>
      <w:r w:rsidRPr="00B94D00">
        <w:rPr>
          <w:rFonts w:eastAsia="Times New Roman"/>
          <w:b/>
          <w:szCs w:val="20"/>
        </w:rPr>
        <w:t>))</w:t>
      </w:r>
    </w:p>
    <w:p w14:paraId="1D124B19" w14:textId="77777777" w:rsidR="00572F68" w:rsidRPr="00B94D00" w:rsidRDefault="00572F68" w:rsidP="00572F68">
      <w:pPr>
        <w:spacing w:after="240"/>
        <w:ind w:left="720"/>
        <w:rPr>
          <w:rFonts w:eastAsia="Times New Roman"/>
          <w:szCs w:val="20"/>
        </w:rPr>
      </w:pPr>
      <w:r w:rsidRPr="00B94D00">
        <w:rPr>
          <w:rFonts w:eastAsia="Times New Roman"/>
          <w:szCs w:val="20"/>
        </w:rPr>
        <w:t>The QSE’s On-Line Ancillary Service Position according to the RUC Snapshot for a 15-minute Settlement Interval is:</w:t>
      </w:r>
    </w:p>
    <w:p w14:paraId="61D7CFFA" w14:textId="77777777" w:rsidR="00572F68" w:rsidRPr="00B94D00" w:rsidRDefault="00572F68" w:rsidP="00572F68">
      <w:pPr>
        <w:spacing w:after="240"/>
        <w:ind w:left="3420" w:hanging="2700"/>
        <w:rPr>
          <w:ins w:id="758" w:author="ERCOT" w:date="2025-09-10T13:55:00Z" w16du:dateUtc="2025-09-10T18:55:00Z"/>
          <w:b/>
        </w:rPr>
      </w:pPr>
      <w:r w:rsidRPr="00B94D00">
        <w:rPr>
          <w:b/>
        </w:rPr>
        <w:t xml:space="preserve">ASONPOSSNAP </w:t>
      </w:r>
      <w:proofErr w:type="spellStart"/>
      <w:r w:rsidRPr="00B94D00">
        <w:rPr>
          <w:b/>
          <w:i/>
          <w:vertAlign w:val="subscript"/>
        </w:rPr>
        <w:t>ruc</w:t>
      </w:r>
      <w:proofErr w:type="spellEnd"/>
      <w:r w:rsidRPr="00B94D00">
        <w:rPr>
          <w:b/>
          <w:i/>
          <w:vertAlign w:val="subscript"/>
        </w:rPr>
        <w:t xml:space="preserve">, q, i   </w:t>
      </w:r>
      <w:r w:rsidRPr="00B94D00">
        <w:rPr>
          <w:b/>
        </w:rPr>
        <w:t xml:space="preserve">=  RUPOSSNAP </w:t>
      </w:r>
      <w:proofErr w:type="spellStart"/>
      <w:r w:rsidRPr="00B94D00">
        <w:rPr>
          <w:b/>
          <w:i/>
          <w:vertAlign w:val="subscript"/>
        </w:rPr>
        <w:t>ruc</w:t>
      </w:r>
      <w:proofErr w:type="spellEnd"/>
      <w:r w:rsidRPr="00B94D00">
        <w:rPr>
          <w:b/>
          <w:i/>
          <w:vertAlign w:val="subscript"/>
        </w:rPr>
        <w:t>, q, h</w:t>
      </w:r>
      <w:r w:rsidRPr="00B94D00">
        <w:rPr>
          <w:b/>
        </w:rPr>
        <w:t xml:space="preserve">  + RRPOSSNAP </w:t>
      </w:r>
      <w:proofErr w:type="spellStart"/>
      <w:r w:rsidRPr="00B94D00">
        <w:rPr>
          <w:b/>
          <w:i/>
          <w:vertAlign w:val="subscript"/>
        </w:rPr>
        <w:t>ruc</w:t>
      </w:r>
      <w:proofErr w:type="spellEnd"/>
      <w:r w:rsidRPr="00B94D00">
        <w:rPr>
          <w:b/>
          <w:i/>
          <w:vertAlign w:val="subscript"/>
        </w:rPr>
        <w:t>, q, h</w:t>
      </w:r>
      <w:r w:rsidRPr="00B94D00">
        <w:rPr>
          <w:b/>
        </w:rPr>
        <w:t xml:space="preserve"> +                                  ECRPOSSNAP </w:t>
      </w:r>
      <w:proofErr w:type="spellStart"/>
      <w:r w:rsidRPr="00B94D00">
        <w:rPr>
          <w:b/>
          <w:i/>
          <w:vertAlign w:val="subscript"/>
        </w:rPr>
        <w:t>ruc</w:t>
      </w:r>
      <w:proofErr w:type="spellEnd"/>
      <w:r w:rsidRPr="00B94D00">
        <w:rPr>
          <w:b/>
          <w:i/>
          <w:vertAlign w:val="subscript"/>
        </w:rPr>
        <w:t>, q, h</w:t>
      </w:r>
      <w:r w:rsidRPr="00B94D00">
        <w:rPr>
          <w:b/>
        </w:rPr>
        <w:t xml:space="preserve"> </w:t>
      </w:r>
    </w:p>
    <w:p w14:paraId="2F52981E" w14:textId="77777777" w:rsidR="00572F68" w:rsidRPr="00B94D00" w:rsidRDefault="00572F68" w:rsidP="00572F68">
      <w:pPr>
        <w:spacing w:after="240"/>
        <w:ind w:left="3420" w:hanging="2700"/>
        <w:rPr>
          <w:ins w:id="759" w:author="ERCOT" w:date="2025-09-10T13:56:00Z" w16du:dateUtc="2025-09-10T18:56:00Z"/>
          <w:b/>
        </w:rPr>
      </w:pPr>
      <w:ins w:id="760" w:author="ERCOT" w:date="2025-09-10T14:27:00Z" w16du:dateUtc="2025-09-10T19:27:00Z">
        <w:r w:rsidRPr="00B94D00">
          <w:rPr>
            <w:b/>
          </w:rPr>
          <w:t xml:space="preserve">                                         </w:t>
        </w:r>
      </w:ins>
      <w:r w:rsidRPr="00B94D00">
        <w:rPr>
          <w:b/>
        </w:rPr>
        <w:t>+ Max (</w:t>
      </w:r>
      <w:proofErr w:type="gramStart"/>
      <w:r w:rsidRPr="00B94D00">
        <w:rPr>
          <w:b/>
        </w:rPr>
        <w:t>0, (</w:t>
      </w:r>
      <w:proofErr w:type="gramEnd"/>
      <w:ins w:id="761" w:author="ERCOT" w:date="2025-09-10T13:56:00Z" w16du:dateUtc="2025-09-10T18:56:00Z">
        <w:r w:rsidRPr="00B94D00">
          <w:rPr>
            <w:b/>
          </w:rPr>
          <w:t>(</w:t>
        </w:r>
      </w:ins>
      <w:r w:rsidRPr="00B94D00">
        <w:rPr>
          <w:b/>
        </w:rPr>
        <w:t xml:space="preserve">NSPOSSNAP </w:t>
      </w:r>
      <w:proofErr w:type="spellStart"/>
      <w:r w:rsidRPr="00B94D00">
        <w:rPr>
          <w:b/>
          <w:i/>
          <w:vertAlign w:val="subscript"/>
        </w:rPr>
        <w:t>ruc</w:t>
      </w:r>
      <w:proofErr w:type="spellEnd"/>
      <w:r w:rsidRPr="00B94D00">
        <w:rPr>
          <w:b/>
          <w:i/>
          <w:vertAlign w:val="subscript"/>
        </w:rPr>
        <w:t>, q, h</w:t>
      </w:r>
      <w:r w:rsidRPr="00B94D00">
        <w:rPr>
          <w:b/>
        </w:rPr>
        <w:t xml:space="preserve"> </w:t>
      </w:r>
      <w:ins w:id="762" w:author="ERCOT" w:date="2025-09-10T13:55:00Z" w16du:dateUtc="2025-09-10T18:55:00Z">
        <w:r w:rsidRPr="00B94D00">
          <w:rPr>
            <w:b/>
          </w:rPr>
          <w:t xml:space="preserve">+ DRPOSSNAP </w:t>
        </w:r>
        <w:proofErr w:type="spellStart"/>
        <w:r w:rsidRPr="00B94D00">
          <w:rPr>
            <w:b/>
            <w:i/>
            <w:vertAlign w:val="subscript"/>
          </w:rPr>
          <w:t>ruc</w:t>
        </w:r>
        <w:proofErr w:type="spellEnd"/>
        <w:r w:rsidRPr="00B94D00">
          <w:rPr>
            <w:b/>
            <w:i/>
            <w:vertAlign w:val="subscript"/>
          </w:rPr>
          <w:t>, q, h</w:t>
        </w:r>
        <w:r w:rsidRPr="00B94D00">
          <w:rPr>
            <w:b/>
          </w:rPr>
          <w:t xml:space="preserve"> </w:t>
        </w:r>
      </w:ins>
      <w:ins w:id="763" w:author="ERCOT" w:date="2025-09-10T13:56:00Z" w16du:dateUtc="2025-09-10T18:56:00Z">
        <w:r w:rsidRPr="00B94D00">
          <w:rPr>
            <w:b/>
          </w:rPr>
          <w:t>)</w:t>
        </w:r>
      </w:ins>
    </w:p>
    <w:p w14:paraId="0EA278C4" w14:textId="77777777" w:rsidR="00572F68" w:rsidRPr="00B94D00" w:rsidRDefault="00572F68" w:rsidP="00572F68">
      <w:pPr>
        <w:spacing w:after="240"/>
        <w:ind w:left="3420" w:hanging="2700"/>
        <w:rPr>
          <w:b/>
          <w:bCs/>
        </w:rPr>
      </w:pPr>
      <w:ins w:id="764" w:author="ERCOT" w:date="2025-09-10T14:27:00Z" w16du:dateUtc="2025-09-10T19:27:00Z">
        <w:r w:rsidRPr="00B94D00">
          <w:rPr>
            <w:b/>
            <w:bCs/>
          </w:rPr>
          <w:t xml:space="preserve">                                         </w:t>
        </w:r>
      </w:ins>
      <w:r w:rsidRPr="00B94D00">
        <w:rPr>
          <w:b/>
          <w:bCs/>
        </w:rPr>
        <w:t xml:space="preserve">– </w:t>
      </w:r>
      <w:r w:rsidRPr="00B94D00">
        <w:rPr>
          <w:b/>
          <w:position w:val="-18"/>
        </w:rPr>
        <w:object w:dxaOrig="220" w:dyaOrig="420" w14:anchorId="386FD5A4">
          <v:shape id="_x0000_i1037" type="#_x0000_t75" style="width:9pt;height:21.6pt" o:ole="">
            <v:imagedata r:id="rId46" o:title=""/>
          </v:shape>
          <o:OLEObject Type="Embed" ProgID="Equation.3" ShapeID="_x0000_i1037" DrawAspect="Content" ObjectID="_1831107105" r:id="rId47"/>
        </w:object>
      </w:r>
      <w:r w:rsidRPr="00B94D00">
        <w:rPr>
          <w:b/>
          <w:bCs/>
        </w:rPr>
        <w:t>ASOFFOFRSNAP</w:t>
      </w:r>
      <w:r w:rsidRPr="00B94D00">
        <w:rPr>
          <w:b/>
          <w:bCs/>
          <w:i/>
          <w:iCs/>
          <w:vertAlign w:val="subscript"/>
        </w:rPr>
        <w:t xml:space="preserve"> </w:t>
      </w:r>
      <w:proofErr w:type="spellStart"/>
      <w:r w:rsidRPr="00B94D00">
        <w:rPr>
          <w:b/>
          <w:bCs/>
          <w:i/>
          <w:iCs/>
          <w:vertAlign w:val="subscript"/>
        </w:rPr>
        <w:t>ruc</w:t>
      </w:r>
      <w:proofErr w:type="spellEnd"/>
      <w:r w:rsidRPr="00B94D00">
        <w:rPr>
          <w:b/>
          <w:bCs/>
          <w:i/>
          <w:iCs/>
          <w:vertAlign w:val="subscript"/>
        </w:rPr>
        <w:t>, q, r, h</w:t>
      </w:r>
      <w:r w:rsidRPr="00B94D00">
        <w:rPr>
          <w:b/>
          <w:bCs/>
        </w:rPr>
        <w:t>))</w:t>
      </w:r>
    </w:p>
    <w:p w14:paraId="09FF9DB8" w14:textId="77777777" w:rsidR="00572F68" w:rsidRPr="00B94D00" w:rsidRDefault="00572F68" w:rsidP="00572F68">
      <w:pPr>
        <w:spacing w:after="240"/>
        <w:ind w:left="720" w:hanging="720"/>
        <w:rPr>
          <w:rFonts w:eastAsia="Times New Roman"/>
          <w:szCs w:val="20"/>
        </w:rPr>
      </w:pPr>
      <w:r w:rsidRPr="00B94D00">
        <w:rPr>
          <w:rFonts w:eastAsia="Times New Roman"/>
          <w:szCs w:val="20"/>
        </w:rPr>
        <w:tab/>
        <w:t>The amount of capacity that a QSE had according to the RUC Snapshot for a 15-minute Settlement Interval is:</w:t>
      </w:r>
    </w:p>
    <w:p w14:paraId="2E525D42" w14:textId="77777777" w:rsidR="00572F68" w:rsidRPr="00B94D00" w:rsidRDefault="00572F68" w:rsidP="00572F68">
      <w:pPr>
        <w:tabs>
          <w:tab w:val="left" w:pos="2340"/>
          <w:tab w:val="left" w:pos="3420"/>
        </w:tabs>
        <w:spacing w:after="240"/>
        <w:ind w:left="3420" w:hanging="2700"/>
        <w:rPr>
          <w:rFonts w:eastAsia="Times New Roman"/>
          <w:b/>
          <w:bCs/>
          <w:position w:val="-22"/>
          <w:szCs w:val="20"/>
        </w:rPr>
      </w:pPr>
      <w:r w:rsidRPr="00B94D00">
        <w:rPr>
          <w:rFonts w:eastAsia="Times New Roman"/>
          <w:b/>
          <w:bCs/>
        </w:rPr>
        <w:t xml:space="preserve">RUCCAPSNAP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w:t>
      </w:r>
      <w:r w:rsidRPr="00B94D00">
        <w:rPr>
          <w:rFonts w:eastAsia="Times New Roman"/>
          <w:b/>
          <w:bCs/>
        </w:rPr>
        <w:tab/>
      </w:r>
      <w:r w:rsidRPr="00B94D00">
        <w:rPr>
          <w:rFonts w:eastAsia="Times New Roman"/>
          <w:b/>
          <w:bCs/>
          <w:position w:val="-18"/>
        </w:rPr>
        <w:object w:dxaOrig="220" w:dyaOrig="420" w14:anchorId="3563D1DD">
          <v:shape id="_x0000_i1038" type="#_x0000_t75" style="width:8.4pt;height:21pt" o:ole="">
            <v:imagedata r:id="rId48" o:title=""/>
          </v:shape>
          <o:OLEObject Type="Embed" ProgID="Equation.3" ShapeID="_x0000_i1038" DrawAspect="Content" ObjectID="_1831107106" r:id="rId49"/>
        </w:object>
      </w:r>
      <w:r w:rsidRPr="00B94D00">
        <w:rPr>
          <w:rFonts w:eastAsia="Times New Roman"/>
          <w:b/>
          <w:bCs/>
        </w:rPr>
        <w:t xml:space="preserve">RCAPSNAP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rPr>
        <w:t xml:space="preserve"> + (RUCCPSNAP </w:t>
      </w:r>
      <w:proofErr w:type="spellStart"/>
      <w:r w:rsidRPr="00B94D00">
        <w:rPr>
          <w:rFonts w:eastAsia="Times New Roman"/>
          <w:b/>
          <w:bCs/>
          <w:i/>
          <w:vertAlign w:val="subscript"/>
        </w:rPr>
        <w:t>ruc</w:t>
      </w:r>
      <w:proofErr w:type="spellEnd"/>
      <w:r w:rsidRPr="00B94D00">
        <w:rPr>
          <w:rFonts w:eastAsia="Times New Roman"/>
          <w:b/>
          <w:bCs/>
          <w:i/>
          <w:vertAlign w:val="subscript"/>
        </w:rPr>
        <w:t>, q, h</w:t>
      </w:r>
      <w:r w:rsidRPr="00B94D00">
        <w:rPr>
          <w:rFonts w:eastAsia="Times New Roman"/>
          <w:b/>
          <w:bCs/>
        </w:rPr>
        <w:t xml:space="preserve"> – RUCCSSNAP </w:t>
      </w:r>
      <w:proofErr w:type="spellStart"/>
      <w:r w:rsidRPr="00B94D00">
        <w:rPr>
          <w:rFonts w:eastAsia="Times New Roman"/>
          <w:b/>
          <w:bCs/>
          <w:i/>
          <w:vertAlign w:val="subscript"/>
        </w:rPr>
        <w:t>ruc</w:t>
      </w:r>
      <w:proofErr w:type="spellEnd"/>
      <w:r w:rsidRPr="00B94D00">
        <w:rPr>
          <w:rFonts w:eastAsia="Times New Roman"/>
          <w:b/>
          <w:bCs/>
          <w:i/>
          <w:vertAlign w:val="subscript"/>
        </w:rPr>
        <w:t>, q, h</w:t>
      </w:r>
      <w:r w:rsidRPr="00B94D00">
        <w:rPr>
          <w:rFonts w:eastAsia="Times New Roman"/>
          <w:b/>
          <w:bCs/>
        </w:rPr>
        <w:t>) + (</w:t>
      </w:r>
      <w:r w:rsidRPr="00B94D00">
        <w:rPr>
          <w:rFonts w:eastAsia="Times New Roman"/>
          <w:b/>
          <w:bCs/>
          <w:position w:val="-22"/>
        </w:rPr>
        <w:object w:dxaOrig="220" w:dyaOrig="460" w14:anchorId="5176EA98">
          <v:shape id="_x0000_i1039" type="#_x0000_t75" style="width:8.4pt;height:20.4pt" o:ole="">
            <v:imagedata r:id="rId50" o:title=""/>
          </v:shape>
          <o:OLEObject Type="Embed" ProgID="Equation.3" ShapeID="_x0000_i1039" DrawAspect="Content" ObjectID="_1831107107" r:id="rId51"/>
        </w:object>
      </w:r>
      <w:r w:rsidRPr="00B94D00">
        <w:rPr>
          <w:rFonts w:eastAsia="Times New Roman"/>
          <w:b/>
          <w:bCs/>
        </w:rPr>
        <w:t xml:space="preserve">DAEP </w:t>
      </w:r>
      <w:r w:rsidRPr="00B94D00">
        <w:rPr>
          <w:rFonts w:eastAsia="Times New Roman"/>
          <w:b/>
          <w:bCs/>
          <w:i/>
          <w:vertAlign w:val="subscript"/>
        </w:rPr>
        <w:t>q, p, h</w:t>
      </w:r>
      <w:r w:rsidRPr="00B94D00">
        <w:rPr>
          <w:rFonts w:eastAsia="Times New Roman"/>
          <w:b/>
          <w:bCs/>
        </w:rPr>
        <w:t xml:space="preserve"> –</w:t>
      </w:r>
      <w:r w:rsidRPr="00B94D00">
        <w:rPr>
          <w:rFonts w:eastAsia="Times New Roman"/>
          <w:b/>
          <w:bCs/>
          <w:position w:val="-22"/>
        </w:rPr>
        <w:object w:dxaOrig="220" w:dyaOrig="460" w14:anchorId="5A12A4DB">
          <v:shape id="_x0000_i1040" type="#_x0000_t75" style="width:8.4pt;height:20.4pt" o:ole="">
            <v:imagedata r:id="rId52" o:title=""/>
          </v:shape>
          <o:OLEObject Type="Embed" ProgID="Equation.3" ShapeID="_x0000_i1040" DrawAspect="Content" ObjectID="_1831107108" r:id="rId53"/>
        </w:object>
      </w:r>
      <w:r w:rsidRPr="00B94D00">
        <w:rPr>
          <w:rFonts w:eastAsia="Times New Roman"/>
          <w:b/>
          <w:bCs/>
        </w:rPr>
        <w:t xml:space="preserve">DAES </w:t>
      </w:r>
      <w:r w:rsidRPr="00B94D00">
        <w:rPr>
          <w:rFonts w:eastAsia="Times New Roman"/>
          <w:b/>
          <w:bCs/>
          <w:i/>
          <w:vertAlign w:val="subscript"/>
        </w:rPr>
        <w:t>q, p, h</w:t>
      </w:r>
      <w:r w:rsidRPr="00B94D00">
        <w:rPr>
          <w:rFonts w:eastAsia="Times New Roman"/>
          <w:b/>
          <w:bCs/>
        </w:rPr>
        <w:t>) + (</w:t>
      </w:r>
      <w:r w:rsidRPr="00B94D00">
        <w:rPr>
          <w:rFonts w:eastAsia="Times New Roman"/>
          <w:b/>
          <w:bCs/>
          <w:position w:val="-22"/>
        </w:rPr>
        <w:object w:dxaOrig="220" w:dyaOrig="460" w14:anchorId="184B4505">
          <v:shape id="_x0000_i1041" type="#_x0000_t75" style="width:8.4pt;height:20.4pt" o:ole="">
            <v:imagedata r:id="rId54" o:title=""/>
          </v:shape>
          <o:OLEObject Type="Embed" ProgID="Equation.3" ShapeID="_x0000_i1041" DrawAspect="Content" ObjectID="_1831107109" r:id="rId55"/>
        </w:object>
      </w:r>
      <w:r w:rsidRPr="00B94D00">
        <w:rPr>
          <w:rFonts w:eastAsia="Times New Roman"/>
          <w:b/>
          <w:bCs/>
        </w:rPr>
        <w:t xml:space="preserve">RTQQEPSNAP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xml:space="preserve"> – </w:t>
      </w:r>
      <w:r w:rsidRPr="00B94D00">
        <w:rPr>
          <w:rFonts w:eastAsia="Times New Roman"/>
          <w:b/>
          <w:bCs/>
          <w:position w:val="-22"/>
        </w:rPr>
        <w:object w:dxaOrig="220" w:dyaOrig="460" w14:anchorId="1AA39408">
          <v:shape id="_x0000_i1042" type="#_x0000_t75" style="width:8.4pt;height:20.4pt" o:ole="">
            <v:imagedata r:id="rId56" o:title=""/>
          </v:shape>
          <o:OLEObject Type="Embed" ProgID="Equation.3" ShapeID="_x0000_i1042" DrawAspect="Content" ObjectID="_1831107110" r:id="rId57"/>
        </w:object>
      </w:r>
      <w:r w:rsidRPr="00B94D00">
        <w:rPr>
          <w:rFonts w:eastAsia="Times New Roman"/>
          <w:b/>
          <w:bCs/>
        </w:rPr>
        <w:t xml:space="preserve">RTQQESSNAP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w:t>
      </w:r>
      <w:r w:rsidRPr="00B94D00">
        <w:rPr>
          <w:rFonts w:eastAsia="Times New Roman"/>
          <w:b/>
          <w:bCs/>
          <w:position w:val="-22"/>
        </w:rPr>
        <w:t xml:space="preserve"> </w:t>
      </w:r>
      <w:r w:rsidRPr="00B94D00">
        <w:rPr>
          <w:rFonts w:eastAsia="Times New Roman"/>
          <w:b/>
          <w:bCs/>
          <w:position w:val="-22"/>
        </w:rPr>
        <w:object w:dxaOrig="220" w:dyaOrig="460" w14:anchorId="1072A7C3">
          <v:shape id="_x0000_i1043" type="#_x0000_t75" style="width:8.4pt;height:20.4pt" o:ole="">
            <v:imagedata r:id="rId50" o:title=""/>
          </v:shape>
          <o:OLEObject Type="Embed" ProgID="Equation.3" ShapeID="_x0000_i1043" DrawAspect="Content" ObjectID="_1831107111" r:id="rId58"/>
        </w:object>
      </w:r>
      <w:r w:rsidRPr="00B94D00">
        <w:rPr>
          <w:rFonts w:eastAsia="Times New Roman"/>
          <w:b/>
          <w:bCs/>
          <w:position w:val="-22"/>
        </w:rPr>
        <w:t xml:space="preserve"> </w:t>
      </w:r>
      <w:r w:rsidRPr="00B94D00">
        <w:rPr>
          <w:rFonts w:eastAsia="Times New Roman"/>
          <w:b/>
          <w:bCs/>
        </w:rPr>
        <w:t xml:space="preserve">DCIMPSNAP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xml:space="preserve"> + </w:t>
      </w:r>
      <w:r w:rsidRPr="00B94D00">
        <w:rPr>
          <w:rFonts w:eastAsia="Times New Roman"/>
          <w:b/>
          <w:bCs/>
          <w:position w:val="-18"/>
        </w:rPr>
        <w:object w:dxaOrig="220" w:dyaOrig="420" w14:anchorId="199AA7CD">
          <v:shape id="_x0000_i1044" type="#_x0000_t75" style="width:10.8pt;height:21pt" o:ole="">
            <v:imagedata r:id="rId46" o:title=""/>
          </v:shape>
          <o:OLEObject Type="Embed" ProgID="Equation.3" ShapeID="_x0000_i1044" DrawAspect="Content" ObjectID="_1831107112" r:id="rId59"/>
        </w:object>
      </w:r>
      <w:r w:rsidRPr="00B94D00">
        <w:rPr>
          <w:rFonts w:eastAsia="Times New Roman"/>
          <w:b/>
          <w:bCs/>
        </w:rPr>
        <w:t>ASOFRLRSNAP</w:t>
      </w:r>
      <w:r w:rsidRPr="00B94D00">
        <w:rPr>
          <w:rFonts w:eastAsia="Times New Roman"/>
          <w:b/>
          <w:bCs/>
          <w:i/>
          <w:vertAlign w:val="subscript"/>
        </w:rPr>
        <w:t xml:space="preserve">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i/>
          <w:szCs w:val="20"/>
          <w:vertAlign w:val="subscript"/>
        </w:rPr>
        <w:t xml:space="preserve"> </w:t>
      </w:r>
      <w:r w:rsidRPr="00B94D00">
        <w:rPr>
          <w:rFonts w:eastAsia="Times New Roman"/>
          <w:b/>
          <w:bCs/>
          <w:szCs w:val="20"/>
        </w:rPr>
        <w:t xml:space="preserve">+ ESRMWSNAP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r w:rsidRPr="00B94D00">
        <w:rPr>
          <w:rFonts w:eastAsia="Times New Roman"/>
          <w:b/>
          <w:bCs/>
          <w:szCs w:val="20"/>
        </w:rPr>
        <w:t xml:space="preserve"> + ESRASSNAP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r w:rsidRPr="00B94D00">
        <w:rPr>
          <w:rFonts w:eastAsia="Times New Roman"/>
          <w:b/>
          <w:bCs/>
          <w:szCs w:val="20"/>
        </w:rPr>
        <w:t xml:space="preserve"> </w:t>
      </w:r>
      <w:r w:rsidRPr="00B94D00">
        <w:rPr>
          <w:rFonts w:eastAsia="Times New Roman"/>
          <w:b/>
          <w:bCs/>
          <w:position w:val="-22"/>
          <w:szCs w:val="20"/>
        </w:rPr>
        <w:t xml:space="preserve"> </w:t>
      </w:r>
    </w:p>
    <w:p w14:paraId="28D07668" w14:textId="77777777" w:rsidR="00572F68" w:rsidRPr="00B94D00" w:rsidRDefault="00572F68" w:rsidP="00572F68">
      <w:pPr>
        <w:tabs>
          <w:tab w:val="left" w:pos="2340"/>
          <w:tab w:val="left" w:pos="3420"/>
        </w:tabs>
        <w:spacing w:after="240"/>
        <w:ind w:left="692"/>
        <w:rPr>
          <w:rFonts w:eastAsia="Times New Roman"/>
          <w:szCs w:val="20"/>
        </w:rPr>
      </w:pPr>
      <w:r w:rsidRPr="00B94D00">
        <w:rPr>
          <w:rFonts w:eastAsia="Times New Roman"/>
          <w:szCs w:val="20"/>
        </w:rPr>
        <w:lastRenderedPageBreak/>
        <w:t xml:space="preserve">Where: </w:t>
      </w:r>
    </w:p>
    <w:p w14:paraId="605B4DEB" w14:textId="77777777" w:rsidR="00572F68" w:rsidRPr="00B94D00" w:rsidRDefault="00572F68" w:rsidP="00572F68">
      <w:pPr>
        <w:spacing w:after="240" w:line="259" w:lineRule="auto"/>
        <w:ind w:left="692"/>
        <w:rPr>
          <w:rFonts w:eastAsia="Times New Roman"/>
          <w:szCs w:val="20"/>
        </w:rPr>
      </w:pPr>
      <w:r w:rsidRPr="00B94D00">
        <w:rPr>
          <w:rFonts w:eastAsia="Times New Roman"/>
          <w:szCs w:val="20"/>
        </w:rPr>
        <w:t>The QSE’s net up Ancillary Service position (Reg-Up + RRS + ECRS + Non-Spin</w:t>
      </w:r>
      <w:ins w:id="765" w:author="ERCOT" w:date="2025-12-09T16:09:00Z" w16du:dateUtc="2025-12-09T22:09:00Z">
        <w:r>
          <w:rPr>
            <w:rFonts w:eastAsia="Times New Roman"/>
            <w:szCs w:val="20"/>
          </w:rPr>
          <w:t xml:space="preserve"> + DRRS</w:t>
        </w:r>
      </w:ins>
      <w:r w:rsidRPr="00B94D00">
        <w:rPr>
          <w:rFonts w:eastAsia="Times New Roman"/>
          <w:szCs w:val="20"/>
        </w:rPr>
        <w:t xml:space="preserve">) covered by the QSE’s portfolio of ESRs is: </w:t>
      </w:r>
    </w:p>
    <w:p w14:paraId="29C91DEB" w14:textId="77777777" w:rsidR="00572F68" w:rsidRPr="00B94D00" w:rsidRDefault="00572F68" w:rsidP="00572F68">
      <w:pPr>
        <w:spacing w:after="240"/>
        <w:ind w:left="692"/>
        <w:rPr>
          <w:rFonts w:eastAsia="Times New Roman"/>
          <w:szCs w:val="20"/>
        </w:rPr>
      </w:pPr>
      <w:r w:rsidRPr="00B94D00">
        <w:rPr>
          <w:rFonts w:eastAsia="Times New Roman"/>
          <w:szCs w:val="28"/>
        </w:rPr>
        <w:t xml:space="preserve">ESRASSNAP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w:t>
      </w:r>
      <w:r w:rsidRPr="00B94D00">
        <w:rPr>
          <w:rFonts w:eastAsia="Times New Roman"/>
          <w:szCs w:val="20"/>
        </w:rPr>
        <w:t xml:space="preserve"> = </w:t>
      </w:r>
      <w:r w:rsidRPr="00B94D00">
        <w:rPr>
          <w:rFonts w:eastAsia="Times New Roman"/>
          <w:position w:val="-18"/>
          <w:szCs w:val="20"/>
        </w:rPr>
        <w:object w:dxaOrig="220" w:dyaOrig="420" w14:anchorId="5D2433A5">
          <v:shape id="_x0000_i1045" type="#_x0000_t75" style="width:12.6pt;height:24pt" o:ole="">
            <v:imagedata r:id="rId46" o:title=""/>
          </v:shape>
          <o:OLEObject Type="Embed" ProgID="Equation.3" ShapeID="_x0000_i1045" DrawAspect="Content" ObjectID="_1831107113" r:id="rId60"/>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238D8947" w14:textId="77777777" w:rsidR="00572F68" w:rsidRPr="00B94D00" w:rsidRDefault="00572F68" w:rsidP="00572F68">
      <w:pPr>
        <w:spacing w:after="240" w:line="259" w:lineRule="auto"/>
        <w:ind w:left="692"/>
        <w:rPr>
          <w:rFonts w:eastAsia="Times New Roman"/>
          <w:szCs w:val="20"/>
        </w:rPr>
      </w:pPr>
      <w:r w:rsidRPr="00B94D00">
        <w:rPr>
          <w:rFonts w:eastAsia="Times New Roman"/>
          <w:szCs w:val="20"/>
        </w:rPr>
        <w:t xml:space="preserve">The sum of the QSE’s ESR discharging (positive) or charging (negative) output is: </w:t>
      </w:r>
    </w:p>
    <w:p w14:paraId="07D83885" w14:textId="77777777" w:rsidR="00572F68" w:rsidRPr="00B94D00" w:rsidRDefault="00572F68" w:rsidP="00572F68">
      <w:pPr>
        <w:tabs>
          <w:tab w:val="left" w:pos="2340"/>
          <w:tab w:val="left" w:pos="3420"/>
        </w:tabs>
        <w:spacing w:after="240"/>
        <w:ind w:left="3420" w:hanging="2700"/>
        <w:rPr>
          <w:rFonts w:eastAsia="Times New Roman"/>
          <w:b/>
          <w:bCs/>
        </w:rPr>
      </w:pPr>
      <w:r w:rsidRPr="00B94D00">
        <w:rPr>
          <w:rFonts w:eastAsia="Times New Roman"/>
          <w:szCs w:val="28"/>
        </w:rPr>
        <w:t xml:space="preserve">ESRMWSNAP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w:t>
      </w:r>
      <w:r w:rsidRPr="00B94D00">
        <w:rPr>
          <w:rFonts w:eastAsia="Times New Roman"/>
          <w:iCs/>
          <w:szCs w:val="20"/>
        </w:rPr>
        <w:t xml:space="preserve"> </w:t>
      </w:r>
      <w:r w:rsidRPr="00B94D00">
        <w:rPr>
          <w:rFonts w:eastAsia="Times New Roman"/>
          <w:szCs w:val="20"/>
        </w:rPr>
        <w:t xml:space="preserve">= </w:t>
      </w:r>
      <w:r w:rsidRPr="00B94D00">
        <w:rPr>
          <w:rFonts w:eastAsia="Times New Roman"/>
          <w:position w:val="-18"/>
          <w:szCs w:val="20"/>
        </w:rPr>
        <w:object w:dxaOrig="220" w:dyaOrig="420" w14:anchorId="50DE286B">
          <v:shape id="_x0000_i1046" type="#_x0000_t75" style="width:13.2pt;height:24pt" o:ole="">
            <v:imagedata r:id="rId46" o:title=""/>
          </v:shape>
          <o:OLEObject Type="Embed" ProgID="Equation.3" ShapeID="_x0000_i1046" DrawAspect="Content" ObjectID="_1831107114" r:id="rId61"/>
        </w:object>
      </w:r>
      <w:r w:rsidRPr="00B94D00">
        <w:rPr>
          <w:rFonts w:eastAsia="Times New Roman"/>
          <w:szCs w:val="28"/>
        </w:rPr>
        <w:t xml:space="preserve">MWSNAP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 r</w:t>
      </w:r>
    </w:p>
    <w:p w14:paraId="0CFD03FC" w14:textId="77777777" w:rsidR="00572F68" w:rsidRPr="00B94D00" w:rsidRDefault="00572F68" w:rsidP="00572F68">
      <w:pPr>
        <w:spacing w:after="240"/>
        <w:ind w:left="720" w:hanging="720"/>
        <w:rPr>
          <w:rFonts w:eastAsia="Times New Roman"/>
          <w:szCs w:val="20"/>
        </w:rPr>
      </w:pPr>
      <w:r w:rsidRPr="00B94D00">
        <w:rPr>
          <w:rFonts w:eastAsia="Times New Roman"/>
          <w:szCs w:val="20"/>
        </w:rPr>
        <w:t>(12)</w:t>
      </w:r>
      <w:r w:rsidRPr="00B94D00">
        <w:rPr>
          <w:rFonts w:eastAsia="Times New Roman"/>
          <w:szCs w:val="20"/>
        </w:rPr>
        <w:tab/>
        <w:t>The Ancillary Service shortfall in MW that a QSE had according to the RUC Snapshot for a 15-minute Settlement Interval is:</w:t>
      </w:r>
    </w:p>
    <w:p w14:paraId="618EA0D4" w14:textId="77777777" w:rsidR="00572F68" w:rsidRPr="00B94D00" w:rsidRDefault="00572F68" w:rsidP="00572F68">
      <w:pPr>
        <w:spacing w:after="240"/>
        <w:ind w:left="720"/>
        <w:rPr>
          <w:rFonts w:eastAsia="Times New Roman"/>
          <w:bCs/>
          <w:iCs/>
          <w:szCs w:val="20"/>
        </w:rPr>
      </w:pPr>
      <w:r w:rsidRPr="00B94D00">
        <w:rPr>
          <w:rFonts w:eastAsia="Times New Roman"/>
          <w:b/>
          <w:szCs w:val="20"/>
        </w:rPr>
        <w:t xml:space="preserve">RUCASFSNAP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xml:space="preserve">, q, i   </w:t>
      </w:r>
      <w:r w:rsidRPr="00B94D00">
        <w:rPr>
          <w:rFonts w:eastAsia="Times New Roman"/>
          <w:b/>
          <w:szCs w:val="20"/>
        </w:rPr>
        <w:t xml:space="preserve">=  RUPOSSNAP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rFonts w:eastAsia="Times New Roman"/>
          <w:szCs w:val="20"/>
        </w:rPr>
        <w:t xml:space="preserve">+ </w:t>
      </w:r>
      <w:r w:rsidRPr="00B94D00">
        <w:rPr>
          <w:rFonts w:eastAsia="Times New Roman"/>
          <w:b/>
          <w:i/>
          <w:szCs w:val="20"/>
          <w:vertAlign w:val="subscript"/>
        </w:rPr>
        <w:t xml:space="preserve"> </w:t>
      </w:r>
      <w:r w:rsidRPr="00B94D00">
        <w:rPr>
          <w:rFonts w:eastAsia="Times New Roman"/>
          <w:b/>
          <w:szCs w:val="20"/>
        </w:rPr>
        <w:t xml:space="preserve">RDPOSSNAP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p>
    <w:p w14:paraId="37BCCD64" w14:textId="77777777" w:rsidR="00572F68" w:rsidRPr="00B94D00" w:rsidRDefault="00572F68" w:rsidP="00572F68">
      <w:pPr>
        <w:spacing w:after="240"/>
        <w:ind w:left="3122" w:firstLine="90"/>
        <w:rPr>
          <w:rFonts w:eastAsia="Times New Roman"/>
          <w:bCs/>
          <w:iCs/>
          <w:szCs w:val="20"/>
        </w:rPr>
      </w:pPr>
      <w:r w:rsidRPr="00B94D00">
        <w:rPr>
          <w:rFonts w:eastAsia="Times New Roman"/>
          <w:szCs w:val="20"/>
        </w:rPr>
        <w:t>+</w:t>
      </w:r>
      <w:r w:rsidRPr="00B94D00">
        <w:rPr>
          <w:rFonts w:eastAsia="Times New Roman"/>
          <w:b/>
          <w:szCs w:val="20"/>
        </w:rPr>
        <w:t xml:space="preserve"> RRPOSSNAP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rFonts w:eastAsia="Times New Roman"/>
          <w:szCs w:val="20"/>
        </w:rPr>
        <w:t>+</w:t>
      </w:r>
      <w:r w:rsidRPr="00B94D00">
        <w:rPr>
          <w:rFonts w:eastAsia="Times New Roman"/>
          <w:b/>
          <w:szCs w:val="20"/>
        </w:rPr>
        <w:t xml:space="preserve"> ECRPOSSNAP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p>
    <w:p w14:paraId="61205024" w14:textId="77777777" w:rsidR="00572F68" w:rsidRPr="00B94D00" w:rsidRDefault="00572F68" w:rsidP="00572F68">
      <w:pPr>
        <w:spacing w:after="240"/>
        <w:ind w:left="3122" w:firstLine="90"/>
        <w:rPr>
          <w:bCs/>
          <w:iCs/>
        </w:rPr>
      </w:pPr>
      <w:r w:rsidRPr="00B94D00">
        <w:rPr>
          <w:rFonts w:eastAsia="Times New Roman"/>
          <w:szCs w:val="20"/>
        </w:rPr>
        <w:t xml:space="preserve">+ </w:t>
      </w:r>
      <w:r w:rsidRPr="00B94D00">
        <w:rPr>
          <w:rFonts w:eastAsia="Times New Roman"/>
          <w:b/>
          <w:szCs w:val="20"/>
        </w:rPr>
        <w:t xml:space="preserve">NSPOSSNAP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bCs/>
          <w:iCs/>
        </w:rPr>
        <w:t xml:space="preserve"> </w:t>
      </w:r>
      <w:ins w:id="766" w:author="ERCOT" w:date="2025-09-10T14:30:00Z" w16du:dateUtc="2025-09-10T19:30:00Z">
        <w:r w:rsidRPr="00B94D00">
          <w:t xml:space="preserve">+ </w:t>
        </w:r>
        <w:r w:rsidRPr="00B94D00">
          <w:rPr>
            <w:b/>
          </w:rPr>
          <w:t xml:space="preserve">DRPOSSNAP </w:t>
        </w:r>
        <w:proofErr w:type="spellStart"/>
        <w:r w:rsidRPr="00B94D00">
          <w:rPr>
            <w:b/>
            <w:i/>
            <w:vertAlign w:val="subscript"/>
          </w:rPr>
          <w:t>ruc</w:t>
        </w:r>
        <w:proofErr w:type="spellEnd"/>
        <w:r w:rsidRPr="00B94D00">
          <w:rPr>
            <w:b/>
            <w:i/>
            <w:vertAlign w:val="subscript"/>
          </w:rPr>
          <w:t>, q, h</w:t>
        </w:r>
        <w:r w:rsidRPr="00B94D00">
          <w:rPr>
            <w:bCs/>
            <w:iCs/>
          </w:rPr>
          <w:t xml:space="preserve"> </w:t>
        </w:r>
      </w:ins>
    </w:p>
    <w:p w14:paraId="2FAF549D" w14:textId="77777777" w:rsidR="00572F68" w:rsidRPr="00B94D00" w:rsidRDefault="00572F68" w:rsidP="00572F68">
      <w:pPr>
        <w:spacing w:after="240"/>
        <w:ind w:left="3122" w:firstLine="90"/>
        <w:rPr>
          <w:rFonts w:eastAsia="Times New Roman"/>
          <w:b/>
          <w:bCs/>
          <w:iCs/>
          <w:szCs w:val="20"/>
        </w:rPr>
      </w:pPr>
      <w:r w:rsidRPr="00B94D00">
        <w:rPr>
          <w:rFonts w:eastAsia="Times New Roman"/>
          <w:b/>
          <w:bCs/>
          <w:szCs w:val="20"/>
        </w:rPr>
        <w:t>– ASMWCAPUQSNAP</w:t>
      </w:r>
      <w:r w:rsidRPr="00B94D00">
        <w:rPr>
          <w:rFonts w:eastAsia="Times New Roman"/>
          <w:b/>
          <w:bCs/>
          <w:i/>
          <w:szCs w:val="20"/>
          <w:vertAlign w:val="subscript"/>
        </w:rPr>
        <w:t xml:space="preserve">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p>
    <w:p w14:paraId="744DD536" w14:textId="77777777" w:rsidR="00572F68" w:rsidRPr="00B94D00" w:rsidRDefault="00572F68" w:rsidP="00572F68">
      <w:pPr>
        <w:spacing w:after="240"/>
        <w:ind w:left="720"/>
        <w:rPr>
          <w:rFonts w:eastAsia="Times New Roman"/>
          <w:szCs w:val="20"/>
        </w:rPr>
      </w:pPr>
      <w:r w:rsidRPr="00B94D00">
        <w:rPr>
          <w:rFonts w:eastAsia="Times New Roman"/>
          <w:szCs w:val="20"/>
        </w:rPr>
        <w:t>Where:</w:t>
      </w:r>
    </w:p>
    <w:p w14:paraId="68F97213" w14:textId="77777777" w:rsidR="00572F68" w:rsidRPr="00B94D00" w:rsidRDefault="00572F68" w:rsidP="00572F68">
      <w:pPr>
        <w:spacing w:after="240"/>
        <w:ind w:left="720"/>
        <w:rPr>
          <w:rFonts w:eastAsia="Times New Roman"/>
          <w:szCs w:val="20"/>
        </w:rPr>
      </w:pPr>
      <w:r w:rsidRPr="00B94D00">
        <w:rPr>
          <w:rFonts w:eastAsia="Times New Roman"/>
          <w:szCs w:val="20"/>
        </w:rPr>
        <w:t>ASMWCAPUQSNAP</w:t>
      </w:r>
      <w:r w:rsidRPr="00B94D00">
        <w:rPr>
          <w:rFonts w:eastAsia="Times New Roman"/>
          <w:i/>
          <w:szCs w:val="20"/>
          <w:vertAlign w:val="subscript"/>
          <w:lang w:val="it-IT"/>
        </w:rPr>
        <w:t xml:space="preserve"> ruc, </w:t>
      </w:r>
      <w:r w:rsidRPr="00B94D00">
        <w:rPr>
          <w:rFonts w:eastAsia="Times New Roman"/>
          <w:i/>
          <w:szCs w:val="20"/>
          <w:vertAlign w:val="subscript"/>
        </w:rPr>
        <w:t xml:space="preserve">q, h </w:t>
      </w:r>
      <w:r w:rsidRPr="00B94D00">
        <w:rPr>
          <w:rFonts w:eastAsia="Times New Roman"/>
          <w:szCs w:val="20"/>
        </w:rPr>
        <w:t xml:space="preserve"> = </w:t>
      </w:r>
      <w:r w:rsidRPr="00B94D00">
        <w:rPr>
          <w:rFonts w:eastAsia="Times New Roman"/>
          <w:b/>
          <w:bCs/>
          <w:position w:val="-18"/>
          <w:szCs w:val="20"/>
        </w:rPr>
        <w:object w:dxaOrig="220" w:dyaOrig="420" w14:anchorId="75C164CA">
          <v:shape id="_x0000_i1047" type="#_x0000_t75" style="width:13.2pt;height:24pt" o:ole="">
            <v:imagedata r:id="rId48" o:title=""/>
          </v:shape>
          <o:OLEObject Type="Embed" ProgID="Equation.3" ShapeID="_x0000_i1047" DrawAspect="Content" ObjectID="_1831107115" r:id="rId62"/>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449A2DAD" w14:textId="77777777" w:rsidR="00572F68" w:rsidRPr="00B94D00" w:rsidRDefault="00572F68" w:rsidP="00572F68">
      <w:pPr>
        <w:spacing w:after="240"/>
        <w:ind w:left="2946" w:hanging="2226"/>
        <w:rPr>
          <w:rFonts w:eastAsia="Times New Roman"/>
          <w:iCs/>
          <w:szCs w:val="20"/>
        </w:rPr>
      </w:pPr>
      <w:r w:rsidRPr="00B94D00">
        <w:rPr>
          <w:rFonts w:eastAsia="Times New Roman"/>
          <w:szCs w:val="20"/>
        </w:rPr>
        <w:t>RRPOS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PFPOS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UFPOS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FFPOS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69D71977" w14:textId="77777777" w:rsidR="00572F68" w:rsidRPr="00B94D00" w:rsidRDefault="00572F68" w:rsidP="00572F68">
      <w:pPr>
        <w:spacing w:after="240"/>
        <w:ind w:left="1440" w:hanging="720"/>
        <w:rPr>
          <w:rFonts w:eastAsia="Times New Roman"/>
          <w:iCs/>
          <w:szCs w:val="20"/>
        </w:rPr>
      </w:pPr>
      <w:r w:rsidRPr="00B94D00">
        <w:rPr>
          <w:rFonts w:eastAsia="Times New Roman"/>
          <w:szCs w:val="20"/>
        </w:rPr>
        <w:t>ECRPOS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ECSPOS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ECMPOS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7BF8DF57" w14:textId="77777777" w:rsidR="00572F68" w:rsidRPr="00B94D00" w:rsidRDefault="00572F68" w:rsidP="00572F68">
      <w:pPr>
        <w:spacing w:after="240"/>
        <w:ind w:left="1440" w:hanging="720"/>
        <w:rPr>
          <w:rFonts w:eastAsia="Times New Roman"/>
          <w:iCs/>
          <w:szCs w:val="20"/>
        </w:rPr>
      </w:pPr>
      <w:r w:rsidRPr="00B94D00">
        <w:rPr>
          <w:rFonts w:eastAsia="Times New Roman"/>
          <w:szCs w:val="20"/>
        </w:rPr>
        <w:t>NSPOS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NSSPOS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NSMPOS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159D0924" w14:textId="77777777" w:rsidR="00572F68" w:rsidRPr="00B94D00" w:rsidRDefault="00572F68" w:rsidP="00572F68">
      <w:pPr>
        <w:spacing w:after="240"/>
        <w:ind w:left="720" w:hanging="720"/>
        <w:rPr>
          <w:rFonts w:eastAsia="Times New Roman"/>
          <w:szCs w:val="20"/>
        </w:rPr>
      </w:pPr>
      <w:r w:rsidRPr="00B94D00">
        <w:rPr>
          <w:rFonts w:eastAsia="Times New Roman"/>
          <w:szCs w:val="20"/>
        </w:rPr>
        <w:t>(13)</w:t>
      </w:r>
      <w:r w:rsidRPr="00B94D00">
        <w:rPr>
          <w:rFonts w:eastAsia="Times New Roman"/>
          <w:szCs w:val="20"/>
        </w:rPr>
        <w:tab/>
        <w:t>The RUC Shortfall in MW for one QSE for one 15-minute Settlement Interval, as measured at the end of the Adjustment Period, is:</w:t>
      </w:r>
    </w:p>
    <w:p w14:paraId="4474595C" w14:textId="77777777" w:rsidR="00572F68" w:rsidRPr="00B94D00" w:rsidRDefault="00572F68" w:rsidP="00572F68">
      <w:pPr>
        <w:tabs>
          <w:tab w:val="left" w:pos="2340"/>
          <w:tab w:val="left" w:pos="3420"/>
        </w:tabs>
        <w:spacing w:after="240"/>
        <w:ind w:left="3420" w:hanging="2700"/>
        <w:rPr>
          <w:rFonts w:eastAsia="Times New Roman"/>
          <w:b/>
          <w:bCs/>
          <w:lang w:val="it-IT"/>
        </w:rPr>
      </w:pPr>
      <w:r w:rsidRPr="00B94D00">
        <w:rPr>
          <w:rFonts w:eastAsia="Times New Roman"/>
          <w:b/>
          <w:bCs/>
          <w:lang w:val="it-IT"/>
        </w:rPr>
        <w:t xml:space="preserve">RUCSFADJ </w:t>
      </w:r>
      <w:r w:rsidRPr="00B94D00">
        <w:rPr>
          <w:rFonts w:eastAsia="Times New Roman"/>
          <w:b/>
          <w:bCs/>
          <w:i/>
          <w:vertAlign w:val="subscript"/>
          <w:lang w:val="it-IT"/>
        </w:rPr>
        <w:t>ruc, q, i</w:t>
      </w:r>
      <w:r w:rsidRPr="00B94D00">
        <w:rPr>
          <w:rFonts w:eastAsia="Times New Roman"/>
          <w:b/>
          <w:bCs/>
          <w:lang w:val="it-IT"/>
        </w:rPr>
        <w:tab/>
        <w:t>=</w:t>
      </w:r>
      <w:r w:rsidRPr="00B94D00">
        <w:rPr>
          <w:rFonts w:eastAsia="Times New Roman"/>
          <w:b/>
          <w:bCs/>
          <w:lang w:val="it-IT"/>
        </w:rPr>
        <w:tab/>
        <w:t xml:space="preserve">Max (RUCOSFADJ </w:t>
      </w:r>
      <w:r w:rsidRPr="00B94D00">
        <w:rPr>
          <w:rFonts w:eastAsia="Times New Roman"/>
          <w:b/>
          <w:bCs/>
          <w:i/>
          <w:vertAlign w:val="subscript"/>
          <w:lang w:val="it-IT"/>
        </w:rPr>
        <w:t>ruc, q, i</w:t>
      </w:r>
      <w:r w:rsidRPr="00B94D00">
        <w:rPr>
          <w:rFonts w:eastAsia="Times New Roman"/>
          <w:b/>
          <w:bCs/>
          <w:lang w:val="it-IT"/>
        </w:rPr>
        <w:t xml:space="preserve">, RUCASFADJ </w:t>
      </w:r>
      <w:r w:rsidRPr="00B94D00">
        <w:rPr>
          <w:rFonts w:eastAsia="Times New Roman"/>
          <w:b/>
          <w:bCs/>
          <w:i/>
          <w:vertAlign w:val="subscript"/>
          <w:lang w:val="it-IT"/>
        </w:rPr>
        <w:t xml:space="preserve">q, i </w:t>
      </w:r>
      <w:r w:rsidRPr="00B94D00">
        <w:rPr>
          <w:rFonts w:eastAsia="Times New Roman"/>
          <w:b/>
          <w:bCs/>
          <w:lang w:val="it-IT"/>
        </w:rPr>
        <w:t>)</w:t>
      </w:r>
    </w:p>
    <w:p w14:paraId="3E94E980" w14:textId="77777777" w:rsidR="00572F68" w:rsidRPr="00B94D00" w:rsidRDefault="00572F68" w:rsidP="00572F68">
      <w:pPr>
        <w:spacing w:after="240"/>
        <w:ind w:left="720" w:hanging="720"/>
        <w:rPr>
          <w:rFonts w:eastAsia="Times New Roman"/>
          <w:szCs w:val="20"/>
        </w:rPr>
      </w:pPr>
      <w:r w:rsidRPr="00B94D00">
        <w:rPr>
          <w:rFonts w:eastAsia="Times New Roman"/>
          <w:szCs w:val="20"/>
        </w:rPr>
        <w:t>(14)</w:t>
      </w:r>
      <w:r w:rsidRPr="00B94D00">
        <w:rPr>
          <w:rFonts w:eastAsia="Times New Roman"/>
          <w:szCs w:val="20"/>
        </w:rPr>
        <w:tab/>
        <w:t>The overall shortfall in MW that a QSE had at the end of the Adjustment Period for a 15-minute Settlement Interval, but including capacity from IRRs as seen in the RUC Snapshot, is:</w:t>
      </w:r>
    </w:p>
    <w:p w14:paraId="71CEAD7C" w14:textId="77777777" w:rsidR="00572F68" w:rsidRPr="00B94D00" w:rsidRDefault="00572F68" w:rsidP="00572F68">
      <w:pPr>
        <w:tabs>
          <w:tab w:val="left" w:pos="2340"/>
          <w:tab w:val="left" w:pos="3420"/>
        </w:tabs>
        <w:spacing w:after="240"/>
        <w:ind w:left="3420" w:hanging="2700"/>
        <w:rPr>
          <w:rFonts w:eastAsia="Times New Roman"/>
          <w:b/>
          <w:bCs/>
        </w:rPr>
      </w:pPr>
      <w:r w:rsidRPr="00B94D00">
        <w:rPr>
          <w:rFonts w:eastAsia="Times New Roman"/>
          <w:b/>
          <w:bCs/>
        </w:rPr>
        <w:t xml:space="preserve">RUCOSFADJ </w:t>
      </w:r>
      <w:proofErr w:type="spellStart"/>
      <w:r w:rsidRPr="00B94D00">
        <w:rPr>
          <w:rFonts w:eastAsia="Times New Roman"/>
          <w:b/>
          <w:bCs/>
          <w:i/>
          <w:vertAlign w:val="subscript"/>
        </w:rPr>
        <w:t>ruc</w:t>
      </w:r>
      <w:proofErr w:type="spellEnd"/>
      <w:r w:rsidRPr="00B94D00">
        <w:rPr>
          <w:rFonts w:eastAsia="Times New Roman"/>
          <w:b/>
          <w:bCs/>
          <w:i/>
          <w:vertAlign w:val="subscript"/>
        </w:rPr>
        <w:t xml:space="preserve">, q, i </w:t>
      </w:r>
      <w:r w:rsidRPr="00B94D00">
        <w:rPr>
          <w:rFonts w:eastAsia="Times New Roman"/>
          <w:b/>
          <w:bCs/>
        </w:rPr>
        <w:t xml:space="preserve"> = Max (0, ((</w:t>
      </w:r>
      <w:r w:rsidRPr="00B94D00">
        <w:rPr>
          <w:rFonts w:eastAsia="Times New Roman"/>
          <w:b/>
          <w:bCs/>
          <w:position w:val="-22"/>
        </w:rPr>
        <w:object w:dxaOrig="220" w:dyaOrig="460" w14:anchorId="17448402">
          <v:shape id="_x0000_i1048" type="#_x0000_t75" style="width:10.8pt;height:23.4pt" o:ole="">
            <v:imagedata r:id="rId44" o:title=""/>
          </v:shape>
          <o:OLEObject Type="Embed" ProgID="Equation.3" ShapeID="_x0000_i1048" DrawAspect="Content" ObjectID="_1831107116" r:id="rId63"/>
        </w:object>
      </w:r>
      <w:r w:rsidRPr="00B94D00">
        <w:rPr>
          <w:rFonts w:eastAsia="Times New Roman"/>
          <w:b/>
          <w:bCs/>
        </w:rPr>
        <w:t xml:space="preserve">RTAML </w:t>
      </w:r>
      <w:r w:rsidRPr="00B94D00">
        <w:rPr>
          <w:rFonts w:eastAsia="Times New Roman"/>
          <w:b/>
          <w:bCs/>
          <w:i/>
          <w:vertAlign w:val="subscript"/>
        </w:rPr>
        <w:t>q, p, i</w:t>
      </w:r>
      <w:r w:rsidRPr="00B94D00">
        <w:rPr>
          <w:rFonts w:eastAsia="Times New Roman"/>
          <w:b/>
          <w:bCs/>
        </w:rPr>
        <w:t xml:space="preserve"> *4) + ASONPOSADJ</w:t>
      </w:r>
      <w:r w:rsidRPr="00B94D00" w:rsidDel="00411364">
        <w:rPr>
          <w:rFonts w:eastAsia="Times New Roman"/>
          <w:b/>
          <w:bCs/>
        </w:rPr>
        <w:t xml:space="preserve"> </w:t>
      </w:r>
      <w:r w:rsidRPr="00B94D00">
        <w:rPr>
          <w:rFonts w:eastAsia="Times New Roman"/>
          <w:b/>
          <w:bCs/>
          <w:i/>
          <w:vertAlign w:val="subscript"/>
        </w:rPr>
        <w:t>q, i</w:t>
      </w:r>
      <w:r w:rsidRPr="00B94D00">
        <w:rPr>
          <w:rFonts w:eastAsia="Times New Roman"/>
          <w:b/>
          <w:bCs/>
        </w:rPr>
        <w:t xml:space="preserve"> – (</w:t>
      </w:r>
      <w:r w:rsidRPr="00B94D00">
        <w:rPr>
          <w:rFonts w:eastAsia="Times New Roman"/>
          <w:b/>
          <w:bCs/>
          <w:position w:val="-22"/>
        </w:rPr>
        <w:object w:dxaOrig="780" w:dyaOrig="460" w14:anchorId="3A89067C">
          <v:shape id="_x0000_i1049" type="#_x0000_t75" style="width:38.4pt;height:24.6pt" o:ole="">
            <v:imagedata r:id="rId64" o:title=""/>
          </v:shape>
          <o:OLEObject Type="Embed" ProgID="Equation.3" ShapeID="_x0000_i1049" DrawAspect="Content" ObjectID="_1831107117" r:id="rId65"/>
        </w:object>
      </w:r>
      <w:r w:rsidRPr="00B94D00">
        <w:rPr>
          <w:rFonts w:eastAsia="Times New Roman"/>
          <w:b/>
          <w:bCs/>
        </w:rPr>
        <w:t>RCAPSNAP</w:t>
      </w:r>
      <w:r w:rsidRPr="00B94D00">
        <w:rPr>
          <w:rFonts w:eastAsia="Times New Roman"/>
          <w:b/>
          <w:bCs/>
          <w:i/>
          <w:vertAlign w:val="subscript"/>
        </w:rPr>
        <w:t xml:space="preserve">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rPr>
        <w:t xml:space="preserve"> + RUCCAPADJ </w:t>
      </w:r>
      <w:r w:rsidRPr="00B94D00">
        <w:rPr>
          <w:rFonts w:eastAsia="Times New Roman"/>
          <w:b/>
          <w:bCs/>
          <w:i/>
          <w:vertAlign w:val="subscript"/>
        </w:rPr>
        <w:t>q, i</w:t>
      </w:r>
      <w:r w:rsidRPr="00B94D00">
        <w:rPr>
          <w:rFonts w:eastAsia="Times New Roman"/>
          <w:b/>
          <w:bCs/>
        </w:rPr>
        <w:t>)))</w:t>
      </w:r>
    </w:p>
    <w:p w14:paraId="20E27405" w14:textId="77777777" w:rsidR="00572F68" w:rsidRPr="00B94D00" w:rsidRDefault="00572F68" w:rsidP="00572F68">
      <w:pPr>
        <w:tabs>
          <w:tab w:val="left" w:pos="2340"/>
          <w:tab w:val="left" w:pos="3420"/>
        </w:tabs>
        <w:spacing w:after="240"/>
        <w:ind w:left="3420" w:hanging="2700"/>
        <w:rPr>
          <w:rFonts w:eastAsia="Times New Roman"/>
          <w:bCs/>
        </w:rPr>
      </w:pPr>
      <w:r w:rsidRPr="00B94D00">
        <w:rPr>
          <w:rFonts w:eastAsia="Times New Roman"/>
          <w:bCs/>
        </w:rPr>
        <w:lastRenderedPageBreak/>
        <w:t>Where:</w:t>
      </w:r>
    </w:p>
    <w:p w14:paraId="2A89B4F7" w14:textId="77777777" w:rsidR="00572F68" w:rsidRPr="00B94D00" w:rsidRDefault="00572F68" w:rsidP="00572F68">
      <w:pPr>
        <w:spacing w:after="240"/>
        <w:ind w:left="720"/>
        <w:rPr>
          <w:rFonts w:eastAsia="Times New Roman"/>
          <w:szCs w:val="20"/>
        </w:rPr>
      </w:pPr>
      <w:r w:rsidRPr="00B94D00">
        <w:rPr>
          <w:rFonts w:eastAsia="Times New Roman"/>
          <w:szCs w:val="20"/>
        </w:rPr>
        <w:t>The On-Line Ancillary Service Position the QSE had at the end of the Adjustment Period for a 15-minute Settlement Interval is:</w:t>
      </w:r>
    </w:p>
    <w:p w14:paraId="7FF036B4" w14:textId="77777777" w:rsidR="00572F68" w:rsidRPr="00B94D00" w:rsidRDefault="00572F68" w:rsidP="00572F68">
      <w:pPr>
        <w:spacing w:after="240"/>
        <w:ind w:left="2880" w:right="-540" w:hanging="2160"/>
      </w:pPr>
      <w:r w:rsidRPr="00B94D00">
        <w:t xml:space="preserve">ASONPOSADJ </w:t>
      </w:r>
      <w:r w:rsidRPr="00B94D00">
        <w:rPr>
          <w:i/>
          <w:iCs/>
          <w:vertAlign w:val="subscript"/>
        </w:rPr>
        <w:t xml:space="preserve">q ,i   </w:t>
      </w:r>
      <w:r w:rsidRPr="00B94D00">
        <w:t xml:space="preserve">=  RUPOSADJ </w:t>
      </w:r>
      <w:r w:rsidRPr="00B94D00">
        <w:rPr>
          <w:i/>
          <w:iCs/>
          <w:vertAlign w:val="subscript"/>
        </w:rPr>
        <w:t>q, h</w:t>
      </w:r>
      <w:r w:rsidRPr="00B94D00">
        <w:t xml:space="preserve">  + RRPOSADJ </w:t>
      </w:r>
      <w:r w:rsidRPr="00B94D00">
        <w:rPr>
          <w:i/>
          <w:iCs/>
          <w:vertAlign w:val="subscript"/>
        </w:rPr>
        <w:t>q, h</w:t>
      </w:r>
      <w:r w:rsidRPr="00B94D00">
        <w:t xml:space="preserve"> + ECRPOSADJ </w:t>
      </w:r>
      <w:r w:rsidRPr="00B94D00">
        <w:rPr>
          <w:i/>
          <w:iCs/>
          <w:vertAlign w:val="subscript"/>
        </w:rPr>
        <w:t>q, h</w:t>
      </w:r>
      <w:r w:rsidRPr="00B94D00">
        <w:t xml:space="preserve"> + Max (0, (</w:t>
      </w:r>
      <w:ins w:id="767" w:author="ERCOT" w:date="2025-09-10T14:32:00Z" w16du:dateUtc="2025-09-10T19:32:00Z">
        <w:r w:rsidRPr="00B94D00">
          <w:t>(</w:t>
        </w:r>
      </w:ins>
      <w:r w:rsidRPr="00B94D00">
        <w:t xml:space="preserve">NSPOSADJ </w:t>
      </w:r>
      <w:r w:rsidRPr="00B94D00">
        <w:rPr>
          <w:i/>
          <w:iCs/>
          <w:vertAlign w:val="subscript"/>
        </w:rPr>
        <w:t>q, h</w:t>
      </w:r>
      <w:r w:rsidRPr="00B94D00">
        <w:t xml:space="preserve"> </w:t>
      </w:r>
      <w:ins w:id="768" w:author="ERCOT" w:date="2025-09-10T14:31:00Z" w16du:dateUtc="2025-09-10T19:31:00Z">
        <w:r w:rsidRPr="00B94D00">
          <w:t>+</w:t>
        </w:r>
      </w:ins>
      <w:ins w:id="769" w:author="ERCOT" w:date="2025-09-10T14:32:00Z" w16du:dateUtc="2025-09-10T19:32:00Z">
        <w:r w:rsidRPr="00B94D00">
          <w:t xml:space="preserve"> DRPOSADJ </w:t>
        </w:r>
        <w:r w:rsidRPr="00B94D00">
          <w:rPr>
            <w:i/>
            <w:iCs/>
            <w:vertAlign w:val="subscript"/>
          </w:rPr>
          <w:t>q, h</w:t>
        </w:r>
        <w:r w:rsidRPr="00B94D00">
          <w:t xml:space="preserve"> ) </w:t>
        </w:r>
      </w:ins>
      <w:r w:rsidRPr="00B94D00">
        <w:t xml:space="preserve">– </w:t>
      </w:r>
      <w:r w:rsidRPr="00B94D00">
        <w:rPr>
          <w:position w:val="-18"/>
        </w:rPr>
        <w:object w:dxaOrig="220" w:dyaOrig="420" w14:anchorId="35CAA102">
          <v:shape id="_x0000_i1050" type="#_x0000_t75" style="width:9pt;height:21.6pt" o:ole="">
            <v:imagedata r:id="rId46" o:title=""/>
          </v:shape>
          <o:OLEObject Type="Embed" ProgID="Equation.3" ShapeID="_x0000_i1050" DrawAspect="Content" ObjectID="_1831107118" r:id="rId66"/>
        </w:object>
      </w:r>
      <w:r w:rsidRPr="00B94D00">
        <w:t>ASOFFOFRADJ</w:t>
      </w:r>
      <w:r w:rsidRPr="00B94D00">
        <w:rPr>
          <w:i/>
          <w:iCs/>
          <w:vertAlign w:val="subscript"/>
        </w:rPr>
        <w:t xml:space="preserve">  q, r, h</w:t>
      </w:r>
      <w:r w:rsidRPr="00B94D00">
        <w:t>))</w:t>
      </w:r>
    </w:p>
    <w:p w14:paraId="3D6F8277" w14:textId="77777777" w:rsidR="00572F68" w:rsidRPr="00B94D00" w:rsidRDefault="00572F68" w:rsidP="00572F68">
      <w:pPr>
        <w:spacing w:after="240"/>
        <w:ind w:left="720" w:hanging="720"/>
        <w:rPr>
          <w:rFonts w:eastAsia="Times New Roman"/>
          <w:szCs w:val="20"/>
        </w:rPr>
      </w:pPr>
      <w:r w:rsidRPr="00B94D00">
        <w:rPr>
          <w:rFonts w:eastAsia="Times New Roman"/>
          <w:szCs w:val="20"/>
        </w:rPr>
        <w:tab/>
        <w:t>The amount of capacity that a QSE had at the end of the Adjustment Period for a 15-minute Settlement Interval, excluding capacity from IRRs, is:</w:t>
      </w:r>
    </w:p>
    <w:p w14:paraId="79ECD86F" w14:textId="77777777" w:rsidR="00572F68" w:rsidRPr="00B94D00" w:rsidRDefault="00572F68" w:rsidP="00572F68">
      <w:pPr>
        <w:spacing w:after="240"/>
        <w:ind w:left="2880" w:right="145" w:hanging="2160"/>
        <w:rPr>
          <w:rFonts w:eastAsia="Times New Roman"/>
          <w:i/>
          <w:szCs w:val="20"/>
          <w:vertAlign w:val="subscript"/>
        </w:rPr>
      </w:pPr>
      <w:r w:rsidRPr="00B94D00">
        <w:rPr>
          <w:rFonts w:eastAsia="Times New Roman"/>
          <w:szCs w:val="20"/>
        </w:rPr>
        <w:t xml:space="preserve">RUCCAPADJ </w:t>
      </w:r>
      <w:r w:rsidRPr="00B94D00">
        <w:rPr>
          <w:rFonts w:eastAsia="Times New Roman"/>
          <w:i/>
          <w:szCs w:val="20"/>
          <w:vertAlign w:val="subscript"/>
        </w:rPr>
        <w:t>q, i</w:t>
      </w:r>
      <w:r w:rsidRPr="00B94D00">
        <w:rPr>
          <w:rFonts w:eastAsia="Times New Roman"/>
          <w:szCs w:val="20"/>
        </w:rPr>
        <w:t xml:space="preserve"> =</w:t>
      </w:r>
      <w:r w:rsidRPr="00B94D00">
        <w:rPr>
          <w:rFonts w:eastAsia="Times New Roman"/>
          <w:szCs w:val="20"/>
        </w:rPr>
        <w:tab/>
      </w:r>
      <w:r w:rsidRPr="00B94D00">
        <w:rPr>
          <w:rFonts w:eastAsia="Times New Roman"/>
          <w:position w:val="-18"/>
          <w:szCs w:val="20"/>
        </w:rPr>
        <w:object w:dxaOrig="220" w:dyaOrig="420" w14:anchorId="398F9B06">
          <v:shape id="_x0000_i1051" type="#_x0000_t75" style="width:8.4pt;height:21pt" o:ole="">
            <v:imagedata r:id="rId67" o:title=""/>
          </v:shape>
          <o:OLEObject Type="Embed" ProgID="Equation.3" ShapeID="_x0000_i1051" DrawAspect="Content" ObjectID="_1831107119" r:id="rId68"/>
        </w:object>
      </w:r>
      <w:r w:rsidRPr="00B94D00">
        <w:rPr>
          <w:rFonts w:eastAsia="Times New Roman"/>
          <w:szCs w:val="20"/>
        </w:rPr>
        <w:t xml:space="preserve">RCAPADJ </w:t>
      </w:r>
      <w:r w:rsidRPr="00B94D00">
        <w:rPr>
          <w:rFonts w:eastAsia="Times New Roman"/>
          <w:i/>
          <w:szCs w:val="20"/>
          <w:vertAlign w:val="subscript"/>
        </w:rPr>
        <w:t>q, r, h</w:t>
      </w:r>
      <w:r w:rsidRPr="00B94D00">
        <w:rPr>
          <w:rFonts w:eastAsia="Times New Roman"/>
          <w:szCs w:val="20"/>
        </w:rPr>
        <w:t xml:space="preserve"> + (RUCCPADJ </w:t>
      </w:r>
      <w:r w:rsidRPr="00B94D00">
        <w:rPr>
          <w:rFonts w:eastAsia="Times New Roman"/>
          <w:i/>
          <w:szCs w:val="20"/>
          <w:vertAlign w:val="subscript"/>
        </w:rPr>
        <w:t>q, h</w:t>
      </w:r>
      <w:r w:rsidRPr="00B94D00">
        <w:rPr>
          <w:rFonts w:eastAsia="Times New Roman"/>
          <w:szCs w:val="20"/>
        </w:rPr>
        <w:t xml:space="preserve"> – RUCCSADJ </w:t>
      </w:r>
      <w:r w:rsidRPr="00B94D00">
        <w:rPr>
          <w:rFonts w:eastAsia="Times New Roman"/>
          <w:i/>
          <w:szCs w:val="20"/>
          <w:vertAlign w:val="subscript"/>
        </w:rPr>
        <w:t>q, h</w:t>
      </w:r>
      <w:r w:rsidRPr="00B94D00">
        <w:rPr>
          <w:rFonts w:eastAsia="Times New Roman"/>
          <w:szCs w:val="20"/>
        </w:rPr>
        <w:t>) + (</w:t>
      </w:r>
      <w:r w:rsidRPr="00B94D00">
        <w:rPr>
          <w:rFonts w:eastAsia="Times New Roman"/>
          <w:position w:val="-22"/>
          <w:szCs w:val="20"/>
        </w:rPr>
        <w:object w:dxaOrig="220" w:dyaOrig="460" w14:anchorId="553B1217">
          <v:shape id="_x0000_i1052" type="#_x0000_t75" style="width:8.4pt;height:20.4pt" o:ole="">
            <v:imagedata r:id="rId50" o:title=""/>
          </v:shape>
          <o:OLEObject Type="Embed" ProgID="Equation.3" ShapeID="_x0000_i1052" DrawAspect="Content" ObjectID="_1831107120" r:id="rId69"/>
        </w:object>
      </w:r>
      <w:r w:rsidRPr="00B94D00">
        <w:rPr>
          <w:rFonts w:eastAsia="Times New Roman"/>
          <w:szCs w:val="20"/>
        </w:rPr>
        <w:t xml:space="preserve">DAEP </w:t>
      </w:r>
      <w:r w:rsidRPr="00B94D00">
        <w:rPr>
          <w:rFonts w:eastAsia="Times New Roman"/>
          <w:i/>
          <w:szCs w:val="20"/>
          <w:vertAlign w:val="subscript"/>
        </w:rPr>
        <w:t>q, p, h</w:t>
      </w:r>
      <w:r w:rsidRPr="00B94D00">
        <w:rPr>
          <w:rFonts w:eastAsia="Times New Roman"/>
          <w:szCs w:val="20"/>
        </w:rPr>
        <w:t xml:space="preserve"> – </w:t>
      </w:r>
      <w:r w:rsidRPr="00B94D00">
        <w:rPr>
          <w:rFonts w:eastAsia="Times New Roman"/>
          <w:position w:val="-22"/>
          <w:szCs w:val="20"/>
        </w:rPr>
        <w:object w:dxaOrig="220" w:dyaOrig="460" w14:anchorId="5631DF2F">
          <v:shape id="_x0000_i1053" type="#_x0000_t75" style="width:8.4pt;height:20.4pt" o:ole="">
            <v:imagedata r:id="rId52" o:title=""/>
          </v:shape>
          <o:OLEObject Type="Embed" ProgID="Equation.3" ShapeID="_x0000_i1053" DrawAspect="Content" ObjectID="_1831107121" r:id="rId70"/>
        </w:object>
      </w:r>
      <w:r w:rsidRPr="00B94D00">
        <w:rPr>
          <w:rFonts w:eastAsia="Times New Roman"/>
          <w:szCs w:val="20"/>
        </w:rPr>
        <w:t xml:space="preserve">DAES </w:t>
      </w:r>
      <w:r w:rsidRPr="00B94D00">
        <w:rPr>
          <w:rFonts w:eastAsia="Times New Roman"/>
          <w:i/>
          <w:szCs w:val="20"/>
          <w:vertAlign w:val="subscript"/>
        </w:rPr>
        <w:t>q, p, h</w:t>
      </w:r>
      <w:r w:rsidRPr="00B94D00">
        <w:rPr>
          <w:rFonts w:eastAsia="Times New Roman"/>
          <w:szCs w:val="20"/>
        </w:rPr>
        <w:t>) + (</w:t>
      </w:r>
      <w:r w:rsidRPr="00B94D00">
        <w:rPr>
          <w:rFonts w:eastAsia="Times New Roman"/>
          <w:position w:val="-22"/>
          <w:szCs w:val="20"/>
        </w:rPr>
        <w:object w:dxaOrig="220" w:dyaOrig="460" w14:anchorId="524BFE51">
          <v:shape id="_x0000_i1054" type="#_x0000_t75" style="width:8.4pt;height:20.4pt" o:ole="">
            <v:imagedata r:id="rId50" o:title=""/>
          </v:shape>
          <o:OLEObject Type="Embed" ProgID="Equation.3" ShapeID="_x0000_i1054" DrawAspect="Content" ObjectID="_1831107122" r:id="rId71"/>
        </w:object>
      </w:r>
      <w:r w:rsidRPr="00B94D00">
        <w:rPr>
          <w:rFonts w:eastAsia="Times New Roman"/>
          <w:szCs w:val="20"/>
        </w:rPr>
        <w:t xml:space="preserve">RTQQEPADJ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48684703">
          <v:shape id="_x0000_i1055" type="#_x0000_t75" style="width:8.4pt;height:20.4pt" o:ole="">
            <v:imagedata r:id="rId50" o:title=""/>
          </v:shape>
          <o:OLEObject Type="Embed" ProgID="Equation.3" ShapeID="_x0000_i1055" DrawAspect="Content" ObjectID="_1831107123" r:id="rId72"/>
        </w:object>
      </w:r>
      <w:r w:rsidRPr="00B94D00">
        <w:rPr>
          <w:rFonts w:eastAsia="Times New Roman"/>
          <w:szCs w:val="20"/>
        </w:rPr>
        <w:t xml:space="preserve">RTQQESADJ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637912E8">
          <v:shape id="_x0000_i1056" type="#_x0000_t75" style="width:8.4pt;height:20.4pt" o:ole="">
            <v:imagedata r:id="rId50" o:title=""/>
          </v:shape>
          <o:OLEObject Type="Embed" ProgID="Equation.3" ShapeID="_x0000_i1056" DrawAspect="Content" ObjectID="_1831107124" r:id="rId73"/>
        </w:object>
      </w:r>
      <w:r w:rsidRPr="00B94D00">
        <w:rPr>
          <w:rFonts w:eastAsia="Times New Roman"/>
          <w:position w:val="-22"/>
          <w:szCs w:val="20"/>
        </w:rPr>
        <w:t xml:space="preserve"> </w:t>
      </w:r>
      <w:r w:rsidRPr="00B94D00">
        <w:rPr>
          <w:rFonts w:eastAsia="Times New Roman"/>
          <w:szCs w:val="20"/>
        </w:rPr>
        <w:t xml:space="preserve">DCIMPADJ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18"/>
          <w:szCs w:val="20"/>
        </w:rPr>
        <w:object w:dxaOrig="220" w:dyaOrig="420" w14:anchorId="36D73FCC">
          <v:shape id="_x0000_i1057" type="#_x0000_t75" style="width:8.4pt;height:21pt" o:ole="">
            <v:imagedata r:id="rId46" o:title=""/>
          </v:shape>
          <o:OLEObject Type="Embed" ProgID="Equation.3" ShapeID="_x0000_i1057" DrawAspect="Content" ObjectID="_1831107125" r:id="rId74"/>
        </w:object>
      </w:r>
      <w:r w:rsidRPr="00B94D00">
        <w:rPr>
          <w:rFonts w:eastAsia="Times New Roman"/>
          <w:szCs w:val="20"/>
        </w:rPr>
        <w:t>ASOFRLRADJ</w:t>
      </w:r>
      <w:r w:rsidRPr="00B94D00">
        <w:rPr>
          <w:rFonts w:eastAsia="Times New Roman"/>
          <w:i/>
          <w:szCs w:val="20"/>
          <w:vertAlign w:val="subscript"/>
        </w:rPr>
        <w:t xml:space="preserve">  q, r, h</w:t>
      </w:r>
      <w:r w:rsidRPr="00B94D00">
        <w:rPr>
          <w:rFonts w:eastAsia="Times New Roman"/>
          <w:szCs w:val="20"/>
        </w:rPr>
        <w:t xml:space="preserve"> + ESRMWADJ </w:t>
      </w:r>
      <w:r w:rsidRPr="00B94D00">
        <w:rPr>
          <w:rFonts w:eastAsia="Times New Roman"/>
          <w:i/>
          <w:szCs w:val="20"/>
          <w:vertAlign w:val="subscript"/>
        </w:rPr>
        <w:t>q, h</w:t>
      </w:r>
      <w:r w:rsidRPr="00B94D00">
        <w:rPr>
          <w:rFonts w:eastAsia="Times New Roman"/>
          <w:szCs w:val="20"/>
        </w:rPr>
        <w:t xml:space="preserve"> + ESRASADJ</w:t>
      </w:r>
      <w:r w:rsidRPr="00B94D00">
        <w:rPr>
          <w:rFonts w:eastAsia="Times New Roman"/>
          <w:i/>
          <w:szCs w:val="20"/>
          <w:vertAlign w:val="subscript"/>
        </w:rPr>
        <w:t xml:space="preserve"> q, 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638C4BF0" w14:textId="77777777" w:rsidTr="005C0B53">
        <w:trPr>
          <w:trHeight w:val="656"/>
        </w:trPr>
        <w:tc>
          <w:tcPr>
            <w:tcW w:w="9350" w:type="dxa"/>
            <w:shd w:val="pct12" w:color="auto" w:fill="auto"/>
          </w:tcPr>
          <w:p w14:paraId="0E3805ED" w14:textId="77777777" w:rsidR="00572F68" w:rsidRPr="00B94D00" w:rsidRDefault="00572F68" w:rsidP="005C0B53">
            <w:pPr>
              <w:spacing w:after="240"/>
              <w:rPr>
                <w:rFonts w:eastAsia="Times New Roman"/>
                <w:b/>
                <w:i/>
                <w:iCs/>
                <w:szCs w:val="20"/>
              </w:rPr>
            </w:pPr>
            <w:r w:rsidRPr="00B94D00">
              <w:rPr>
                <w:rFonts w:eastAsia="Times New Roman"/>
                <w:b/>
                <w:i/>
                <w:iCs/>
                <w:szCs w:val="20"/>
              </w:rPr>
              <w:t>[NPRR1032:  Replace the formula “</w:t>
            </w:r>
            <w:r w:rsidRPr="00B94D00">
              <w:rPr>
                <w:rFonts w:eastAsia="Times New Roman"/>
                <w:b/>
                <w:bCs/>
                <w:i/>
                <w:iCs/>
                <w:szCs w:val="20"/>
              </w:rPr>
              <w:t xml:space="preserve">RUCCAPADJ </w:t>
            </w:r>
            <w:r w:rsidRPr="00B94D00">
              <w:rPr>
                <w:rFonts w:eastAsia="Times New Roman"/>
                <w:b/>
                <w:bCs/>
                <w:i/>
                <w:iCs/>
                <w:szCs w:val="20"/>
                <w:vertAlign w:val="subscript"/>
              </w:rPr>
              <w:t>q, i</w:t>
            </w:r>
            <w:r w:rsidRPr="00B94D00">
              <w:rPr>
                <w:rFonts w:eastAsia="Times New Roman"/>
                <w:b/>
                <w:i/>
                <w:iCs/>
                <w:szCs w:val="20"/>
              </w:rPr>
              <w:t>” above with the following upon system implementation:]</w:t>
            </w:r>
          </w:p>
          <w:p w14:paraId="16480248" w14:textId="77777777" w:rsidR="00572F68" w:rsidRPr="00B94D00" w:rsidRDefault="00572F68" w:rsidP="005C0B53">
            <w:pPr>
              <w:spacing w:after="240"/>
              <w:ind w:left="2880" w:right="145" w:hanging="2160"/>
              <w:rPr>
                <w:rFonts w:eastAsia="Times New Roman"/>
                <w:i/>
                <w:szCs w:val="20"/>
                <w:vertAlign w:val="subscript"/>
              </w:rPr>
            </w:pPr>
            <w:r w:rsidRPr="00B94D00">
              <w:rPr>
                <w:rFonts w:eastAsia="Times New Roman"/>
                <w:szCs w:val="20"/>
              </w:rPr>
              <w:t xml:space="preserve">RUCCAPADJ </w:t>
            </w:r>
            <w:r w:rsidRPr="00B94D00">
              <w:rPr>
                <w:rFonts w:eastAsia="Times New Roman"/>
                <w:i/>
                <w:szCs w:val="20"/>
                <w:vertAlign w:val="subscript"/>
              </w:rPr>
              <w:t>q, i</w:t>
            </w:r>
            <w:r w:rsidRPr="00B94D00">
              <w:rPr>
                <w:rFonts w:eastAsia="Times New Roman"/>
                <w:szCs w:val="20"/>
              </w:rPr>
              <w:t xml:space="preserve"> =</w:t>
            </w:r>
            <w:r w:rsidRPr="00B94D00">
              <w:rPr>
                <w:rFonts w:eastAsia="Times New Roman"/>
                <w:szCs w:val="20"/>
              </w:rPr>
              <w:tab/>
            </w:r>
            <w:r w:rsidRPr="00B94D00">
              <w:rPr>
                <w:rFonts w:eastAsia="Times New Roman"/>
                <w:position w:val="-18"/>
                <w:szCs w:val="20"/>
              </w:rPr>
              <w:object w:dxaOrig="220" w:dyaOrig="420" w14:anchorId="7AB75610">
                <v:shape id="_x0000_i1058" type="#_x0000_t75" style="width:8.4pt;height:21pt" o:ole="">
                  <v:imagedata r:id="rId67" o:title=""/>
                </v:shape>
                <o:OLEObject Type="Embed" ProgID="Equation.3" ShapeID="_x0000_i1058" DrawAspect="Content" ObjectID="_1831107126" r:id="rId75"/>
              </w:object>
            </w:r>
            <w:r w:rsidRPr="00B94D00">
              <w:rPr>
                <w:rFonts w:eastAsia="Times New Roman"/>
                <w:szCs w:val="20"/>
              </w:rPr>
              <w:t xml:space="preserve">RCAPADJ </w:t>
            </w:r>
            <w:r w:rsidRPr="00B94D00">
              <w:rPr>
                <w:rFonts w:eastAsia="Times New Roman"/>
                <w:i/>
                <w:szCs w:val="20"/>
                <w:vertAlign w:val="subscript"/>
              </w:rPr>
              <w:t>q, r, h</w:t>
            </w:r>
            <w:r w:rsidRPr="00B94D00">
              <w:rPr>
                <w:rFonts w:eastAsia="Times New Roman"/>
                <w:szCs w:val="20"/>
              </w:rPr>
              <w:t xml:space="preserve"> + (RUCCPADJ </w:t>
            </w:r>
            <w:r w:rsidRPr="00B94D00">
              <w:rPr>
                <w:rFonts w:eastAsia="Times New Roman"/>
                <w:i/>
                <w:szCs w:val="20"/>
                <w:vertAlign w:val="subscript"/>
              </w:rPr>
              <w:t>q, h</w:t>
            </w:r>
            <w:r w:rsidRPr="00B94D00">
              <w:rPr>
                <w:rFonts w:eastAsia="Times New Roman"/>
                <w:szCs w:val="20"/>
              </w:rPr>
              <w:t xml:space="preserve"> – RUCCSADJ </w:t>
            </w:r>
            <w:r w:rsidRPr="00B94D00">
              <w:rPr>
                <w:rFonts w:eastAsia="Times New Roman"/>
                <w:i/>
                <w:szCs w:val="20"/>
                <w:vertAlign w:val="subscript"/>
              </w:rPr>
              <w:t>q, h</w:t>
            </w:r>
            <w:r w:rsidRPr="00B94D00">
              <w:rPr>
                <w:rFonts w:eastAsia="Times New Roman"/>
                <w:szCs w:val="20"/>
              </w:rPr>
              <w:t>) + (</w:t>
            </w:r>
            <w:r w:rsidRPr="00B94D00">
              <w:rPr>
                <w:rFonts w:eastAsia="Times New Roman"/>
                <w:position w:val="-22"/>
                <w:szCs w:val="20"/>
              </w:rPr>
              <w:object w:dxaOrig="220" w:dyaOrig="460" w14:anchorId="666DA5A9">
                <v:shape id="_x0000_i1059" type="#_x0000_t75" style="width:8.4pt;height:20.4pt" o:ole="">
                  <v:imagedata r:id="rId50" o:title=""/>
                </v:shape>
                <o:OLEObject Type="Embed" ProgID="Equation.3" ShapeID="_x0000_i1059" DrawAspect="Content" ObjectID="_1831107127" r:id="rId76"/>
              </w:object>
            </w:r>
            <w:r w:rsidRPr="00B94D00">
              <w:rPr>
                <w:rFonts w:eastAsia="Times New Roman"/>
                <w:szCs w:val="20"/>
              </w:rPr>
              <w:t xml:space="preserve">DAEP </w:t>
            </w:r>
            <w:r w:rsidRPr="00B94D00">
              <w:rPr>
                <w:rFonts w:eastAsia="Times New Roman"/>
                <w:i/>
                <w:szCs w:val="20"/>
                <w:vertAlign w:val="subscript"/>
              </w:rPr>
              <w:t>q, p, h</w:t>
            </w:r>
            <w:r w:rsidRPr="00B94D00">
              <w:rPr>
                <w:rFonts w:eastAsia="Times New Roman"/>
                <w:szCs w:val="20"/>
              </w:rPr>
              <w:t xml:space="preserve"> – </w:t>
            </w:r>
            <w:r w:rsidRPr="00B94D00">
              <w:rPr>
                <w:rFonts w:eastAsia="Times New Roman"/>
                <w:position w:val="-22"/>
                <w:szCs w:val="20"/>
              </w:rPr>
              <w:object w:dxaOrig="220" w:dyaOrig="460" w14:anchorId="17793C5C">
                <v:shape id="_x0000_i1060" type="#_x0000_t75" style="width:8.4pt;height:20.4pt" o:ole="">
                  <v:imagedata r:id="rId52" o:title=""/>
                </v:shape>
                <o:OLEObject Type="Embed" ProgID="Equation.3" ShapeID="_x0000_i1060" DrawAspect="Content" ObjectID="_1831107128" r:id="rId77"/>
              </w:object>
            </w:r>
            <w:r w:rsidRPr="00B94D00">
              <w:rPr>
                <w:rFonts w:eastAsia="Times New Roman"/>
                <w:szCs w:val="20"/>
              </w:rPr>
              <w:t xml:space="preserve">DAES </w:t>
            </w:r>
            <w:r w:rsidRPr="00B94D00">
              <w:rPr>
                <w:rFonts w:eastAsia="Times New Roman"/>
                <w:i/>
                <w:szCs w:val="20"/>
                <w:vertAlign w:val="subscript"/>
              </w:rPr>
              <w:t>q, p, h</w:t>
            </w:r>
            <w:r w:rsidRPr="00B94D00">
              <w:rPr>
                <w:rFonts w:eastAsia="Times New Roman"/>
                <w:szCs w:val="20"/>
              </w:rPr>
              <w:t>) + (</w:t>
            </w:r>
            <w:r w:rsidRPr="00B94D00">
              <w:rPr>
                <w:rFonts w:eastAsia="Times New Roman"/>
                <w:position w:val="-22"/>
                <w:szCs w:val="20"/>
              </w:rPr>
              <w:object w:dxaOrig="220" w:dyaOrig="460" w14:anchorId="210D417B">
                <v:shape id="_x0000_i1061" type="#_x0000_t75" style="width:8.4pt;height:20.4pt" o:ole="">
                  <v:imagedata r:id="rId50" o:title=""/>
                </v:shape>
                <o:OLEObject Type="Embed" ProgID="Equation.3" ShapeID="_x0000_i1061" DrawAspect="Content" ObjectID="_1831107129" r:id="rId78"/>
              </w:object>
            </w:r>
            <w:r w:rsidRPr="00B94D00">
              <w:rPr>
                <w:rFonts w:eastAsia="Times New Roman"/>
                <w:szCs w:val="20"/>
              </w:rPr>
              <w:t xml:space="preserve">RTQQEPADJ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1495DE08">
                <v:shape id="_x0000_i1062" type="#_x0000_t75" style="width:8.4pt;height:20.4pt" o:ole="">
                  <v:imagedata r:id="rId50" o:title=""/>
                </v:shape>
                <o:OLEObject Type="Embed" ProgID="Equation.3" ShapeID="_x0000_i1062" DrawAspect="Content" ObjectID="_1831107130" r:id="rId79"/>
              </w:object>
            </w:r>
            <w:r w:rsidRPr="00B94D00">
              <w:rPr>
                <w:rFonts w:eastAsia="Times New Roman"/>
                <w:szCs w:val="20"/>
              </w:rPr>
              <w:t xml:space="preserve">RTQQESADJ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5473A448">
                <v:shape id="_x0000_i1063" type="#_x0000_t75" style="width:8.4pt;height:20.4pt" o:ole="">
                  <v:imagedata r:id="rId50" o:title=""/>
                </v:shape>
                <o:OLEObject Type="Embed" ProgID="Equation.3" ShapeID="_x0000_i1063" DrawAspect="Content" ObjectID="_1831107131" r:id="rId80"/>
              </w:object>
            </w:r>
            <w:r w:rsidRPr="00B94D00">
              <w:rPr>
                <w:rFonts w:eastAsia="Times New Roman"/>
                <w:position w:val="-22"/>
                <w:szCs w:val="20"/>
              </w:rPr>
              <w:t xml:space="preserve"> </w:t>
            </w:r>
            <w:r w:rsidRPr="00B94D00">
              <w:rPr>
                <w:rFonts w:eastAsia="Times New Roman"/>
                <w:szCs w:val="20"/>
              </w:rPr>
              <w:t xml:space="preserve">RTDCIMP </w:t>
            </w:r>
            <w:r w:rsidRPr="00B94D00">
              <w:rPr>
                <w:rFonts w:eastAsia="Times New Roman"/>
                <w:i/>
                <w:szCs w:val="20"/>
                <w:vertAlign w:val="subscript"/>
              </w:rPr>
              <w:t>q, p</w:t>
            </w:r>
            <w:r w:rsidRPr="00B94D00">
              <w:rPr>
                <w:rFonts w:eastAsia="Times New Roman"/>
                <w:szCs w:val="20"/>
              </w:rPr>
              <w:t xml:space="preserve"> + </w:t>
            </w:r>
            <w:r w:rsidRPr="00B94D00">
              <w:rPr>
                <w:rFonts w:eastAsia="Times New Roman"/>
                <w:position w:val="-18"/>
                <w:szCs w:val="20"/>
              </w:rPr>
              <w:object w:dxaOrig="220" w:dyaOrig="420" w14:anchorId="73725404">
                <v:shape id="_x0000_i1064" type="#_x0000_t75" style="width:8.4pt;height:21pt" o:ole="">
                  <v:imagedata r:id="rId46" o:title=""/>
                </v:shape>
                <o:OLEObject Type="Embed" ProgID="Equation.3" ShapeID="_x0000_i1064" DrawAspect="Content" ObjectID="_1831107132" r:id="rId81"/>
              </w:object>
            </w:r>
            <w:r w:rsidRPr="00B94D00">
              <w:rPr>
                <w:rFonts w:eastAsia="Times New Roman"/>
                <w:szCs w:val="20"/>
              </w:rPr>
              <w:t>ASOFRLRADJ</w:t>
            </w:r>
            <w:r w:rsidRPr="00B94D00">
              <w:rPr>
                <w:rFonts w:eastAsia="Times New Roman"/>
                <w:i/>
                <w:szCs w:val="20"/>
                <w:vertAlign w:val="subscript"/>
              </w:rPr>
              <w:t xml:space="preserve">  q, r, h</w:t>
            </w:r>
            <w:r w:rsidRPr="00B94D00">
              <w:rPr>
                <w:rFonts w:eastAsia="Times New Roman"/>
                <w:szCs w:val="20"/>
              </w:rPr>
              <w:t xml:space="preserve"> + ESRMWADJ </w:t>
            </w:r>
            <w:r w:rsidRPr="00B94D00">
              <w:rPr>
                <w:rFonts w:eastAsia="Times New Roman"/>
                <w:i/>
                <w:szCs w:val="20"/>
                <w:vertAlign w:val="subscript"/>
              </w:rPr>
              <w:t>q, h</w:t>
            </w:r>
            <w:r w:rsidRPr="00B94D00">
              <w:rPr>
                <w:rFonts w:eastAsia="Times New Roman"/>
                <w:szCs w:val="20"/>
              </w:rPr>
              <w:t xml:space="preserve"> + ESRASADJ</w:t>
            </w:r>
            <w:r w:rsidRPr="00B94D00">
              <w:rPr>
                <w:rFonts w:eastAsia="Times New Roman"/>
                <w:i/>
                <w:szCs w:val="20"/>
                <w:vertAlign w:val="subscript"/>
              </w:rPr>
              <w:t xml:space="preserve"> q, h</w:t>
            </w:r>
          </w:p>
        </w:tc>
      </w:tr>
    </w:tbl>
    <w:p w14:paraId="184A107B" w14:textId="77777777" w:rsidR="00572F68" w:rsidRPr="00B94D00" w:rsidRDefault="00572F68" w:rsidP="00572F68">
      <w:pPr>
        <w:spacing w:before="240" w:after="160" w:line="259" w:lineRule="auto"/>
        <w:ind w:left="782"/>
        <w:rPr>
          <w:rFonts w:eastAsia="Times New Roman"/>
          <w:szCs w:val="28"/>
        </w:rPr>
      </w:pPr>
      <w:r w:rsidRPr="00B94D00">
        <w:rPr>
          <w:rFonts w:eastAsia="Times New Roman"/>
          <w:szCs w:val="28"/>
        </w:rPr>
        <w:t xml:space="preserve">Where: </w:t>
      </w:r>
    </w:p>
    <w:p w14:paraId="6C66ED70" w14:textId="77777777" w:rsidR="00572F68" w:rsidRPr="00B94D00" w:rsidRDefault="00572F68" w:rsidP="00572F68">
      <w:pPr>
        <w:spacing w:after="160" w:line="259" w:lineRule="auto"/>
        <w:ind w:left="782"/>
        <w:contextualSpacing/>
        <w:rPr>
          <w:rFonts w:eastAsia="Times New Roman"/>
        </w:rPr>
      </w:pPr>
      <w:r w:rsidRPr="00B94D00">
        <w:rPr>
          <w:rFonts w:eastAsia="Times New Roman"/>
        </w:rPr>
        <w:t>The QSE’s net up Ancillary Service position (Reg-Up + RRS + ECRS + Non-Spin</w:t>
      </w:r>
      <w:ins w:id="770" w:author="ERCOT" w:date="2025-12-09T16:10:00Z" w16du:dateUtc="2025-12-09T22:10:00Z">
        <w:r>
          <w:rPr>
            <w:rFonts w:eastAsia="Times New Roman"/>
          </w:rPr>
          <w:t xml:space="preserve"> + DRRS</w:t>
        </w:r>
      </w:ins>
      <w:r w:rsidRPr="00B94D00">
        <w:rPr>
          <w:rFonts w:eastAsia="Times New Roman"/>
        </w:rPr>
        <w:t xml:space="preserve">) covered by the QSE’s portfolio of ESRs is: </w:t>
      </w:r>
    </w:p>
    <w:p w14:paraId="43AFC8B7" w14:textId="77777777" w:rsidR="00572F68" w:rsidRPr="00B94D00" w:rsidRDefault="00572F68" w:rsidP="00572F68">
      <w:pPr>
        <w:ind w:left="1440"/>
        <w:contextualSpacing/>
        <w:rPr>
          <w:rFonts w:eastAsia="Times New Roman"/>
        </w:rPr>
      </w:pPr>
    </w:p>
    <w:p w14:paraId="49B3E507" w14:textId="77777777" w:rsidR="00572F68" w:rsidRPr="00B94D00" w:rsidRDefault="00572F68" w:rsidP="00572F68">
      <w:pPr>
        <w:ind w:left="782"/>
        <w:rPr>
          <w:rFonts w:eastAsia="Times New Roman"/>
          <w:i/>
          <w:szCs w:val="20"/>
          <w:vertAlign w:val="subscript"/>
        </w:rPr>
      </w:pPr>
      <w:r w:rsidRPr="00B94D00">
        <w:rPr>
          <w:rFonts w:eastAsia="Times New Roman"/>
          <w:szCs w:val="28"/>
        </w:rPr>
        <w:t xml:space="preserve">ESRASADJ </w:t>
      </w:r>
      <w:r w:rsidRPr="00B94D00">
        <w:rPr>
          <w:rFonts w:eastAsia="Times New Roman"/>
          <w:i/>
          <w:szCs w:val="20"/>
          <w:vertAlign w:val="subscript"/>
        </w:rPr>
        <w:t>q, h</w:t>
      </w:r>
      <w:r w:rsidRPr="00B94D00">
        <w:rPr>
          <w:rFonts w:eastAsia="Times New Roman"/>
          <w:iCs/>
          <w:szCs w:val="20"/>
        </w:rPr>
        <w:t xml:space="preserve"> </w:t>
      </w:r>
      <w:r w:rsidRPr="00B94D00">
        <w:rPr>
          <w:rFonts w:eastAsia="Times New Roman"/>
          <w:szCs w:val="20"/>
        </w:rPr>
        <w:t xml:space="preserve">= </w:t>
      </w:r>
      <w:r w:rsidRPr="00B94D00">
        <w:rPr>
          <w:rFonts w:eastAsia="Times New Roman"/>
          <w:position w:val="-18"/>
          <w:szCs w:val="20"/>
        </w:rPr>
        <w:object w:dxaOrig="220" w:dyaOrig="420" w14:anchorId="040E12F2">
          <v:shape id="_x0000_i1065" type="#_x0000_t75" style="width:13.2pt;height:24pt" o:ole="">
            <v:imagedata r:id="rId46" o:title=""/>
          </v:shape>
          <o:OLEObject Type="Embed" ProgID="Equation.3" ShapeID="_x0000_i1065" DrawAspect="Content" ObjectID="_1831107133" r:id="rId82"/>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ASMWCAPUADJ </w:t>
      </w:r>
      <w:r w:rsidRPr="00B94D00">
        <w:rPr>
          <w:rFonts w:eastAsia="Times New Roman"/>
          <w:i/>
          <w:szCs w:val="20"/>
          <w:vertAlign w:val="subscript"/>
        </w:rPr>
        <w:t xml:space="preserve">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15662180" w14:textId="77777777" w:rsidR="00572F68" w:rsidRPr="00B94D00" w:rsidRDefault="00572F68" w:rsidP="00572F68">
      <w:pPr>
        <w:ind w:left="1440"/>
        <w:rPr>
          <w:rFonts w:eastAsia="Times New Roman"/>
          <w:szCs w:val="20"/>
        </w:rPr>
      </w:pPr>
    </w:p>
    <w:p w14:paraId="0A1FEAD1" w14:textId="77777777" w:rsidR="00572F68" w:rsidRPr="00B94D00" w:rsidRDefault="00572F68" w:rsidP="00572F68">
      <w:pPr>
        <w:spacing w:after="160" w:line="259" w:lineRule="auto"/>
        <w:ind w:left="782"/>
        <w:rPr>
          <w:rFonts w:eastAsia="Times New Roman"/>
          <w:szCs w:val="20"/>
        </w:rPr>
      </w:pPr>
      <w:r w:rsidRPr="00B94D00">
        <w:rPr>
          <w:rFonts w:eastAsia="Times New Roman"/>
          <w:szCs w:val="20"/>
        </w:rPr>
        <w:t xml:space="preserve">The sum of the QSE’s ESR discharging (positive) or charging (negative) output is: </w:t>
      </w:r>
    </w:p>
    <w:p w14:paraId="05801A10" w14:textId="77777777" w:rsidR="00572F68" w:rsidRPr="00B94D00" w:rsidRDefault="00572F68" w:rsidP="00572F68">
      <w:pPr>
        <w:spacing w:after="240"/>
        <w:ind w:left="782"/>
        <w:rPr>
          <w:rFonts w:eastAsia="Times New Roman"/>
          <w:szCs w:val="20"/>
        </w:rPr>
      </w:pPr>
      <w:r w:rsidRPr="00B94D00">
        <w:rPr>
          <w:rFonts w:eastAsia="Times New Roman"/>
          <w:szCs w:val="28"/>
        </w:rPr>
        <w:t xml:space="preserve">ESRMWADJ </w:t>
      </w:r>
      <w:r w:rsidRPr="00B94D00">
        <w:rPr>
          <w:rFonts w:eastAsia="Times New Roman"/>
          <w:i/>
          <w:szCs w:val="20"/>
          <w:vertAlign w:val="subscript"/>
        </w:rPr>
        <w:t>q, h</w:t>
      </w:r>
      <w:r w:rsidRPr="00B94D00">
        <w:rPr>
          <w:rFonts w:eastAsia="Times New Roman"/>
          <w:szCs w:val="20"/>
        </w:rPr>
        <w:t xml:space="preserve"> = </w:t>
      </w:r>
      <w:r w:rsidRPr="00B94D00">
        <w:rPr>
          <w:rFonts w:eastAsia="Times New Roman"/>
          <w:position w:val="-18"/>
          <w:szCs w:val="20"/>
        </w:rPr>
        <w:object w:dxaOrig="220" w:dyaOrig="420" w14:anchorId="2AF97A33">
          <v:shape id="_x0000_i1066" type="#_x0000_t75" style="width:13.2pt;height:24pt" o:ole="">
            <v:imagedata r:id="rId46" o:title=""/>
          </v:shape>
          <o:OLEObject Type="Embed" ProgID="Equation.3" ShapeID="_x0000_i1066" DrawAspect="Content" ObjectID="_1831107134" r:id="rId83"/>
        </w:object>
      </w:r>
      <w:r w:rsidRPr="00B94D00">
        <w:rPr>
          <w:rFonts w:eastAsia="Times New Roman"/>
          <w:szCs w:val="28"/>
        </w:rPr>
        <w:t xml:space="preserve">MWADJ </w:t>
      </w:r>
      <w:r w:rsidRPr="00B94D00">
        <w:rPr>
          <w:rFonts w:eastAsia="Times New Roman"/>
          <w:i/>
          <w:szCs w:val="20"/>
          <w:vertAlign w:val="subscript"/>
        </w:rPr>
        <w:t>q, h, r</w:t>
      </w:r>
    </w:p>
    <w:p w14:paraId="1E748BE4" w14:textId="77777777" w:rsidR="00572F68" w:rsidRPr="00B94D00" w:rsidRDefault="00572F68" w:rsidP="00572F68">
      <w:pPr>
        <w:spacing w:after="240"/>
        <w:ind w:left="720" w:hanging="720"/>
        <w:rPr>
          <w:rFonts w:eastAsia="Times New Roman"/>
          <w:szCs w:val="20"/>
        </w:rPr>
      </w:pPr>
      <w:r w:rsidRPr="00B94D00">
        <w:rPr>
          <w:rFonts w:eastAsia="Times New Roman"/>
          <w:szCs w:val="20"/>
        </w:rPr>
        <w:t>(15)</w:t>
      </w:r>
      <w:r w:rsidRPr="00B94D00">
        <w:rPr>
          <w:rFonts w:eastAsia="Times New Roman"/>
          <w:szCs w:val="20"/>
        </w:rPr>
        <w:tab/>
        <w:t>The Ancillary Service shortfall in MW that a QSE had at the end of the Adjustment Period for a 15-minute Settlement Interval is:</w:t>
      </w:r>
    </w:p>
    <w:p w14:paraId="78276684" w14:textId="77777777" w:rsidR="00572F68" w:rsidRPr="00B94D00" w:rsidRDefault="00572F68" w:rsidP="00572F68">
      <w:pPr>
        <w:spacing w:after="240"/>
        <w:ind w:left="720"/>
        <w:rPr>
          <w:bCs/>
          <w:iCs/>
        </w:rPr>
      </w:pPr>
      <w:r w:rsidRPr="00B94D00">
        <w:rPr>
          <w:b/>
        </w:rPr>
        <w:t xml:space="preserve">RUCASFADJ </w:t>
      </w:r>
      <w:r w:rsidRPr="00B94D00">
        <w:rPr>
          <w:b/>
          <w:i/>
          <w:vertAlign w:val="subscript"/>
        </w:rPr>
        <w:t xml:space="preserve">q, i   </w:t>
      </w:r>
      <w:r w:rsidRPr="00B94D00">
        <w:rPr>
          <w:b/>
        </w:rPr>
        <w:t xml:space="preserve">= RUPOSADJ </w:t>
      </w:r>
      <w:r w:rsidRPr="00B94D00">
        <w:rPr>
          <w:b/>
          <w:i/>
          <w:vertAlign w:val="subscript"/>
        </w:rPr>
        <w:t>q, h</w:t>
      </w:r>
      <w:r w:rsidRPr="00B94D00">
        <w:rPr>
          <w:bCs/>
          <w:iCs/>
        </w:rPr>
        <w:t xml:space="preserve"> </w:t>
      </w:r>
      <w:r w:rsidRPr="00B94D00">
        <w:t xml:space="preserve">+ </w:t>
      </w:r>
      <w:r w:rsidRPr="00B94D00">
        <w:rPr>
          <w:b/>
        </w:rPr>
        <w:t xml:space="preserve">RDPOSADJ </w:t>
      </w:r>
      <w:r w:rsidRPr="00B94D00">
        <w:rPr>
          <w:b/>
          <w:i/>
          <w:vertAlign w:val="subscript"/>
        </w:rPr>
        <w:t>q, h</w:t>
      </w:r>
      <w:r w:rsidRPr="00B94D00">
        <w:rPr>
          <w:bCs/>
          <w:iCs/>
        </w:rPr>
        <w:t xml:space="preserve"> </w:t>
      </w:r>
    </w:p>
    <w:p w14:paraId="1A94DB1A" w14:textId="77777777" w:rsidR="00572F68" w:rsidRPr="00B94D00" w:rsidRDefault="00572F68" w:rsidP="00572F68">
      <w:pPr>
        <w:spacing w:after="240"/>
        <w:ind w:left="2160"/>
        <w:rPr>
          <w:bCs/>
          <w:iCs/>
        </w:rPr>
      </w:pPr>
      <w:r w:rsidRPr="00B94D00">
        <w:t>+</w:t>
      </w:r>
      <w:r w:rsidRPr="00B94D00">
        <w:rPr>
          <w:b/>
        </w:rPr>
        <w:t xml:space="preserve"> RRPOSADJ </w:t>
      </w:r>
      <w:r w:rsidRPr="00B94D00">
        <w:rPr>
          <w:b/>
          <w:i/>
          <w:vertAlign w:val="subscript"/>
        </w:rPr>
        <w:t>q, h</w:t>
      </w:r>
      <w:r w:rsidRPr="00B94D00">
        <w:rPr>
          <w:bCs/>
          <w:iCs/>
        </w:rPr>
        <w:t xml:space="preserve"> </w:t>
      </w:r>
      <w:r w:rsidRPr="00B94D00">
        <w:t>+</w:t>
      </w:r>
      <w:r w:rsidRPr="00B94D00">
        <w:rPr>
          <w:b/>
        </w:rPr>
        <w:t xml:space="preserve"> ECRPOSADJ </w:t>
      </w:r>
      <w:r w:rsidRPr="00B94D00">
        <w:rPr>
          <w:b/>
          <w:i/>
          <w:vertAlign w:val="subscript"/>
        </w:rPr>
        <w:t>q, h</w:t>
      </w:r>
      <w:r w:rsidRPr="00B94D00">
        <w:rPr>
          <w:bCs/>
          <w:iCs/>
        </w:rPr>
        <w:t xml:space="preserve"> </w:t>
      </w:r>
      <w:r w:rsidRPr="00B94D00">
        <w:t xml:space="preserve">+ </w:t>
      </w:r>
      <w:r w:rsidRPr="00B94D00">
        <w:rPr>
          <w:b/>
        </w:rPr>
        <w:t xml:space="preserve">NSPOSADJ </w:t>
      </w:r>
      <w:r w:rsidRPr="00B94D00">
        <w:rPr>
          <w:b/>
          <w:i/>
          <w:vertAlign w:val="subscript"/>
        </w:rPr>
        <w:t>q, h</w:t>
      </w:r>
      <w:r w:rsidRPr="00B94D00">
        <w:rPr>
          <w:bCs/>
          <w:iCs/>
        </w:rPr>
        <w:t xml:space="preserve"> </w:t>
      </w:r>
    </w:p>
    <w:p w14:paraId="5BA645BE" w14:textId="77777777" w:rsidR="00572F68" w:rsidRPr="00B94D00" w:rsidRDefault="00572F68" w:rsidP="00572F68">
      <w:pPr>
        <w:spacing w:after="240"/>
        <w:ind w:left="2160"/>
        <w:rPr>
          <w:b/>
          <w:bCs/>
          <w:iCs/>
        </w:rPr>
      </w:pPr>
      <w:ins w:id="771" w:author="ERCOT" w:date="2025-09-10T14:33:00Z" w16du:dateUtc="2025-09-10T19:33:00Z">
        <w:r w:rsidRPr="00B94D00">
          <w:lastRenderedPageBreak/>
          <w:t xml:space="preserve">+ </w:t>
        </w:r>
        <w:r w:rsidRPr="00B94D00">
          <w:rPr>
            <w:b/>
          </w:rPr>
          <w:t xml:space="preserve">DRPOSADJ </w:t>
        </w:r>
        <w:r w:rsidRPr="00B94D00">
          <w:rPr>
            <w:b/>
            <w:i/>
            <w:vertAlign w:val="subscript"/>
          </w:rPr>
          <w:t>q, h</w:t>
        </w:r>
        <w:r w:rsidRPr="00B94D00">
          <w:rPr>
            <w:bCs/>
            <w:iCs/>
          </w:rPr>
          <w:t xml:space="preserve"> </w:t>
        </w:r>
      </w:ins>
      <w:r w:rsidRPr="00B94D00">
        <w:t>–</w:t>
      </w:r>
      <w:r w:rsidRPr="00B94D00">
        <w:rPr>
          <w:b/>
          <w:bCs/>
        </w:rPr>
        <w:t xml:space="preserve"> ASMWCAPUQADJ</w:t>
      </w:r>
      <w:r w:rsidRPr="00B94D00">
        <w:rPr>
          <w:b/>
          <w:bCs/>
          <w:i/>
          <w:vertAlign w:val="subscript"/>
        </w:rPr>
        <w:t xml:space="preserve"> q, h</w:t>
      </w:r>
    </w:p>
    <w:p w14:paraId="14CE66F0" w14:textId="77777777" w:rsidR="00572F68" w:rsidRPr="00B94D00" w:rsidRDefault="00572F68" w:rsidP="00572F68">
      <w:pPr>
        <w:spacing w:after="240"/>
        <w:ind w:left="720"/>
        <w:rPr>
          <w:rFonts w:eastAsia="Times New Roman"/>
          <w:szCs w:val="20"/>
        </w:rPr>
      </w:pPr>
      <w:r w:rsidRPr="00B94D00">
        <w:rPr>
          <w:rFonts w:eastAsia="Times New Roman"/>
          <w:szCs w:val="20"/>
        </w:rPr>
        <w:t>Where:</w:t>
      </w:r>
    </w:p>
    <w:p w14:paraId="4D4FC1A7" w14:textId="77777777" w:rsidR="00572F68" w:rsidRPr="00B94D00" w:rsidRDefault="00572F68" w:rsidP="00572F68">
      <w:pPr>
        <w:spacing w:after="240"/>
        <w:ind w:left="720"/>
        <w:rPr>
          <w:rFonts w:eastAsia="Times New Roman"/>
          <w:szCs w:val="20"/>
        </w:rPr>
      </w:pPr>
      <w:r w:rsidRPr="00B94D00">
        <w:rPr>
          <w:rFonts w:eastAsia="Times New Roman"/>
          <w:szCs w:val="20"/>
        </w:rPr>
        <w:t>ASMWCAPUQADJ</w:t>
      </w:r>
      <w:r w:rsidRPr="00B94D00">
        <w:rPr>
          <w:rFonts w:eastAsia="Times New Roman"/>
          <w:i/>
          <w:szCs w:val="20"/>
          <w:vertAlign w:val="subscript"/>
        </w:rPr>
        <w:t xml:space="preserve"> q, h</w:t>
      </w:r>
      <w:r w:rsidRPr="00B94D00">
        <w:rPr>
          <w:rFonts w:eastAsia="Times New Roman"/>
          <w:szCs w:val="20"/>
        </w:rPr>
        <w:t xml:space="preserve"> = </w:t>
      </w:r>
      <w:r w:rsidRPr="00B94D00">
        <w:rPr>
          <w:rFonts w:eastAsia="Times New Roman"/>
          <w:b/>
          <w:bCs/>
          <w:position w:val="-18"/>
          <w:szCs w:val="20"/>
        </w:rPr>
        <w:object w:dxaOrig="220" w:dyaOrig="420" w14:anchorId="3FD1B76A">
          <v:shape id="_x0000_i1067" type="#_x0000_t75" style="width:13.2pt;height:24pt" o:ole="">
            <v:imagedata r:id="rId48" o:title=""/>
          </v:shape>
          <o:OLEObject Type="Embed" ProgID="Equation.3" ShapeID="_x0000_i1067" DrawAspect="Content" ObjectID="_1831107135" r:id="rId84"/>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32"/>
        </w:rPr>
        <w:t xml:space="preserve">ASMWCAPUADJ </w:t>
      </w:r>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07C513EA" w14:textId="77777777" w:rsidR="00572F68" w:rsidRPr="00B94D00" w:rsidRDefault="00572F68" w:rsidP="00572F68">
      <w:pPr>
        <w:spacing w:after="240"/>
        <w:ind w:left="720"/>
        <w:rPr>
          <w:rFonts w:eastAsia="Times New Roman"/>
          <w:iCs/>
          <w:szCs w:val="20"/>
        </w:rPr>
      </w:pPr>
      <w:r w:rsidRPr="00B94D00">
        <w:rPr>
          <w:rFonts w:eastAsia="Times New Roman"/>
          <w:szCs w:val="20"/>
        </w:rPr>
        <w:t>RRPOS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 PFPOS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Max(0,UFPOS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FFPOS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2E99AF3B" w14:textId="77777777" w:rsidR="00572F68" w:rsidRPr="00B94D00" w:rsidRDefault="00572F68" w:rsidP="00572F68">
      <w:pPr>
        <w:spacing w:after="240"/>
        <w:ind w:left="1440" w:hanging="720"/>
        <w:rPr>
          <w:rFonts w:eastAsia="Times New Roman"/>
          <w:iCs/>
          <w:szCs w:val="20"/>
        </w:rPr>
      </w:pPr>
      <w:r w:rsidRPr="00B94D00">
        <w:rPr>
          <w:rFonts w:eastAsia="Times New Roman"/>
          <w:szCs w:val="20"/>
        </w:rPr>
        <w:t>ECRPOS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 ECSPOS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ECMPOS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58E43F40" w14:textId="77777777" w:rsidR="00572F68" w:rsidRPr="00B94D00" w:rsidRDefault="00572F68" w:rsidP="00572F68">
      <w:pPr>
        <w:spacing w:after="240"/>
        <w:ind w:left="1440" w:hanging="720"/>
        <w:rPr>
          <w:rFonts w:eastAsia="Times New Roman"/>
          <w:iCs/>
          <w:szCs w:val="20"/>
        </w:rPr>
      </w:pPr>
      <w:r w:rsidRPr="00B94D00">
        <w:rPr>
          <w:rFonts w:eastAsia="Times New Roman"/>
          <w:szCs w:val="20"/>
        </w:rPr>
        <w:t>NSPOS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Max(0,NSSPOS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NSMPOS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475B6BC4" w14:textId="77777777" w:rsidR="00572F68" w:rsidRPr="00B94D00" w:rsidRDefault="00572F68" w:rsidP="00572F68">
      <w:pPr>
        <w:tabs>
          <w:tab w:val="left" w:pos="2340"/>
          <w:tab w:val="left" w:pos="3420"/>
        </w:tabs>
        <w:rPr>
          <w:rFonts w:eastAsia="Times New Roman"/>
          <w:bCs/>
        </w:rPr>
      </w:pPr>
      <w:r w:rsidRPr="00B94D00">
        <w:rPr>
          <w:rFonts w:eastAsia="Times New Roman"/>
          <w:bCs/>
        </w:rPr>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81"/>
        <w:gridCol w:w="16"/>
        <w:gridCol w:w="707"/>
        <w:gridCol w:w="11"/>
        <w:gridCol w:w="6535"/>
      </w:tblGrid>
      <w:tr w:rsidR="00572F68" w:rsidRPr="00B94D00" w14:paraId="05A30F15" w14:textId="77777777" w:rsidTr="005C0B53">
        <w:trPr>
          <w:cantSplit/>
          <w:tblHeader/>
        </w:trPr>
        <w:tc>
          <w:tcPr>
            <w:tcW w:w="1117" w:type="pct"/>
            <w:gridSpan w:val="2"/>
          </w:tcPr>
          <w:p w14:paraId="19421F2A"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383" w:type="pct"/>
            <w:gridSpan w:val="2"/>
          </w:tcPr>
          <w:p w14:paraId="18B24362" w14:textId="77777777" w:rsidR="00572F68" w:rsidRPr="00B94D00" w:rsidRDefault="00572F68" w:rsidP="005C0B53">
            <w:pPr>
              <w:spacing w:after="120"/>
              <w:jc w:val="center"/>
              <w:rPr>
                <w:rFonts w:eastAsia="Times New Roman"/>
                <w:b/>
                <w:iCs/>
                <w:sz w:val="20"/>
                <w:szCs w:val="20"/>
              </w:rPr>
            </w:pPr>
            <w:r w:rsidRPr="00B94D00">
              <w:rPr>
                <w:rFonts w:eastAsia="Times New Roman"/>
                <w:b/>
                <w:iCs/>
                <w:sz w:val="20"/>
                <w:szCs w:val="20"/>
              </w:rPr>
              <w:t>Unit</w:t>
            </w:r>
          </w:p>
        </w:tc>
        <w:tc>
          <w:tcPr>
            <w:tcW w:w="3501" w:type="pct"/>
          </w:tcPr>
          <w:p w14:paraId="09CFD821"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Definition</w:t>
            </w:r>
          </w:p>
        </w:tc>
      </w:tr>
      <w:tr w:rsidR="00572F68" w:rsidRPr="00B94D00" w14:paraId="7518B700" w14:textId="77777777" w:rsidTr="005C0B53">
        <w:trPr>
          <w:cantSplit/>
        </w:trPr>
        <w:tc>
          <w:tcPr>
            <w:tcW w:w="1117" w:type="pct"/>
            <w:gridSpan w:val="2"/>
          </w:tcPr>
          <w:p w14:paraId="5B8648B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RUCSFRS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 q</w:t>
            </w:r>
          </w:p>
        </w:tc>
        <w:tc>
          <w:tcPr>
            <w:tcW w:w="383" w:type="pct"/>
            <w:gridSpan w:val="2"/>
          </w:tcPr>
          <w:p w14:paraId="49A11F4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1" w:type="pct"/>
          </w:tcPr>
          <w:p w14:paraId="453A9FFE"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RUC Shortfall Ratio Share</w:t>
            </w:r>
            <w:r w:rsidRPr="00B94D00">
              <w:rPr>
                <w:rFonts w:eastAsia="Times New Roman"/>
                <w:iCs/>
                <w:sz w:val="20"/>
                <w:szCs w:val="20"/>
              </w:rPr>
              <w:t>—The ratio of the QSE</w:t>
            </w:r>
            <w:r w:rsidRPr="00B94D00">
              <w:rPr>
                <w:rFonts w:eastAsia="Times New Roman"/>
                <w:i/>
                <w:iCs/>
                <w:sz w:val="20"/>
                <w:szCs w:val="20"/>
              </w:rPr>
              <w:t xml:space="preserve"> q</w:t>
            </w:r>
            <w:r w:rsidRPr="00B94D00">
              <w:rPr>
                <w:rFonts w:eastAsia="Times New Roman"/>
                <w:iCs/>
                <w:sz w:val="20"/>
                <w:szCs w:val="20"/>
              </w:rPr>
              <w:t>’s capacity shortfall to the sum of all QSEs’ capacity shortfalls,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572F68" w:rsidRPr="00B94D00" w14:paraId="58BC2EDC" w14:textId="77777777" w:rsidTr="005C0B53">
        <w:trPr>
          <w:cantSplit/>
        </w:trPr>
        <w:tc>
          <w:tcPr>
            <w:tcW w:w="1117" w:type="pct"/>
            <w:gridSpan w:val="2"/>
          </w:tcPr>
          <w:p w14:paraId="5031722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RUCSF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 q</w:t>
            </w:r>
          </w:p>
        </w:tc>
        <w:tc>
          <w:tcPr>
            <w:tcW w:w="383" w:type="pct"/>
            <w:gridSpan w:val="2"/>
          </w:tcPr>
          <w:p w14:paraId="13F47B5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52D5FAD"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RUC Shortfall</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shortfall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1CC5194A" w14:textId="77777777" w:rsidTr="005C0B53">
        <w:trPr>
          <w:cantSplit/>
        </w:trPr>
        <w:tc>
          <w:tcPr>
            <w:tcW w:w="1117" w:type="pct"/>
            <w:gridSpan w:val="2"/>
          </w:tcPr>
          <w:p w14:paraId="465EA4E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RUCSFTOT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w:t>
            </w:r>
          </w:p>
        </w:tc>
        <w:tc>
          <w:tcPr>
            <w:tcW w:w="383" w:type="pct"/>
            <w:gridSpan w:val="2"/>
          </w:tcPr>
          <w:p w14:paraId="37E9433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AC4037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Shortfall Total</w:t>
            </w:r>
            <w:r w:rsidRPr="00B94D00">
              <w:rPr>
                <w:rFonts w:eastAsia="Times New Roman"/>
                <w:iCs/>
                <w:sz w:val="20"/>
                <w:szCs w:val="20"/>
              </w:rPr>
              <w:t>—The sum of all QSEs’ capacity shortfalls, for a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for a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76E8407C" w14:textId="77777777" w:rsidTr="005C0B53">
        <w:trPr>
          <w:cantSplit/>
        </w:trPr>
        <w:tc>
          <w:tcPr>
            <w:tcW w:w="1117" w:type="pct"/>
            <w:gridSpan w:val="2"/>
          </w:tcPr>
          <w:p w14:paraId="5067DC7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3B80832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4C33B65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RUC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shortfall will be the maximum of the QSE’s overall shortfall or Ancillary Service shortfall, as calculated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7AFF8BF3" w14:textId="77777777" w:rsidTr="005C0B53">
        <w:trPr>
          <w:cantSplit/>
        </w:trPr>
        <w:tc>
          <w:tcPr>
            <w:tcW w:w="1117" w:type="pct"/>
            <w:gridSpan w:val="2"/>
          </w:tcPr>
          <w:p w14:paraId="46FEDD6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RUCSFADJ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3A811BD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6155236"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RUC Shortfall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end of Adjustment Period capacity shortfall will be the maximum of the QSE’s overall shortfall or Ancillary Service shortfall, as calculated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26530C47" w14:textId="77777777" w:rsidTr="005C0B53">
        <w:trPr>
          <w:cantSplit/>
        </w:trPr>
        <w:tc>
          <w:tcPr>
            <w:tcW w:w="1117" w:type="pct"/>
            <w:gridSpan w:val="2"/>
          </w:tcPr>
          <w:p w14:paraId="38A8DB2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RUCCAPCREDIT </w:t>
            </w:r>
            <w:r w:rsidRPr="00B94D00">
              <w:rPr>
                <w:rFonts w:eastAsia="Times New Roman"/>
                <w:i/>
                <w:iCs/>
                <w:sz w:val="20"/>
                <w:szCs w:val="20"/>
                <w:vertAlign w:val="subscript"/>
              </w:rPr>
              <w:t>q, i, z</w:t>
            </w:r>
          </w:p>
        </w:tc>
        <w:tc>
          <w:tcPr>
            <w:tcW w:w="383" w:type="pct"/>
            <w:gridSpan w:val="2"/>
          </w:tcPr>
          <w:p w14:paraId="40ECDE0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5A0FAC5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Capacity Credit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credit resulting from capacity paid through the RUC Capacity-Short Amount for RUC process </w:t>
            </w:r>
            <w:r w:rsidRPr="00B94D00">
              <w:rPr>
                <w:rFonts w:eastAsia="Times New Roman"/>
                <w:i/>
                <w:iCs/>
                <w:sz w:val="20"/>
                <w:szCs w:val="20"/>
              </w:rPr>
              <w:t>z</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0FA64530" w14:textId="77777777" w:rsidTr="005C0B53">
        <w:trPr>
          <w:cantSplit/>
        </w:trPr>
        <w:tc>
          <w:tcPr>
            <w:tcW w:w="1117" w:type="pct"/>
            <w:gridSpan w:val="2"/>
          </w:tcPr>
          <w:p w14:paraId="5B0AB9A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RUCOSFSNAP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458084B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6E7167C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Overall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overall capacity shortfall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572F68" w:rsidRPr="00B94D00" w14:paraId="3E23E7BC" w14:textId="77777777" w:rsidTr="005C0B53">
        <w:trPr>
          <w:cantSplit/>
        </w:trPr>
        <w:tc>
          <w:tcPr>
            <w:tcW w:w="1117" w:type="pct"/>
            <w:gridSpan w:val="2"/>
          </w:tcPr>
          <w:p w14:paraId="78B8EF7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RUCASFSNAP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69C7AEC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C89D10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Ancillary Service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Ancillary Service capacity shortfall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572F68" w:rsidRPr="00B94D00" w14:paraId="0CBB8F38" w14:textId="77777777" w:rsidTr="005C0B53">
        <w:trPr>
          <w:cantSplit/>
        </w:trPr>
        <w:tc>
          <w:tcPr>
            <w:tcW w:w="1117" w:type="pct"/>
            <w:gridSpan w:val="2"/>
          </w:tcPr>
          <w:p w14:paraId="027DDF0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ASONPOSSNAP </w:t>
            </w:r>
            <w:r w:rsidRPr="00B94D00">
              <w:rPr>
                <w:rFonts w:eastAsia="Times New Roman"/>
                <w:i/>
                <w:iCs/>
                <w:sz w:val="20"/>
                <w:szCs w:val="20"/>
                <w:vertAlign w:val="subscript"/>
                <w:lang w:val="it-IT"/>
              </w:rPr>
              <w:t>ruc, q, i</w:t>
            </w:r>
          </w:p>
        </w:tc>
        <w:tc>
          <w:tcPr>
            <w:tcW w:w="383" w:type="pct"/>
            <w:gridSpan w:val="2"/>
          </w:tcPr>
          <w:p w14:paraId="31E0FCA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1F4A9ED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Ancillary Service On-Line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 xml:space="preserve">total On-Line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15-minute Settlement Interval </w:t>
            </w:r>
            <w:r w:rsidRPr="00B94D00">
              <w:rPr>
                <w:rFonts w:eastAsia="Times New Roman"/>
                <w:i/>
                <w:iCs/>
                <w:sz w:val="20"/>
                <w:szCs w:val="20"/>
              </w:rPr>
              <w:t xml:space="preserve">i. </w:t>
            </w:r>
          </w:p>
        </w:tc>
      </w:tr>
      <w:tr w:rsidR="00572F68" w:rsidRPr="00B94D00" w14:paraId="163F912C" w14:textId="77777777" w:rsidTr="005C0B53">
        <w:trPr>
          <w:cantSplit/>
        </w:trPr>
        <w:tc>
          <w:tcPr>
            <w:tcW w:w="1117" w:type="pct"/>
            <w:gridSpan w:val="2"/>
          </w:tcPr>
          <w:p w14:paraId="1272224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RUPOS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3F99A37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4218D8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Regulation Up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Reg-Up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5FCC4B90" w14:textId="77777777" w:rsidTr="005C0B53">
        <w:trPr>
          <w:cantSplit/>
        </w:trPr>
        <w:tc>
          <w:tcPr>
            <w:tcW w:w="1117" w:type="pct"/>
            <w:gridSpan w:val="2"/>
          </w:tcPr>
          <w:p w14:paraId="1FB0F4A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RRPOS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62A5FF2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1539A71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RRS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3D018602" w14:textId="77777777" w:rsidTr="005C0B53">
        <w:trPr>
          <w:cantSplit/>
        </w:trPr>
        <w:tc>
          <w:tcPr>
            <w:tcW w:w="1117" w:type="pct"/>
            <w:gridSpan w:val="2"/>
          </w:tcPr>
          <w:p w14:paraId="3B7BB93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ECRPOS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147D4E0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626E3E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ERCOT Contingency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ECRS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6CE30B18" w14:textId="77777777" w:rsidTr="005C0B53">
        <w:trPr>
          <w:cantSplit/>
        </w:trPr>
        <w:tc>
          <w:tcPr>
            <w:tcW w:w="1117" w:type="pct"/>
            <w:gridSpan w:val="2"/>
          </w:tcPr>
          <w:p w14:paraId="7E7ECEF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NSPOS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61D5FA0C"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68E679F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Non-Spin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Non-Spin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18855FDE" w14:textId="77777777" w:rsidTr="005C0B53">
        <w:trPr>
          <w:cantSplit/>
        </w:trPr>
        <w:tc>
          <w:tcPr>
            <w:tcW w:w="1117" w:type="pct"/>
            <w:gridSpan w:val="2"/>
          </w:tcPr>
          <w:p w14:paraId="5D2D814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RDPOS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35C5F18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5D0061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Regulation Down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q’s</w:t>
            </w:r>
            <w:r w:rsidRPr="00B94D00">
              <w:rPr>
                <w:rFonts w:eastAsia="Times New Roman"/>
                <w:iCs/>
                <w:sz w:val="20"/>
                <w:szCs w:val="20"/>
              </w:rPr>
              <w:t xml:space="preserve"> </w:t>
            </w:r>
            <w:r w:rsidRPr="00B94D00">
              <w:rPr>
                <w:rFonts w:eastAsia="Times New Roman"/>
                <w:sz w:val="20"/>
                <w:szCs w:val="20"/>
              </w:rPr>
              <w:t xml:space="preserve">net positive </w:t>
            </w:r>
            <w:r w:rsidRPr="00B94D00">
              <w:rPr>
                <w:rFonts w:eastAsia="Times New Roman"/>
                <w:iCs/>
                <w:sz w:val="20"/>
                <w:szCs w:val="20"/>
              </w:rPr>
              <w:t xml:space="preserve">Real-Time Regulation Down Service (Reg-Down)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41263925" w14:textId="77777777" w:rsidTr="005C0B53">
        <w:trPr>
          <w:cantSplit/>
          <w:ins w:id="772" w:author="ERCOT" w:date="2025-12-08T11:20:00Z"/>
        </w:trPr>
        <w:tc>
          <w:tcPr>
            <w:tcW w:w="1117" w:type="pct"/>
            <w:gridSpan w:val="2"/>
          </w:tcPr>
          <w:p w14:paraId="4FBB8923" w14:textId="77777777" w:rsidR="00572F68" w:rsidRPr="00B94D00" w:rsidRDefault="00572F68" w:rsidP="005C0B53">
            <w:pPr>
              <w:spacing w:after="60"/>
              <w:rPr>
                <w:ins w:id="773" w:author="ERCOT" w:date="2025-12-08T11:20:00Z" w16du:dateUtc="2025-12-08T17:20:00Z"/>
                <w:rFonts w:eastAsia="Times New Roman"/>
                <w:iCs/>
                <w:sz w:val="20"/>
                <w:szCs w:val="20"/>
              </w:rPr>
            </w:pPr>
            <w:ins w:id="774" w:author="ERCOT" w:date="2025-12-08T11:20:00Z" w16du:dateUtc="2025-12-08T17:20:00Z">
              <w:r w:rsidRPr="00B94D00">
                <w:rPr>
                  <w:sz w:val="20"/>
                  <w:szCs w:val="20"/>
                </w:rPr>
                <w:t>DRPOS</w:t>
              </w:r>
              <w:r w:rsidRPr="00B94D00">
                <w:rPr>
                  <w:sz w:val="20"/>
                  <w:szCs w:val="20"/>
                  <w:lang w:val="it-IT"/>
                </w:rPr>
                <w:t>SNAP</w:t>
              </w:r>
              <w:r w:rsidRPr="00B94D00">
                <w:rPr>
                  <w:sz w:val="20"/>
                  <w:szCs w:val="20"/>
                </w:rPr>
                <w:t xml:space="preserve"> </w:t>
              </w:r>
              <w:r w:rsidRPr="00B94D00">
                <w:rPr>
                  <w:i/>
                  <w:sz w:val="20"/>
                  <w:szCs w:val="20"/>
                  <w:vertAlign w:val="subscript"/>
                  <w:lang w:val="it-IT"/>
                </w:rPr>
                <w:t xml:space="preserve">ruc, </w:t>
              </w:r>
              <w:r w:rsidRPr="00B94D00">
                <w:rPr>
                  <w:i/>
                  <w:sz w:val="20"/>
                  <w:szCs w:val="20"/>
                  <w:vertAlign w:val="subscript"/>
                </w:rPr>
                <w:t>q, h</w:t>
              </w:r>
            </w:ins>
          </w:p>
        </w:tc>
        <w:tc>
          <w:tcPr>
            <w:tcW w:w="383" w:type="pct"/>
            <w:gridSpan w:val="2"/>
          </w:tcPr>
          <w:p w14:paraId="6888D41C" w14:textId="77777777" w:rsidR="00572F68" w:rsidRPr="00B94D00" w:rsidRDefault="00572F68" w:rsidP="005C0B53">
            <w:pPr>
              <w:spacing w:after="60"/>
              <w:jc w:val="center"/>
              <w:rPr>
                <w:ins w:id="775" w:author="ERCOT" w:date="2025-12-08T11:20:00Z" w16du:dateUtc="2025-12-08T17:20:00Z"/>
                <w:rFonts w:eastAsia="Times New Roman"/>
                <w:iCs/>
                <w:sz w:val="20"/>
                <w:szCs w:val="20"/>
              </w:rPr>
            </w:pPr>
            <w:ins w:id="776" w:author="ERCOT" w:date="2025-12-08T11:20:00Z" w16du:dateUtc="2025-12-08T17:20:00Z">
              <w:r w:rsidRPr="00B94D00">
                <w:rPr>
                  <w:sz w:val="20"/>
                  <w:szCs w:val="20"/>
                </w:rPr>
                <w:t>MW</w:t>
              </w:r>
            </w:ins>
          </w:p>
        </w:tc>
        <w:tc>
          <w:tcPr>
            <w:tcW w:w="3501" w:type="pct"/>
          </w:tcPr>
          <w:p w14:paraId="643E328D" w14:textId="77777777" w:rsidR="00572F68" w:rsidRPr="00B94D00" w:rsidRDefault="00572F68" w:rsidP="005C0B53">
            <w:pPr>
              <w:spacing w:after="60"/>
              <w:rPr>
                <w:ins w:id="777" w:author="ERCOT" w:date="2025-12-08T11:20:00Z" w16du:dateUtc="2025-12-08T17:20:00Z"/>
                <w:rFonts w:eastAsia="Times New Roman"/>
                <w:i/>
                <w:iCs/>
                <w:sz w:val="20"/>
                <w:szCs w:val="20"/>
              </w:rPr>
            </w:pPr>
            <w:ins w:id="778" w:author="ERCOT" w:date="2025-12-08T11:20:00Z" w16du:dateUtc="2025-12-08T17:20:00Z">
              <w:r w:rsidRPr="00B94D00">
                <w:rPr>
                  <w:i/>
                  <w:sz w:val="20"/>
                  <w:szCs w:val="20"/>
                </w:rPr>
                <w:t>Dispatchable Reliability Reserve Service Position at Snapshot</w:t>
              </w:r>
              <w:r w:rsidRPr="00B94D00">
                <w:rPr>
                  <w:sz w:val="20"/>
                  <w:szCs w:val="20"/>
                </w:rPr>
                <w:t xml:space="preserve"> </w:t>
              </w:r>
              <w:r w:rsidRPr="00B94D00">
                <w:rPr>
                  <w:rFonts w:eastAsia="Symbol"/>
                  <w:sz w:val="20"/>
                  <w:szCs w:val="20"/>
                </w:rPr>
                <w:t>¾</w:t>
              </w:r>
              <w:r w:rsidRPr="00B94D00">
                <w:rPr>
                  <w:sz w:val="20"/>
                  <w:szCs w:val="20"/>
                </w:rPr>
                <w:t xml:space="preserve">The QSE </w:t>
              </w:r>
              <w:r w:rsidRPr="00B94D00">
                <w:rPr>
                  <w:i/>
                  <w:sz w:val="20"/>
                  <w:szCs w:val="20"/>
                </w:rPr>
                <w:t xml:space="preserve">q’s </w:t>
              </w:r>
              <w:r w:rsidRPr="00B94D00">
                <w:rPr>
                  <w:sz w:val="20"/>
                  <w:szCs w:val="20"/>
                </w:rPr>
                <w:t xml:space="preserve">net positive Real-Time DRRS Ancillary Service Position according to the RUC Snapshot for the RUC process </w:t>
              </w:r>
              <w:proofErr w:type="spellStart"/>
              <w:r w:rsidRPr="00B94D00">
                <w:rPr>
                  <w:i/>
                  <w:sz w:val="20"/>
                  <w:szCs w:val="20"/>
                </w:rPr>
                <w:t>ruc</w:t>
              </w:r>
              <w:proofErr w:type="spellEnd"/>
              <w:r w:rsidRPr="00B94D00">
                <w:rPr>
                  <w:sz w:val="20"/>
                  <w:szCs w:val="20"/>
                </w:rPr>
                <w:t xml:space="preserve"> for the hour </w:t>
              </w:r>
              <w:r w:rsidRPr="00B94D00">
                <w:rPr>
                  <w:i/>
                  <w:sz w:val="20"/>
                  <w:szCs w:val="20"/>
                </w:rPr>
                <w:t xml:space="preserve">h </w:t>
              </w:r>
              <w:r w:rsidRPr="00B94D00">
                <w:rPr>
                  <w:sz w:val="20"/>
                  <w:szCs w:val="20"/>
                </w:rPr>
                <w:t>that includes the 15-minute Settlement Interval.</w:t>
              </w:r>
            </w:ins>
          </w:p>
        </w:tc>
      </w:tr>
      <w:tr w:rsidR="00572F68" w:rsidRPr="00B94D00" w14:paraId="43C65786" w14:textId="77777777" w:rsidTr="005C0B53">
        <w:trPr>
          <w:cantSplit/>
        </w:trPr>
        <w:tc>
          <w:tcPr>
            <w:tcW w:w="1117" w:type="pct"/>
            <w:gridSpan w:val="2"/>
          </w:tcPr>
          <w:p w14:paraId="726B05D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ASOFFOFRSNAP</w:t>
            </w:r>
            <w:r w:rsidRPr="00B94D00">
              <w:rPr>
                <w:rFonts w:eastAsia="Times New Roman"/>
                <w:i/>
                <w:iCs/>
                <w:sz w:val="20"/>
                <w:szCs w:val="20"/>
                <w:vertAlign w:val="subscript"/>
              </w:rPr>
              <w:t xml:space="preserve">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r, h</w:t>
            </w:r>
          </w:p>
        </w:tc>
        <w:tc>
          <w:tcPr>
            <w:tcW w:w="383" w:type="pct"/>
            <w:gridSpan w:val="2"/>
          </w:tcPr>
          <w:p w14:paraId="0ECB512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8F46B5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Ancillary Service Offline Offers at Snapshot</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Non-Spin for Resource </w:t>
            </w:r>
            <w:r w:rsidRPr="00B94D00">
              <w:rPr>
                <w:rFonts w:eastAsia="Times New Roman"/>
                <w:i/>
                <w:iCs/>
                <w:sz w:val="20"/>
                <w:szCs w:val="20"/>
              </w:rPr>
              <w:t xml:space="preserve">r </w:t>
            </w:r>
            <w:r w:rsidRPr="00B94D00">
              <w:rPr>
                <w:rFonts w:eastAsia="Times New Roman"/>
                <w:sz w:val="20"/>
                <w:szCs w:val="20"/>
              </w:rPr>
              <w:t xml:space="preserve">with COP status of “OFF”, </w:t>
            </w:r>
            <w:ins w:id="779" w:author="ERCOT" w:date="2025-09-10T13:21:00Z" w16du:dateUtc="2025-09-10T18:21:00Z">
              <w:r w:rsidRPr="00B94D00">
                <w:rPr>
                  <w:sz w:val="20"/>
                  <w:szCs w:val="20"/>
                </w:rPr>
                <w:t>and capacity represented by validated Ancillary Service Offers for DRRS for Resource</w:t>
              </w:r>
              <w:r w:rsidRPr="00B94D00">
                <w:rPr>
                  <w:i/>
                  <w:sz w:val="20"/>
                  <w:szCs w:val="20"/>
                </w:rPr>
                <w:t xml:space="preserve"> r</w:t>
              </w:r>
              <w:r w:rsidRPr="00B94D00">
                <w:rPr>
                  <w:sz w:val="20"/>
                  <w:szCs w:val="20"/>
                </w:rPr>
                <w:t xml:space="preserve"> with COP status of “DRRS”, </w:t>
              </w:r>
            </w:ins>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572F68" w:rsidRPr="00B94D00" w14:paraId="32846836" w14:textId="77777777" w:rsidTr="005C0B53">
        <w:trPr>
          <w:cantSplit/>
        </w:trPr>
        <w:tc>
          <w:tcPr>
            <w:tcW w:w="1117" w:type="pct"/>
            <w:gridSpan w:val="2"/>
          </w:tcPr>
          <w:p w14:paraId="2B1879A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ASOFRLRSNAP</w:t>
            </w:r>
            <w:r w:rsidRPr="00B94D00">
              <w:rPr>
                <w:rFonts w:eastAsia="Times New Roman"/>
                <w:i/>
                <w:iCs/>
                <w:sz w:val="20"/>
                <w:szCs w:val="20"/>
                <w:vertAlign w:val="subscript"/>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r, h</w:t>
            </w:r>
          </w:p>
        </w:tc>
        <w:tc>
          <w:tcPr>
            <w:tcW w:w="383" w:type="pct"/>
            <w:gridSpan w:val="2"/>
          </w:tcPr>
          <w:p w14:paraId="64FF206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A8B067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Ancillary Service Offer per Load Resource at Snapshot</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Reg-Up, Non-Spin, RRS, and ECRS for the Load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572F68" w:rsidRPr="00B94D00" w14:paraId="5BE84C9E" w14:textId="77777777" w:rsidTr="005C0B53">
        <w:trPr>
          <w:cantSplit/>
        </w:trPr>
        <w:tc>
          <w:tcPr>
            <w:tcW w:w="1117" w:type="pct"/>
            <w:gridSpan w:val="2"/>
          </w:tcPr>
          <w:p w14:paraId="1C9EBD0E"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PFPOSSNAP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10C788F9"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51DE657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(Governor Response or Governor-Like Response)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Real-Time RRS-PFR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38A6AB0E" w14:textId="77777777" w:rsidTr="005C0B53">
        <w:trPr>
          <w:cantSplit/>
        </w:trPr>
        <w:tc>
          <w:tcPr>
            <w:tcW w:w="1117" w:type="pct"/>
            <w:gridSpan w:val="2"/>
          </w:tcPr>
          <w:p w14:paraId="79D02BED"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UFPOSSNAP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42321DD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17AF3C3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(Under Frequency trigger at 59.7 Hz.)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Real-Time RRS-UFR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0A49C54E" w14:textId="77777777" w:rsidTr="005C0B53">
        <w:trPr>
          <w:cantSplit/>
        </w:trPr>
        <w:tc>
          <w:tcPr>
            <w:tcW w:w="1117" w:type="pct"/>
            <w:gridSpan w:val="2"/>
          </w:tcPr>
          <w:p w14:paraId="6CFD0915"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FFPOSSNAP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4252520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6B21C9D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(Fast Frequency Response)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RRS-FFR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3C19B454" w14:textId="77777777" w:rsidTr="005C0B53">
        <w:trPr>
          <w:cantSplit/>
        </w:trPr>
        <w:tc>
          <w:tcPr>
            <w:tcW w:w="1117" w:type="pct"/>
            <w:gridSpan w:val="2"/>
          </w:tcPr>
          <w:p w14:paraId="4B2306CB"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lastRenderedPageBreak/>
              <w:t xml:space="preserve">ECSPOSSNAP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19C8823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3C3799F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ERCOT Contingency Reserve Service (SCED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ECRS Ancillary Service Position that is 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640C9003" w14:textId="77777777" w:rsidTr="005C0B53">
        <w:trPr>
          <w:cantSplit/>
        </w:trPr>
        <w:tc>
          <w:tcPr>
            <w:tcW w:w="1117" w:type="pct"/>
            <w:gridSpan w:val="2"/>
          </w:tcPr>
          <w:p w14:paraId="4127C512"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ECMPOSSNAP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2DC0131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3CAA15A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ERCOT Contingency Reserve Service (Non-SCED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ECRS Ancillary Service Position that is non-SCED-dispatchable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6CBEE18E" w14:textId="77777777" w:rsidTr="005C0B53">
        <w:trPr>
          <w:cantSplit/>
        </w:trPr>
        <w:tc>
          <w:tcPr>
            <w:tcW w:w="1117" w:type="pct"/>
            <w:gridSpan w:val="2"/>
          </w:tcPr>
          <w:p w14:paraId="50FDAAB7"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NSSPOSSNAP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2E8B105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7FE95A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Non-Spin Reserve Service (SCED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Non-Spin Ancillary Service Position that is 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38B9128B" w14:textId="77777777" w:rsidTr="005C0B53">
        <w:trPr>
          <w:cantSplit/>
        </w:trPr>
        <w:tc>
          <w:tcPr>
            <w:tcW w:w="1117" w:type="pct"/>
            <w:gridSpan w:val="2"/>
          </w:tcPr>
          <w:p w14:paraId="71DFFAE5"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NSMPOSSNAP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38A91C3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4AABB7D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Non-Spin Reserve Service (Non-SCED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Non-Spin Ancillary Service Position that is non-SCED-dispatchable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2130C131" w14:textId="77777777" w:rsidTr="005C0B53">
        <w:trPr>
          <w:cantSplit/>
        </w:trPr>
        <w:tc>
          <w:tcPr>
            <w:tcW w:w="1117" w:type="pct"/>
            <w:gridSpan w:val="2"/>
          </w:tcPr>
          <w:p w14:paraId="2F092B00"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ASMWCAPUQSNAP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0DC363F0"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1BDDA5D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Total MW Capacity used to cover the QSE’s Ancillary Service Position at Snapshot</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total MW capacity for a QSE </w:t>
            </w:r>
            <w:r w:rsidRPr="00B94D00">
              <w:rPr>
                <w:rFonts w:eastAsia="Times New Roman"/>
                <w:i/>
                <w:sz w:val="20"/>
                <w:szCs w:val="20"/>
              </w:rPr>
              <w:t>q</w:t>
            </w:r>
            <w:r w:rsidRPr="00B94D00">
              <w:rPr>
                <w:rFonts w:eastAsia="Times New Roman"/>
                <w:iCs/>
                <w:sz w:val="20"/>
                <w:szCs w:val="20"/>
              </w:rPr>
              <w:t xml:space="preserve"> that represents the amount of the QSE’s Ancillary Service Position covered by its Resources</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4E2E1A39" w14:textId="77777777" w:rsidTr="005C0B53">
        <w:trPr>
          <w:cantSplit/>
        </w:trPr>
        <w:tc>
          <w:tcPr>
            <w:tcW w:w="1117" w:type="pct"/>
            <w:gridSpan w:val="2"/>
          </w:tcPr>
          <w:p w14:paraId="6670273A"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ASMWCAPUSNAP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xml:space="preserve">, q, h, </w:t>
            </w:r>
            <w:proofErr w:type="spellStart"/>
            <w:r w:rsidRPr="00B94D00">
              <w:rPr>
                <w:rFonts w:eastAsia="Times New Roman"/>
                <w:bCs/>
                <w:i/>
                <w:iCs/>
                <w:sz w:val="20"/>
                <w:szCs w:val="20"/>
                <w:vertAlign w:val="subscript"/>
              </w:rPr>
              <w:t>ASSubType</w:t>
            </w:r>
            <w:proofErr w:type="spellEnd"/>
            <w:r w:rsidRPr="00B94D00">
              <w:rPr>
                <w:rFonts w:eastAsia="Times New Roman"/>
                <w:bCs/>
                <w:i/>
                <w:iCs/>
                <w:sz w:val="20"/>
                <w:szCs w:val="20"/>
                <w:vertAlign w:val="subscript"/>
              </w:rPr>
              <w:t>, r</w:t>
            </w:r>
          </w:p>
        </w:tc>
        <w:tc>
          <w:tcPr>
            <w:tcW w:w="383" w:type="pct"/>
            <w:gridSpan w:val="2"/>
          </w:tcPr>
          <w:p w14:paraId="779DBF4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79BFCD2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MW Capacity used to cover the QSE’s ‘</w:t>
            </w:r>
            <w:proofErr w:type="spellStart"/>
            <w:r w:rsidRPr="00B94D00">
              <w:rPr>
                <w:rFonts w:eastAsia="Times New Roman"/>
                <w:i/>
                <w:iCs/>
                <w:sz w:val="20"/>
                <w:szCs w:val="20"/>
              </w:rPr>
              <w:t>AStype</w:t>
            </w:r>
            <w:proofErr w:type="spellEnd"/>
            <w:r w:rsidRPr="00B94D00">
              <w:rPr>
                <w:rFonts w:eastAsia="Times New Roman"/>
                <w:i/>
                <w:iCs/>
                <w:sz w:val="20"/>
                <w:szCs w:val="20"/>
              </w:rPr>
              <w:t>’ Ancillary Service Position at Snapshot</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MW Capacity of a Resource </w:t>
            </w:r>
            <w:r w:rsidRPr="00B94D00">
              <w:rPr>
                <w:rFonts w:eastAsia="Times New Roman"/>
                <w:i/>
                <w:sz w:val="20"/>
                <w:szCs w:val="20"/>
              </w:rPr>
              <w:t>r</w:t>
            </w:r>
            <w:r w:rsidRPr="00B94D00">
              <w:rPr>
                <w:rFonts w:eastAsia="Times New Roman"/>
                <w:iCs/>
                <w:sz w:val="20"/>
                <w:szCs w:val="20"/>
              </w:rPr>
              <w:t xml:space="preserve"> represented by QSE </w:t>
            </w:r>
            <w:r w:rsidRPr="00B94D00">
              <w:rPr>
                <w:rFonts w:eastAsia="Times New Roman"/>
                <w:i/>
                <w:sz w:val="20"/>
                <w:szCs w:val="20"/>
              </w:rPr>
              <w:t>q</w:t>
            </w:r>
            <w:r w:rsidRPr="00B94D00">
              <w:rPr>
                <w:rFonts w:eastAsia="Times New Roman"/>
                <w:iCs/>
                <w:sz w:val="20"/>
                <w:szCs w:val="20"/>
              </w:rPr>
              <w:t xml:space="preserve"> that is used to cover its QSE’s “</w:t>
            </w:r>
            <w:proofErr w:type="spellStart"/>
            <w:r w:rsidRPr="00B94D00">
              <w:rPr>
                <w:rFonts w:eastAsia="Times New Roman"/>
                <w:iCs/>
                <w:sz w:val="20"/>
                <w:szCs w:val="20"/>
              </w:rPr>
              <w:t>ASSubType</w:t>
            </w:r>
            <w:proofErr w:type="spellEnd"/>
            <w:r w:rsidRPr="00B94D00">
              <w:rPr>
                <w:rFonts w:eastAsia="Times New Roman"/>
                <w:iCs/>
                <w:sz w:val="20"/>
                <w:szCs w:val="20"/>
              </w:rPr>
              <w:t>” Ancillary Service Position</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4F2316F4" w14:textId="77777777" w:rsidTr="005C0B53">
        <w:trPr>
          <w:cantSplit/>
        </w:trPr>
        <w:tc>
          <w:tcPr>
            <w:tcW w:w="1117" w:type="pct"/>
            <w:gridSpan w:val="2"/>
          </w:tcPr>
          <w:p w14:paraId="59B0DA71" w14:textId="77777777" w:rsidR="00572F68" w:rsidRPr="00B94D00" w:rsidRDefault="00572F68" w:rsidP="005C0B53">
            <w:pPr>
              <w:spacing w:after="60"/>
              <w:rPr>
                <w:rFonts w:eastAsia="Times New Roman"/>
                <w:iCs/>
                <w:sz w:val="20"/>
                <w:szCs w:val="20"/>
              </w:rPr>
            </w:pPr>
            <w:r w:rsidRPr="00B94D00">
              <w:rPr>
                <w:rFonts w:eastAsia="Times New Roman"/>
                <w:iCs/>
                <w:sz w:val="20"/>
                <w:szCs w:val="28"/>
              </w:rPr>
              <w:t xml:space="preserve">MWSNAP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h, r</w:t>
            </w:r>
          </w:p>
        </w:tc>
        <w:tc>
          <w:tcPr>
            <w:tcW w:w="383" w:type="pct"/>
            <w:gridSpan w:val="2"/>
          </w:tcPr>
          <w:p w14:paraId="70B903CE"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4D3DF1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MW required to support ESR’s calculated Ancillary Service coverage at Snapshot</w:t>
            </w:r>
            <w:r w:rsidRPr="00B94D00">
              <w:rPr>
                <w:rFonts w:eastAsia="Times New Roman"/>
                <w:iCs/>
                <w:sz w:val="20"/>
                <w:szCs w:val="20"/>
              </w:rPr>
              <w:t>—</w:t>
            </w:r>
            <w:r w:rsidRPr="00B94D00">
              <w:rPr>
                <w:rFonts w:eastAsia="Times New Roman"/>
                <w:sz w:val="20"/>
                <w:szCs w:val="20"/>
              </w:rPr>
              <w:t>T</w:t>
            </w:r>
            <w:r w:rsidRPr="00B94D00">
              <w:rPr>
                <w:rFonts w:eastAsia="Times New Roman"/>
                <w:iCs/>
                <w:sz w:val="20"/>
              </w:rPr>
              <w:t xml:space="preserve">he MW discharge (positive) or charge (negative) required to support the ESR’s calculated Ancillary Service coverage considering the submitted COP values for HBSOC, </w:t>
            </w:r>
            <w:proofErr w:type="spellStart"/>
            <w:r w:rsidRPr="00B94D00">
              <w:rPr>
                <w:rFonts w:eastAsia="Times New Roman"/>
                <w:iCs/>
                <w:sz w:val="20"/>
              </w:rPr>
              <w:t>MinSOC</w:t>
            </w:r>
            <w:proofErr w:type="spellEnd"/>
            <w:r w:rsidRPr="00B94D00">
              <w:rPr>
                <w:rFonts w:eastAsia="Times New Roman"/>
                <w:iCs/>
                <w:sz w:val="20"/>
              </w:rPr>
              <w:t xml:space="preserve">, </w:t>
            </w:r>
            <w:proofErr w:type="spellStart"/>
            <w:r w:rsidRPr="00B94D00">
              <w:rPr>
                <w:rFonts w:eastAsia="Times New Roman"/>
                <w:iCs/>
                <w:sz w:val="20"/>
              </w:rPr>
              <w:t>MaxSOC</w:t>
            </w:r>
            <w:proofErr w:type="spellEnd"/>
            <w:r w:rsidRPr="00B94D00">
              <w:rPr>
                <w:rFonts w:eastAsia="Times New Roman"/>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B94D00">
              <w:rPr>
                <w:rFonts w:eastAsia="Times New Roman"/>
                <w:iCs/>
                <w:sz w:val="20"/>
                <w:szCs w:val="20"/>
              </w:rPr>
              <w:t xml:space="preserve"> Position</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3F76F243" w14:textId="77777777" w:rsidTr="005C0B53">
        <w:trPr>
          <w:cantSplit/>
        </w:trPr>
        <w:tc>
          <w:tcPr>
            <w:tcW w:w="1117" w:type="pct"/>
            <w:gridSpan w:val="2"/>
          </w:tcPr>
          <w:p w14:paraId="10346A0E"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ESRASSNAP</w:t>
            </w:r>
            <w:r w:rsidRPr="00B94D00">
              <w:rPr>
                <w:rFonts w:eastAsia="Times New Roman"/>
                <w:b/>
                <w:iCs/>
                <w:sz w:val="20"/>
                <w:szCs w:val="20"/>
              </w:rPr>
              <w:t xml:space="preserve"> </w:t>
            </w:r>
            <w:proofErr w:type="spellStart"/>
            <w:r w:rsidRPr="00B94D00">
              <w:rPr>
                <w:rFonts w:eastAsia="Times New Roman"/>
                <w:b/>
                <w:i/>
                <w:iCs/>
                <w:sz w:val="20"/>
                <w:szCs w:val="20"/>
                <w:vertAlign w:val="subscript"/>
              </w:rPr>
              <w:t>ruc</w:t>
            </w:r>
            <w:proofErr w:type="spellEnd"/>
            <w:r w:rsidRPr="00B94D00">
              <w:rPr>
                <w:rFonts w:eastAsia="Times New Roman"/>
                <w:b/>
                <w:i/>
                <w:iCs/>
                <w:sz w:val="20"/>
                <w:szCs w:val="20"/>
                <w:vertAlign w:val="subscript"/>
              </w:rPr>
              <w:t>, q, h</w:t>
            </w:r>
          </w:p>
        </w:tc>
        <w:tc>
          <w:tcPr>
            <w:tcW w:w="383" w:type="pct"/>
            <w:gridSpan w:val="2"/>
          </w:tcPr>
          <w:p w14:paraId="45D565A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6A9142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Ancillary Service MW Capacity Provided By QSE’s ESR Portfolio at Snapshot</w:t>
            </w:r>
            <w:r w:rsidRPr="00B94D00">
              <w:rPr>
                <w:rFonts w:eastAsia="Times New Roman"/>
                <w:iCs/>
                <w:sz w:val="20"/>
                <w:szCs w:val="20"/>
              </w:rPr>
              <w:t>—The total ESR MW capacity used to cover the QSE</w:t>
            </w:r>
            <w:r w:rsidRPr="00B94D00">
              <w:rPr>
                <w:rFonts w:eastAsia="Times New Roman"/>
                <w:i/>
                <w:sz w:val="20"/>
                <w:szCs w:val="20"/>
              </w:rPr>
              <w:t xml:space="preserve"> q’s</w:t>
            </w:r>
            <w:r w:rsidRPr="00B94D00">
              <w:rPr>
                <w:rFonts w:eastAsia="Times New Roman"/>
                <w:iCs/>
                <w:sz w:val="20"/>
                <w:szCs w:val="20"/>
              </w:rPr>
              <w:t xml:space="preserve"> Upward Ancillary Service position for Reg-Up, RRS, ECRS, </w:t>
            </w:r>
            <w:del w:id="780" w:author="ERCOT" w:date="2025-12-09T16:11:00Z" w16du:dateUtc="2025-12-09T22:11:00Z">
              <w:r w:rsidRPr="00B94D00" w:rsidDel="001A5A36">
                <w:rPr>
                  <w:rFonts w:eastAsia="Times New Roman"/>
                  <w:iCs/>
                  <w:sz w:val="20"/>
                  <w:szCs w:val="20"/>
                </w:rPr>
                <w:delText xml:space="preserve">and </w:delText>
              </w:r>
            </w:del>
            <w:r w:rsidRPr="00B94D00">
              <w:rPr>
                <w:rFonts w:eastAsia="Times New Roman"/>
                <w:iCs/>
                <w:sz w:val="20"/>
                <w:szCs w:val="20"/>
              </w:rPr>
              <w:t>Non-Spin</w:t>
            </w:r>
            <w:ins w:id="781" w:author="ERCOT" w:date="2025-12-09T16:11:00Z" w16du:dateUtc="2025-12-09T22:11:00Z">
              <w:r>
                <w:rPr>
                  <w:rFonts w:eastAsia="Times New Roman"/>
                  <w:iCs/>
                  <w:sz w:val="20"/>
                  <w:szCs w:val="20"/>
                </w:rPr>
                <w:t>, and DRRS</w:t>
              </w:r>
            </w:ins>
            <w:r w:rsidRPr="00B94D00">
              <w:rPr>
                <w:rFonts w:eastAsia="Times New Roman"/>
                <w:iCs/>
                <w:sz w:val="20"/>
                <w:szCs w:val="20"/>
              </w:rPr>
              <w:t xml:space="preserve"> in the RUC Snapshot for the RUC process </w:t>
            </w:r>
            <w:proofErr w:type="spellStart"/>
            <w:r w:rsidRPr="00B94D00">
              <w:rPr>
                <w:rFonts w:eastAsia="Times New Roman"/>
                <w:i/>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w:t>
            </w:r>
          </w:p>
        </w:tc>
      </w:tr>
      <w:tr w:rsidR="00572F68" w:rsidRPr="00B94D00" w14:paraId="7343E3E1" w14:textId="77777777" w:rsidTr="005C0B53">
        <w:trPr>
          <w:cantSplit/>
        </w:trPr>
        <w:tc>
          <w:tcPr>
            <w:tcW w:w="1117" w:type="pct"/>
            <w:gridSpan w:val="2"/>
          </w:tcPr>
          <w:p w14:paraId="5138C2DD"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ESRMWSNAP</w:t>
            </w:r>
            <w:r w:rsidRPr="00B94D00">
              <w:rPr>
                <w:rFonts w:eastAsia="Times New Roman"/>
                <w:b/>
                <w:iCs/>
                <w:sz w:val="20"/>
                <w:szCs w:val="20"/>
              </w:rPr>
              <w:t xml:space="preserve"> </w:t>
            </w:r>
            <w:proofErr w:type="spellStart"/>
            <w:r w:rsidRPr="00B94D00">
              <w:rPr>
                <w:rFonts w:eastAsia="Times New Roman"/>
                <w:b/>
                <w:i/>
                <w:iCs/>
                <w:sz w:val="20"/>
                <w:szCs w:val="20"/>
                <w:vertAlign w:val="subscript"/>
              </w:rPr>
              <w:t>ruc</w:t>
            </w:r>
            <w:proofErr w:type="spellEnd"/>
            <w:r w:rsidRPr="00B94D00">
              <w:rPr>
                <w:rFonts w:eastAsia="Times New Roman"/>
                <w:b/>
                <w:i/>
                <w:iCs/>
                <w:sz w:val="20"/>
                <w:szCs w:val="20"/>
                <w:vertAlign w:val="subscript"/>
              </w:rPr>
              <w:t>, q, h</w:t>
            </w:r>
          </w:p>
        </w:tc>
        <w:tc>
          <w:tcPr>
            <w:tcW w:w="383" w:type="pct"/>
            <w:gridSpan w:val="2"/>
          </w:tcPr>
          <w:p w14:paraId="09987FE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3A6FEF8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QSE Total ESR MW Discharging or Charging Required To Support Ancillary Service at Snapshot</w:t>
            </w:r>
            <w:r w:rsidRPr="00B94D00">
              <w:rPr>
                <w:rFonts w:eastAsia="Times New Roman"/>
                <w:iCs/>
                <w:sz w:val="20"/>
                <w:szCs w:val="20"/>
              </w:rPr>
              <w:t xml:space="preserve">—The total net ESR MW discharging or charging required to cover the QSE </w:t>
            </w:r>
            <w:r w:rsidRPr="00B94D00">
              <w:rPr>
                <w:rFonts w:eastAsia="Times New Roman"/>
                <w:i/>
                <w:sz w:val="20"/>
                <w:szCs w:val="20"/>
              </w:rPr>
              <w:t>q’s</w:t>
            </w:r>
            <w:r w:rsidRPr="00B94D00">
              <w:rPr>
                <w:rFonts w:eastAsia="Times New Roman"/>
                <w:iCs/>
                <w:sz w:val="20"/>
                <w:szCs w:val="20"/>
              </w:rPr>
              <w:t xml:space="preserve"> Ancillary Service position provided by the QSE ESR portfolio in the RUC Snapshot for the RUC process </w:t>
            </w:r>
            <w:proofErr w:type="spellStart"/>
            <w:r w:rsidRPr="00B94D00">
              <w:rPr>
                <w:rFonts w:eastAsia="Times New Roman"/>
                <w:i/>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 xml:space="preserve">, </w:t>
            </w:r>
            <w:proofErr w:type="gramStart"/>
            <w:r w:rsidRPr="00B94D00">
              <w:rPr>
                <w:rFonts w:eastAsia="Times New Roman"/>
                <w:iCs/>
                <w:sz w:val="20"/>
                <w:szCs w:val="20"/>
              </w:rPr>
              <w:t>taking into account</w:t>
            </w:r>
            <w:proofErr w:type="gramEnd"/>
            <w:r w:rsidRPr="00B94D00">
              <w:rPr>
                <w:rFonts w:eastAsia="Times New Roman"/>
                <w:iCs/>
                <w:sz w:val="20"/>
                <w:szCs w:val="20"/>
              </w:rPr>
              <w:t xml:space="preserve"> the COP SOC values from COP.</w:t>
            </w:r>
          </w:p>
        </w:tc>
      </w:tr>
      <w:tr w:rsidR="00572F68" w:rsidRPr="00B94D00" w14:paraId="39FA49CB" w14:textId="77777777" w:rsidTr="005C0B53">
        <w:trPr>
          <w:cantSplit/>
        </w:trPr>
        <w:tc>
          <w:tcPr>
            <w:tcW w:w="1117" w:type="pct"/>
            <w:gridSpan w:val="2"/>
          </w:tcPr>
          <w:p w14:paraId="0E8A1B8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RUCOSFADJ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634F26B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6E8D336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Overall Shortfall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overall capacity shortfall at the end of the Adjustment Period, including capacity from IRRs as seen in the RUC Snapshot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572F68" w:rsidRPr="00B94D00" w14:paraId="53B2C34B" w14:textId="77777777" w:rsidTr="005C0B53">
        <w:trPr>
          <w:cantSplit/>
        </w:trPr>
        <w:tc>
          <w:tcPr>
            <w:tcW w:w="1117" w:type="pct"/>
            <w:gridSpan w:val="2"/>
          </w:tcPr>
          <w:p w14:paraId="51EDB3F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RUCASFADJ </w:t>
            </w:r>
            <w:r w:rsidRPr="00B94D00">
              <w:rPr>
                <w:rFonts w:eastAsia="Times New Roman"/>
                <w:i/>
                <w:iCs/>
                <w:sz w:val="20"/>
                <w:szCs w:val="20"/>
                <w:vertAlign w:val="subscript"/>
              </w:rPr>
              <w:t>q, i</w:t>
            </w:r>
          </w:p>
        </w:tc>
        <w:tc>
          <w:tcPr>
            <w:tcW w:w="383" w:type="pct"/>
            <w:gridSpan w:val="2"/>
          </w:tcPr>
          <w:p w14:paraId="271D9539"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34F26FA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Ancillary Service Shortfall at End of Adjustment Period</w:t>
            </w:r>
            <w:r w:rsidRPr="00B94D00">
              <w:rPr>
                <w:rFonts w:eastAsia="Times New Roman"/>
                <w:iCs/>
                <w:sz w:val="20"/>
                <w:szCs w:val="20"/>
              </w:rPr>
              <w:t xml:space="preserve">—The QSE </w:t>
            </w:r>
            <w:r w:rsidRPr="00B94D00">
              <w:rPr>
                <w:rFonts w:eastAsia="Times New Roman"/>
                <w:i/>
                <w:iCs/>
                <w:sz w:val="20"/>
                <w:szCs w:val="20"/>
              </w:rPr>
              <w:t>q’s</w:t>
            </w:r>
            <w:r w:rsidRPr="00B94D00">
              <w:rPr>
                <w:rFonts w:eastAsia="Times New Roman"/>
                <w:iCs/>
                <w:sz w:val="20"/>
                <w:szCs w:val="20"/>
              </w:rPr>
              <w:t xml:space="preserve"> Ancillary Service capacity shortfall at the end of the Adjustment Period for the 15-minute Settlement Interval </w:t>
            </w:r>
            <w:r w:rsidRPr="00B94D00">
              <w:rPr>
                <w:rFonts w:eastAsia="Times New Roman"/>
                <w:i/>
                <w:iCs/>
                <w:sz w:val="20"/>
                <w:szCs w:val="20"/>
              </w:rPr>
              <w:t>i</w:t>
            </w:r>
            <w:r w:rsidRPr="00B94D00">
              <w:rPr>
                <w:rFonts w:eastAsia="Times New Roman"/>
                <w:iCs/>
                <w:sz w:val="20"/>
                <w:szCs w:val="20"/>
              </w:rPr>
              <w:t>.</w:t>
            </w:r>
          </w:p>
        </w:tc>
      </w:tr>
      <w:tr w:rsidR="00572F68" w:rsidRPr="00B94D00" w14:paraId="387816EF" w14:textId="77777777" w:rsidTr="005C0B53">
        <w:trPr>
          <w:cantSplit/>
        </w:trPr>
        <w:tc>
          <w:tcPr>
            <w:tcW w:w="1117" w:type="pct"/>
            <w:gridSpan w:val="2"/>
          </w:tcPr>
          <w:p w14:paraId="0BFAFBB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ASONPOSADJ </w:t>
            </w:r>
            <w:r w:rsidRPr="00B94D00">
              <w:rPr>
                <w:rFonts w:eastAsia="Times New Roman"/>
                <w:i/>
                <w:iCs/>
                <w:sz w:val="20"/>
                <w:szCs w:val="20"/>
                <w:vertAlign w:val="subscript"/>
                <w:lang w:val="it-IT"/>
              </w:rPr>
              <w:t>q ,i</w:t>
            </w:r>
          </w:p>
        </w:tc>
        <w:tc>
          <w:tcPr>
            <w:tcW w:w="383" w:type="pct"/>
            <w:gridSpan w:val="2"/>
          </w:tcPr>
          <w:p w14:paraId="3697BC21"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7619023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Ancillary Service On-Line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total On-Line Ancillary Service position at the end of the Adjustment Period</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r w:rsidRPr="00B94D00">
              <w:rPr>
                <w:rFonts w:eastAsia="Times New Roman"/>
                <w:i/>
                <w:iCs/>
                <w:sz w:val="20"/>
                <w:szCs w:val="20"/>
              </w:rPr>
              <w:t>i.</w:t>
            </w:r>
          </w:p>
        </w:tc>
      </w:tr>
      <w:tr w:rsidR="00572F68" w:rsidRPr="00B94D00" w14:paraId="39C1CF5D" w14:textId="77777777" w:rsidTr="005C0B53">
        <w:trPr>
          <w:cantSplit/>
        </w:trPr>
        <w:tc>
          <w:tcPr>
            <w:tcW w:w="1117" w:type="pct"/>
            <w:gridSpan w:val="2"/>
          </w:tcPr>
          <w:p w14:paraId="7214A5F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RUPOS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1D2FD81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4F81987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Regulation Up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Reg-Up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2746ADEF" w14:textId="77777777" w:rsidTr="005C0B53">
        <w:trPr>
          <w:cantSplit/>
        </w:trPr>
        <w:tc>
          <w:tcPr>
            <w:tcW w:w="1117" w:type="pct"/>
            <w:gridSpan w:val="2"/>
          </w:tcPr>
          <w:p w14:paraId="5B3CF1F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RRPOS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4C1C2A29"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6F8A4A0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
                <w:iCs/>
                <w:sz w:val="20"/>
                <w:szCs w:val="20"/>
              </w:rPr>
              <w:t xml:space="preserve"> </w:t>
            </w:r>
            <w:r w:rsidRPr="00B94D00">
              <w:rPr>
                <w:rFonts w:eastAsia="Times New Roman"/>
                <w:iCs/>
                <w:sz w:val="20"/>
                <w:szCs w:val="20"/>
              </w:rPr>
              <w:t xml:space="preserve">RRS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7BCCFBDA" w14:textId="77777777" w:rsidTr="005C0B53">
        <w:trPr>
          <w:cantSplit/>
        </w:trPr>
        <w:tc>
          <w:tcPr>
            <w:tcW w:w="1117" w:type="pct"/>
            <w:gridSpan w:val="2"/>
          </w:tcPr>
          <w:p w14:paraId="5D8B771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ECRPOS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4A63F82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7833F1B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ERCOT Contingency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ECRS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4F00762A" w14:textId="77777777" w:rsidTr="005C0B53">
        <w:trPr>
          <w:cantSplit/>
        </w:trPr>
        <w:tc>
          <w:tcPr>
            <w:tcW w:w="1117" w:type="pct"/>
            <w:gridSpan w:val="2"/>
          </w:tcPr>
          <w:p w14:paraId="01E6DC8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NSPOS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10A5C92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4323C9C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Non-Spin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Non-Spin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6BF3820E" w14:textId="77777777" w:rsidTr="005C0B53">
        <w:trPr>
          <w:cantSplit/>
        </w:trPr>
        <w:tc>
          <w:tcPr>
            <w:tcW w:w="1117" w:type="pct"/>
            <w:gridSpan w:val="2"/>
          </w:tcPr>
          <w:p w14:paraId="5FC1FCC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RDPOS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300C329E"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5EFEB1A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Regulation Down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Reg-Down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6E73B1AD" w14:textId="77777777" w:rsidTr="005C0B53">
        <w:trPr>
          <w:cantSplit/>
          <w:ins w:id="782" w:author="ERCOT" w:date="2025-12-08T11:23:00Z"/>
        </w:trPr>
        <w:tc>
          <w:tcPr>
            <w:tcW w:w="1110" w:type="pct"/>
          </w:tcPr>
          <w:p w14:paraId="77D13A1C" w14:textId="77777777" w:rsidR="00572F68" w:rsidRPr="00B94D00" w:rsidRDefault="00572F68" w:rsidP="005C0B53">
            <w:pPr>
              <w:spacing w:after="60"/>
              <w:rPr>
                <w:ins w:id="783" w:author="ERCOT" w:date="2025-12-08T11:23:00Z" w16du:dateUtc="2025-12-08T17:23:00Z"/>
                <w:rFonts w:eastAsia="Times New Roman"/>
                <w:iCs/>
                <w:sz w:val="20"/>
                <w:szCs w:val="20"/>
              </w:rPr>
            </w:pPr>
            <w:ins w:id="784" w:author="ERCOT" w:date="2025-12-08T11:23:00Z" w16du:dateUtc="2025-12-08T17:23:00Z">
              <w:r w:rsidRPr="00B94D00">
                <w:rPr>
                  <w:sz w:val="20"/>
                  <w:szCs w:val="20"/>
                </w:rPr>
                <w:t>DRPOS</w:t>
              </w:r>
              <w:r w:rsidRPr="00B94D00">
                <w:rPr>
                  <w:sz w:val="20"/>
                  <w:szCs w:val="20"/>
                  <w:lang w:val="it-IT"/>
                </w:rPr>
                <w:t>ADJ</w:t>
              </w:r>
              <w:r w:rsidRPr="00B94D00">
                <w:rPr>
                  <w:sz w:val="20"/>
                  <w:szCs w:val="20"/>
                </w:rPr>
                <w:t xml:space="preserve"> </w:t>
              </w:r>
              <w:r w:rsidRPr="00B94D00">
                <w:rPr>
                  <w:i/>
                  <w:sz w:val="20"/>
                  <w:szCs w:val="20"/>
                  <w:vertAlign w:val="subscript"/>
                </w:rPr>
                <w:t>q, h</w:t>
              </w:r>
            </w:ins>
          </w:p>
        </w:tc>
        <w:tc>
          <w:tcPr>
            <w:tcW w:w="380" w:type="pct"/>
            <w:gridSpan w:val="3"/>
          </w:tcPr>
          <w:p w14:paraId="30AF3B16" w14:textId="77777777" w:rsidR="00572F68" w:rsidRPr="00B94D00" w:rsidRDefault="00572F68" w:rsidP="005C0B53">
            <w:pPr>
              <w:spacing w:after="60"/>
              <w:jc w:val="center"/>
              <w:rPr>
                <w:ins w:id="785" w:author="ERCOT" w:date="2025-12-08T11:23:00Z" w16du:dateUtc="2025-12-08T17:23:00Z"/>
                <w:rFonts w:eastAsia="Times New Roman"/>
                <w:iCs/>
                <w:sz w:val="20"/>
                <w:szCs w:val="20"/>
              </w:rPr>
            </w:pPr>
            <w:ins w:id="786" w:author="ERCOT" w:date="2025-12-08T11:23:00Z" w16du:dateUtc="2025-12-08T17:23:00Z">
              <w:r w:rsidRPr="00B94D00">
                <w:rPr>
                  <w:sz w:val="20"/>
                  <w:szCs w:val="20"/>
                </w:rPr>
                <w:t>MW</w:t>
              </w:r>
            </w:ins>
          </w:p>
        </w:tc>
        <w:tc>
          <w:tcPr>
            <w:tcW w:w="3510" w:type="pct"/>
          </w:tcPr>
          <w:p w14:paraId="4D7A78A8" w14:textId="77777777" w:rsidR="00572F68" w:rsidRPr="00B94D00" w:rsidRDefault="00572F68" w:rsidP="005C0B53">
            <w:pPr>
              <w:spacing w:after="60"/>
              <w:rPr>
                <w:ins w:id="787" w:author="ERCOT" w:date="2025-12-08T11:23:00Z" w16du:dateUtc="2025-12-08T17:23:00Z"/>
                <w:rFonts w:eastAsia="Times New Roman"/>
                <w:i/>
                <w:iCs/>
                <w:sz w:val="20"/>
                <w:szCs w:val="20"/>
              </w:rPr>
            </w:pPr>
            <w:ins w:id="788" w:author="ERCOT" w:date="2025-12-08T11:23:00Z" w16du:dateUtc="2025-12-08T17:23:00Z">
              <w:r w:rsidRPr="00B94D00">
                <w:rPr>
                  <w:i/>
                  <w:sz w:val="20"/>
                  <w:szCs w:val="20"/>
                </w:rPr>
                <w:t>Dispatchable Reliability Reserve Service Position at End of Adjustment Period</w:t>
              </w:r>
              <w:r w:rsidRPr="00B94D00">
                <w:rPr>
                  <w:sz w:val="20"/>
                  <w:szCs w:val="20"/>
                </w:rPr>
                <w:t xml:space="preserve"> </w:t>
              </w:r>
              <w:r w:rsidRPr="00B94D00">
                <w:rPr>
                  <w:rFonts w:ascii="Symbol" w:eastAsia="Symbol" w:hAnsi="Symbol" w:cs="Symbol"/>
                  <w:sz w:val="20"/>
                  <w:szCs w:val="20"/>
                </w:rPr>
                <w:t>¾</w:t>
              </w:r>
              <w:r w:rsidRPr="00B94D00">
                <w:rPr>
                  <w:sz w:val="20"/>
                  <w:szCs w:val="20"/>
                </w:rPr>
                <w:t xml:space="preserve">The QSE </w:t>
              </w:r>
              <w:r w:rsidRPr="00B94D00">
                <w:rPr>
                  <w:i/>
                  <w:sz w:val="20"/>
                  <w:szCs w:val="20"/>
                </w:rPr>
                <w:t xml:space="preserve">q’s </w:t>
              </w:r>
              <w:r w:rsidRPr="00B94D00">
                <w:rPr>
                  <w:sz w:val="20"/>
                  <w:szCs w:val="20"/>
                </w:rPr>
                <w:t xml:space="preserve">net positive DRRS Ancillary Service Position at the end of the Adjustment Period for the hour </w:t>
              </w:r>
              <w:r w:rsidRPr="00B94D00">
                <w:rPr>
                  <w:i/>
                  <w:sz w:val="20"/>
                  <w:szCs w:val="20"/>
                </w:rPr>
                <w:t xml:space="preserve">h </w:t>
              </w:r>
              <w:r w:rsidRPr="00B94D00">
                <w:rPr>
                  <w:sz w:val="20"/>
                  <w:szCs w:val="20"/>
                </w:rPr>
                <w:t>that includes the 15-minute Settlement Interval.</w:t>
              </w:r>
            </w:ins>
          </w:p>
        </w:tc>
      </w:tr>
      <w:tr w:rsidR="00572F68" w:rsidRPr="00B94D00" w14:paraId="72FE4F43" w14:textId="77777777" w:rsidTr="005C0B53">
        <w:trPr>
          <w:cantSplit/>
        </w:trPr>
        <w:tc>
          <w:tcPr>
            <w:tcW w:w="1117" w:type="pct"/>
            <w:gridSpan w:val="2"/>
          </w:tcPr>
          <w:p w14:paraId="6774223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ASOFFOFRADJ</w:t>
            </w:r>
            <w:r w:rsidRPr="00B94D00">
              <w:rPr>
                <w:rFonts w:eastAsia="Times New Roman"/>
                <w:i/>
                <w:iCs/>
                <w:sz w:val="20"/>
                <w:szCs w:val="20"/>
                <w:vertAlign w:val="subscript"/>
              </w:rPr>
              <w:t xml:space="preserve">  q, r, h</w:t>
            </w:r>
          </w:p>
        </w:tc>
        <w:tc>
          <w:tcPr>
            <w:tcW w:w="383" w:type="pct"/>
            <w:gridSpan w:val="2"/>
          </w:tcPr>
          <w:p w14:paraId="6D51BF9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743010B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Ancillary Service Offline Offers at End of Adjustment Period</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Non-Spin for Resource </w:t>
            </w:r>
            <w:r w:rsidRPr="00B94D00">
              <w:rPr>
                <w:rFonts w:eastAsia="Times New Roman"/>
                <w:i/>
                <w:iCs/>
                <w:sz w:val="20"/>
                <w:szCs w:val="20"/>
              </w:rPr>
              <w:t>r</w:t>
            </w:r>
            <w:r w:rsidRPr="00B94D00">
              <w:rPr>
                <w:rFonts w:eastAsia="Times New Roman"/>
                <w:sz w:val="20"/>
                <w:szCs w:val="20"/>
              </w:rPr>
              <w:t xml:space="preserve"> with COP status of “OFF”,</w:t>
            </w:r>
            <w:r w:rsidRPr="00B94D00">
              <w:rPr>
                <w:rFonts w:eastAsia="Times New Roman"/>
                <w:i/>
                <w:iCs/>
                <w:sz w:val="20"/>
                <w:szCs w:val="20"/>
              </w:rPr>
              <w:t xml:space="preserve"> </w:t>
            </w:r>
            <w:ins w:id="789" w:author="ERCOT" w:date="2025-09-10T14:23:00Z" w16du:dateUtc="2025-09-10T19:23:00Z">
              <w:r w:rsidRPr="00B94D00">
                <w:rPr>
                  <w:sz w:val="20"/>
                  <w:szCs w:val="20"/>
                </w:rPr>
                <w:t xml:space="preserve">and capacity represented by validated Ancillary Service Offers for DRRS for Resource </w:t>
              </w:r>
              <w:r w:rsidRPr="00B94D00">
                <w:rPr>
                  <w:i/>
                  <w:sz w:val="20"/>
                  <w:szCs w:val="20"/>
                </w:rPr>
                <w:t>r</w:t>
              </w:r>
              <w:r w:rsidRPr="00B94D00">
                <w:rPr>
                  <w:sz w:val="20"/>
                  <w:szCs w:val="20"/>
                </w:rPr>
                <w:t xml:space="preserve"> with COP status of “DRRS”,</w:t>
              </w:r>
            </w:ins>
            <w:r w:rsidRPr="00B94D00">
              <w:rPr>
                <w:i/>
                <w:sz w:val="20"/>
                <w:szCs w:val="20"/>
              </w:rPr>
              <w:t xml:space="preserve">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at the end of the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572F68" w:rsidRPr="00B94D00" w14:paraId="7F11A02B" w14:textId="77777777" w:rsidTr="005C0B53">
        <w:trPr>
          <w:cantSplit/>
        </w:trPr>
        <w:tc>
          <w:tcPr>
            <w:tcW w:w="1117" w:type="pct"/>
            <w:gridSpan w:val="2"/>
          </w:tcPr>
          <w:p w14:paraId="2133B74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ASOFRLRADJ</w:t>
            </w:r>
            <w:r w:rsidRPr="00B94D00">
              <w:rPr>
                <w:rFonts w:eastAsia="Times New Roman"/>
                <w:i/>
                <w:iCs/>
                <w:sz w:val="20"/>
                <w:szCs w:val="20"/>
                <w:vertAlign w:val="subscript"/>
              </w:rPr>
              <w:t xml:space="preserve"> </w:t>
            </w:r>
            <w:r w:rsidRPr="00B94D00">
              <w:rPr>
                <w:rFonts w:eastAsia="Times New Roman"/>
                <w:i/>
                <w:iCs/>
                <w:sz w:val="20"/>
                <w:szCs w:val="20"/>
                <w:vertAlign w:val="subscript"/>
                <w:lang w:val="it-IT"/>
              </w:rPr>
              <w:t xml:space="preserve"> </w:t>
            </w:r>
            <w:r w:rsidRPr="00B94D00">
              <w:rPr>
                <w:rFonts w:eastAsia="Times New Roman"/>
                <w:i/>
                <w:iCs/>
                <w:sz w:val="20"/>
                <w:szCs w:val="20"/>
                <w:vertAlign w:val="subscript"/>
              </w:rPr>
              <w:t>q, r, h</w:t>
            </w:r>
          </w:p>
        </w:tc>
        <w:tc>
          <w:tcPr>
            <w:tcW w:w="383" w:type="pct"/>
            <w:gridSpan w:val="2"/>
          </w:tcPr>
          <w:p w14:paraId="5809DA1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D011F1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Ancillary Service Offer per Load Resource at End of Adjustment Period</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Reg-Up, Non-Spin, RRS, and ECRS for the Load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at the end of the Adjustment Period for the hour </w:t>
            </w:r>
            <w:r w:rsidRPr="00B94D00">
              <w:rPr>
                <w:rFonts w:eastAsia="Times New Roman"/>
                <w:i/>
                <w:iCs/>
                <w:sz w:val="20"/>
                <w:szCs w:val="20"/>
              </w:rPr>
              <w:t xml:space="preserve">h </w:t>
            </w:r>
            <w:r w:rsidRPr="00B94D00">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p>
        </w:tc>
      </w:tr>
      <w:tr w:rsidR="00572F68" w:rsidRPr="00B94D00" w14:paraId="6D1CA192" w14:textId="77777777" w:rsidTr="005C0B53">
        <w:trPr>
          <w:cantSplit/>
        </w:trPr>
        <w:tc>
          <w:tcPr>
            <w:tcW w:w="1117" w:type="pct"/>
            <w:gridSpan w:val="2"/>
          </w:tcPr>
          <w:p w14:paraId="623A9F62"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lastRenderedPageBreak/>
              <w:t xml:space="preserve">PFPOSADJ </w:t>
            </w:r>
            <w:r w:rsidRPr="00B94D00">
              <w:rPr>
                <w:rFonts w:eastAsia="Times New Roman"/>
                <w:bCs/>
                <w:i/>
                <w:iCs/>
                <w:sz w:val="20"/>
                <w:szCs w:val="20"/>
                <w:vertAlign w:val="subscript"/>
              </w:rPr>
              <w:t>q, h</w:t>
            </w:r>
          </w:p>
        </w:tc>
        <w:tc>
          <w:tcPr>
            <w:tcW w:w="383" w:type="pct"/>
            <w:gridSpan w:val="2"/>
          </w:tcPr>
          <w:p w14:paraId="7E0165E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16AFB0C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(Governor Response or Governor-Like Response)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RRS-PFR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2C24E630" w14:textId="77777777" w:rsidTr="005C0B53">
        <w:trPr>
          <w:cantSplit/>
        </w:trPr>
        <w:tc>
          <w:tcPr>
            <w:tcW w:w="1117" w:type="pct"/>
            <w:gridSpan w:val="2"/>
          </w:tcPr>
          <w:p w14:paraId="7E6F467C"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UFPOSADJ </w:t>
            </w:r>
            <w:r w:rsidRPr="00B94D00">
              <w:rPr>
                <w:rFonts w:eastAsia="Times New Roman"/>
                <w:bCs/>
                <w:i/>
                <w:iCs/>
                <w:sz w:val="20"/>
                <w:szCs w:val="20"/>
                <w:vertAlign w:val="subscript"/>
              </w:rPr>
              <w:t>q, h</w:t>
            </w:r>
          </w:p>
        </w:tc>
        <w:tc>
          <w:tcPr>
            <w:tcW w:w="383" w:type="pct"/>
            <w:gridSpan w:val="2"/>
          </w:tcPr>
          <w:p w14:paraId="0DF00B5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4CEFF20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(Under Frequency trigger at 59.7 Hz.)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RRS-UFR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704EAD15" w14:textId="77777777" w:rsidTr="005C0B53">
        <w:trPr>
          <w:cantSplit/>
        </w:trPr>
        <w:tc>
          <w:tcPr>
            <w:tcW w:w="1117" w:type="pct"/>
            <w:gridSpan w:val="2"/>
          </w:tcPr>
          <w:p w14:paraId="1E9F8BA4"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FFPOSADJ </w:t>
            </w:r>
            <w:r w:rsidRPr="00B94D00">
              <w:rPr>
                <w:rFonts w:eastAsia="Times New Roman"/>
                <w:bCs/>
                <w:i/>
                <w:iCs/>
                <w:sz w:val="20"/>
                <w:szCs w:val="20"/>
                <w:vertAlign w:val="subscript"/>
              </w:rPr>
              <w:t>q, h</w:t>
            </w:r>
          </w:p>
        </w:tc>
        <w:tc>
          <w:tcPr>
            <w:tcW w:w="383" w:type="pct"/>
            <w:gridSpan w:val="2"/>
          </w:tcPr>
          <w:p w14:paraId="69BCE200"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E37088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Responsive Reserve (Fast Frequency Response)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RRS-FFR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30F6231E" w14:textId="77777777" w:rsidTr="005C0B53">
        <w:trPr>
          <w:cantSplit/>
        </w:trPr>
        <w:tc>
          <w:tcPr>
            <w:tcW w:w="1117" w:type="pct"/>
            <w:gridSpan w:val="2"/>
          </w:tcPr>
          <w:p w14:paraId="1552E582"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ECSPOSADJ </w:t>
            </w:r>
            <w:r w:rsidRPr="00B94D00">
              <w:rPr>
                <w:rFonts w:eastAsia="Times New Roman"/>
                <w:bCs/>
                <w:i/>
                <w:iCs/>
                <w:sz w:val="20"/>
                <w:szCs w:val="20"/>
                <w:vertAlign w:val="subscript"/>
              </w:rPr>
              <w:t>q, h</w:t>
            </w:r>
          </w:p>
        </w:tc>
        <w:tc>
          <w:tcPr>
            <w:tcW w:w="383" w:type="pct"/>
            <w:gridSpan w:val="2"/>
          </w:tcPr>
          <w:p w14:paraId="283B6ED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0B17F3F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ERCOT Contingency Reserve Service (SCED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ECRS SCED 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1E481FE6" w14:textId="77777777" w:rsidTr="005C0B53">
        <w:trPr>
          <w:cantSplit/>
        </w:trPr>
        <w:tc>
          <w:tcPr>
            <w:tcW w:w="1117" w:type="pct"/>
            <w:gridSpan w:val="2"/>
          </w:tcPr>
          <w:p w14:paraId="6DAE0312"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ECMPOSADJ </w:t>
            </w:r>
            <w:r w:rsidRPr="00B94D00">
              <w:rPr>
                <w:rFonts w:eastAsia="Times New Roman"/>
                <w:bCs/>
                <w:i/>
                <w:iCs/>
                <w:sz w:val="20"/>
                <w:szCs w:val="20"/>
                <w:vertAlign w:val="subscript"/>
              </w:rPr>
              <w:t>q, h</w:t>
            </w:r>
          </w:p>
        </w:tc>
        <w:tc>
          <w:tcPr>
            <w:tcW w:w="383" w:type="pct"/>
            <w:gridSpan w:val="2"/>
          </w:tcPr>
          <w:p w14:paraId="47B8CD30"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17A489D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ERCOT Contingency Reserve Service (Non-SCED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ECRS non-SCED-dispatchable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6E9FE5CF" w14:textId="77777777" w:rsidTr="005C0B53">
        <w:trPr>
          <w:cantSplit/>
        </w:trPr>
        <w:tc>
          <w:tcPr>
            <w:tcW w:w="1117" w:type="pct"/>
            <w:gridSpan w:val="2"/>
          </w:tcPr>
          <w:p w14:paraId="4FFC6F87"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NSSPOSADJ </w:t>
            </w:r>
            <w:r w:rsidRPr="00B94D00">
              <w:rPr>
                <w:rFonts w:eastAsia="Times New Roman"/>
                <w:bCs/>
                <w:i/>
                <w:iCs/>
                <w:sz w:val="20"/>
                <w:szCs w:val="20"/>
                <w:vertAlign w:val="subscript"/>
              </w:rPr>
              <w:t>q, h</w:t>
            </w:r>
          </w:p>
        </w:tc>
        <w:tc>
          <w:tcPr>
            <w:tcW w:w="383" w:type="pct"/>
            <w:gridSpan w:val="2"/>
          </w:tcPr>
          <w:p w14:paraId="224F77FE"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5DBB1EF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Non-Spin Reserve Service (SCED Dispatchable)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Non-Spin 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572F68" w:rsidRPr="00B94D00" w14:paraId="6719986A" w14:textId="77777777" w:rsidTr="005C0B53">
        <w:trPr>
          <w:cantSplit/>
        </w:trPr>
        <w:tc>
          <w:tcPr>
            <w:tcW w:w="1117" w:type="pct"/>
            <w:gridSpan w:val="2"/>
          </w:tcPr>
          <w:p w14:paraId="07402E9D"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NSMPOSADJ </w:t>
            </w:r>
            <w:r w:rsidRPr="00B94D00">
              <w:rPr>
                <w:rFonts w:eastAsia="Times New Roman"/>
                <w:bCs/>
                <w:i/>
                <w:iCs/>
                <w:sz w:val="20"/>
                <w:szCs w:val="20"/>
                <w:vertAlign w:val="subscript"/>
              </w:rPr>
              <w:t>q, h</w:t>
            </w:r>
          </w:p>
        </w:tc>
        <w:tc>
          <w:tcPr>
            <w:tcW w:w="383" w:type="pct"/>
            <w:gridSpan w:val="2"/>
          </w:tcPr>
          <w:p w14:paraId="4448EC9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3CAA29F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Non-Spin Reserve Service (Non-SCED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Non-Spin non-SCED-dispatchable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7234ED27" w14:textId="77777777" w:rsidTr="005C0B53">
        <w:trPr>
          <w:cantSplit/>
        </w:trPr>
        <w:tc>
          <w:tcPr>
            <w:tcW w:w="1117" w:type="pct"/>
            <w:gridSpan w:val="2"/>
          </w:tcPr>
          <w:p w14:paraId="5BF8FB9D"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ASMWCAPUQADJ </w:t>
            </w:r>
            <w:r w:rsidRPr="00B94D00">
              <w:rPr>
                <w:rFonts w:eastAsia="Times New Roman"/>
                <w:bCs/>
                <w:i/>
                <w:iCs/>
                <w:sz w:val="20"/>
                <w:szCs w:val="20"/>
                <w:vertAlign w:val="subscript"/>
              </w:rPr>
              <w:t>q, h</w:t>
            </w:r>
          </w:p>
        </w:tc>
        <w:tc>
          <w:tcPr>
            <w:tcW w:w="383" w:type="pct"/>
            <w:gridSpan w:val="2"/>
          </w:tcPr>
          <w:p w14:paraId="79D99F7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CC73B2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Total MW Capacity used to cover the QSE’s Ancillary Service Position at End of Adjustment Period</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total MW capacity for a QSE </w:t>
            </w:r>
            <w:r w:rsidRPr="00B94D00">
              <w:rPr>
                <w:rFonts w:eastAsia="Times New Roman"/>
                <w:i/>
                <w:sz w:val="20"/>
                <w:szCs w:val="20"/>
              </w:rPr>
              <w:t>q</w:t>
            </w:r>
            <w:r w:rsidRPr="00B94D00">
              <w:rPr>
                <w:rFonts w:eastAsia="Times New Roman"/>
                <w:iCs/>
                <w:sz w:val="20"/>
                <w:szCs w:val="20"/>
              </w:rPr>
              <w:t xml:space="preserve"> that represents the amount of the QSE’s Ancillary Service Position covered by its Resources</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010597A4" w14:textId="77777777" w:rsidTr="005C0B53">
        <w:trPr>
          <w:cantSplit/>
        </w:trPr>
        <w:tc>
          <w:tcPr>
            <w:tcW w:w="1117" w:type="pct"/>
            <w:gridSpan w:val="2"/>
          </w:tcPr>
          <w:p w14:paraId="737AF4E4"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ASMWCAPUADJ </w:t>
            </w:r>
            <w:r w:rsidRPr="00B94D00">
              <w:rPr>
                <w:rFonts w:eastAsia="Times New Roman"/>
                <w:bCs/>
                <w:i/>
                <w:iCs/>
                <w:sz w:val="20"/>
                <w:szCs w:val="20"/>
                <w:vertAlign w:val="subscript"/>
              </w:rPr>
              <w:t xml:space="preserve">q, h, </w:t>
            </w:r>
            <w:proofErr w:type="spellStart"/>
            <w:r w:rsidRPr="00B94D00">
              <w:rPr>
                <w:rFonts w:eastAsia="Times New Roman"/>
                <w:bCs/>
                <w:i/>
                <w:iCs/>
                <w:sz w:val="20"/>
                <w:szCs w:val="20"/>
                <w:vertAlign w:val="subscript"/>
              </w:rPr>
              <w:t>ASSubType</w:t>
            </w:r>
            <w:proofErr w:type="spellEnd"/>
            <w:r w:rsidRPr="00B94D00">
              <w:rPr>
                <w:rFonts w:eastAsia="Times New Roman"/>
                <w:bCs/>
                <w:i/>
                <w:iCs/>
                <w:sz w:val="20"/>
                <w:szCs w:val="20"/>
                <w:vertAlign w:val="subscript"/>
              </w:rPr>
              <w:t>, r</w:t>
            </w:r>
          </w:p>
        </w:tc>
        <w:tc>
          <w:tcPr>
            <w:tcW w:w="383" w:type="pct"/>
            <w:gridSpan w:val="2"/>
          </w:tcPr>
          <w:p w14:paraId="4F11B541"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7563642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MW Capacity used to cover the QSE’s ‘</w:t>
            </w:r>
            <w:proofErr w:type="spellStart"/>
            <w:r w:rsidRPr="00B94D00">
              <w:rPr>
                <w:rFonts w:eastAsia="Times New Roman"/>
                <w:i/>
                <w:iCs/>
                <w:sz w:val="20"/>
                <w:szCs w:val="20"/>
              </w:rPr>
              <w:t>AStype</w:t>
            </w:r>
            <w:proofErr w:type="spellEnd"/>
            <w:r w:rsidRPr="00B94D00">
              <w:rPr>
                <w:rFonts w:eastAsia="Times New Roman"/>
                <w:i/>
                <w:iCs/>
                <w:sz w:val="20"/>
                <w:szCs w:val="20"/>
              </w:rPr>
              <w:t>’ Ancillary Service Position at End of Adjustment Period</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MW </w:t>
            </w:r>
            <w:r w:rsidRPr="00B94D00" w:rsidDel="00934E33">
              <w:rPr>
                <w:rFonts w:eastAsia="Times New Roman"/>
                <w:iCs/>
                <w:sz w:val="20"/>
                <w:szCs w:val="20"/>
              </w:rPr>
              <w:t>C</w:t>
            </w:r>
            <w:r w:rsidRPr="00B94D00">
              <w:rPr>
                <w:rFonts w:eastAsia="Times New Roman"/>
                <w:iCs/>
                <w:sz w:val="20"/>
                <w:szCs w:val="20"/>
              </w:rPr>
              <w:t xml:space="preserve">apacity of a Resource </w:t>
            </w:r>
            <w:r w:rsidRPr="00B94D00">
              <w:rPr>
                <w:rFonts w:eastAsia="Times New Roman"/>
                <w:i/>
                <w:sz w:val="20"/>
                <w:szCs w:val="20"/>
              </w:rPr>
              <w:t>r</w:t>
            </w:r>
            <w:r w:rsidRPr="00B94D00">
              <w:rPr>
                <w:rFonts w:eastAsia="Times New Roman"/>
                <w:iCs/>
                <w:sz w:val="20"/>
                <w:szCs w:val="20"/>
              </w:rPr>
              <w:t xml:space="preserve"> represented by QSE </w:t>
            </w:r>
            <w:r w:rsidRPr="00B94D00">
              <w:rPr>
                <w:rFonts w:eastAsia="Times New Roman"/>
                <w:i/>
                <w:sz w:val="20"/>
                <w:szCs w:val="20"/>
              </w:rPr>
              <w:t>q</w:t>
            </w:r>
            <w:r w:rsidRPr="00B94D00">
              <w:rPr>
                <w:rFonts w:eastAsia="Times New Roman"/>
                <w:iCs/>
                <w:sz w:val="20"/>
                <w:szCs w:val="20"/>
              </w:rPr>
              <w:t xml:space="preserve"> that is used to cover its QSE’s “</w:t>
            </w:r>
            <w:proofErr w:type="spellStart"/>
            <w:r w:rsidRPr="00B94D00">
              <w:rPr>
                <w:rFonts w:eastAsia="Times New Roman"/>
                <w:iCs/>
                <w:sz w:val="20"/>
                <w:szCs w:val="20"/>
              </w:rPr>
              <w:t>ASSubType</w:t>
            </w:r>
            <w:proofErr w:type="spellEnd"/>
            <w:r w:rsidRPr="00B94D00">
              <w:rPr>
                <w:rFonts w:eastAsia="Times New Roman"/>
                <w:iCs/>
                <w:sz w:val="20"/>
                <w:szCs w:val="20"/>
              </w:rPr>
              <w:t>” Ancillary Service Position</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38C33A6B" w14:textId="77777777" w:rsidTr="005C0B53">
        <w:trPr>
          <w:cantSplit/>
        </w:trPr>
        <w:tc>
          <w:tcPr>
            <w:tcW w:w="1117" w:type="pct"/>
            <w:gridSpan w:val="2"/>
          </w:tcPr>
          <w:p w14:paraId="4E972B0B" w14:textId="77777777" w:rsidR="00572F68" w:rsidRPr="00B94D00" w:rsidRDefault="00572F68" w:rsidP="005C0B53">
            <w:pPr>
              <w:spacing w:after="60"/>
              <w:rPr>
                <w:rFonts w:eastAsia="Times New Roman"/>
                <w:iCs/>
                <w:sz w:val="20"/>
                <w:szCs w:val="20"/>
              </w:rPr>
            </w:pPr>
            <w:r w:rsidRPr="00B94D00">
              <w:rPr>
                <w:rFonts w:eastAsia="Times New Roman"/>
                <w:iCs/>
                <w:sz w:val="20"/>
                <w:szCs w:val="28"/>
              </w:rPr>
              <w:t xml:space="preserve">MWADJ </w:t>
            </w:r>
            <w:r w:rsidRPr="00B94D00">
              <w:rPr>
                <w:rFonts w:eastAsia="Times New Roman"/>
                <w:i/>
                <w:iCs/>
                <w:sz w:val="20"/>
                <w:szCs w:val="20"/>
                <w:vertAlign w:val="subscript"/>
              </w:rPr>
              <w:t>q, h, r</w:t>
            </w:r>
          </w:p>
        </w:tc>
        <w:tc>
          <w:tcPr>
            <w:tcW w:w="383" w:type="pct"/>
            <w:gridSpan w:val="2"/>
          </w:tcPr>
          <w:p w14:paraId="185B353E"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7E164E3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MW discharge (positive) or charge (negative) required to support ESR’s calculated Ancillary Service coverage at End of Adjustment Period</w:t>
            </w:r>
            <w:r w:rsidRPr="00B94D00">
              <w:rPr>
                <w:rFonts w:eastAsia="Times New Roman"/>
                <w:iCs/>
                <w:sz w:val="20"/>
                <w:szCs w:val="20"/>
              </w:rPr>
              <w:t>—</w:t>
            </w:r>
            <w:r w:rsidRPr="00B94D00">
              <w:rPr>
                <w:rFonts w:eastAsia="Times New Roman"/>
                <w:sz w:val="20"/>
                <w:szCs w:val="20"/>
              </w:rPr>
              <w:t>T</w:t>
            </w:r>
            <w:r w:rsidRPr="00B94D00">
              <w:rPr>
                <w:rFonts w:eastAsia="Times New Roman"/>
                <w:iCs/>
                <w:sz w:val="20"/>
              </w:rPr>
              <w:t xml:space="preserve">he MW discharge (positive) or charge (negative) required to support the ESR’s calculated Ancillary Service coverage considering the submitted COP values for HBSOC, </w:t>
            </w:r>
            <w:proofErr w:type="spellStart"/>
            <w:r w:rsidRPr="00B94D00">
              <w:rPr>
                <w:rFonts w:eastAsia="Times New Roman"/>
                <w:iCs/>
                <w:sz w:val="20"/>
              </w:rPr>
              <w:t>MinSOC</w:t>
            </w:r>
            <w:proofErr w:type="spellEnd"/>
            <w:r w:rsidRPr="00B94D00">
              <w:rPr>
                <w:rFonts w:eastAsia="Times New Roman"/>
                <w:iCs/>
                <w:sz w:val="20"/>
              </w:rPr>
              <w:t xml:space="preserve">, </w:t>
            </w:r>
            <w:proofErr w:type="spellStart"/>
            <w:r w:rsidRPr="00B94D00">
              <w:rPr>
                <w:rFonts w:eastAsia="Times New Roman"/>
                <w:iCs/>
                <w:sz w:val="20"/>
              </w:rPr>
              <w:t>MaxSOC</w:t>
            </w:r>
            <w:proofErr w:type="spellEnd"/>
            <w:r w:rsidRPr="00B94D00">
              <w:rPr>
                <w:rFonts w:eastAsia="Times New Roman"/>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B94D00">
              <w:rPr>
                <w:rFonts w:eastAsia="Times New Roman"/>
                <w:iCs/>
                <w:sz w:val="20"/>
                <w:szCs w:val="20"/>
              </w:rPr>
              <w:t xml:space="preserve"> Position</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572F68" w:rsidRPr="00B94D00" w14:paraId="2C9BA637" w14:textId="77777777" w:rsidTr="005C0B53">
        <w:trPr>
          <w:cantSplit/>
        </w:trPr>
        <w:tc>
          <w:tcPr>
            <w:tcW w:w="1117" w:type="pct"/>
            <w:gridSpan w:val="2"/>
          </w:tcPr>
          <w:p w14:paraId="34A4FBC1"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lastRenderedPageBreak/>
              <w:t xml:space="preserve">ESRASADJ </w:t>
            </w:r>
            <w:r w:rsidRPr="00B94D00">
              <w:rPr>
                <w:rFonts w:eastAsia="Times New Roman"/>
                <w:bCs/>
                <w:i/>
                <w:iCs/>
                <w:sz w:val="20"/>
                <w:szCs w:val="20"/>
                <w:vertAlign w:val="subscript"/>
              </w:rPr>
              <w:t>q, h</w:t>
            </w:r>
          </w:p>
        </w:tc>
        <w:tc>
          <w:tcPr>
            <w:tcW w:w="383" w:type="pct"/>
            <w:gridSpan w:val="2"/>
          </w:tcPr>
          <w:p w14:paraId="385AEFA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13A7EF7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Ancillary Service MW Capacity Provided By QSE’s ESR Portfolio at the End of Adjustment Period</w:t>
            </w:r>
            <w:r w:rsidRPr="00B94D00">
              <w:rPr>
                <w:rFonts w:eastAsia="Times New Roman"/>
                <w:iCs/>
                <w:sz w:val="20"/>
                <w:szCs w:val="20"/>
              </w:rPr>
              <w:t>—The total ESR MW capacity used to cover the QSE</w:t>
            </w:r>
            <w:r w:rsidRPr="00B94D00">
              <w:rPr>
                <w:rFonts w:eastAsia="Times New Roman"/>
                <w:i/>
                <w:sz w:val="20"/>
                <w:szCs w:val="20"/>
              </w:rPr>
              <w:t xml:space="preserve"> q’s</w:t>
            </w:r>
            <w:r w:rsidRPr="00B94D00">
              <w:rPr>
                <w:rFonts w:eastAsia="Times New Roman"/>
                <w:iCs/>
                <w:sz w:val="20"/>
                <w:szCs w:val="20"/>
              </w:rPr>
              <w:t xml:space="preserve"> Upward Ancillary Service position for Reg-Up, RRS, ECRS, </w:t>
            </w:r>
            <w:del w:id="790" w:author="ERCOT" w:date="2025-12-09T16:11:00Z" w16du:dateUtc="2025-12-09T22:11:00Z">
              <w:r w:rsidRPr="00B94D00" w:rsidDel="001A5A36">
                <w:rPr>
                  <w:rFonts w:eastAsia="Times New Roman"/>
                  <w:iCs/>
                  <w:sz w:val="20"/>
                  <w:szCs w:val="20"/>
                </w:rPr>
                <w:delText xml:space="preserve">and </w:delText>
              </w:r>
            </w:del>
            <w:r w:rsidRPr="00B94D00">
              <w:rPr>
                <w:rFonts w:eastAsia="Times New Roman"/>
                <w:iCs/>
                <w:sz w:val="20"/>
                <w:szCs w:val="20"/>
              </w:rPr>
              <w:t>Non-Spin</w:t>
            </w:r>
            <w:ins w:id="791" w:author="ERCOT" w:date="2025-12-09T16:11:00Z" w16du:dateUtc="2025-12-09T22:11:00Z">
              <w:r>
                <w:rPr>
                  <w:rFonts w:eastAsia="Times New Roman"/>
                  <w:iCs/>
                  <w:sz w:val="20"/>
                  <w:szCs w:val="20"/>
                </w:rPr>
                <w:t>, and DRR</w:t>
              </w:r>
            </w:ins>
            <w:ins w:id="792" w:author="ERCOT" w:date="2025-12-09T16:12:00Z" w16du:dateUtc="2025-12-09T22:12:00Z">
              <w:r>
                <w:rPr>
                  <w:rFonts w:eastAsia="Times New Roman"/>
                  <w:iCs/>
                  <w:sz w:val="20"/>
                  <w:szCs w:val="20"/>
                </w:rPr>
                <w:t>S</w:t>
              </w:r>
            </w:ins>
            <w:r w:rsidRPr="00B94D00">
              <w:rPr>
                <w:rFonts w:eastAsia="Times New Roman"/>
                <w:iCs/>
                <w:sz w:val="20"/>
                <w:szCs w:val="20"/>
              </w:rPr>
              <w:t xml:space="preserve"> at the end of Adjustment Period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w:t>
            </w:r>
          </w:p>
        </w:tc>
      </w:tr>
      <w:tr w:rsidR="00572F68" w:rsidRPr="00B94D00" w14:paraId="23BDE91C" w14:textId="77777777" w:rsidTr="005C0B53">
        <w:trPr>
          <w:cantSplit/>
        </w:trPr>
        <w:tc>
          <w:tcPr>
            <w:tcW w:w="1117" w:type="pct"/>
            <w:gridSpan w:val="2"/>
          </w:tcPr>
          <w:p w14:paraId="6A4465F8"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ESRMWADJ </w:t>
            </w:r>
            <w:r w:rsidRPr="00B94D00">
              <w:rPr>
                <w:rFonts w:eastAsia="Times New Roman"/>
                <w:bCs/>
                <w:i/>
                <w:iCs/>
                <w:sz w:val="20"/>
                <w:szCs w:val="20"/>
                <w:vertAlign w:val="subscript"/>
              </w:rPr>
              <w:t>q, h</w:t>
            </w:r>
          </w:p>
        </w:tc>
        <w:tc>
          <w:tcPr>
            <w:tcW w:w="383" w:type="pct"/>
            <w:gridSpan w:val="2"/>
          </w:tcPr>
          <w:p w14:paraId="5D08BAB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32EF5C8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Calculated QSE Total ESR MW Discharging or Charging Required To Support Ancillary Service at End of Adjustment Period</w:t>
            </w:r>
            <w:r w:rsidRPr="00B94D00">
              <w:rPr>
                <w:rFonts w:eastAsia="Times New Roman"/>
                <w:iCs/>
                <w:sz w:val="20"/>
                <w:szCs w:val="20"/>
              </w:rPr>
              <w:t xml:space="preserve">—The total net ESR MW discharging or charging required to cover the QSE </w:t>
            </w:r>
            <w:r w:rsidRPr="00B94D00">
              <w:rPr>
                <w:rFonts w:eastAsia="Times New Roman"/>
                <w:i/>
                <w:sz w:val="20"/>
                <w:szCs w:val="20"/>
              </w:rPr>
              <w:t>q’s</w:t>
            </w:r>
            <w:r w:rsidRPr="00B94D00">
              <w:rPr>
                <w:rFonts w:eastAsia="Times New Roman"/>
                <w:iCs/>
                <w:sz w:val="20"/>
                <w:szCs w:val="20"/>
              </w:rPr>
              <w:t xml:space="preserve"> Ancillary Service position provided by the QSE ESR portfolio at the end of Adjustment Period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 xml:space="preserve">, </w:t>
            </w:r>
            <w:proofErr w:type="gramStart"/>
            <w:r w:rsidRPr="00B94D00">
              <w:rPr>
                <w:rFonts w:eastAsia="Times New Roman"/>
                <w:iCs/>
                <w:sz w:val="20"/>
                <w:szCs w:val="20"/>
              </w:rPr>
              <w:t>taking into account</w:t>
            </w:r>
            <w:proofErr w:type="gramEnd"/>
            <w:r w:rsidRPr="00B94D00">
              <w:rPr>
                <w:rFonts w:eastAsia="Times New Roman"/>
                <w:iCs/>
                <w:sz w:val="20"/>
                <w:szCs w:val="20"/>
              </w:rPr>
              <w:t xml:space="preserve"> the COP SOC values from COP.</w:t>
            </w:r>
          </w:p>
        </w:tc>
      </w:tr>
      <w:tr w:rsidR="00572F68" w:rsidRPr="00B94D00" w14:paraId="4E17AF7A" w14:textId="77777777" w:rsidTr="005C0B53">
        <w:trPr>
          <w:cantSplit/>
        </w:trPr>
        <w:tc>
          <w:tcPr>
            <w:tcW w:w="1117" w:type="pct"/>
            <w:gridSpan w:val="2"/>
          </w:tcPr>
          <w:p w14:paraId="47A49BE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RTAML </w:t>
            </w:r>
            <w:r w:rsidRPr="00B94D00">
              <w:rPr>
                <w:rFonts w:eastAsia="Times New Roman"/>
                <w:i/>
                <w:iCs/>
                <w:sz w:val="20"/>
                <w:szCs w:val="20"/>
                <w:vertAlign w:val="subscript"/>
              </w:rPr>
              <w:t>q, p, i</w:t>
            </w:r>
          </w:p>
        </w:tc>
        <w:tc>
          <w:tcPr>
            <w:tcW w:w="383" w:type="pct"/>
            <w:gridSpan w:val="2"/>
          </w:tcPr>
          <w:p w14:paraId="10FCF63C"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501" w:type="pct"/>
          </w:tcPr>
          <w:p w14:paraId="537F1A1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Adjusted Metered Load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Adjusted Metered Load (AML) at the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5A4E2369" w14:textId="77777777" w:rsidTr="005C0B53">
        <w:trPr>
          <w:cantSplit/>
        </w:trPr>
        <w:tc>
          <w:tcPr>
            <w:tcW w:w="1117" w:type="pct"/>
            <w:gridSpan w:val="2"/>
          </w:tcPr>
          <w:p w14:paraId="7DB3C91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RUCCAPSNAP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7536552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406E15F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Capacity Snapshot at time of RUC</w:t>
            </w:r>
            <w:r w:rsidRPr="00B94D00">
              <w:rPr>
                <w:rFonts w:eastAsia="Times New Roman"/>
                <w:iCs/>
                <w:sz w:val="20"/>
                <w:szCs w:val="20"/>
              </w:rPr>
              <w:t>—The amount of the QSE</w:t>
            </w:r>
            <w:r w:rsidRPr="00B94D00">
              <w:rPr>
                <w:rFonts w:eastAsia="Times New Roman"/>
                <w:i/>
                <w:iCs/>
                <w:sz w:val="20"/>
                <w:szCs w:val="20"/>
              </w:rPr>
              <w:t xml:space="preserve"> q</w:t>
            </w:r>
            <w:r w:rsidRPr="00B94D00">
              <w:rPr>
                <w:rFonts w:eastAsia="Times New Roman"/>
                <w:iCs/>
                <w:sz w:val="20"/>
                <w:szCs w:val="20"/>
              </w:rPr>
              <w:t xml:space="preserve">’s calculated capacity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a 15-minute Settlement Interval</w:t>
            </w:r>
            <w:r w:rsidRPr="00B94D00">
              <w:rPr>
                <w:rFonts w:eastAsia="Times New Roman"/>
                <w:i/>
                <w:iCs/>
                <w:sz w:val="20"/>
                <w:szCs w:val="20"/>
              </w:rPr>
              <w:t xml:space="preserve"> i</w:t>
            </w:r>
            <w:r w:rsidRPr="00B94D00">
              <w:rPr>
                <w:rFonts w:eastAsia="Times New Roman"/>
                <w:iCs/>
                <w:sz w:val="20"/>
                <w:szCs w:val="20"/>
              </w:rPr>
              <w:t xml:space="preserve">.  </w:t>
            </w:r>
          </w:p>
        </w:tc>
      </w:tr>
      <w:tr w:rsidR="00572F68" w:rsidRPr="00B94D00" w14:paraId="49004CB0" w14:textId="77777777" w:rsidTr="005C0B53">
        <w:trPr>
          <w:cantSplit/>
        </w:trPr>
        <w:tc>
          <w:tcPr>
            <w:tcW w:w="1117" w:type="pct"/>
            <w:gridSpan w:val="2"/>
          </w:tcPr>
          <w:p w14:paraId="02B15C3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RCAPSNAP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r, h</w:t>
            </w:r>
          </w:p>
        </w:tc>
        <w:tc>
          <w:tcPr>
            <w:tcW w:w="383" w:type="pct"/>
            <w:gridSpan w:val="2"/>
          </w:tcPr>
          <w:p w14:paraId="692AB6F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26BA028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Resource Capacity at Snapshot</w:t>
            </w:r>
            <w:r w:rsidRPr="00B94D00">
              <w:rPr>
                <w:rFonts w:eastAsia="Times New Roman"/>
                <w:iCs/>
                <w:sz w:val="20"/>
                <w:szCs w:val="20"/>
              </w:rPr>
              <w:t xml:space="preserve">—The available capacity of Generation Resource </w:t>
            </w:r>
            <w:r w:rsidRPr="00B94D00">
              <w:rPr>
                <w:rFonts w:eastAsia="Times New Roman"/>
                <w:i/>
                <w:iCs/>
                <w:sz w:val="20"/>
                <w:szCs w:val="20"/>
              </w:rPr>
              <w:t>r</w:t>
            </w:r>
            <w:r w:rsidRPr="00B94D00">
              <w:rPr>
                <w:rFonts w:eastAsia="Times New Roman"/>
                <w:iCs/>
                <w:sz w:val="20"/>
                <w:szCs w:val="20"/>
              </w:rPr>
              <w:t xml:space="preserve"> represented by the QSE </w:t>
            </w:r>
            <w:r w:rsidRPr="00B94D00">
              <w:rPr>
                <w:rFonts w:eastAsia="Times New Roman"/>
                <w:i/>
                <w:iCs/>
                <w:sz w:val="20"/>
                <w:szCs w:val="20"/>
              </w:rPr>
              <w:t>q</w:t>
            </w:r>
            <w:r w:rsidRPr="00B94D00">
              <w:rPr>
                <w:rFonts w:eastAsia="Times New Roman"/>
                <w:iCs/>
                <w:sz w:val="20"/>
                <w:szCs w:val="20"/>
              </w:rPr>
              <w:t xml:space="preserve">,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For Generation Resources that are not IRRs, the available capacity shall be equal to HSL.  For WGRs and PVGRs, the available capacity shall be equal to the lesser of the HSL or the WGRPP and the PVGRPP, respectively.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572F68" w:rsidRPr="00B94D00" w14:paraId="1B8DA7C0" w14:textId="77777777" w:rsidTr="005C0B53">
        <w:trPr>
          <w:cantSplit/>
        </w:trPr>
        <w:tc>
          <w:tcPr>
            <w:tcW w:w="1117" w:type="pct"/>
            <w:gridSpan w:val="2"/>
          </w:tcPr>
          <w:p w14:paraId="2B8ACCA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DCIMPSNAP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p, i</w:t>
            </w:r>
          </w:p>
        </w:tc>
        <w:tc>
          <w:tcPr>
            <w:tcW w:w="383" w:type="pct"/>
            <w:gridSpan w:val="2"/>
          </w:tcPr>
          <w:p w14:paraId="06D954B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5A94DA7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DC Import at Snapshot</w:t>
            </w:r>
            <w:r w:rsidRPr="00B94D00">
              <w:rPr>
                <w:rFonts w:eastAsia="Times New Roman"/>
                <w:iCs/>
                <w:sz w:val="20"/>
                <w:szCs w:val="20"/>
              </w:rPr>
              <w:t xml:space="preserve">—The approved aggregated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4153B730" w14:textId="77777777" w:rsidTr="005C0B53">
        <w:trPr>
          <w:cantSplit/>
        </w:trPr>
        <w:tc>
          <w:tcPr>
            <w:tcW w:w="1117" w:type="pct"/>
            <w:gridSpan w:val="2"/>
          </w:tcPr>
          <w:p w14:paraId="2469442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DCIMPADJ</w:t>
            </w:r>
            <w:r w:rsidRPr="00B94D00">
              <w:rPr>
                <w:rFonts w:eastAsia="Times New Roman"/>
                <w:i/>
                <w:iCs/>
                <w:sz w:val="20"/>
                <w:szCs w:val="20"/>
              </w:rPr>
              <w:t xml:space="preserve"> </w:t>
            </w:r>
            <w:r w:rsidRPr="00B94D00">
              <w:rPr>
                <w:rFonts w:eastAsia="Times New Roman"/>
                <w:i/>
                <w:iCs/>
                <w:sz w:val="20"/>
                <w:szCs w:val="20"/>
                <w:vertAlign w:val="subscript"/>
              </w:rPr>
              <w:t>q, p, i</w:t>
            </w:r>
          </w:p>
        </w:tc>
        <w:tc>
          <w:tcPr>
            <w:tcW w:w="383" w:type="pct"/>
            <w:gridSpan w:val="2"/>
          </w:tcPr>
          <w:p w14:paraId="75681FA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1" w:type="pct"/>
          </w:tcPr>
          <w:p w14:paraId="369305D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DC Import per QSE per Settlement Point</w:t>
            </w:r>
            <w:r w:rsidRPr="00B94D00">
              <w:rPr>
                <w:rFonts w:eastAsia="Times New Roman"/>
                <w:iCs/>
                <w:sz w:val="20"/>
                <w:szCs w:val="20"/>
              </w:rPr>
              <w:t xml:space="preserve">—The approved aggregated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according to the Adjustment Period snapshot,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572F68" w:rsidRPr="00B94D00" w14:paraId="5B95C917" w14:textId="77777777" w:rsidTr="005C0B53">
        <w:trPr>
          <w:cantSplit/>
        </w:trPr>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572F68" w:rsidRPr="00B94D00" w14:paraId="1817FE3E" w14:textId="77777777" w:rsidTr="005C0B53">
              <w:trPr>
                <w:trHeight w:val="656"/>
              </w:trPr>
              <w:tc>
                <w:tcPr>
                  <w:tcW w:w="9350" w:type="dxa"/>
                  <w:shd w:val="pct12" w:color="auto" w:fill="auto"/>
                </w:tcPr>
                <w:p w14:paraId="43A77B1D" w14:textId="77777777" w:rsidR="00572F68" w:rsidRPr="00B94D00" w:rsidRDefault="00572F68" w:rsidP="005C0B53">
                  <w:pPr>
                    <w:spacing w:after="240"/>
                    <w:rPr>
                      <w:rFonts w:eastAsia="Times New Roman"/>
                      <w:b/>
                      <w:i/>
                      <w:iCs/>
                      <w:szCs w:val="20"/>
                    </w:rPr>
                  </w:pPr>
                  <w:r w:rsidRPr="00B94D00">
                    <w:rPr>
                      <w:rFonts w:eastAsia="Times New Roman"/>
                      <w:b/>
                      <w:i/>
                      <w:iCs/>
                      <w:szCs w:val="20"/>
                    </w:rPr>
                    <w:t>[NPRR1032:  Replace the variable “</w:t>
                  </w:r>
                  <w:r w:rsidRPr="00B94D00">
                    <w:rPr>
                      <w:rFonts w:eastAsia="Times New Roman"/>
                      <w:b/>
                      <w:bCs/>
                      <w:i/>
                      <w:iCs/>
                      <w:szCs w:val="20"/>
                    </w:rPr>
                    <w:t xml:space="preserve">DCIMPADJ </w:t>
                  </w:r>
                  <w:r w:rsidRPr="00B94D00">
                    <w:rPr>
                      <w:rFonts w:eastAsia="Times New Roman"/>
                      <w:b/>
                      <w:bCs/>
                      <w:i/>
                      <w:iCs/>
                      <w:szCs w:val="20"/>
                      <w:vertAlign w:val="subscript"/>
                    </w:rPr>
                    <w:t>q, p, i</w:t>
                  </w:r>
                  <w:r w:rsidRPr="00B94D00">
                    <w:rPr>
                      <w:rFonts w:eastAsia="Times New Roman"/>
                      <w:b/>
                      <w:i/>
                      <w:iCs/>
                      <w:szCs w:val="20"/>
                    </w:rPr>
                    <w:t>” above with the following upon system implementation:]</w:t>
                  </w:r>
                </w:p>
                <w:tbl>
                  <w:tblPr>
                    <w:tblW w:w="8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225"/>
                  </w:tblGrid>
                  <w:tr w:rsidR="00572F68" w:rsidRPr="00B94D00" w14:paraId="7BE225AE" w14:textId="77777777" w:rsidTr="005C0B53">
                    <w:trPr>
                      <w:cantSplit/>
                    </w:trPr>
                    <w:tc>
                      <w:tcPr>
                        <w:tcW w:w="1133" w:type="pct"/>
                      </w:tcPr>
                      <w:p w14:paraId="0B2AD6B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RTDCIMP </w:t>
                        </w:r>
                        <w:r w:rsidRPr="00B94D00">
                          <w:rPr>
                            <w:rFonts w:eastAsia="Times New Roman"/>
                            <w:i/>
                            <w:iCs/>
                            <w:sz w:val="20"/>
                            <w:szCs w:val="20"/>
                            <w:vertAlign w:val="subscript"/>
                          </w:rPr>
                          <w:t>q, p</w:t>
                        </w:r>
                      </w:p>
                    </w:tc>
                    <w:tc>
                      <w:tcPr>
                        <w:tcW w:w="388" w:type="pct"/>
                      </w:tcPr>
                      <w:p w14:paraId="057CC3E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479" w:type="pct"/>
                      </w:tcPr>
                      <w:p w14:paraId="1E74A4C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DC Import per QSE per Settlement Point</w:t>
                        </w:r>
                        <w:r w:rsidRPr="00B94D00">
                          <w:rPr>
                            <w:rFonts w:eastAsia="Times New Roman"/>
                            <w:iCs/>
                            <w:sz w:val="20"/>
                            <w:szCs w:val="20"/>
                          </w:rPr>
                          <w:t xml:space="preserve">—The aggregated final, approved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for the 15-minute Settlement Interval.</w:t>
                        </w:r>
                      </w:p>
                    </w:tc>
                  </w:tr>
                </w:tbl>
                <w:p w14:paraId="2DCC77AD" w14:textId="77777777" w:rsidR="00572F68" w:rsidRPr="00B94D00" w:rsidRDefault="00572F68" w:rsidP="005C0B53">
                  <w:pPr>
                    <w:spacing w:after="240"/>
                    <w:ind w:left="2880" w:right="145" w:hanging="2160"/>
                    <w:rPr>
                      <w:rFonts w:eastAsia="Times New Roman"/>
                      <w:i/>
                      <w:szCs w:val="20"/>
                      <w:vertAlign w:val="subscript"/>
                    </w:rPr>
                  </w:pPr>
                </w:p>
              </w:tc>
            </w:tr>
          </w:tbl>
          <w:p w14:paraId="6B81548E" w14:textId="77777777" w:rsidR="00572F68" w:rsidRPr="00B94D00" w:rsidRDefault="00572F68" w:rsidP="005C0B53">
            <w:pPr>
              <w:spacing w:after="60"/>
              <w:rPr>
                <w:rFonts w:eastAsia="Times New Roman"/>
                <w:i/>
                <w:iCs/>
                <w:sz w:val="20"/>
                <w:szCs w:val="20"/>
              </w:rPr>
            </w:pPr>
          </w:p>
        </w:tc>
      </w:tr>
      <w:tr w:rsidR="00572F68" w:rsidRPr="00B94D00" w14:paraId="0D8BFB89" w14:textId="77777777" w:rsidTr="005C0B53">
        <w:trPr>
          <w:cantSplit/>
        </w:trPr>
        <w:tc>
          <w:tcPr>
            <w:tcW w:w="1117" w:type="pct"/>
            <w:gridSpan w:val="2"/>
          </w:tcPr>
          <w:p w14:paraId="1C505AC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RUCCPSNAP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78" w:type="pct"/>
          </w:tcPr>
          <w:p w14:paraId="51B7AC4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0E59292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Capacity Purchase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purchase,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572F68" w:rsidRPr="00B94D00" w14:paraId="186BBAAB" w14:textId="77777777" w:rsidTr="005C0B53">
        <w:trPr>
          <w:cantSplit/>
        </w:trPr>
        <w:tc>
          <w:tcPr>
            <w:tcW w:w="1117" w:type="pct"/>
            <w:gridSpan w:val="2"/>
          </w:tcPr>
          <w:p w14:paraId="4E3D65C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RUCCSSNAP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78" w:type="pct"/>
          </w:tcPr>
          <w:p w14:paraId="24754C5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42FDA9E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Capacity Sale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sale,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572F68" w:rsidRPr="00B94D00" w14:paraId="579C8DEE" w14:textId="77777777" w:rsidTr="005C0B53">
        <w:trPr>
          <w:cantSplit/>
        </w:trPr>
        <w:tc>
          <w:tcPr>
            <w:tcW w:w="1117" w:type="pct"/>
            <w:gridSpan w:val="2"/>
          </w:tcPr>
          <w:p w14:paraId="77E4EAF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RUCCAPADJ </w:t>
            </w:r>
            <w:r w:rsidRPr="00B94D00">
              <w:rPr>
                <w:rFonts w:eastAsia="Times New Roman"/>
                <w:i/>
                <w:iCs/>
                <w:sz w:val="20"/>
                <w:szCs w:val="20"/>
                <w:vertAlign w:val="subscript"/>
              </w:rPr>
              <w:t>q, i</w:t>
            </w:r>
          </w:p>
        </w:tc>
        <w:tc>
          <w:tcPr>
            <w:tcW w:w="378" w:type="pct"/>
          </w:tcPr>
          <w:p w14:paraId="2417E6F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44038F4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Capacity at End of Adjustment Period</w:t>
            </w:r>
            <w:r w:rsidRPr="00B94D00">
              <w:rPr>
                <w:rFonts w:eastAsia="Times New Roman"/>
                <w:iCs/>
                <w:sz w:val="20"/>
                <w:szCs w:val="20"/>
              </w:rPr>
              <w:t>—The amount of the QSE</w:t>
            </w:r>
            <w:r w:rsidRPr="00B94D00">
              <w:rPr>
                <w:rFonts w:eastAsia="Times New Roman"/>
                <w:i/>
                <w:iCs/>
                <w:sz w:val="20"/>
                <w:szCs w:val="20"/>
              </w:rPr>
              <w:t xml:space="preserve"> q</w:t>
            </w:r>
            <w:r w:rsidRPr="00B94D00">
              <w:rPr>
                <w:rFonts w:eastAsia="Times New Roman"/>
                <w:iCs/>
                <w:sz w:val="20"/>
                <w:szCs w:val="20"/>
              </w:rPr>
              <w:t>’s calculated capacity, excluding capacity for IRRs, at the end of the Adjustment Period for a 15-minute Settlement Interval</w:t>
            </w:r>
            <w:r w:rsidRPr="00B94D00">
              <w:rPr>
                <w:rFonts w:eastAsia="Times New Roman"/>
                <w:i/>
                <w:iCs/>
                <w:sz w:val="20"/>
                <w:szCs w:val="20"/>
              </w:rPr>
              <w:t xml:space="preserve"> i.</w:t>
            </w:r>
          </w:p>
        </w:tc>
      </w:tr>
      <w:tr w:rsidR="00572F68" w:rsidRPr="00B94D00" w14:paraId="4D46623C" w14:textId="77777777" w:rsidTr="005C0B53">
        <w:trPr>
          <w:cantSplit/>
        </w:trPr>
        <w:tc>
          <w:tcPr>
            <w:tcW w:w="1117" w:type="pct"/>
            <w:gridSpan w:val="2"/>
          </w:tcPr>
          <w:p w14:paraId="2BFDB5F5"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lastRenderedPageBreak/>
              <w:t xml:space="preserve">RCAPADJ </w:t>
            </w:r>
            <w:r w:rsidRPr="00B94D00">
              <w:rPr>
                <w:rFonts w:eastAsia="Times New Roman"/>
                <w:i/>
                <w:iCs/>
                <w:sz w:val="20"/>
                <w:szCs w:val="20"/>
                <w:vertAlign w:val="subscript"/>
              </w:rPr>
              <w:t>q, r, h</w:t>
            </w:r>
          </w:p>
        </w:tc>
        <w:tc>
          <w:tcPr>
            <w:tcW w:w="378" w:type="pct"/>
          </w:tcPr>
          <w:p w14:paraId="3F3A515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B4E7E0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Resource Capacity at End of Adjustment Period</w:t>
            </w:r>
            <w:r w:rsidRPr="00B94D00">
              <w:rPr>
                <w:rFonts w:eastAsia="Times New Roman"/>
                <w:iCs/>
                <w:sz w:val="20"/>
                <w:szCs w:val="20"/>
              </w:rPr>
              <w:t xml:space="preserve">—The HSL of a non-IRR Generation Resource </w:t>
            </w:r>
            <w:r w:rsidRPr="00B94D00">
              <w:rPr>
                <w:rFonts w:eastAsia="Times New Roman"/>
                <w:i/>
                <w:iCs/>
                <w:sz w:val="20"/>
                <w:szCs w:val="20"/>
              </w:rPr>
              <w:t>r</w:t>
            </w:r>
            <w:r w:rsidRPr="00B94D00">
              <w:rPr>
                <w:rFonts w:eastAsia="Times New Roman"/>
                <w:iCs/>
                <w:sz w:val="20"/>
                <w:szCs w:val="20"/>
              </w:rPr>
              <w:t xml:space="preserve"> represented by the QSE </w:t>
            </w:r>
            <w:r w:rsidRPr="00B94D00">
              <w:rPr>
                <w:rFonts w:eastAsia="Times New Roman"/>
                <w:i/>
                <w:iCs/>
                <w:sz w:val="20"/>
                <w:szCs w:val="20"/>
              </w:rPr>
              <w:t>q</w:t>
            </w:r>
            <w:r w:rsidRPr="00B94D00">
              <w:rPr>
                <w:rFonts w:eastAsia="Times New Roman"/>
                <w:iCs/>
                <w:sz w:val="20"/>
                <w:szCs w:val="20"/>
              </w:rPr>
              <w:t xml:space="preserve"> at the end of the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572F68" w:rsidRPr="00B94D00" w14:paraId="02AB4556" w14:textId="77777777" w:rsidTr="005C0B53">
        <w:trPr>
          <w:cantSplit/>
        </w:trPr>
        <w:tc>
          <w:tcPr>
            <w:tcW w:w="1117" w:type="pct"/>
            <w:gridSpan w:val="2"/>
          </w:tcPr>
          <w:p w14:paraId="2033636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RUCCPADJ </w:t>
            </w:r>
            <w:r w:rsidRPr="00B94D00">
              <w:rPr>
                <w:rFonts w:eastAsia="Times New Roman"/>
                <w:i/>
                <w:iCs/>
                <w:sz w:val="20"/>
                <w:szCs w:val="20"/>
                <w:vertAlign w:val="subscript"/>
              </w:rPr>
              <w:t>q, h</w:t>
            </w:r>
          </w:p>
        </w:tc>
        <w:tc>
          <w:tcPr>
            <w:tcW w:w="378" w:type="pct"/>
          </w:tcPr>
          <w:p w14:paraId="6E79247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87885A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Capacity Purchase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purchase, at the end of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w:t>
            </w:r>
          </w:p>
        </w:tc>
      </w:tr>
      <w:tr w:rsidR="00572F68" w:rsidRPr="00B94D00" w14:paraId="1F2AC50E" w14:textId="77777777" w:rsidTr="005C0B53">
        <w:trPr>
          <w:cantSplit/>
        </w:trPr>
        <w:tc>
          <w:tcPr>
            <w:tcW w:w="1117" w:type="pct"/>
            <w:gridSpan w:val="2"/>
          </w:tcPr>
          <w:p w14:paraId="7F8FB18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RUCCSADJ </w:t>
            </w:r>
            <w:r w:rsidRPr="00B94D00">
              <w:rPr>
                <w:rFonts w:eastAsia="Times New Roman"/>
                <w:i/>
                <w:iCs/>
                <w:sz w:val="20"/>
                <w:szCs w:val="20"/>
                <w:vertAlign w:val="subscript"/>
              </w:rPr>
              <w:t>q, h</w:t>
            </w:r>
          </w:p>
        </w:tc>
        <w:tc>
          <w:tcPr>
            <w:tcW w:w="378" w:type="pct"/>
          </w:tcPr>
          <w:p w14:paraId="469A9E9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4C25B0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RUC Capacity Sale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sale, at the end of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w:t>
            </w:r>
          </w:p>
        </w:tc>
      </w:tr>
      <w:tr w:rsidR="00572F68" w:rsidRPr="00B94D00" w14:paraId="352270B4" w14:textId="77777777" w:rsidTr="005C0B53">
        <w:trPr>
          <w:cantSplit/>
        </w:trPr>
        <w:tc>
          <w:tcPr>
            <w:tcW w:w="1117" w:type="pct"/>
            <w:gridSpan w:val="2"/>
          </w:tcPr>
          <w:p w14:paraId="46D675B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DAEP </w:t>
            </w:r>
            <w:r w:rsidRPr="00B94D00">
              <w:rPr>
                <w:rFonts w:eastAsia="Times New Roman"/>
                <w:i/>
                <w:iCs/>
                <w:sz w:val="20"/>
                <w:szCs w:val="20"/>
                <w:vertAlign w:val="subscript"/>
              </w:rPr>
              <w:t>q, p, h</w:t>
            </w:r>
          </w:p>
        </w:tc>
        <w:tc>
          <w:tcPr>
            <w:tcW w:w="378" w:type="pct"/>
          </w:tcPr>
          <w:p w14:paraId="2C6DC558"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0A3883B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Energy Purchase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purchased in the DAM at the Settlement Point </w:t>
            </w:r>
            <w:r w:rsidRPr="00B94D00">
              <w:rPr>
                <w:rFonts w:eastAsia="Times New Roman"/>
                <w:i/>
                <w:iCs/>
                <w:sz w:val="20"/>
                <w:szCs w:val="20"/>
              </w:rPr>
              <w:t>p</w:t>
            </w:r>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572F68" w:rsidRPr="00B94D00" w14:paraId="121CCB76" w14:textId="77777777" w:rsidTr="005C0B53">
        <w:trPr>
          <w:cantSplit/>
        </w:trPr>
        <w:tc>
          <w:tcPr>
            <w:tcW w:w="1117" w:type="pct"/>
            <w:gridSpan w:val="2"/>
          </w:tcPr>
          <w:p w14:paraId="054A861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DAES </w:t>
            </w:r>
            <w:r w:rsidRPr="00B94D00">
              <w:rPr>
                <w:rFonts w:eastAsia="Times New Roman"/>
                <w:i/>
                <w:iCs/>
                <w:sz w:val="20"/>
                <w:szCs w:val="20"/>
                <w:vertAlign w:val="subscript"/>
              </w:rPr>
              <w:t>q, p, h</w:t>
            </w:r>
          </w:p>
        </w:tc>
        <w:tc>
          <w:tcPr>
            <w:tcW w:w="378" w:type="pct"/>
          </w:tcPr>
          <w:p w14:paraId="17067B3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6EB0DD0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Energy Sale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sold in the DAM at the Settlement Point </w:t>
            </w:r>
            <w:r w:rsidRPr="00B94D00">
              <w:rPr>
                <w:rFonts w:eastAsia="Times New Roman"/>
                <w:i/>
                <w:iCs/>
                <w:sz w:val="20"/>
                <w:szCs w:val="20"/>
              </w:rPr>
              <w:t>p</w:t>
            </w:r>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572F68" w:rsidRPr="00B94D00" w14:paraId="02FE3179" w14:textId="77777777" w:rsidTr="005C0B53">
        <w:trPr>
          <w:cantSplit/>
        </w:trPr>
        <w:tc>
          <w:tcPr>
            <w:tcW w:w="1117" w:type="pct"/>
            <w:gridSpan w:val="2"/>
          </w:tcPr>
          <w:p w14:paraId="75B6270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RTQQEPSNAP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p, i</w:t>
            </w:r>
          </w:p>
        </w:tc>
        <w:tc>
          <w:tcPr>
            <w:tcW w:w="378" w:type="pct"/>
          </w:tcPr>
          <w:p w14:paraId="680474C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0E0222D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QSE-to-QSE Energy Purchase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buyer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xml:space="preserve">,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w:t>
            </w:r>
          </w:p>
        </w:tc>
      </w:tr>
      <w:tr w:rsidR="00572F68" w:rsidRPr="00B94D00" w14:paraId="571445C3" w14:textId="77777777" w:rsidTr="005C0B53">
        <w:trPr>
          <w:cantSplit/>
        </w:trPr>
        <w:tc>
          <w:tcPr>
            <w:tcW w:w="1117" w:type="pct"/>
            <w:gridSpan w:val="2"/>
          </w:tcPr>
          <w:p w14:paraId="6CBCB3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RTQQESSNAP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p, i</w:t>
            </w:r>
          </w:p>
        </w:tc>
        <w:tc>
          <w:tcPr>
            <w:tcW w:w="378" w:type="pct"/>
          </w:tcPr>
          <w:p w14:paraId="1E39F0C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2FD69B6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QSE-to-QSE Energy Sale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seller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xml:space="preserve">,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w:t>
            </w:r>
          </w:p>
        </w:tc>
      </w:tr>
      <w:tr w:rsidR="00572F68" w:rsidRPr="00B94D00" w14:paraId="58E8E951" w14:textId="77777777" w:rsidTr="005C0B53">
        <w:trPr>
          <w:cantSplit/>
        </w:trPr>
        <w:tc>
          <w:tcPr>
            <w:tcW w:w="1117" w:type="pct"/>
            <w:gridSpan w:val="2"/>
          </w:tcPr>
          <w:p w14:paraId="3FC51C0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RTQQEPADJ </w:t>
            </w:r>
            <w:r w:rsidRPr="00B94D00">
              <w:rPr>
                <w:rFonts w:eastAsia="Times New Roman"/>
                <w:i/>
                <w:iCs/>
                <w:sz w:val="20"/>
                <w:szCs w:val="20"/>
                <w:vertAlign w:val="subscript"/>
              </w:rPr>
              <w:t>q, p, i</w:t>
            </w:r>
          </w:p>
        </w:tc>
        <w:tc>
          <w:tcPr>
            <w:tcW w:w="378" w:type="pct"/>
          </w:tcPr>
          <w:p w14:paraId="07D1691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07B8D5A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QSE-to-QSE Energy Purchase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buyer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at the end of the Adjustment Period for that Settlement Interval.</w:t>
            </w:r>
          </w:p>
        </w:tc>
      </w:tr>
      <w:tr w:rsidR="00572F68" w:rsidRPr="00B94D00" w14:paraId="37DFE686" w14:textId="77777777" w:rsidTr="005C0B53">
        <w:trPr>
          <w:cantSplit/>
        </w:trPr>
        <w:tc>
          <w:tcPr>
            <w:tcW w:w="1117" w:type="pct"/>
            <w:gridSpan w:val="2"/>
          </w:tcPr>
          <w:p w14:paraId="7A4BA21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RTQQESADJ </w:t>
            </w:r>
            <w:r w:rsidRPr="00B94D00">
              <w:rPr>
                <w:rFonts w:eastAsia="Times New Roman"/>
                <w:i/>
                <w:iCs/>
                <w:sz w:val="20"/>
                <w:szCs w:val="20"/>
                <w:vertAlign w:val="subscript"/>
              </w:rPr>
              <w:t>q, p, i</w:t>
            </w:r>
          </w:p>
        </w:tc>
        <w:tc>
          <w:tcPr>
            <w:tcW w:w="378" w:type="pct"/>
          </w:tcPr>
          <w:p w14:paraId="42971CA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A32547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QSE-to-QSE Energy Sale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seller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at the end of the Adjustment Period for that Settlement Interval.</w:t>
            </w:r>
          </w:p>
        </w:tc>
      </w:tr>
      <w:tr w:rsidR="00572F68" w:rsidRPr="00B94D00" w14:paraId="29181F24" w14:textId="77777777" w:rsidTr="005C0B53">
        <w:trPr>
          <w:cantSplit/>
        </w:trPr>
        <w:tc>
          <w:tcPr>
            <w:tcW w:w="1117" w:type="pct"/>
            <w:gridSpan w:val="2"/>
          </w:tcPr>
          <w:p w14:paraId="239B757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378" w:type="pct"/>
          </w:tcPr>
          <w:p w14:paraId="1DF6982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1837A09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40DCF08B" w14:textId="77777777" w:rsidTr="005C0B53">
        <w:trPr>
          <w:cantSplit/>
        </w:trPr>
        <w:tc>
          <w:tcPr>
            <w:tcW w:w="1117" w:type="pct"/>
            <w:gridSpan w:val="2"/>
          </w:tcPr>
          <w:p w14:paraId="1D6F659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378" w:type="pct"/>
          </w:tcPr>
          <w:p w14:paraId="559956E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6A8B2B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Settlement Point.</w:t>
            </w:r>
          </w:p>
        </w:tc>
      </w:tr>
      <w:tr w:rsidR="00572F68" w:rsidRPr="00B94D00" w14:paraId="772665E5" w14:textId="77777777" w:rsidTr="005C0B53">
        <w:trPr>
          <w:cantSplit/>
        </w:trPr>
        <w:tc>
          <w:tcPr>
            <w:tcW w:w="1117" w:type="pct"/>
            <w:gridSpan w:val="2"/>
          </w:tcPr>
          <w:p w14:paraId="7704EB3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378" w:type="pct"/>
          </w:tcPr>
          <w:p w14:paraId="12C0C4AC"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0845C1B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Generation Resource, an ESR, or a Load Resource.</w:t>
            </w:r>
          </w:p>
        </w:tc>
      </w:tr>
      <w:tr w:rsidR="00572F68" w:rsidRPr="00B94D00" w14:paraId="7C8E12EF" w14:textId="77777777" w:rsidTr="005C0B53">
        <w:trPr>
          <w:cantSplit/>
        </w:trPr>
        <w:tc>
          <w:tcPr>
            <w:tcW w:w="1117" w:type="pct"/>
            <w:gridSpan w:val="2"/>
          </w:tcPr>
          <w:p w14:paraId="171FF429" w14:textId="77777777" w:rsidR="00572F68" w:rsidRPr="00B94D00" w:rsidRDefault="00572F68" w:rsidP="005C0B53">
            <w:pPr>
              <w:spacing w:after="60"/>
              <w:rPr>
                <w:rFonts w:eastAsia="Times New Roman"/>
                <w:i/>
                <w:iCs/>
                <w:sz w:val="20"/>
                <w:szCs w:val="20"/>
              </w:rPr>
            </w:pPr>
            <w:proofErr w:type="spellStart"/>
            <w:r w:rsidRPr="00B94D00">
              <w:rPr>
                <w:rFonts w:eastAsia="Times New Roman"/>
                <w:i/>
                <w:iCs/>
                <w:sz w:val="20"/>
                <w:szCs w:val="20"/>
              </w:rPr>
              <w:t>ASSubType</w:t>
            </w:r>
            <w:proofErr w:type="spellEnd"/>
          </w:p>
        </w:tc>
        <w:tc>
          <w:tcPr>
            <w:tcW w:w="378" w:type="pct"/>
          </w:tcPr>
          <w:p w14:paraId="3FE6870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09D647D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Ancillary Service Sub-Type: Reg-Up, Reg-Down, RRS provided as Primary Frequency Response, RRS provided via a high-set under-frequency relay, Fast Frequency Response (FFR), ECRS that is SCED-dispatchable, ECRS that is non-SCED dispatchable, Non-Spin that is SCED-dispatchable,</w:t>
            </w:r>
            <w:del w:id="793" w:author="ERCOT" w:date="2025-12-08T11:26:00Z" w16du:dateUtc="2025-12-08T17:26:00Z">
              <w:r w:rsidRPr="00B94D00" w:rsidDel="00214C9F">
                <w:rPr>
                  <w:rFonts w:eastAsia="Times New Roman"/>
                  <w:iCs/>
                  <w:sz w:val="20"/>
                  <w:szCs w:val="20"/>
                </w:rPr>
                <w:delText xml:space="preserve"> and</w:delText>
              </w:r>
            </w:del>
            <w:r w:rsidRPr="00B94D00">
              <w:rPr>
                <w:rFonts w:eastAsia="Times New Roman"/>
                <w:iCs/>
                <w:sz w:val="20"/>
                <w:szCs w:val="20"/>
              </w:rPr>
              <w:t xml:space="preserve"> Non-Spin that is non-SCED-dispatchable</w:t>
            </w:r>
            <w:ins w:id="794" w:author="ERCOT" w:date="2025-12-08T11:26:00Z" w16du:dateUtc="2025-12-08T17:26:00Z">
              <w:r w:rsidRPr="00B94D00">
                <w:rPr>
                  <w:sz w:val="20"/>
                  <w:szCs w:val="20"/>
                </w:rPr>
                <w:t>, and DRRS</w:t>
              </w:r>
            </w:ins>
            <w:r w:rsidRPr="00B94D00">
              <w:rPr>
                <w:rFonts w:eastAsia="Times New Roman"/>
                <w:iCs/>
                <w:sz w:val="20"/>
                <w:szCs w:val="20"/>
              </w:rPr>
              <w:t>.</w:t>
            </w:r>
          </w:p>
        </w:tc>
      </w:tr>
      <w:tr w:rsidR="00572F68" w:rsidRPr="00B94D00" w14:paraId="21CFA71C" w14:textId="77777777" w:rsidTr="005C0B53">
        <w:trPr>
          <w:cantSplit/>
        </w:trPr>
        <w:tc>
          <w:tcPr>
            <w:tcW w:w="1117" w:type="pct"/>
            <w:gridSpan w:val="2"/>
          </w:tcPr>
          <w:p w14:paraId="71795E3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z</w:t>
            </w:r>
          </w:p>
        </w:tc>
        <w:tc>
          <w:tcPr>
            <w:tcW w:w="378" w:type="pct"/>
          </w:tcPr>
          <w:p w14:paraId="582187C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1963B97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previous RUC process for the Operating Day.</w:t>
            </w:r>
          </w:p>
        </w:tc>
      </w:tr>
      <w:tr w:rsidR="00572F68" w:rsidRPr="00B94D00" w14:paraId="18AD9CE4" w14:textId="77777777" w:rsidTr="005C0B53">
        <w:trPr>
          <w:cantSplit/>
        </w:trPr>
        <w:tc>
          <w:tcPr>
            <w:tcW w:w="1117" w:type="pct"/>
            <w:gridSpan w:val="2"/>
          </w:tcPr>
          <w:p w14:paraId="364AA79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i</w:t>
            </w:r>
          </w:p>
        </w:tc>
        <w:tc>
          <w:tcPr>
            <w:tcW w:w="378" w:type="pct"/>
          </w:tcPr>
          <w:p w14:paraId="690B9A6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D2F3FC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15-minute Settlement Interval.</w:t>
            </w:r>
          </w:p>
        </w:tc>
      </w:tr>
      <w:tr w:rsidR="00572F68" w:rsidRPr="00B94D00" w14:paraId="790697E5" w14:textId="77777777" w:rsidTr="005C0B53">
        <w:trPr>
          <w:cantSplit/>
        </w:trPr>
        <w:tc>
          <w:tcPr>
            <w:tcW w:w="1117" w:type="pct"/>
            <w:gridSpan w:val="2"/>
          </w:tcPr>
          <w:p w14:paraId="57689F4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h</w:t>
            </w:r>
          </w:p>
        </w:tc>
        <w:tc>
          <w:tcPr>
            <w:tcW w:w="378" w:type="pct"/>
          </w:tcPr>
          <w:p w14:paraId="63B37FCB"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83A8B8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The hour that includes the Settlement Interval </w:t>
            </w:r>
            <w:r w:rsidRPr="00B94D00">
              <w:rPr>
                <w:rFonts w:eastAsia="Times New Roman"/>
                <w:i/>
                <w:iCs/>
                <w:sz w:val="20"/>
                <w:szCs w:val="20"/>
              </w:rPr>
              <w:t>i</w:t>
            </w:r>
            <w:r w:rsidRPr="00B94D00">
              <w:rPr>
                <w:rFonts w:eastAsia="Times New Roman"/>
                <w:iCs/>
                <w:sz w:val="20"/>
                <w:szCs w:val="20"/>
              </w:rPr>
              <w:t xml:space="preserve">. </w:t>
            </w:r>
          </w:p>
        </w:tc>
      </w:tr>
      <w:tr w:rsidR="00572F68" w:rsidRPr="00B94D00" w14:paraId="749D2429" w14:textId="77777777" w:rsidTr="005C0B53">
        <w:trPr>
          <w:cantSplit/>
        </w:trPr>
        <w:tc>
          <w:tcPr>
            <w:tcW w:w="1117" w:type="pct"/>
            <w:gridSpan w:val="2"/>
          </w:tcPr>
          <w:p w14:paraId="0CFE29B3" w14:textId="77777777" w:rsidR="00572F68" w:rsidRPr="00B94D00" w:rsidRDefault="00572F68" w:rsidP="005C0B53">
            <w:pPr>
              <w:spacing w:after="60"/>
              <w:rPr>
                <w:rFonts w:eastAsia="Times New Roman"/>
                <w:i/>
                <w:iCs/>
                <w:sz w:val="20"/>
                <w:szCs w:val="20"/>
              </w:rPr>
            </w:pPr>
            <w:proofErr w:type="spellStart"/>
            <w:r w:rsidRPr="00B94D00">
              <w:rPr>
                <w:rFonts w:eastAsia="Times New Roman"/>
                <w:i/>
                <w:iCs/>
                <w:sz w:val="20"/>
                <w:szCs w:val="20"/>
              </w:rPr>
              <w:t>ruc</w:t>
            </w:r>
            <w:proofErr w:type="spellEnd"/>
          </w:p>
        </w:tc>
        <w:tc>
          <w:tcPr>
            <w:tcW w:w="378" w:type="pct"/>
          </w:tcPr>
          <w:p w14:paraId="0D927519"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46A2F4F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RUC process for which this RUC Shortfall Ratio Share is calculated.</w:t>
            </w:r>
          </w:p>
        </w:tc>
      </w:tr>
    </w:tbl>
    <w:p w14:paraId="4B813713" w14:textId="77777777" w:rsidR="00572F68" w:rsidRPr="00B94D00" w:rsidRDefault="00572F68" w:rsidP="00572F68">
      <w:pPr>
        <w:keepNext/>
        <w:tabs>
          <w:tab w:val="left" w:pos="900"/>
        </w:tabs>
        <w:spacing w:before="240" w:after="240"/>
        <w:ind w:left="900" w:hanging="900"/>
        <w:outlineLvl w:val="1"/>
        <w:rPr>
          <w:b/>
          <w:szCs w:val="20"/>
        </w:rPr>
      </w:pPr>
      <w:bookmarkStart w:id="795" w:name="_Toc73215970"/>
      <w:bookmarkStart w:id="796" w:name="_Toc397504905"/>
      <w:bookmarkStart w:id="797" w:name="_Toc402357033"/>
      <w:bookmarkStart w:id="798" w:name="_Toc422486413"/>
      <w:bookmarkStart w:id="799" w:name="_Toc433093265"/>
      <w:bookmarkStart w:id="800" w:name="_Toc433093423"/>
      <w:bookmarkStart w:id="801" w:name="_Toc440874654"/>
      <w:bookmarkStart w:id="802" w:name="_Toc448142209"/>
      <w:bookmarkStart w:id="803" w:name="_Toc448142366"/>
      <w:bookmarkStart w:id="804" w:name="_Toc458770202"/>
      <w:bookmarkStart w:id="805" w:name="_Toc459294170"/>
      <w:bookmarkStart w:id="806" w:name="_Toc463262663"/>
      <w:bookmarkStart w:id="807" w:name="_Toc468286735"/>
      <w:bookmarkStart w:id="808" w:name="_Toc481502781"/>
      <w:bookmarkStart w:id="809" w:name="_Toc496079951"/>
      <w:bookmarkStart w:id="810" w:name="_Toc135992206"/>
      <w:bookmarkStart w:id="811" w:name="_Toc135992230"/>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r w:rsidRPr="00B94D00">
        <w:rPr>
          <w:b/>
          <w:szCs w:val="20"/>
        </w:rPr>
        <w:lastRenderedPageBreak/>
        <w:t>6.1</w:t>
      </w:r>
      <w:r w:rsidRPr="00B94D00">
        <w:rPr>
          <w:b/>
          <w:szCs w:val="20"/>
        </w:rPr>
        <w:tab/>
        <w:t>Introduction</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p>
    <w:p w14:paraId="372AA93F" w14:textId="77777777" w:rsidR="00572F68" w:rsidRPr="00B94D00" w:rsidRDefault="00572F68" w:rsidP="00572F68">
      <w:pPr>
        <w:spacing w:after="240"/>
        <w:ind w:left="720" w:hanging="720"/>
        <w:rPr>
          <w:iCs/>
          <w:szCs w:val="20"/>
        </w:rPr>
      </w:pPr>
      <w:r w:rsidRPr="00B94D00">
        <w:rPr>
          <w:iCs/>
          <w:szCs w:val="20"/>
        </w:rPr>
        <w:t>(1)</w:t>
      </w:r>
      <w:r w:rsidRPr="00B94D00">
        <w:rPr>
          <w:iCs/>
          <w:szCs w:val="20"/>
        </w:rPr>
        <w:tab/>
        <w:t>This Section addresses the following components: the Adjustment Period and Real-Time Operations, including Emergency Operations.</w:t>
      </w:r>
    </w:p>
    <w:p w14:paraId="7AABAB74" w14:textId="77777777" w:rsidR="00572F68" w:rsidRPr="00B94D00" w:rsidRDefault="00572F68" w:rsidP="00572F68">
      <w:pPr>
        <w:spacing w:after="240"/>
        <w:ind w:left="720" w:hanging="720"/>
        <w:rPr>
          <w:iCs/>
          <w:szCs w:val="20"/>
        </w:rPr>
      </w:pPr>
      <w:r w:rsidRPr="00B94D00">
        <w:rPr>
          <w:iCs/>
          <w:szCs w:val="20"/>
        </w:rPr>
        <w:t>(2)</w:t>
      </w:r>
      <w:r w:rsidRPr="00B94D00">
        <w:rPr>
          <w:iCs/>
          <w:szCs w:val="20"/>
        </w:rPr>
        <w:tab/>
        <w:t xml:space="preserve">The Adjustment Period provides each Qualified Scheduling Entity (QSE) </w:t>
      </w:r>
      <w:proofErr w:type="gramStart"/>
      <w:r w:rsidRPr="00B94D00">
        <w:rPr>
          <w:iCs/>
          <w:szCs w:val="20"/>
        </w:rPr>
        <w:t>the</w:t>
      </w:r>
      <w:proofErr w:type="gramEnd"/>
      <w:r w:rsidRPr="00B94D00">
        <w:rPr>
          <w:iCs/>
          <w:szCs w:val="20"/>
        </w:rPr>
        <w:t xml:space="preserve"> opportunity to adjust its trades, Self-Schedules, and Resource commitments as more accurate information becomes available under Section 6.4, Adjustment Period.  During the Adjustment Period, ERCOT continues to evaluate system sufficiency and security by </w:t>
      </w:r>
      <w:proofErr w:type="gramStart"/>
      <w:r w:rsidRPr="00B94D00">
        <w:rPr>
          <w:iCs/>
          <w:szCs w:val="20"/>
        </w:rPr>
        <w:t>use of</w:t>
      </w:r>
      <w:proofErr w:type="gramEnd"/>
      <w:r w:rsidRPr="00B94D00">
        <w:rPr>
          <w:iCs/>
          <w:szCs w:val="20"/>
        </w:rPr>
        <w:t xml:space="preserve"> Hour-Ahead Reliability Unit Commitment (RUC) processes, as described in Section 5, Transmission Security Analysis and Reliability Unit Commitment.</w:t>
      </w:r>
    </w:p>
    <w:p w14:paraId="26DD6B9E" w14:textId="77777777" w:rsidR="00572F68" w:rsidRPr="00B94D00" w:rsidRDefault="00572F68" w:rsidP="00572F68">
      <w:pPr>
        <w:spacing w:before="240" w:after="240"/>
        <w:ind w:left="720" w:hanging="720"/>
        <w:rPr>
          <w:iCs/>
          <w:szCs w:val="20"/>
        </w:rPr>
      </w:pPr>
      <w:r w:rsidRPr="00B94D00">
        <w:rPr>
          <w:iCs/>
          <w:szCs w:val="20"/>
        </w:rPr>
        <w:t>(3)</w:t>
      </w:r>
      <w:r w:rsidRPr="00B94D00">
        <w:rPr>
          <w:iCs/>
          <w:szCs w:val="20"/>
        </w:rPr>
        <w:tab/>
        <w:t>During Real-Time operations,</w:t>
      </w:r>
      <w:r w:rsidRPr="00B94D00">
        <w:rPr>
          <w:b/>
          <w:bCs/>
          <w:iCs/>
          <w:szCs w:val="20"/>
        </w:rPr>
        <w:t xml:space="preserve"> </w:t>
      </w:r>
      <w:r w:rsidRPr="00B94D00">
        <w:rPr>
          <w:iCs/>
          <w:szCs w:val="20"/>
        </w:rPr>
        <w:t xml:space="preserve">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w:t>
      </w:r>
      <w:del w:id="812" w:author="ERCOT" w:date="2024-03-19T14:34:00Z">
        <w:r w:rsidRPr="00B94D00" w:rsidDel="009C2DEC">
          <w:rPr>
            <w:iCs/>
            <w:szCs w:val="20"/>
          </w:rPr>
          <w:delText xml:space="preserve">and </w:delText>
        </w:r>
      </w:del>
      <w:r w:rsidRPr="00B94D00">
        <w:rPr>
          <w:iCs/>
          <w:szCs w:val="20"/>
        </w:rPr>
        <w:t>Non-Spinning Reserve (Non-Spin)</w:t>
      </w:r>
      <w:ins w:id="813" w:author="ERCOT" w:date="2024-01-17T13:14:00Z">
        <w:r w:rsidRPr="00B94D00">
          <w:rPr>
            <w:iCs/>
            <w:szCs w:val="20"/>
          </w:rPr>
          <w:t xml:space="preserve">, and </w:t>
        </w:r>
      </w:ins>
      <w:ins w:id="814" w:author="ERCOT" w:date="2025-07-29T11:48:00Z" w16du:dateUtc="2025-07-29T16:48:00Z">
        <w:r w:rsidRPr="00B94D00">
          <w:rPr>
            <w:iCs/>
            <w:szCs w:val="20"/>
          </w:rPr>
          <w:t>Dispatchable Reliability Reserve Service (</w:t>
        </w:r>
      </w:ins>
      <w:ins w:id="815" w:author="ERCOT" w:date="2024-01-17T13:14:00Z">
        <w:r w:rsidRPr="00B94D00">
          <w:rPr>
            <w:iCs/>
            <w:szCs w:val="20"/>
          </w:rPr>
          <w:t>DRRS</w:t>
        </w:r>
      </w:ins>
      <w:ins w:id="816" w:author="ERCOT" w:date="2025-07-29T11:48:00Z" w16du:dateUtc="2025-07-29T16:48:00Z">
        <w:r w:rsidRPr="00B94D00">
          <w:rPr>
            <w:iCs/>
            <w:szCs w:val="20"/>
          </w:rPr>
          <w:t>)</w:t>
        </w:r>
      </w:ins>
      <w:r w:rsidRPr="00B94D00">
        <w:rPr>
          <w:iCs/>
          <w:szCs w:val="20"/>
        </w:rPr>
        <w:t xml:space="preserve"> to control frequency and solve potential reliability issues.</w:t>
      </w:r>
    </w:p>
    <w:p w14:paraId="17764439" w14:textId="77777777" w:rsidR="00572F68" w:rsidRPr="00B94D00" w:rsidRDefault="00572F68" w:rsidP="00572F68">
      <w:pPr>
        <w:spacing w:after="240"/>
        <w:ind w:left="720" w:hanging="720"/>
        <w:rPr>
          <w:iCs/>
          <w:szCs w:val="20"/>
        </w:rPr>
      </w:pPr>
      <w:r w:rsidRPr="00B94D00">
        <w:rPr>
          <w:iCs/>
          <w:szCs w:val="20"/>
        </w:rPr>
        <w:t>(4)</w:t>
      </w:r>
      <w:r w:rsidRPr="00B94D00">
        <w:rPr>
          <w:iCs/>
          <w:szCs w:val="20"/>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B94D00">
        <w:rPr>
          <w:iCs/>
          <w:szCs w:val="20"/>
        </w:rPr>
        <w:t>all of</w:t>
      </w:r>
      <w:proofErr w:type="gramEnd"/>
      <w:r w:rsidRPr="00B94D00">
        <w:rPr>
          <w:iCs/>
          <w:szCs w:val="20"/>
        </w:rPr>
        <w:t xml:space="preserve"> the executions of SCED in the Settlement Interval.  Similarly, Real-Time Ancillary Service Settlements use Real-Time Market Clearing Prices for Capacity (MCPCs) for a 15-minute Settlement Interval, using the MCPCs from </w:t>
      </w:r>
      <w:proofErr w:type="gramStart"/>
      <w:r w:rsidRPr="00B94D00">
        <w:rPr>
          <w:iCs/>
          <w:szCs w:val="20"/>
        </w:rPr>
        <w:t>all of</w:t>
      </w:r>
      <w:proofErr w:type="gramEnd"/>
      <w:r w:rsidRPr="00B94D00">
        <w:rPr>
          <w:iCs/>
          <w:szCs w:val="20"/>
        </w:rPr>
        <w:t xml:space="preserve">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p w14:paraId="2F23FE8C" w14:textId="77777777" w:rsidR="00572F68" w:rsidRPr="00B94D00" w:rsidRDefault="00572F68" w:rsidP="00572F68">
      <w:pPr>
        <w:spacing w:before="240" w:after="240"/>
        <w:ind w:left="720" w:hanging="720"/>
      </w:pPr>
      <w:r w:rsidRPr="00B94D00">
        <w:t>(5)</w:t>
      </w:r>
      <w:r w:rsidRPr="00B94D00">
        <w:tab/>
        <w:t>To the extent that the ERCOT CEO or designee determines that Market Participant activities have produced an outcome inconsistent with the efficient operation of the ERCOT-administered markets as defined in subsection (c)(2) of P.U.C. S</w:t>
      </w:r>
      <w:r w:rsidRPr="00B94D00">
        <w:rPr>
          <w:smallCaps/>
        </w:rPr>
        <w:t>ubst</w:t>
      </w:r>
      <w:r w:rsidRPr="00B94D00">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12E91169" w14:textId="77777777" w:rsidR="00572F68" w:rsidRPr="00B94D00" w:rsidRDefault="00572F68" w:rsidP="00572F68">
      <w:pPr>
        <w:keepNext/>
        <w:widowControl w:val="0"/>
        <w:tabs>
          <w:tab w:val="left" w:pos="1260"/>
        </w:tabs>
        <w:spacing w:before="480" w:after="240"/>
        <w:ind w:left="1267" w:hanging="1267"/>
        <w:outlineLvl w:val="3"/>
        <w:rPr>
          <w:rFonts w:eastAsia="Times New Roman"/>
          <w:b/>
          <w:bCs/>
          <w:snapToGrid w:val="0"/>
          <w:szCs w:val="20"/>
        </w:rPr>
      </w:pPr>
      <w:bookmarkStart w:id="817" w:name="_Toc204411610"/>
      <w:r w:rsidRPr="00B94D00">
        <w:rPr>
          <w:rFonts w:eastAsia="Times New Roman"/>
          <w:b/>
          <w:bCs/>
          <w:snapToGrid w:val="0"/>
          <w:szCs w:val="20"/>
        </w:rPr>
        <w:lastRenderedPageBreak/>
        <w:t>6.5.7.3</w:t>
      </w:r>
      <w:r w:rsidRPr="00B94D00">
        <w:rPr>
          <w:rFonts w:eastAsia="Times New Roman"/>
          <w:b/>
          <w:bCs/>
          <w:snapToGrid w:val="0"/>
          <w:szCs w:val="20"/>
        </w:rPr>
        <w:tab/>
        <w:t>Security Constrained Economic Dispatch</w:t>
      </w:r>
      <w:bookmarkEnd w:id="817"/>
    </w:p>
    <w:p w14:paraId="124DA6BD" w14:textId="77777777" w:rsidR="00572F68" w:rsidRPr="00B94D00" w:rsidRDefault="00572F68" w:rsidP="00572F68">
      <w:pPr>
        <w:spacing w:after="240"/>
        <w:ind w:left="720" w:hanging="720"/>
        <w:rPr>
          <w:rFonts w:eastAsia="Times New Roman"/>
          <w:szCs w:val="20"/>
        </w:rPr>
      </w:pPr>
      <w:bookmarkStart w:id="818" w:name="_Toc135992286"/>
      <w:bookmarkEnd w:id="811"/>
      <w:r w:rsidRPr="00B94D00">
        <w:rPr>
          <w:rFonts w:eastAsia="Times New Roman"/>
          <w:iCs/>
          <w:szCs w:val="20"/>
        </w:rPr>
        <w:t>(1)</w:t>
      </w:r>
      <w:r w:rsidRPr="00B94D00">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RTM Energy Bids to determine Resource Dispatch Instructions and Ancillary Service awards by maximizing bid-based revenues minus offer-based costs, subject </w:t>
      </w:r>
      <w:proofErr w:type="gramStart"/>
      <w:r w:rsidRPr="00B94D00">
        <w:rPr>
          <w:rFonts w:eastAsia="Times New Roman"/>
          <w:iCs/>
          <w:szCs w:val="20"/>
        </w:rPr>
        <w:t>to power</w:t>
      </w:r>
      <w:proofErr w:type="gramEnd"/>
      <w:r w:rsidRPr="00B94D00">
        <w:rPr>
          <w:rFonts w:eastAsia="Times New Roman"/>
          <w:iCs/>
          <w:szCs w:val="20"/>
        </w:rPr>
        <w:t xml:space="preserve">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B94D00">
        <w:rPr>
          <w:rFonts w:eastAsia="Times New Roman"/>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B94D00">
        <w:rPr>
          <w:rFonts w:eastAsia="Times New Roman"/>
          <w:szCs w:val="20"/>
        </w:rPr>
        <w:t>taking into account</w:t>
      </w:r>
      <w:proofErr w:type="gramEnd"/>
      <w:r w:rsidRPr="00B94D00">
        <w:rPr>
          <w:rFonts w:eastAsia="Times New Roman"/>
          <w:szCs w:val="20"/>
        </w:rPr>
        <w:t xml:space="preserve"> SCED duration requirements for energy and Ancillary Services </w:t>
      </w:r>
      <w:proofErr w:type="gramStart"/>
      <w:r w:rsidRPr="00B94D00">
        <w:rPr>
          <w:rFonts w:eastAsia="Times New Roman"/>
          <w:szCs w:val="20"/>
        </w:rPr>
        <w:t>and also</w:t>
      </w:r>
      <w:proofErr w:type="gramEnd"/>
      <w:r w:rsidRPr="00B94D00">
        <w:rPr>
          <w:rFonts w:eastAsia="Times New Roman"/>
          <w:szCs w:val="20"/>
        </w:rPr>
        <w:t xml:space="preserve"> that do not violate the ESR’s Minimum State of Charge (</w:t>
      </w:r>
      <w:proofErr w:type="spellStart"/>
      <w:r w:rsidRPr="00B94D00">
        <w:rPr>
          <w:rFonts w:eastAsia="Times New Roman"/>
          <w:szCs w:val="20"/>
        </w:rPr>
        <w:t>MinSOC</w:t>
      </w:r>
      <w:proofErr w:type="spellEnd"/>
      <w:r w:rsidRPr="00B94D00">
        <w:rPr>
          <w:rFonts w:eastAsia="Times New Roman"/>
          <w:szCs w:val="20"/>
        </w:rPr>
        <w:t>) and Maximum State of Charge (</w:t>
      </w:r>
      <w:proofErr w:type="spellStart"/>
      <w:r w:rsidRPr="00B94D00">
        <w:rPr>
          <w:rFonts w:eastAsia="Times New Roman"/>
          <w:szCs w:val="20"/>
        </w:rPr>
        <w:t>MaxSOC</w:t>
      </w:r>
      <w:proofErr w:type="spellEnd"/>
      <w:r w:rsidRPr="00B94D00">
        <w:rPr>
          <w:rFonts w:eastAsia="Times New Roman"/>
          <w:szCs w:val="20"/>
        </w:rPr>
        <w:t>) limits.</w:t>
      </w:r>
      <w:ins w:id="819" w:author="ERCOT" w:date="2025-12-09T16:12:00Z" w16du:dateUtc="2025-12-09T22:12:00Z">
        <w:r w:rsidRPr="001A5A36">
          <w:t xml:space="preserve"> </w:t>
        </w:r>
        <w:r>
          <w:t xml:space="preserve"> SCED will also account for any DRRS awards that can ‘overlap’ with energy and other Ancillary Service awards as a function of the DRRS Release Factor (DRRSRF) whenever DRRSRF is greater than 0.</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1C58CE15"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8025FF9"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(1) above with the following upon system implementation:]</w:t>
            </w:r>
          </w:p>
          <w:p w14:paraId="1E28BFF5" w14:textId="77777777" w:rsidR="00572F68" w:rsidRPr="00B94D00" w:rsidRDefault="00572F68" w:rsidP="005C0B53">
            <w:pPr>
              <w:spacing w:after="240"/>
              <w:ind w:left="720" w:hanging="720"/>
              <w:rPr>
                <w:rFonts w:eastAsia="Times New Roman"/>
                <w:szCs w:val="20"/>
              </w:rPr>
            </w:pPr>
            <w:r w:rsidRPr="00B94D00">
              <w:rPr>
                <w:rFonts w:eastAsia="Times New Roman"/>
                <w:iCs/>
                <w:szCs w:val="20"/>
              </w:rPr>
              <w:t>(1)</w:t>
            </w:r>
            <w:r w:rsidRPr="00B94D00">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B94D00">
              <w:rPr>
                <w:rFonts w:eastAsia="Times New Roman"/>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B94D00">
              <w:rPr>
                <w:rFonts w:eastAsia="Times New Roman"/>
                <w:szCs w:val="20"/>
              </w:rPr>
              <w:t>taking into account</w:t>
            </w:r>
            <w:proofErr w:type="gramEnd"/>
            <w:r w:rsidRPr="00B94D00">
              <w:rPr>
                <w:rFonts w:eastAsia="Times New Roman"/>
                <w:szCs w:val="20"/>
              </w:rPr>
              <w:t xml:space="preserve"> SCED duration requirements for energy and Ancillary Services </w:t>
            </w:r>
            <w:proofErr w:type="gramStart"/>
            <w:r w:rsidRPr="00B94D00">
              <w:rPr>
                <w:rFonts w:eastAsia="Times New Roman"/>
                <w:szCs w:val="20"/>
              </w:rPr>
              <w:t>and also</w:t>
            </w:r>
            <w:proofErr w:type="gramEnd"/>
            <w:r w:rsidRPr="00B94D00">
              <w:rPr>
                <w:rFonts w:eastAsia="Times New Roman"/>
                <w:szCs w:val="20"/>
              </w:rPr>
              <w:t xml:space="preserve"> that do not violate the ESR’s Minimum State of Charge (</w:t>
            </w:r>
            <w:proofErr w:type="spellStart"/>
            <w:r w:rsidRPr="00B94D00">
              <w:rPr>
                <w:rFonts w:eastAsia="Times New Roman"/>
                <w:szCs w:val="20"/>
              </w:rPr>
              <w:t>MinSOC</w:t>
            </w:r>
            <w:proofErr w:type="spellEnd"/>
            <w:r w:rsidRPr="00B94D00">
              <w:rPr>
                <w:rFonts w:eastAsia="Times New Roman"/>
                <w:szCs w:val="20"/>
              </w:rPr>
              <w:t>) and Maximum State of Charge (</w:t>
            </w:r>
            <w:proofErr w:type="spellStart"/>
            <w:r w:rsidRPr="00B94D00">
              <w:rPr>
                <w:rFonts w:eastAsia="Times New Roman"/>
                <w:szCs w:val="20"/>
              </w:rPr>
              <w:t>MaxSOC</w:t>
            </w:r>
            <w:proofErr w:type="spellEnd"/>
            <w:r w:rsidRPr="00B94D00">
              <w:rPr>
                <w:rFonts w:eastAsia="Times New Roman"/>
                <w:szCs w:val="20"/>
              </w:rPr>
              <w:t>) limits.</w:t>
            </w:r>
            <w:ins w:id="820" w:author="ERCOT" w:date="2025-12-09T16:12:00Z" w16du:dateUtc="2025-12-09T22:12:00Z">
              <w:r>
                <w:t xml:space="preserve">  SCED will also account for any DRRS awards that can ‘overlap’ </w:t>
              </w:r>
              <w:r>
                <w:lastRenderedPageBreak/>
                <w:t>with energy and other Ancillary Service awards as a function of the DRRS Release Factor (DRRSRF) whenever DRRSRF is greater than 0.</w:t>
              </w:r>
            </w:ins>
          </w:p>
        </w:tc>
      </w:tr>
    </w:tbl>
    <w:p w14:paraId="15E6B853"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lastRenderedPageBreak/>
        <w:t>(2)</w:t>
      </w:r>
      <w:r w:rsidRPr="00B94D00">
        <w:rPr>
          <w:rFonts w:eastAsia="Times New Roman"/>
          <w:szCs w:val="20"/>
        </w:rPr>
        <w:tab/>
        <w:t>The SCED solution must monitor cumulative deployment of Regulation Services and ensure that Regulation Services deployment is minimized over time.</w:t>
      </w:r>
    </w:p>
    <w:p w14:paraId="4F3A0093"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(3)</w:t>
      </w:r>
      <w:r w:rsidRPr="00B94D00">
        <w:rPr>
          <w:rFonts w:eastAsia="Times New Roman"/>
          <w:szCs w:val="20"/>
        </w:rPr>
        <w:tab/>
        <w:t>In the Generation To Be Dispatched (GTBD) determined by LFC, ERCOT shall subtract the sum of the telemetered net real power consumption from all CLRs available to SCED.</w:t>
      </w:r>
    </w:p>
    <w:p w14:paraId="7F34D89F"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29674812"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Non-IRRs without Energy Offer Curves</w:t>
      </w:r>
    </w:p>
    <w:p w14:paraId="7A449B33"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w:t>
      </w:r>
      <w:r w:rsidRPr="00B94D00">
        <w:rPr>
          <w:rFonts w:eastAsia="Times New Roman"/>
          <w:szCs w:val="20"/>
        </w:rPr>
        <w:tab/>
        <w:t>ERCOT shall create a monotonically non-decreasing proxy Energy Offer Curve as described below for:</w:t>
      </w:r>
    </w:p>
    <w:p w14:paraId="3502EA5D"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572F68" w:rsidRPr="00B94D00" w14:paraId="1510C0B1" w14:textId="77777777" w:rsidTr="005C0B53">
        <w:trPr>
          <w:jc w:val="center"/>
        </w:trPr>
        <w:tc>
          <w:tcPr>
            <w:tcW w:w="3780" w:type="dxa"/>
          </w:tcPr>
          <w:p w14:paraId="4BE5CEEC"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520" w:type="dxa"/>
          </w:tcPr>
          <w:p w14:paraId="4A40051B"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5AF67803" w14:textId="77777777" w:rsidTr="005C0B53">
        <w:trPr>
          <w:jc w:val="center"/>
        </w:trPr>
        <w:tc>
          <w:tcPr>
            <w:tcW w:w="3780" w:type="dxa"/>
          </w:tcPr>
          <w:p w14:paraId="3EBCFEA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w:t>
            </w:r>
          </w:p>
        </w:tc>
        <w:tc>
          <w:tcPr>
            <w:tcW w:w="2520" w:type="dxa"/>
          </w:tcPr>
          <w:p w14:paraId="7381F08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RTSWCAP</w:t>
            </w:r>
          </w:p>
        </w:tc>
      </w:tr>
      <w:tr w:rsidR="00572F68" w:rsidRPr="00B94D00" w14:paraId="448326EF" w14:textId="77777777" w:rsidTr="005C0B53">
        <w:trPr>
          <w:jc w:val="center"/>
        </w:trPr>
        <w:tc>
          <w:tcPr>
            <w:tcW w:w="3780" w:type="dxa"/>
          </w:tcPr>
          <w:p w14:paraId="3C66F1D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Output Schedule MW plus 1 MW</w:t>
            </w:r>
          </w:p>
        </w:tc>
        <w:tc>
          <w:tcPr>
            <w:tcW w:w="2520" w:type="dxa"/>
          </w:tcPr>
          <w:p w14:paraId="5457B9E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RTSWCAP minus $0.01</w:t>
            </w:r>
          </w:p>
        </w:tc>
      </w:tr>
      <w:tr w:rsidR="00572F68" w:rsidRPr="00B94D00" w14:paraId="0535A154" w14:textId="77777777" w:rsidTr="005C0B53">
        <w:trPr>
          <w:jc w:val="center"/>
        </w:trPr>
        <w:tc>
          <w:tcPr>
            <w:tcW w:w="3780" w:type="dxa"/>
          </w:tcPr>
          <w:p w14:paraId="7679871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Output Schedule MW</w:t>
            </w:r>
          </w:p>
        </w:tc>
        <w:tc>
          <w:tcPr>
            <w:tcW w:w="2520" w:type="dxa"/>
          </w:tcPr>
          <w:p w14:paraId="2F41AA7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-$249.99</w:t>
            </w:r>
          </w:p>
        </w:tc>
      </w:tr>
      <w:tr w:rsidR="00572F68" w:rsidRPr="00B94D00" w14:paraId="065E439D" w14:textId="77777777" w:rsidTr="005C0B53">
        <w:trPr>
          <w:jc w:val="center"/>
        </w:trPr>
        <w:tc>
          <w:tcPr>
            <w:tcW w:w="3780" w:type="dxa"/>
          </w:tcPr>
          <w:p w14:paraId="757ABDE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w:t>
            </w:r>
          </w:p>
        </w:tc>
        <w:tc>
          <w:tcPr>
            <w:tcW w:w="2520" w:type="dxa"/>
          </w:tcPr>
          <w:p w14:paraId="00D4FF9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tc>
      </w:tr>
    </w:tbl>
    <w:p w14:paraId="695485E5"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Non-IRRs without full-range Energy Offer Curves </w:t>
      </w:r>
    </w:p>
    <w:p w14:paraId="6AA19FCD"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572F68" w:rsidRPr="00B94D00" w14:paraId="4FEBBCA8" w14:textId="77777777" w:rsidTr="005C0B53">
        <w:trPr>
          <w:jc w:val="center"/>
        </w:trPr>
        <w:tc>
          <w:tcPr>
            <w:tcW w:w="3891" w:type="dxa"/>
          </w:tcPr>
          <w:p w14:paraId="557C74DB"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630" w:type="dxa"/>
          </w:tcPr>
          <w:p w14:paraId="229BD94A"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2CA9B7AE" w14:textId="77777777" w:rsidTr="005C0B53">
        <w:trPr>
          <w:jc w:val="center"/>
        </w:trPr>
        <w:tc>
          <w:tcPr>
            <w:tcW w:w="3891" w:type="dxa"/>
          </w:tcPr>
          <w:p w14:paraId="21B14B8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(if more than highest MW in submitted Energy Offer Curve)</w:t>
            </w:r>
          </w:p>
        </w:tc>
        <w:tc>
          <w:tcPr>
            <w:tcW w:w="2630" w:type="dxa"/>
          </w:tcPr>
          <w:p w14:paraId="29AB535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highest MW in submitted Energy Offer Curve</w:t>
            </w:r>
          </w:p>
        </w:tc>
      </w:tr>
      <w:tr w:rsidR="00572F68" w:rsidRPr="00B94D00" w14:paraId="02CDD4A0" w14:textId="77777777" w:rsidTr="005C0B53">
        <w:trPr>
          <w:jc w:val="center"/>
        </w:trPr>
        <w:tc>
          <w:tcPr>
            <w:tcW w:w="3891" w:type="dxa"/>
          </w:tcPr>
          <w:p w14:paraId="05F85E1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Offer Curve</w:t>
            </w:r>
          </w:p>
        </w:tc>
        <w:tc>
          <w:tcPr>
            <w:tcW w:w="2630" w:type="dxa"/>
          </w:tcPr>
          <w:p w14:paraId="243E3D9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Offer Curve</w:t>
            </w:r>
          </w:p>
        </w:tc>
      </w:tr>
      <w:tr w:rsidR="00572F68" w:rsidRPr="00B94D00" w14:paraId="3973297D" w14:textId="77777777" w:rsidTr="005C0B53">
        <w:trPr>
          <w:jc w:val="center"/>
        </w:trPr>
        <w:tc>
          <w:tcPr>
            <w:tcW w:w="3891" w:type="dxa"/>
          </w:tcPr>
          <w:p w14:paraId="2D62C0E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2630" w:type="dxa"/>
          </w:tcPr>
          <w:p w14:paraId="408E983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-$249.99</w:t>
            </w:r>
          </w:p>
        </w:tc>
      </w:tr>
      <w:tr w:rsidR="00572F68" w:rsidRPr="00B94D00" w14:paraId="52D4F7BD" w14:textId="77777777" w:rsidTr="005C0B53">
        <w:trPr>
          <w:jc w:val="center"/>
        </w:trPr>
        <w:tc>
          <w:tcPr>
            <w:tcW w:w="3891" w:type="dxa"/>
          </w:tcPr>
          <w:p w14:paraId="120B654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(if less than lowest MW in Energy Offer Curve)</w:t>
            </w:r>
          </w:p>
        </w:tc>
        <w:tc>
          <w:tcPr>
            <w:tcW w:w="2630" w:type="dxa"/>
          </w:tcPr>
          <w:p w14:paraId="5A38DF2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tc>
      </w:tr>
    </w:tbl>
    <w:p w14:paraId="4F30E613"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lastRenderedPageBreak/>
        <w:t>(c)</w:t>
      </w:r>
      <w:r w:rsidRPr="00B94D00">
        <w:rPr>
          <w:rFonts w:eastAsia="Times New Roman"/>
          <w:szCs w:val="20"/>
        </w:rPr>
        <w:tab/>
        <w:t>IRRs</w:t>
      </w:r>
    </w:p>
    <w:p w14:paraId="21F74DA2"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572F68" w:rsidRPr="00B94D00" w14:paraId="2675D230" w14:textId="77777777" w:rsidTr="005C0B53">
        <w:trPr>
          <w:jc w:val="center"/>
        </w:trPr>
        <w:tc>
          <w:tcPr>
            <w:tcW w:w="3870" w:type="dxa"/>
          </w:tcPr>
          <w:p w14:paraId="2769F474"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610" w:type="dxa"/>
          </w:tcPr>
          <w:p w14:paraId="26D3CD40"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1E39D55F" w14:textId="77777777" w:rsidTr="005C0B53">
        <w:trPr>
          <w:jc w:val="center"/>
        </w:trPr>
        <w:tc>
          <w:tcPr>
            <w:tcW w:w="3870" w:type="dxa"/>
          </w:tcPr>
          <w:p w14:paraId="110D4F4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w:t>
            </w:r>
          </w:p>
        </w:tc>
        <w:tc>
          <w:tcPr>
            <w:tcW w:w="2610" w:type="dxa"/>
          </w:tcPr>
          <w:p w14:paraId="46A760D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$1,500</w:t>
            </w:r>
          </w:p>
        </w:tc>
      </w:tr>
      <w:tr w:rsidR="00572F68" w:rsidRPr="00B94D00" w14:paraId="4EA12338" w14:textId="77777777" w:rsidTr="005C0B53">
        <w:trPr>
          <w:jc w:val="center"/>
        </w:trPr>
        <w:tc>
          <w:tcPr>
            <w:tcW w:w="3870" w:type="dxa"/>
          </w:tcPr>
          <w:p w14:paraId="2BBB4DC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minus 1 MW</w:t>
            </w:r>
          </w:p>
        </w:tc>
        <w:tc>
          <w:tcPr>
            <w:tcW w:w="2610" w:type="dxa"/>
          </w:tcPr>
          <w:p w14:paraId="4BA3312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-$249.99</w:t>
            </w:r>
          </w:p>
        </w:tc>
      </w:tr>
      <w:tr w:rsidR="00572F68" w:rsidRPr="00B94D00" w14:paraId="09087E41" w14:textId="77777777" w:rsidTr="005C0B53">
        <w:trPr>
          <w:jc w:val="center"/>
        </w:trPr>
        <w:tc>
          <w:tcPr>
            <w:tcW w:w="3870" w:type="dxa"/>
          </w:tcPr>
          <w:p w14:paraId="16D0FFD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w:t>
            </w:r>
          </w:p>
        </w:tc>
        <w:tc>
          <w:tcPr>
            <w:tcW w:w="2610" w:type="dxa"/>
          </w:tcPr>
          <w:p w14:paraId="6AF30B6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tc>
      </w:tr>
    </w:tbl>
    <w:p w14:paraId="25E03A63"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(ii)</w:t>
      </w:r>
      <w:r w:rsidRPr="00B94D00">
        <w:rPr>
          <w:rFonts w:eastAsia="Times New Roman"/>
          <w:szCs w:val="20"/>
        </w:rPr>
        <w:tab/>
        <w:t>For each IRR for which its QSE has submitted an Energy Offer Curve that does not cover the full range of the IRR’s available capacity,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572F68" w:rsidRPr="00B94D00" w14:paraId="4BAB0FF8" w14:textId="77777777" w:rsidTr="005C0B53">
        <w:trPr>
          <w:jc w:val="center"/>
        </w:trPr>
        <w:tc>
          <w:tcPr>
            <w:tcW w:w="3780" w:type="dxa"/>
          </w:tcPr>
          <w:p w14:paraId="262CB957"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745" w:type="dxa"/>
          </w:tcPr>
          <w:p w14:paraId="1CCEFC20"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25FF2071" w14:textId="77777777" w:rsidTr="005C0B53">
        <w:trPr>
          <w:jc w:val="center"/>
        </w:trPr>
        <w:tc>
          <w:tcPr>
            <w:tcW w:w="3780" w:type="dxa"/>
          </w:tcPr>
          <w:p w14:paraId="7C908DB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(if more than highest MW in submitted Energy Offer Curve)</w:t>
            </w:r>
          </w:p>
        </w:tc>
        <w:tc>
          <w:tcPr>
            <w:tcW w:w="2745" w:type="dxa"/>
          </w:tcPr>
          <w:p w14:paraId="5099592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highest MW in submitted Energy Offer Curve</w:t>
            </w:r>
          </w:p>
        </w:tc>
      </w:tr>
      <w:tr w:rsidR="00572F68" w:rsidRPr="00B94D00" w14:paraId="4BEBA83B" w14:textId="77777777" w:rsidTr="005C0B53">
        <w:trPr>
          <w:jc w:val="center"/>
        </w:trPr>
        <w:tc>
          <w:tcPr>
            <w:tcW w:w="3780" w:type="dxa"/>
          </w:tcPr>
          <w:p w14:paraId="478C43A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Offer Curve</w:t>
            </w:r>
          </w:p>
        </w:tc>
        <w:tc>
          <w:tcPr>
            <w:tcW w:w="2745" w:type="dxa"/>
          </w:tcPr>
          <w:p w14:paraId="6B0C24C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Offer Curve</w:t>
            </w:r>
          </w:p>
        </w:tc>
      </w:tr>
      <w:tr w:rsidR="00572F68" w:rsidRPr="00B94D00" w14:paraId="57D09B95" w14:textId="77777777" w:rsidTr="005C0B53">
        <w:trPr>
          <w:jc w:val="center"/>
        </w:trPr>
        <w:tc>
          <w:tcPr>
            <w:tcW w:w="3780" w:type="dxa"/>
          </w:tcPr>
          <w:p w14:paraId="2AA1B34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2745" w:type="dxa"/>
          </w:tcPr>
          <w:p w14:paraId="18678E7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-$249.99</w:t>
            </w:r>
          </w:p>
        </w:tc>
      </w:tr>
      <w:tr w:rsidR="00572F68" w:rsidRPr="00B94D00" w14:paraId="2CC2FA5F" w14:textId="77777777" w:rsidTr="005C0B53">
        <w:trPr>
          <w:jc w:val="center"/>
        </w:trPr>
        <w:tc>
          <w:tcPr>
            <w:tcW w:w="3780" w:type="dxa"/>
          </w:tcPr>
          <w:p w14:paraId="78ED79B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(if less than lowest MW in Energy Offer Curve)</w:t>
            </w:r>
          </w:p>
        </w:tc>
        <w:tc>
          <w:tcPr>
            <w:tcW w:w="2745" w:type="dxa"/>
          </w:tcPr>
          <w:p w14:paraId="49646D5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tc>
      </w:tr>
    </w:tbl>
    <w:p w14:paraId="4F0BD398"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RUC-committed Resources </w:t>
      </w:r>
    </w:p>
    <w:p w14:paraId="13C15A32"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572F68" w:rsidRPr="00B94D00" w14:paraId="6FC02D09" w14:textId="77777777" w:rsidTr="005C0B53">
        <w:trPr>
          <w:trHeight w:val="359"/>
        </w:trPr>
        <w:tc>
          <w:tcPr>
            <w:tcW w:w="3540" w:type="dxa"/>
          </w:tcPr>
          <w:p w14:paraId="7BADD9D2"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810" w:type="dxa"/>
          </w:tcPr>
          <w:p w14:paraId="578A4D31"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64F9F708" w14:textId="77777777" w:rsidTr="005C0B53">
        <w:trPr>
          <w:trHeight w:val="364"/>
        </w:trPr>
        <w:tc>
          <w:tcPr>
            <w:tcW w:w="3540" w:type="dxa"/>
          </w:tcPr>
          <w:p w14:paraId="3A8CA31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HSL </w:t>
            </w:r>
          </w:p>
        </w:tc>
        <w:tc>
          <w:tcPr>
            <w:tcW w:w="2810" w:type="dxa"/>
          </w:tcPr>
          <w:p w14:paraId="405A584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w:t>
            </w:r>
          </w:p>
        </w:tc>
      </w:tr>
      <w:tr w:rsidR="00572F68" w:rsidRPr="00B94D00" w14:paraId="7F4A25F0" w14:textId="77777777" w:rsidTr="005C0B53">
        <w:trPr>
          <w:trHeight w:val="377"/>
        </w:trPr>
        <w:tc>
          <w:tcPr>
            <w:tcW w:w="3540" w:type="dxa"/>
          </w:tcPr>
          <w:p w14:paraId="6486DA2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Zero</w:t>
            </w:r>
          </w:p>
        </w:tc>
        <w:tc>
          <w:tcPr>
            <w:tcW w:w="2810" w:type="dxa"/>
          </w:tcPr>
          <w:p w14:paraId="246CDC3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w:t>
            </w:r>
          </w:p>
        </w:tc>
      </w:tr>
    </w:tbl>
    <w:p w14:paraId="5A9E6C36"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72F68" w:rsidRPr="00B94D00" w14:paraId="1C0033AE" w14:textId="77777777" w:rsidTr="005C0B53">
        <w:trPr>
          <w:trHeight w:val="350"/>
        </w:trPr>
        <w:tc>
          <w:tcPr>
            <w:tcW w:w="3531" w:type="dxa"/>
          </w:tcPr>
          <w:p w14:paraId="0AAA2F8F"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804" w:type="dxa"/>
          </w:tcPr>
          <w:p w14:paraId="3DEF2F8E"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3BFF47B4" w14:textId="77777777" w:rsidTr="005C0B53">
        <w:trPr>
          <w:trHeight w:val="345"/>
        </w:trPr>
        <w:tc>
          <w:tcPr>
            <w:tcW w:w="3531" w:type="dxa"/>
          </w:tcPr>
          <w:p w14:paraId="4ECB4C9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(if more than highest MW in Energy Offer Curve)</w:t>
            </w:r>
          </w:p>
        </w:tc>
        <w:tc>
          <w:tcPr>
            <w:tcW w:w="2804" w:type="dxa"/>
          </w:tcPr>
          <w:p w14:paraId="68450C8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Greater of $250 or price associated with the highest MW in QSE submitted Energy Offer Curve</w:t>
            </w:r>
          </w:p>
        </w:tc>
      </w:tr>
      <w:tr w:rsidR="00572F68" w:rsidRPr="00B94D00" w14:paraId="5C423558" w14:textId="77777777" w:rsidTr="005C0B53">
        <w:trPr>
          <w:trHeight w:val="615"/>
        </w:trPr>
        <w:tc>
          <w:tcPr>
            <w:tcW w:w="3531" w:type="dxa"/>
          </w:tcPr>
          <w:p w14:paraId="4B6E8CF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Energy Offer Curve</w:t>
            </w:r>
          </w:p>
        </w:tc>
        <w:tc>
          <w:tcPr>
            <w:tcW w:w="2804" w:type="dxa"/>
          </w:tcPr>
          <w:p w14:paraId="6B23ECD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Greater of $250 or the QSE submitted Energy Offer Curve</w:t>
            </w:r>
          </w:p>
        </w:tc>
      </w:tr>
      <w:tr w:rsidR="00572F68" w:rsidRPr="00B94D00" w14:paraId="5878132F" w14:textId="77777777" w:rsidTr="005C0B53">
        <w:trPr>
          <w:trHeight w:val="916"/>
        </w:trPr>
        <w:tc>
          <w:tcPr>
            <w:tcW w:w="3531" w:type="dxa"/>
          </w:tcPr>
          <w:p w14:paraId="73055C3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Zero</w:t>
            </w:r>
          </w:p>
        </w:tc>
        <w:tc>
          <w:tcPr>
            <w:tcW w:w="2804" w:type="dxa"/>
          </w:tcPr>
          <w:p w14:paraId="2FAE9AD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Greater of $250 or the first price point of the QSE submitted Energy Offer Curve</w:t>
            </w:r>
          </w:p>
        </w:tc>
      </w:tr>
    </w:tbl>
    <w:p w14:paraId="1184D86E" w14:textId="77777777" w:rsidR="00572F68" w:rsidRPr="00B94D00" w:rsidRDefault="00572F68" w:rsidP="00572F68">
      <w:pPr>
        <w:rPr>
          <w:rFonts w:eastAsia="Times New Roman"/>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72F68" w:rsidRPr="00B94D00" w14:paraId="48658788" w14:textId="77777777" w:rsidTr="005C0B53">
        <w:tc>
          <w:tcPr>
            <w:tcW w:w="9350" w:type="dxa"/>
            <w:shd w:val="pct12" w:color="auto" w:fill="auto"/>
          </w:tcPr>
          <w:p w14:paraId="306FAC15"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[NPRR930:  Insert paragraph (iii) below upon system implementation and renumber accordingly:]</w:t>
            </w:r>
          </w:p>
          <w:p w14:paraId="47297D57" w14:textId="77777777" w:rsidR="00572F68" w:rsidRPr="00B94D00" w:rsidRDefault="00572F68" w:rsidP="005C0B53">
            <w:pPr>
              <w:spacing w:before="240"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each RUC-committed Resource during the </w:t>
            </w:r>
            <w:proofErr w:type="gramStart"/>
            <w:r w:rsidRPr="00B94D00">
              <w:rPr>
                <w:rFonts w:eastAsia="Times New Roman"/>
                <w:szCs w:val="20"/>
              </w:rPr>
              <w:t>time period</w:t>
            </w:r>
            <w:proofErr w:type="gramEnd"/>
            <w:r w:rsidRPr="00B94D00">
              <w:rPr>
                <w:rFonts w:eastAsia="Times New Roman"/>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72F68" w:rsidRPr="00B94D00" w14:paraId="58CE3A03" w14:textId="77777777" w:rsidTr="005C0B53">
              <w:trPr>
                <w:trHeight w:val="350"/>
              </w:trPr>
              <w:tc>
                <w:tcPr>
                  <w:tcW w:w="3531" w:type="dxa"/>
                </w:tcPr>
                <w:p w14:paraId="1DBA5909"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804" w:type="dxa"/>
                </w:tcPr>
                <w:p w14:paraId="10F66D5D"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1D905AE7" w14:textId="77777777" w:rsidTr="005C0B53">
              <w:trPr>
                <w:trHeight w:val="345"/>
              </w:trPr>
              <w:tc>
                <w:tcPr>
                  <w:tcW w:w="3531" w:type="dxa"/>
                </w:tcPr>
                <w:p w14:paraId="7A946BE3" w14:textId="77777777" w:rsidR="00572F68" w:rsidRPr="00B94D00" w:rsidRDefault="00572F68" w:rsidP="005C0B53">
                  <w:pPr>
                    <w:spacing w:after="60"/>
                    <w:rPr>
                      <w:rFonts w:eastAsia="Times New Roman"/>
                      <w:iCs/>
                      <w:sz w:val="20"/>
                      <w:szCs w:val="20"/>
                    </w:rPr>
                  </w:pPr>
                  <w:r w:rsidRPr="00B94D00">
                    <w:rPr>
                      <w:rFonts w:eastAsia="Times New Roman"/>
                      <w:sz w:val="20"/>
                      <w:szCs w:val="20"/>
                    </w:rPr>
                    <w:t>HSL</w:t>
                  </w:r>
                </w:p>
              </w:tc>
              <w:tc>
                <w:tcPr>
                  <w:tcW w:w="2804" w:type="dxa"/>
                </w:tcPr>
                <w:p w14:paraId="2AFBEBC3" w14:textId="77777777" w:rsidR="00572F68" w:rsidRPr="00B94D00" w:rsidRDefault="00572F68" w:rsidP="005C0B53">
                  <w:pPr>
                    <w:spacing w:after="60"/>
                    <w:rPr>
                      <w:rFonts w:eastAsia="Times New Roman"/>
                      <w:iCs/>
                      <w:sz w:val="20"/>
                      <w:szCs w:val="20"/>
                    </w:rPr>
                  </w:pPr>
                  <w:r w:rsidRPr="00B94D00">
                    <w:rPr>
                      <w:rFonts w:eastAsia="Times New Roman"/>
                      <w:sz w:val="20"/>
                      <w:szCs w:val="20"/>
                    </w:rPr>
                    <w:t>$4,500 or the effective Value of Lost Load (VOLL), whichever is less.</w:t>
                  </w:r>
                </w:p>
              </w:tc>
            </w:tr>
            <w:tr w:rsidR="00572F68" w:rsidRPr="00B94D00" w14:paraId="329A265C" w14:textId="77777777" w:rsidTr="005C0B53">
              <w:trPr>
                <w:trHeight w:val="332"/>
              </w:trPr>
              <w:tc>
                <w:tcPr>
                  <w:tcW w:w="3531" w:type="dxa"/>
                </w:tcPr>
                <w:p w14:paraId="45FC1933" w14:textId="77777777" w:rsidR="00572F68" w:rsidRPr="00B94D00" w:rsidRDefault="00572F68" w:rsidP="005C0B53">
                  <w:pPr>
                    <w:spacing w:after="60"/>
                    <w:rPr>
                      <w:rFonts w:eastAsia="Times New Roman"/>
                      <w:iCs/>
                      <w:sz w:val="20"/>
                      <w:szCs w:val="20"/>
                    </w:rPr>
                  </w:pPr>
                  <w:r w:rsidRPr="00B94D00">
                    <w:rPr>
                      <w:rFonts w:eastAsia="Times New Roman"/>
                      <w:sz w:val="20"/>
                      <w:szCs w:val="20"/>
                    </w:rPr>
                    <w:t>Zero</w:t>
                  </w:r>
                </w:p>
              </w:tc>
              <w:tc>
                <w:tcPr>
                  <w:tcW w:w="2804" w:type="dxa"/>
                </w:tcPr>
                <w:p w14:paraId="735F85BA" w14:textId="77777777" w:rsidR="00572F68" w:rsidRPr="00B94D00" w:rsidRDefault="00572F68" w:rsidP="005C0B53">
                  <w:pPr>
                    <w:spacing w:after="60"/>
                    <w:rPr>
                      <w:rFonts w:eastAsia="Times New Roman"/>
                      <w:iCs/>
                      <w:sz w:val="20"/>
                      <w:szCs w:val="20"/>
                    </w:rPr>
                  </w:pPr>
                  <w:r w:rsidRPr="00B94D00">
                    <w:rPr>
                      <w:rFonts w:eastAsia="Times New Roman"/>
                      <w:sz w:val="20"/>
                      <w:szCs w:val="20"/>
                    </w:rPr>
                    <w:t>$4,500 or the effective VOLL, whichever is less.</w:t>
                  </w:r>
                </w:p>
              </w:tc>
            </w:tr>
          </w:tbl>
          <w:p w14:paraId="5EBE5F94" w14:textId="77777777" w:rsidR="00572F68" w:rsidRPr="00B94D00" w:rsidRDefault="00572F68" w:rsidP="005C0B53">
            <w:pPr>
              <w:spacing w:after="240"/>
              <w:ind w:left="2160" w:hanging="720"/>
              <w:rPr>
                <w:rFonts w:eastAsia="Times New Roman"/>
                <w:szCs w:val="20"/>
              </w:rPr>
            </w:pPr>
          </w:p>
        </w:tc>
      </w:tr>
    </w:tbl>
    <w:p w14:paraId="7A0D5348"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 xml:space="preserve">(iii) </w:t>
      </w:r>
      <w:r w:rsidRPr="00B94D00">
        <w:rPr>
          <w:rFonts w:eastAsia="Times New Roman"/>
          <w:szCs w:val="20"/>
        </w:rPr>
        <w:tab/>
        <w:t xml:space="preserve">For each Combined Cycle Generation Resource that was RUC-committed from one On-Line configuration </w:t>
      </w:r>
      <w:proofErr w:type="gramStart"/>
      <w:r w:rsidRPr="00B94D00">
        <w:rPr>
          <w:rFonts w:eastAsia="Times New Roman"/>
          <w:szCs w:val="20"/>
        </w:rPr>
        <w:t>in order to</w:t>
      </w:r>
      <w:proofErr w:type="gramEnd"/>
      <w:r w:rsidRPr="00B94D00">
        <w:rPr>
          <w:rFonts w:eastAsia="Times New Roman"/>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72F68" w:rsidRPr="00B94D00" w14:paraId="2F1C5630"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6C40DA0E"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0EFA3051"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3E53FF8D"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6D234334"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7CD624F0"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$250</w:t>
            </w:r>
          </w:p>
        </w:tc>
      </w:tr>
      <w:tr w:rsidR="00572F68" w:rsidRPr="00B94D00" w14:paraId="2F507E68"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377FA182"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663D789"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$250</w:t>
            </w:r>
          </w:p>
        </w:tc>
      </w:tr>
    </w:tbl>
    <w:p w14:paraId="3E0E3B3E"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(iv)</w:t>
      </w:r>
      <w:r w:rsidRPr="00B94D00">
        <w:rPr>
          <w:rFonts w:eastAsia="Times New Roman"/>
          <w:szCs w:val="20"/>
        </w:rPr>
        <w:tab/>
        <w:t xml:space="preserve">For each Combined Cycle Generation Resource that was RUC-committed from one On-Line configuration </w:t>
      </w:r>
      <w:proofErr w:type="gramStart"/>
      <w:r w:rsidRPr="00B94D00">
        <w:rPr>
          <w:rFonts w:eastAsia="Times New Roman"/>
          <w:szCs w:val="20"/>
        </w:rPr>
        <w:t>in order to</w:t>
      </w:r>
      <w:proofErr w:type="gramEnd"/>
      <w:r w:rsidRPr="00B94D00">
        <w:rPr>
          <w:rFonts w:eastAsia="Times New Roman"/>
          <w:szCs w:val="20"/>
        </w:rPr>
        <w:t xml:space="preserve">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72F68" w:rsidRPr="00B94D00" w14:paraId="43C0FEEA" w14:textId="77777777" w:rsidTr="005C0B53">
        <w:trPr>
          <w:trHeight w:val="350"/>
        </w:trPr>
        <w:tc>
          <w:tcPr>
            <w:tcW w:w="3279" w:type="dxa"/>
          </w:tcPr>
          <w:p w14:paraId="43037CBC"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3060" w:type="dxa"/>
          </w:tcPr>
          <w:p w14:paraId="77D50F8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53BD2A3F" w14:textId="77777777" w:rsidTr="005C0B53">
        <w:trPr>
          <w:trHeight w:val="345"/>
        </w:trPr>
        <w:tc>
          <w:tcPr>
            <w:tcW w:w="3279" w:type="dxa"/>
          </w:tcPr>
          <w:p w14:paraId="5E00274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of RUC-committed configuration (if more than highest MW in Energy Offer Curve)</w:t>
            </w:r>
          </w:p>
        </w:tc>
        <w:tc>
          <w:tcPr>
            <w:tcW w:w="3060" w:type="dxa"/>
          </w:tcPr>
          <w:p w14:paraId="46EED70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Greater of $250 or price associated with the highest MW in QSE submitted Energy Offer Curve</w:t>
            </w:r>
          </w:p>
        </w:tc>
      </w:tr>
      <w:tr w:rsidR="00572F68" w:rsidRPr="00B94D00" w14:paraId="20C515E1" w14:textId="77777777" w:rsidTr="005C0B53">
        <w:trPr>
          <w:trHeight w:val="615"/>
        </w:trPr>
        <w:tc>
          <w:tcPr>
            <w:tcW w:w="3279" w:type="dxa"/>
          </w:tcPr>
          <w:p w14:paraId="1B0A9DE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Energy Offer Curve for MW at and above HSL of QSE-committed configuration</w:t>
            </w:r>
          </w:p>
        </w:tc>
        <w:tc>
          <w:tcPr>
            <w:tcW w:w="3060" w:type="dxa"/>
          </w:tcPr>
          <w:p w14:paraId="0157CFA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Greater of $250 or the QSE submitted Energy Offer Curve</w:t>
            </w:r>
          </w:p>
        </w:tc>
      </w:tr>
      <w:tr w:rsidR="00572F68" w:rsidRPr="00B94D00" w14:paraId="4B17EAE3" w14:textId="77777777" w:rsidTr="005C0B53">
        <w:trPr>
          <w:trHeight w:val="615"/>
        </w:trPr>
        <w:tc>
          <w:tcPr>
            <w:tcW w:w="3279" w:type="dxa"/>
          </w:tcPr>
          <w:p w14:paraId="43E509A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of QSE-committed configuration (if more than highest MW in Energy Offer Curve and price associated with highest MW in Energy Offer Curve is less than $250)</w:t>
            </w:r>
          </w:p>
        </w:tc>
        <w:tc>
          <w:tcPr>
            <w:tcW w:w="3060" w:type="dxa"/>
          </w:tcPr>
          <w:p w14:paraId="44B0BB8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w:t>
            </w:r>
          </w:p>
        </w:tc>
      </w:tr>
      <w:tr w:rsidR="00572F68" w:rsidRPr="00B94D00" w14:paraId="4BF8C025" w14:textId="77777777" w:rsidTr="005C0B53">
        <w:trPr>
          <w:trHeight w:val="368"/>
        </w:trPr>
        <w:tc>
          <w:tcPr>
            <w:tcW w:w="3279" w:type="dxa"/>
          </w:tcPr>
          <w:p w14:paraId="6F9AD80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of QSE-committed configuration (if more than highest MW in Energy Offer Curve)</w:t>
            </w:r>
          </w:p>
        </w:tc>
        <w:tc>
          <w:tcPr>
            <w:tcW w:w="3060" w:type="dxa"/>
          </w:tcPr>
          <w:p w14:paraId="225FB03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highest MW in QSE submitted Energy Offer Curve</w:t>
            </w:r>
          </w:p>
        </w:tc>
      </w:tr>
      <w:tr w:rsidR="00572F68" w:rsidRPr="00B94D00" w14:paraId="138A2583" w14:textId="77777777" w:rsidTr="005C0B53">
        <w:trPr>
          <w:trHeight w:val="773"/>
        </w:trPr>
        <w:tc>
          <w:tcPr>
            <w:tcW w:w="3279" w:type="dxa"/>
          </w:tcPr>
          <w:p w14:paraId="20F016D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Offer Curve for MW at and below HSL of QSE-committed configuration</w:t>
            </w:r>
          </w:p>
        </w:tc>
        <w:tc>
          <w:tcPr>
            <w:tcW w:w="3060" w:type="dxa"/>
          </w:tcPr>
          <w:p w14:paraId="35A845C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QSE submitted Energy Offer Curve</w:t>
            </w:r>
          </w:p>
        </w:tc>
      </w:tr>
      <w:tr w:rsidR="00572F68" w:rsidRPr="00B94D00" w14:paraId="40E6E7B8" w14:textId="77777777" w:rsidTr="005C0B53">
        <w:trPr>
          <w:trHeight w:val="503"/>
        </w:trPr>
        <w:tc>
          <w:tcPr>
            <w:tcW w:w="3279" w:type="dxa"/>
          </w:tcPr>
          <w:p w14:paraId="35CDBEE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3060" w:type="dxa"/>
          </w:tcPr>
          <w:p w14:paraId="3120584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-$249.99</w:t>
            </w:r>
          </w:p>
        </w:tc>
      </w:tr>
      <w:tr w:rsidR="00572F68" w:rsidRPr="00B94D00" w14:paraId="1485B7CD" w14:textId="77777777" w:rsidTr="005C0B53">
        <w:trPr>
          <w:trHeight w:val="467"/>
        </w:trPr>
        <w:tc>
          <w:tcPr>
            <w:tcW w:w="3279" w:type="dxa"/>
          </w:tcPr>
          <w:p w14:paraId="75544E7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(if less than lowest MW in Energy Offer Curve)</w:t>
            </w:r>
          </w:p>
        </w:tc>
        <w:tc>
          <w:tcPr>
            <w:tcW w:w="3060" w:type="dxa"/>
          </w:tcPr>
          <w:p w14:paraId="3E53162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tc>
      </w:tr>
    </w:tbl>
    <w:p w14:paraId="68E900F2" w14:textId="77777777" w:rsidR="00572F68" w:rsidRPr="00B94D00" w:rsidRDefault="00572F68" w:rsidP="00572F68">
      <w:pPr>
        <w:ind w:left="720" w:hanging="720"/>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572F68" w:rsidRPr="00B94D00" w14:paraId="08724729" w14:textId="77777777" w:rsidTr="005C0B53">
        <w:tc>
          <w:tcPr>
            <w:tcW w:w="9350" w:type="dxa"/>
            <w:shd w:val="pct12" w:color="auto" w:fill="auto"/>
          </w:tcPr>
          <w:p w14:paraId="4DD63D13"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[NPRR1019:  Insert paragraphs (v)-(viii) below upon system implementation:]</w:t>
            </w:r>
          </w:p>
          <w:p w14:paraId="2EF1D0BA" w14:textId="77777777" w:rsidR="00572F68" w:rsidRPr="00B94D00" w:rsidRDefault="00572F68" w:rsidP="005C0B53">
            <w:pPr>
              <w:spacing w:before="240" w:after="240"/>
              <w:ind w:left="2160" w:hanging="720"/>
              <w:rPr>
                <w:rFonts w:eastAsia="Times New Roman"/>
                <w:szCs w:val="20"/>
              </w:rPr>
            </w:pPr>
            <w:r w:rsidRPr="00B94D00">
              <w:rPr>
                <w:rFonts w:eastAsia="Times New Roman"/>
                <w:szCs w:val="20"/>
              </w:rPr>
              <w:t>(v)</w:t>
            </w:r>
            <w:r w:rsidRPr="00B94D00">
              <w:rPr>
                <w:rFonts w:eastAsia="Times New Roman"/>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72F68" w:rsidRPr="00B94D00" w14:paraId="555AE881"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0DE14CB6"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7488D21"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28C78719"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1B967B93"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770F80A7"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Value of Lost Load (VOLL), whichever is less</w:t>
                  </w:r>
                </w:p>
              </w:tc>
            </w:tr>
            <w:tr w:rsidR="00572F68" w:rsidRPr="00B94D00" w14:paraId="07AFDA59"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09968A73"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F4A1260"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bl>
          <w:p w14:paraId="00584A59" w14:textId="77777777" w:rsidR="00572F68" w:rsidRPr="00B94D00" w:rsidRDefault="00572F68" w:rsidP="005C0B53">
            <w:pPr>
              <w:spacing w:before="240" w:after="240"/>
              <w:ind w:left="2160" w:hanging="720"/>
              <w:rPr>
                <w:rFonts w:eastAsia="Times New Roman"/>
                <w:szCs w:val="20"/>
              </w:rPr>
            </w:pPr>
            <w:r w:rsidRPr="00B94D00">
              <w:rPr>
                <w:rFonts w:eastAsia="Times New Roman"/>
                <w:szCs w:val="20"/>
              </w:rPr>
              <w:t>(vi)</w:t>
            </w:r>
            <w:r w:rsidRPr="00B94D00">
              <w:rPr>
                <w:rFonts w:eastAsia="Times New Roman"/>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572F68" w:rsidRPr="00B94D00" w14:paraId="4611F45E" w14:textId="77777777" w:rsidTr="005C0B53">
              <w:trPr>
                <w:trHeight w:val="350"/>
              </w:trPr>
              <w:tc>
                <w:tcPr>
                  <w:tcW w:w="3531" w:type="dxa"/>
                </w:tcPr>
                <w:p w14:paraId="5628ECC8"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804" w:type="dxa"/>
                </w:tcPr>
                <w:p w14:paraId="7B109430"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0716A824" w14:textId="77777777" w:rsidTr="005C0B53">
              <w:trPr>
                <w:trHeight w:val="345"/>
              </w:trPr>
              <w:tc>
                <w:tcPr>
                  <w:tcW w:w="3531" w:type="dxa"/>
                </w:tcPr>
                <w:p w14:paraId="39D8889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(if more than highest MW in Energy Offer Curve)</w:t>
                  </w:r>
                </w:p>
              </w:tc>
              <w:tc>
                <w:tcPr>
                  <w:tcW w:w="2804" w:type="dxa"/>
                </w:tcPr>
                <w:p w14:paraId="42FD363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price associated with the highest MW in QSE-submitted Energy Offer Curve</w:t>
                  </w:r>
                </w:p>
              </w:tc>
            </w:tr>
            <w:tr w:rsidR="00572F68" w:rsidRPr="00B94D00" w14:paraId="4DC90873" w14:textId="77777777" w:rsidTr="005C0B53">
              <w:trPr>
                <w:trHeight w:val="615"/>
              </w:trPr>
              <w:tc>
                <w:tcPr>
                  <w:tcW w:w="3531" w:type="dxa"/>
                </w:tcPr>
                <w:p w14:paraId="0B3D28B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Energy Offer Curve</w:t>
                  </w:r>
                </w:p>
              </w:tc>
              <w:tc>
                <w:tcPr>
                  <w:tcW w:w="2804" w:type="dxa"/>
                </w:tcPr>
                <w:p w14:paraId="44500B2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QSE-submitted Energy Offer Curve</w:t>
                  </w:r>
                </w:p>
              </w:tc>
            </w:tr>
            <w:tr w:rsidR="00572F68" w:rsidRPr="00B94D00" w14:paraId="2AE9DD45" w14:textId="77777777" w:rsidTr="005C0B53">
              <w:trPr>
                <w:trHeight w:val="916"/>
              </w:trPr>
              <w:tc>
                <w:tcPr>
                  <w:tcW w:w="3531" w:type="dxa"/>
                </w:tcPr>
                <w:p w14:paraId="3455F47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Zero</w:t>
                  </w:r>
                </w:p>
              </w:tc>
              <w:tc>
                <w:tcPr>
                  <w:tcW w:w="2804" w:type="dxa"/>
                </w:tcPr>
                <w:p w14:paraId="6090B7D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w:t>
                  </w:r>
                  <w:r w:rsidRPr="00B94D00">
                    <w:rPr>
                      <w:rFonts w:eastAsia="Times New Roman"/>
                      <w:iCs/>
                      <w:sz w:val="20"/>
                      <w:szCs w:val="20"/>
                    </w:rPr>
                    <w:t xml:space="preserve"> and the first price point of the QSE-submitted Energy Offer Curve</w:t>
                  </w:r>
                </w:p>
              </w:tc>
            </w:tr>
          </w:tbl>
          <w:p w14:paraId="68DA66F2" w14:textId="77777777" w:rsidR="00572F68" w:rsidRPr="00B94D00" w:rsidRDefault="00572F68" w:rsidP="005C0B53">
            <w:pPr>
              <w:spacing w:before="240" w:after="240"/>
              <w:ind w:left="2160" w:hanging="720"/>
              <w:rPr>
                <w:rFonts w:eastAsia="Times New Roman"/>
                <w:szCs w:val="20"/>
              </w:rPr>
            </w:pPr>
            <w:r w:rsidRPr="00B94D00">
              <w:rPr>
                <w:rFonts w:eastAsia="Times New Roman"/>
                <w:szCs w:val="20"/>
              </w:rPr>
              <w:t>(vii)</w:t>
            </w:r>
            <w:r w:rsidRPr="00B94D00">
              <w:rPr>
                <w:rFonts w:eastAsia="Times New Roman"/>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572F68" w:rsidRPr="00B94D00" w14:paraId="297B99D5"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1DAC4BAD"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75DFE5B0"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6C81F2B6"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05C954D4"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17C7F154"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r w:rsidR="00572F68" w:rsidRPr="00B94D00" w14:paraId="4452C996" w14:textId="77777777" w:rsidTr="005C0B53">
              <w:trPr>
                <w:trHeight w:val="377"/>
              </w:trPr>
              <w:tc>
                <w:tcPr>
                  <w:tcW w:w="2739" w:type="dxa"/>
                  <w:tcBorders>
                    <w:top w:val="single" w:sz="4" w:space="0" w:color="auto"/>
                    <w:left w:val="single" w:sz="4" w:space="0" w:color="auto"/>
                    <w:bottom w:val="single" w:sz="4" w:space="0" w:color="auto"/>
                    <w:right w:val="single" w:sz="4" w:space="0" w:color="auto"/>
                  </w:tcBorders>
                </w:tcPr>
                <w:p w14:paraId="50493018"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22C6EBDA" w14:textId="77777777" w:rsidR="00572F68" w:rsidRPr="00B94D00" w:rsidRDefault="00572F68" w:rsidP="005C0B53">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bl>
          <w:p w14:paraId="370C4C98" w14:textId="77777777" w:rsidR="00572F68" w:rsidRPr="00B94D00" w:rsidRDefault="00572F68" w:rsidP="005C0B53">
            <w:pPr>
              <w:spacing w:before="240" w:after="240"/>
              <w:ind w:left="2160" w:hanging="720"/>
              <w:rPr>
                <w:rFonts w:eastAsia="Times New Roman"/>
                <w:szCs w:val="20"/>
              </w:rPr>
            </w:pPr>
            <w:r w:rsidRPr="00B94D00">
              <w:rPr>
                <w:rFonts w:eastAsia="Times New Roman"/>
                <w:szCs w:val="20"/>
              </w:rPr>
              <w:t>(viii)</w:t>
            </w:r>
            <w:r w:rsidRPr="00B94D00">
              <w:rPr>
                <w:rFonts w:eastAsia="Times New Roman"/>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572F68" w:rsidRPr="00B94D00" w14:paraId="7B971FDD" w14:textId="77777777" w:rsidTr="005C0B53">
              <w:trPr>
                <w:trHeight w:val="350"/>
              </w:trPr>
              <w:tc>
                <w:tcPr>
                  <w:tcW w:w="3279" w:type="dxa"/>
                </w:tcPr>
                <w:p w14:paraId="6DE33989"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3060" w:type="dxa"/>
                </w:tcPr>
                <w:p w14:paraId="4123203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01504750" w14:textId="77777777" w:rsidTr="005C0B53">
              <w:trPr>
                <w:trHeight w:val="345"/>
              </w:trPr>
              <w:tc>
                <w:tcPr>
                  <w:tcW w:w="3279" w:type="dxa"/>
                </w:tcPr>
                <w:p w14:paraId="6FAE4B3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of RUC-committed configuration (if more than highest MW in Energy Offer Curve)</w:t>
                  </w:r>
                </w:p>
              </w:tc>
              <w:tc>
                <w:tcPr>
                  <w:tcW w:w="3060" w:type="dxa"/>
                </w:tcPr>
                <w:p w14:paraId="0C8910A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price associated with the highest MW in QSE-submitted Energy Offer Curve</w:t>
                  </w:r>
                </w:p>
              </w:tc>
            </w:tr>
            <w:tr w:rsidR="00572F68" w:rsidRPr="00B94D00" w14:paraId="63446D11" w14:textId="77777777" w:rsidTr="005C0B53">
              <w:trPr>
                <w:trHeight w:val="615"/>
              </w:trPr>
              <w:tc>
                <w:tcPr>
                  <w:tcW w:w="3279" w:type="dxa"/>
                </w:tcPr>
                <w:p w14:paraId="7FCC727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Offer Curve for MW at and above HSL of QSE-committed configuration</w:t>
                  </w:r>
                </w:p>
              </w:tc>
              <w:tc>
                <w:tcPr>
                  <w:tcW w:w="3060" w:type="dxa"/>
                </w:tcPr>
                <w:p w14:paraId="61505E7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w:t>
                  </w:r>
                  <w:r w:rsidRPr="00B94D00">
                    <w:rPr>
                      <w:rFonts w:eastAsia="Times New Roman"/>
                      <w:iCs/>
                      <w:sz w:val="20"/>
                      <w:szCs w:val="20"/>
                    </w:rPr>
                    <w:t xml:space="preserve"> and the QSE-submitted Energy Offer Curve</w:t>
                  </w:r>
                </w:p>
              </w:tc>
            </w:tr>
            <w:tr w:rsidR="00572F68" w:rsidRPr="00B94D00" w14:paraId="210E9B84" w14:textId="77777777" w:rsidTr="005C0B53">
              <w:trPr>
                <w:trHeight w:val="615"/>
              </w:trPr>
              <w:tc>
                <w:tcPr>
                  <w:tcW w:w="3279" w:type="dxa"/>
                </w:tcPr>
                <w:p w14:paraId="531918B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HSL of QSE-committed configuration (if more than highest MW in Energy Offer Curve and price associated with highest MW in </w:t>
                  </w:r>
                  <w:r w:rsidRPr="00B94D00">
                    <w:rPr>
                      <w:rFonts w:eastAsia="Times New Roman"/>
                      <w:iCs/>
                      <w:sz w:val="20"/>
                      <w:szCs w:val="20"/>
                    </w:rPr>
                    <w:lastRenderedPageBreak/>
                    <w:t>Energy Offer Curve is less than $4,500)</w:t>
                  </w:r>
                </w:p>
              </w:tc>
              <w:tc>
                <w:tcPr>
                  <w:tcW w:w="3060" w:type="dxa"/>
                </w:tcPr>
                <w:p w14:paraId="04D601C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$4,500</w:t>
                  </w:r>
                  <w:r w:rsidRPr="00B94D00">
                    <w:rPr>
                      <w:rFonts w:eastAsia="Times New Roman"/>
                      <w:sz w:val="20"/>
                      <w:szCs w:val="20"/>
                    </w:rPr>
                    <w:t xml:space="preserve"> or the effective VOLL, whichever is less</w:t>
                  </w:r>
                </w:p>
              </w:tc>
            </w:tr>
            <w:tr w:rsidR="00572F68" w:rsidRPr="00B94D00" w14:paraId="0082A09F" w14:textId="77777777" w:rsidTr="005C0B53">
              <w:trPr>
                <w:trHeight w:val="368"/>
              </w:trPr>
              <w:tc>
                <w:tcPr>
                  <w:tcW w:w="3279" w:type="dxa"/>
                </w:tcPr>
                <w:p w14:paraId="4870CC3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of QSE-committed configuration (if more than highest MW in Energy Offer Curve)</w:t>
                  </w:r>
                </w:p>
              </w:tc>
              <w:tc>
                <w:tcPr>
                  <w:tcW w:w="3060" w:type="dxa"/>
                </w:tcPr>
                <w:p w14:paraId="2A57AC8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highest MW in QSE-submitted Energy Offer Curve</w:t>
                  </w:r>
                </w:p>
              </w:tc>
            </w:tr>
            <w:tr w:rsidR="00572F68" w:rsidRPr="00B94D00" w14:paraId="10CA761A" w14:textId="77777777" w:rsidTr="005C0B53">
              <w:trPr>
                <w:trHeight w:val="773"/>
              </w:trPr>
              <w:tc>
                <w:tcPr>
                  <w:tcW w:w="3279" w:type="dxa"/>
                </w:tcPr>
                <w:p w14:paraId="2E58A49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Offer Curve for MW at and below HSL of QSE-committed configuration</w:t>
                  </w:r>
                </w:p>
              </w:tc>
              <w:tc>
                <w:tcPr>
                  <w:tcW w:w="3060" w:type="dxa"/>
                </w:tcPr>
                <w:p w14:paraId="19B005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QSE-submitted Energy Offer Curve</w:t>
                  </w:r>
                </w:p>
              </w:tc>
            </w:tr>
            <w:tr w:rsidR="00572F68" w:rsidRPr="00B94D00" w14:paraId="5CFC85D6" w14:textId="77777777" w:rsidTr="005C0B53">
              <w:trPr>
                <w:trHeight w:val="503"/>
              </w:trPr>
              <w:tc>
                <w:tcPr>
                  <w:tcW w:w="3279" w:type="dxa"/>
                </w:tcPr>
                <w:p w14:paraId="42216CD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3060" w:type="dxa"/>
                </w:tcPr>
                <w:p w14:paraId="17596EC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-$249.99</w:t>
                  </w:r>
                </w:p>
              </w:tc>
            </w:tr>
            <w:tr w:rsidR="00572F68" w:rsidRPr="00B94D00" w14:paraId="1EB40E79" w14:textId="77777777" w:rsidTr="005C0B53">
              <w:trPr>
                <w:trHeight w:val="467"/>
              </w:trPr>
              <w:tc>
                <w:tcPr>
                  <w:tcW w:w="3279" w:type="dxa"/>
                </w:tcPr>
                <w:p w14:paraId="5EA75B0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(if less than lowest MW in Energy Offer Curve)</w:t>
                  </w:r>
                </w:p>
              </w:tc>
              <w:tc>
                <w:tcPr>
                  <w:tcW w:w="3060" w:type="dxa"/>
                </w:tcPr>
                <w:p w14:paraId="555AFD4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tc>
            </w:tr>
          </w:tbl>
          <w:p w14:paraId="7C9C04D5" w14:textId="77777777" w:rsidR="00572F68" w:rsidRPr="00B94D00" w:rsidRDefault="00572F68" w:rsidP="005C0B53">
            <w:pPr>
              <w:spacing w:after="240"/>
              <w:ind w:left="2160" w:hanging="720"/>
              <w:rPr>
                <w:rFonts w:eastAsia="Times New Roman"/>
                <w:szCs w:val="20"/>
              </w:rPr>
            </w:pPr>
          </w:p>
        </w:tc>
      </w:tr>
    </w:tbl>
    <w:p w14:paraId="2320930A"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lastRenderedPageBreak/>
        <w:t>(5)</w:t>
      </w:r>
      <w:r w:rsidRPr="00B94D00">
        <w:rPr>
          <w:rFonts w:eastAsia="Times New Roman"/>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33B5A161"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59FCC94C"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For Resources that are not RUC-committed, the price in the proxy Ancillary Service Offer shall be set to:</w:t>
      </w:r>
    </w:p>
    <w:p w14:paraId="51C35840"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Reg-Up and RRS, the maximum of:</w:t>
      </w:r>
    </w:p>
    <w:p w14:paraId="4E1D81D1"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The proxy Ancillary Service Offer price floor for Reg-Up or RRS, respectively;</w:t>
      </w:r>
    </w:p>
    <w:p w14:paraId="5D09FE59" w14:textId="77777777" w:rsidR="00572F68" w:rsidRPr="00B94D00" w:rsidRDefault="00572F68" w:rsidP="00572F68">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Reg-Up or RRS, respectively;</w:t>
      </w:r>
    </w:p>
    <w:p w14:paraId="636F8AD9" w14:textId="77777777" w:rsidR="00572F68" w:rsidRPr="00B94D00" w:rsidRDefault="00572F68" w:rsidP="00572F68">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The Resource’s highest Ancillary Service Offer price for ECRS (submitted or proxy); or</w:t>
      </w:r>
    </w:p>
    <w:p w14:paraId="492EA3F6" w14:textId="77777777" w:rsidR="00572F68" w:rsidRPr="00B94D00" w:rsidRDefault="00572F68" w:rsidP="00572F68">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The Resource’s highest Ancillary Service Offer price for Non-Spin (submitted or proxy).</w:t>
      </w:r>
    </w:p>
    <w:p w14:paraId="1D54FB3F"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For ECRS, the maximum of: </w:t>
      </w:r>
    </w:p>
    <w:p w14:paraId="6037626C"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The proxy Ancillary Service Offer price floor for ECRS; </w:t>
      </w:r>
    </w:p>
    <w:p w14:paraId="47C7AE76" w14:textId="77777777" w:rsidR="00572F68" w:rsidRPr="00B94D00" w:rsidRDefault="00572F68" w:rsidP="00572F68">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ECRS; or</w:t>
      </w:r>
    </w:p>
    <w:p w14:paraId="527CCDEA" w14:textId="77777777" w:rsidR="00572F68" w:rsidRPr="00B94D00" w:rsidRDefault="00572F68" w:rsidP="00572F68">
      <w:pPr>
        <w:spacing w:after="240"/>
        <w:ind w:left="2880" w:hanging="720"/>
        <w:rPr>
          <w:rFonts w:eastAsia="Times New Roman"/>
          <w:szCs w:val="20"/>
        </w:rPr>
      </w:pPr>
      <w:r w:rsidRPr="00B94D00">
        <w:rPr>
          <w:rFonts w:eastAsia="Times New Roman"/>
          <w:szCs w:val="20"/>
        </w:rPr>
        <w:lastRenderedPageBreak/>
        <w:t>(C)</w:t>
      </w:r>
      <w:r w:rsidRPr="00B94D00">
        <w:rPr>
          <w:rFonts w:eastAsia="Times New Roman"/>
          <w:szCs w:val="20"/>
        </w:rPr>
        <w:tab/>
        <w:t>The Resource’s highest Ancillary Service Offer price for Non-Spin (submitted or proxy).</w:t>
      </w:r>
    </w:p>
    <w:p w14:paraId="18F47D2D"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Non-Spin, the maximum of: </w:t>
      </w:r>
    </w:p>
    <w:p w14:paraId="7672E1CA"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The proxy Ancillary Service Offer price floor for Non-Spin; or</w:t>
      </w:r>
    </w:p>
    <w:p w14:paraId="304CF64C" w14:textId="77777777" w:rsidR="00572F68" w:rsidRPr="00B94D00" w:rsidRDefault="00572F68" w:rsidP="00572F68">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Non-Spin.</w:t>
      </w:r>
    </w:p>
    <w:p w14:paraId="13919B74" w14:textId="77777777" w:rsidR="00572F68" w:rsidRPr="00B94D00" w:rsidRDefault="00572F68" w:rsidP="00572F68">
      <w:pPr>
        <w:spacing w:after="240"/>
        <w:ind w:left="2160" w:hanging="720"/>
        <w:rPr>
          <w:rFonts w:eastAsia="Times New Roman"/>
          <w:szCs w:val="20"/>
        </w:rPr>
      </w:pPr>
      <w:proofErr w:type="gramStart"/>
      <w:r w:rsidRPr="00B94D00">
        <w:rPr>
          <w:rFonts w:eastAsia="Times New Roman"/>
          <w:szCs w:val="20"/>
        </w:rPr>
        <w:t>(iv)</w:t>
      </w:r>
      <w:r w:rsidRPr="00B94D00">
        <w:rPr>
          <w:rFonts w:eastAsia="Times New Roman"/>
          <w:szCs w:val="20"/>
        </w:rPr>
        <w:tab/>
        <w:t>For</w:t>
      </w:r>
      <w:proofErr w:type="gramEnd"/>
      <w:r w:rsidRPr="00B94D00">
        <w:rPr>
          <w:rFonts w:eastAsia="Times New Roman"/>
          <w:szCs w:val="20"/>
        </w:rPr>
        <w:t xml:space="preserve"> Reg-Down, the maximum of:</w:t>
      </w:r>
    </w:p>
    <w:p w14:paraId="54055C73"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The proxy Ancillary Service Offer price floor for Reg-Down; or</w:t>
      </w:r>
    </w:p>
    <w:p w14:paraId="6CB8812A" w14:textId="77777777" w:rsidR="00572F68" w:rsidRPr="00B94D00" w:rsidRDefault="00572F68" w:rsidP="00572F68">
      <w:pPr>
        <w:spacing w:after="240"/>
        <w:ind w:left="2880" w:hanging="720"/>
        <w:rPr>
          <w:ins w:id="821" w:author="ERCOT" w:date="2025-12-09T07:15:00Z" w16du:dateUtc="2025-12-09T13:15:00Z"/>
        </w:rPr>
      </w:pPr>
      <w:r w:rsidRPr="00B94D00">
        <w:rPr>
          <w:rFonts w:eastAsia="Times New Roman"/>
          <w:szCs w:val="20"/>
        </w:rPr>
        <w:t>(B)</w:t>
      </w:r>
      <w:r w:rsidRPr="00B94D00">
        <w:rPr>
          <w:rFonts w:eastAsia="Times New Roman"/>
          <w:szCs w:val="20"/>
        </w:rPr>
        <w:tab/>
        <w:t>The Resource’s highest submitted Ancillary Service Offer price for Reg-Down.</w:t>
      </w:r>
    </w:p>
    <w:p w14:paraId="7D401CD8" w14:textId="77777777" w:rsidR="00572F68" w:rsidRPr="00B94D00" w:rsidRDefault="00572F68" w:rsidP="00572F68">
      <w:pPr>
        <w:spacing w:after="240"/>
        <w:ind w:left="2160" w:hanging="720"/>
        <w:rPr>
          <w:ins w:id="822" w:author="ERCOT" w:date="2025-12-09T07:15:00Z" w16du:dateUtc="2025-12-09T13:15:00Z"/>
        </w:rPr>
      </w:pPr>
      <w:ins w:id="823" w:author="ERCOT" w:date="2025-12-09T07:15:00Z" w16du:dateUtc="2025-12-09T13:15:00Z">
        <w:r w:rsidRPr="00B94D00">
          <w:t>(v)</w:t>
        </w:r>
        <w:r w:rsidRPr="00B94D00">
          <w:tab/>
          <w:t xml:space="preserve">For DRRS, the maximum of: </w:t>
        </w:r>
      </w:ins>
    </w:p>
    <w:p w14:paraId="1F9F7C96" w14:textId="77777777" w:rsidR="00572F68" w:rsidRPr="00B94D00" w:rsidRDefault="00572F68" w:rsidP="00572F68">
      <w:pPr>
        <w:spacing w:after="240"/>
        <w:ind w:left="2880" w:hanging="720"/>
        <w:rPr>
          <w:ins w:id="824" w:author="ERCOT" w:date="2025-12-09T07:15:00Z" w16du:dateUtc="2025-12-09T13:15:00Z"/>
        </w:rPr>
      </w:pPr>
      <w:ins w:id="825" w:author="ERCOT" w:date="2025-12-09T07:15:00Z" w16du:dateUtc="2025-12-09T13:15:00Z">
        <w:r w:rsidRPr="00B94D00">
          <w:t>(A)</w:t>
        </w:r>
        <w:r w:rsidRPr="00B94D00">
          <w:tab/>
          <w:t>The proxy Ancillary Service Offer price floor for DRRS; or</w:t>
        </w:r>
      </w:ins>
    </w:p>
    <w:p w14:paraId="447B528B" w14:textId="77777777" w:rsidR="00572F68" w:rsidRPr="00B94D00" w:rsidRDefault="00572F68" w:rsidP="00572F68">
      <w:pPr>
        <w:spacing w:after="240"/>
        <w:ind w:left="2880" w:hanging="720"/>
        <w:rPr>
          <w:ins w:id="826" w:author="ERCOT" w:date="2025-12-09T07:15:00Z" w16du:dateUtc="2025-12-09T13:15:00Z"/>
        </w:rPr>
      </w:pPr>
      <w:ins w:id="827" w:author="ERCOT" w:date="2025-12-09T07:15:00Z" w16du:dateUtc="2025-12-09T13:15:00Z">
        <w:r w:rsidRPr="00B94D00">
          <w:t>(B)</w:t>
        </w:r>
        <w:r w:rsidRPr="00B94D00">
          <w:tab/>
          <w:t>The Resource’s highest submitted Ancillary Service Offer price for DRRS.</w:t>
        </w:r>
      </w:ins>
    </w:p>
    <w:p w14:paraId="4A1A8659"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The proxy Ancillary Service Offer price floors for each </w:t>
      </w:r>
      <w:proofErr w:type="gramStart"/>
      <w:r w:rsidRPr="00B94D00">
        <w:rPr>
          <w:rFonts w:eastAsia="Times New Roman"/>
          <w:szCs w:val="20"/>
        </w:rPr>
        <w:t>SCED-interval</w:t>
      </w:r>
      <w:proofErr w:type="gramEnd"/>
      <w:r w:rsidRPr="00B94D00">
        <w:rPr>
          <w:rFonts w:eastAsia="Times New Roman"/>
          <w:szCs w:val="20"/>
        </w:rPr>
        <w:t xml:space="preserve"> shall be derived from the effective ASDCs and Ancillary Service Plan using the following logic:</w:t>
      </w:r>
    </w:p>
    <w:p w14:paraId="76A0D4BA" w14:textId="77777777" w:rsidR="00572F68" w:rsidRPr="00B94D00" w:rsidRDefault="00572F68" w:rsidP="00572F68">
      <w:pPr>
        <w:spacing w:after="240"/>
        <w:ind w:left="2144" w:hanging="720"/>
        <w:rPr>
          <w:rFonts w:eastAsia="Times New Roman"/>
          <w:szCs w:val="20"/>
        </w:rPr>
      </w:pPr>
      <w:r w:rsidRPr="00B94D00">
        <w:rPr>
          <w:rFonts w:eastAsia="Times New Roman"/>
          <w:szCs w:val="20"/>
        </w:rPr>
        <w:t>(i)        The proxy Ancillary Service Offer price floor for Reg-Up is equal to the lesser of the values below minus $0.01 per MW per hour:</w:t>
      </w:r>
    </w:p>
    <w:p w14:paraId="130DDFF4" w14:textId="77777777" w:rsidR="00572F68" w:rsidRPr="00B94D00" w:rsidRDefault="00572F68" w:rsidP="00572F68">
      <w:pPr>
        <w:spacing w:after="240"/>
        <w:ind w:left="2864" w:hanging="720"/>
        <w:rPr>
          <w:rFonts w:eastAsia="Times New Roman"/>
          <w:szCs w:val="20"/>
        </w:rPr>
      </w:pPr>
      <w:r w:rsidRPr="00B94D00">
        <w:rPr>
          <w:rFonts w:eastAsia="Times New Roman"/>
          <w:szCs w:val="20"/>
        </w:rPr>
        <w:t xml:space="preserve">(A)      $2,000 per MW per hour; or  </w:t>
      </w:r>
    </w:p>
    <w:p w14:paraId="16555B33" w14:textId="77777777" w:rsidR="00572F68" w:rsidRPr="00B94D00" w:rsidRDefault="00572F68" w:rsidP="00572F68">
      <w:pPr>
        <w:spacing w:after="240"/>
        <w:ind w:left="2864" w:hanging="720"/>
        <w:rPr>
          <w:rFonts w:eastAsia="Times New Roman"/>
          <w:szCs w:val="20"/>
        </w:rPr>
      </w:pPr>
      <w:r w:rsidRPr="00B94D00">
        <w:rPr>
          <w:rFonts w:eastAsia="Times New Roman"/>
          <w:szCs w:val="20"/>
        </w:rPr>
        <w:t>(B)      The point on the ASDC for Reg-Up that intersects with a quantity that is 95% of the Ancillary Service Plan for Reg-Up.</w:t>
      </w:r>
    </w:p>
    <w:p w14:paraId="639878E9" w14:textId="77777777" w:rsidR="00572F68" w:rsidRPr="00B94D00" w:rsidRDefault="00572F68" w:rsidP="00572F68">
      <w:pPr>
        <w:spacing w:after="240"/>
        <w:ind w:left="2144" w:hanging="720"/>
        <w:rPr>
          <w:rFonts w:eastAsia="Times New Roman"/>
          <w:szCs w:val="20"/>
        </w:rPr>
      </w:pPr>
      <w:r w:rsidRPr="00B94D00">
        <w:rPr>
          <w:rFonts w:eastAsia="Times New Roman"/>
          <w:szCs w:val="20"/>
        </w:rPr>
        <w:t>(ii)       The proxy Ancillary Service Offer price floor for RRS is equal to the lesser of the values below minus $0.01 per MW per hour:</w:t>
      </w:r>
    </w:p>
    <w:p w14:paraId="6B636420" w14:textId="77777777" w:rsidR="00572F68" w:rsidRPr="00B94D00" w:rsidRDefault="00572F68" w:rsidP="00572F68">
      <w:pPr>
        <w:spacing w:after="240"/>
        <w:ind w:left="2864" w:hanging="720"/>
        <w:rPr>
          <w:rFonts w:eastAsia="Times New Roman"/>
          <w:szCs w:val="20"/>
        </w:rPr>
      </w:pPr>
      <w:r w:rsidRPr="00B94D00">
        <w:rPr>
          <w:rFonts w:eastAsia="Times New Roman"/>
          <w:szCs w:val="20"/>
        </w:rPr>
        <w:t xml:space="preserve">(A)      $2,000 per MW per hour; or  </w:t>
      </w:r>
    </w:p>
    <w:p w14:paraId="5F050587" w14:textId="77777777" w:rsidR="00572F68" w:rsidRPr="00B94D00" w:rsidRDefault="00572F68" w:rsidP="00572F68">
      <w:pPr>
        <w:spacing w:after="240"/>
        <w:ind w:left="2864" w:hanging="720"/>
        <w:rPr>
          <w:rFonts w:eastAsia="Times New Roman"/>
          <w:szCs w:val="20"/>
        </w:rPr>
      </w:pPr>
      <w:r w:rsidRPr="00B94D00">
        <w:rPr>
          <w:rFonts w:eastAsia="Times New Roman"/>
          <w:szCs w:val="20"/>
        </w:rPr>
        <w:t>(B)      The point on the ASDC for RRS that intersects with a quantity that is 95% of the Ancillary Service Plan for RRS.</w:t>
      </w:r>
    </w:p>
    <w:p w14:paraId="5EB1E714" w14:textId="77777777" w:rsidR="00572F68" w:rsidRPr="00B94D00" w:rsidRDefault="00572F68" w:rsidP="00572F68">
      <w:pPr>
        <w:spacing w:after="240"/>
        <w:ind w:left="2144" w:hanging="720"/>
        <w:rPr>
          <w:rFonts w:eastAsia="Times New Roman"/>
          <w:szCs w:val="20"/>
        </w:rPr>
      </w:pPr>
      <w:r w:rsidRPr="00B94D00">
        <w:rPr>
          <w:rFonts w:eastAsia="Times New Roman"/>
          <w:szCs w:val="20"/>
        </w:rPr>
        <w:t>(iii)      The proxy Ancillary Service Offer price floor for ECRS is equal to the lesser of the values below minus $0.01 per MW per hour:</w:t>
      </w:r>
    </w:p>
    <w:p w14:paraId="69FADEB4" w14:textId="77777777" w:rsidR="00572F68" w:rsidRPr="00B94D00" w:rsidRDefault="00572F68" w:rsidP="00572F68">
      <w:pPr>
        <w:spacing w:after="240"/>
        <w:ind w:left="2864" w:hanging="720"/>
        <w:rPr>
          <w:rFonts w:eastAsia="Times New Roman"/>
          <w:szCs w:val="20"/>
        </w:rPr>
      </w:pPr>
      <w:r w:rsidRPr="00B94D00">
        <w:rPr>
          <w:rFonts w:eastAsia="Times New Roman"/>
          <w:szCs w:val="20"/>
        </w:rPr>
        <w:t xml:space="preserve">(A)      $2,000 per MW per hour; or  </w:t>
      </w:r>
    </w:p>
    <w:p w14:paraId="583E8392" w14:textId="77777777" w:rsidR="00572F68" w:rsidRPr="00B94D00" w:rsidRDefault="00572F68" w:rsidP="00572F68">
      <w:pPr>
        <w:spacing w:after="240"/>
        <w:ind w:left="2864" w:hanging="720"/>
        <w:rPr>
          <w:rFonts w:eastAsia="Times New Roman"/>
          <w:szCs w:val="20"/>
        </w:rPr>
      </w:pPr>
      <w:r w:rsidRPr="00B94D00">
        <w:rPr>
          <w:rFonts w:eastAsia="Times New Roman"/>
          <w:szCs w:val="20"/>
        </w:rPr>
        <w:lastRenderedPageBreak/>
        <w:t>(B)      The point on the ASDC for ECRS that intersects with a quantity that is 95% of the Ancillary Service Plan for ECRS.</w:t>
      </w:r>
    </w:p>
    <w:p w14:paraId="714A4C41" w14:textId="77777777" w:rsidR="00572F68" w:rsidRPr="00B94D00" w:rsidRDefault="00572F68" w:rsidP="00572F68">
      <w:pPr>
        <w:spacing w:after="240"/>
        <w:ind w:left="2144" w:hanging="720"/>
        <w:rPr>
          <w:rFonts w:eastAsia="Times New Roman"/>
          <w:szCs w:val="20"/>
        </w:rPr>
      </w:pPr>
      <w:r w:rsidRPr="00B94D00">
        <w:rPr>
          <w:rFonts w:eastAsia="Times New Roman"/>
          <w:szCs w:val="20"/>
        </w:rPr>
        <w:t>(iv)      The proxy Ancillary Service Offer price floor for Non-Spin is equal to the lesser of the values below minus $0.01 per MW per hour:</w:t>
      </w:r>
    </w:p>
    <w:p w14:paraId="4A5C601C" w14:textId="77777777" w:rsidR="00572F68" w:rsidRPr="00B94D00" w:rsidRDefault="00572F68" w:rsidP="00572F68">
      <w:pPr>
        <w:spacing w:after="240"/>
        <w:ind w:left="2864" w:hanging="720"/>
        <w:rPr>
          <w:rFonts w:eastAsia="Times New Roman"/>
          <w:szCs w:val="20"/>
        </w:rPr>
      </w:pPr>
      <w:r w:rsidRPr="00B94D00">
        <w:rPr>
          <w:rFonts w:eastAsia="Times New Roman"/>
          <w:szCs w:val="20"/>
        </w:rPr>
        <w:t xml:space="preserve">(A)      $2,000 per MW per hour; or  </w:t>
      </w:r>
    </w:p>
    <w:p w14:paraId="54DFEDCF" w14:textId="77777777" w:rsidR="00572F68" w:rsidRPr="00B94D00" w:rsidRDefault="00572F68" w:rsidP="00572F68">
      <w:pPr>
        <w:spacing w:after="240"/>
        <w:ind w:left="2864" w:hanging="720"/>
        <w:rPr>
          <w:rFonts w:eastAsia="Times New Roman"/>
          <w:szCs w:val="20"/>
        </w:rPr>
      </w:pPr>
      <w:r w:rsidRPr="00B94D00">
        <w:rPr>
          <w:rFonts w:eastAsia="Times New Roman"/>
          <w:szCs w:val="20"/>
        </w:rPr>
        <w:t>(B)      The point on the ASDC for Non-Spin that intersects with a quantity that is 95% of the Ancillary Service Plan for Non-Spin.</w:t>
      </w:r>
    </w:p>
    <w:p w14:paraId="2DB2FDA9" w14:textId="77777777" w:rsidR="00572F68" w:rsidRPr="00B94D00" w:rsidRDefault="00572F68" w:rsidP="00572F68">
      <w:pPr>
        <w:spacing w:after="240"/>
        <w:ind w:left="2144" w:hanging="720"/>
        <w:rPr>
          <w:rFonts w:eastAsia="Times New Roman"/>
          <w:szCs w:val="20"/>
        </w:rPr>
      </w:pPr>
      <w:r w:rsidRPr="00B94D00">
        <w:rPr>
          <w:rFonts w:eastAsia="Times New Roman"/>
          <w:szCs w:val="20"/>
        </w:rPr>
        <w:t xml:space="preserve">(v)       The </w:t>
      </w:r>
      <w:proofErr w:type="gramStart"/>
      <w:r w:rsidRPr="00B94D00">
        <w:rPr>
          <w:rFonts w:eastAsia="Times New Roman"/>
          <w:szCs w:val="20"/>
        </w:rPr>
        <w:t>proxy</w:t>
      </w:r>
      <w:proofErr w:type="gramEnd"/>
      <w:r w:rsidRPr="00B94D00">
        <w:rPr>
          <w:rFonts w:eastAsia="Times New Roman"/>
          <w:szCs w:val="20"/>
        </w:rPr>
        <w:t xml:space="preserve"> Ancillary Service Offer price floor for Reg-Down is equal to the lesser of the values below minus $0.01 per MW per hour:</w:t>
      </w:r>
    </w:p>
    <w:p w14:paraId="46B9FF9B" w14:textId="77777777" w:rsidR="00572F68" w:rsidRPr="00B94D00" w:rsidRDefault="00572F68" w:rsidP="00572F68">
      <w:pPr>
        <w:spacing w:after="240"/>
        <w:ind w:left="2864" w:hanging="720"/>
        <w:rPr>
          <w:rFonts w:eastAsia="Times New Roman"/>
          <w:szCs w:val="20"/>
        </w:rPr>
      </w:pPr>
      <w:r w:rsidRPr="00B94D00">
        <w:rPr>
          <w:rFonts w:eastAsia="Times New Roman"/>
          <w:szCs w:val="20"/>
        </w:rPr>
        <w:t xml:space="preserve">(A)      $2,000 per MW per hour; or  </w:t>
      </w:r>
    </w:p>
    <w:p w14:paraId="688FB486" w14:textId="77777777" w:rsidR="00572F68" w:rsidRPr="00B94D00" w:rsidRDefault="00572F68" w:rsidP="00572F68">
      <w:pPr>
        <w:spacing w:after="240"/>
        <w:ind w:left="2864" w:hanging="720"/>
        <w:rPr>
          <w:ins w:id="828" w:author="ERCOT" w:date="2025-12-09T07:14:00Z" w16du:dateUtc="2025-12-09T13:14:00Z"/>
        </w:rPr>
      </w:pPr>
      <w:r w:rsidRPr="00B94D00">
        <w:rPr>
          <w:rFonts w:eastAsia="Times New Roman"/>
          <w:szCs w:val="20"/>
        </w:rPr>
        <w:t>(B)      The point on the ASDC for Reg-Down that intersects with a quantity that is 95% of the Ancillary Service Plan for Reg-Down.</w:t>
      </w:r>
    </w:p>
    <w:p w14:paraId="6C0D6300" w14:textId="77777777" w:rsidR="00572F68" w:rsidRPr="00B94D00" w:rsidRDefault="00572F68" w:rsidP="00572F68">
      <w:pPr>
        <w:spacing w:after="240"/>
        <w:ind w:left="2160" w:hanging="720"/>
        <w:rPr>
          <w:ins w:id="829" w:author="ERCOT" w:date="2025-12-09T07:14:00Z" w16du:dateUtc="2025-12-09T13:14:00Z"/>
        </w:rPr>
      </w:pPr>
      <w:ins w:id="830" w:author="ERCOT" w:date="2025-12-09T07:14:00Z" w16du:dateUtc="2025-12-09T13:14:00Z">
        <w:r w:rsidRPr="00B94D00">
          <w:t>(vi)</w:t>
        </w:r>
        <w:r w:rsidRPr="00B94D00">
          <w:tab/>
          <w:t>The proxy Ancillary Service Offer price floor for DRRS is equal to the lesser of the values below minus $0.01 per MW per hour:</w:t>
        </w:r>
      </w:ins>
    </w:p>
    <w:p w14:paraId="589BED89" w14:textId="77777777" w:rsidR="00572F68" w:rsidRPr="00B94D00" w:rsidRDefault="00572F68" w:rsidP="00572F68">
      <w:pPr>
        <w:spacing w:after="240"/>
        <w:ind w:left="2864" w:hanging="720"/>
        <w:rPr>
          <w:ins w:id="831" w:author="ERCOT" w:date="2025-12-09T07:14:00Z" w16du:dateUtc="2025-12-09T13:14:00Z"/>
        </w:rPr>
      </w:pPr>
      <w:ins w:id="832" w:author="ERCOT" w:date="2025-12-09T07:14:00Z" w16du:dateUtc="2025-12-09T13:14:00Z">
        <w:r w:rsidRPr="00B94D00">
          <w:t>(A)</w:t>
        </w:r>
        <w:r w:rsidRPr="00B94D00">
          <w:tab/>
          <w:t>$2,000 per MW per hour; or</w:t>
        </w:r>
      </w:ins>
    </w:p>
    <w:p w14:paraId="70F48865" w14:textId="77777777" w:rsidR="00572F68" w:rsidRPr="00B94D00" w:rsidRDefault="00572F68" w:rsidP="00572F68">
      <w:pPr>
        <w:spacing w:after="240"/>
        <w:ind w:left="2864" w:hanging="720"/>
        <w:rPr>
          <w:rFonts w:eastAsia="Times New Roman"/>
          <w:szCs w:val="20"/>
        </w:rPr>
      </w:pPr>
      <w:ins w:id="833" w:author="ERCOT" w:date="2025-12-09T07:14:00Z" w16du:dateUtc="2025-12-09T13:14:00Z">
        <w:r w:rsidRPr="00B94D00">
          <w:t>(B)</w:t>
        </w:r>
        <w:r w:rsidRPr="00B94D00">
          <w:tab/>
          <w:t>The point on the ASDC for DRRS that intersects with a quantity that is 95% of the Ancillary Service Plan for DRRS.</w:t>
        </w:r>
      </w:ins>
    </w:p>
    <w:p w14:paraId="70216C8C"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ERCOT systems </w:t>
      </w:r>
      <w:proofErr w:type="gramStart"/>
      <w:r w:rsidRPr="00B94D00">
        <w:rPr>
          <w:rFonts w:eastAsia="Times New Roman"/>
          <w:szCs w:val="20"/>
        </w:rPr>
        <w:t>shall</w:t>
      </w:r>
      <w:proofErr w:type="gramEnd"/>
      <w:r w:rsidRPr="00B94D00">
        <w:rPr>
          <w:rFonts w:eastAsia="Times New Roman"/>
          <w:szCs w:val="20"/>
        </w:rPr>
        <w:t xml:space="preserve"> be designed to allow for proxy Ancillary Service Offer price floors to differ when the same Ancillary Service product can be provided by either On-Line or Off-Line Resources, and/or an Ancillary Service product has sub-types.  </w:t>
      </w:r>
    </w:p>
    <w:p w14:paraId="4D4E1964" w14:textId="77777777" w:rsidR="00572F68" w:rsidRPr="00B94D00" w:rsidRDefault="00572F68" w:rsidP="00572F68">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For RUC-committed Resources:</w:t>
      </w:r>
    </w:p>
    <w:p w14:paraId="4830E5C6"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16EBAB9B"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each Ancillary Service product for which a RUC-committed Resource has an Ancillary Service Offer, the Ancillary Service Offer used by SCED for that Ancillary Service product across the full operating range of the Resource</w:t>
      </w:r>
      <w:r w:rsidRPr="00B94D00" w:rsidDel="00CE2E44">
        <w:rPr>
          <w:rFonts w:eastAsia="Times New Roman"/>
          <w:szCs w:val="20"/>
        </w:rPr>
        <w:t xml:space="preserve"> </w:t>
      </w:r>
      <w:r w:rsidRPr="00B94D00">
        <w:rPr>
          <w:rFonts w:eastAsia="Times New Roman"/>
          <w:szCs w:val="20"/>
        </w:rPr>
        <w:t xml:space="preserve">up to its telemetered HSL shall be the maximum of: </w:t>
      </w:r>
    </w:p>
    <w:p w14:paraId="6A232881"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The Resource’s highest submitted Ancillary Service Offer price; or </w:t>
      </w:r>
    </w:p>
    <w:p w14:paraId="61D5DCD7" w14:textId="77777777" w:rsidR="00572F68" w:rsidRPr="00B94D00" w:rsidRDefault="00572F68" w:rsidP="00572F68">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$250 per MWh.</w:t>
      </w:r>
    </w:p>
    <w:p w14:paraId="6486073C"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lastRenderedPageBreak/>
        <w:t>(6)</w:t>
      </w:r>
      <w:r w:rsidRPr="00B94D00">
        <w:rPr>
          <w:rFonts w:eastAsia="Times New Roman"/>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04D06E8E"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(a)</w:t>
      </w:r>
      <w:r w:rsidRPr="00B94D00">
        <w:rPr>
          <w:rFonts w:eastAsia="Times New Roman"/>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572F68" w:rsidRPr="00B94D00" w14:paraId="71EA2E71" w14:textId="77777777" w:rsidTr="005C0B53">
        <w:trPr>
          <w:jc w:val="center"/>
        </w:trPr>
        <w:tc>
          <w:tcPr>
            <w:tcW w:w="3871" w:type="dxa"/>
            <w:tcBorders>
              <w:top w:val="single" w:sz="4" w:space="0" w:color="auto"/>
              <w:left w:val="single" w:sz="4" w:space="0" w:color="auto"/>
              <w:bottom w:val="single" w:sz="4" w:space="0" w:color="auto"/>
              <w:right w:val="single" w:sz="4" w:space="0" w:color="auto"/>
            </w:tcBorders>
            <w:hideMark/>
          </w:tcPr>
          <w:p w14:paraId="4B2DE45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3A9D1A78"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380D5106"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201A8243" w14:textId="77777777" w:rsidTr="005C0B53">
        <w:trPr>
          <w:jc w:val="center"/>
        </w:trPr>
        <w:tc>
          <w:tcPr>
            <w:tcW w:w="3871" w:type="dxa"/>
            <w:tcBorders>
              <w:top w:val="single" w:sz="4" w:space="0" w:color="auto"/>
              <w:left w:val="single" w:sz="4" w:space="0" w:color="auto"/>
              <w:bottom w:val="single" w:sz="4" w:space="0" w:color="auto"/>
              <w:right w:val="single" w:sz="4" w:space="0" w:color="auto"/>
            </w:tcBorders>
          </w:tcPr>
          <w:p w14:paraId="4004880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HSL MW and the highest MW point on the Energy Bid/Offer are both greater than or equal to zero, </w:t>
            </w:r>
          </w:p>
          <w:p w14:paraId="08E372C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and,</w:t>
            </w:r>
          </w:p>
          <w:p w14:paraId="18B7D86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is greater than the highest MW in submitted Energy Bid/Offer Curve</w:t>
            </w:r>
          </w:p>
          <w:p w14:paraId="5FF678AE" w14:textId="77777777" w:rsidR="00572F68" w:rsidRPr="00B94D00" w:rsidRDefault="00572F68" w:rsidP="005C0B53">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D80961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909980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RTSWCAP </w:t>
            </w:r>
          </w:p>
        </w:tc>
      </w:tr>
      <w:tr w:rsidR="00572F68" w:rsidRPr="00B94D00" w14:paraId="2B78E961" w14:textId="77777777" w:rsidTr="005C0B53">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34041AE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HSL MW is greater than or equal to zero, </w:t>
            </w:r>
          </w:p>
          <w:p w14:paraId="1C88221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and,</w:t>
            </w:r>
          </w:p>
          <w:p w14:paraId="2D9001C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highest MW point on the Energy Bid/Offer is less than zero</w:t>
            </w:r>
          </w:p>
          <w:p w14:paraId="08A1F995" w14:textId="77777777" w:rsidR="00572F68" w:rsidRPr="00B94D00" w:rsidRDefault="00572F68" w:rsidP="005C0B53">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8F0700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From highest MW point on submitted Energy Bid/Offer Curve to 0 MW</w:t>
            </w:r>
          </w:p>
          <w:p w14:paraId="4B062DB5" w14:textId="77777777" w:rsidR="00572F68" w:rsidRPr="00B94D00" w:rsidRDefault="00572F68" w:rsidP="005C0B53">
            <w:pPr>
              <w:spacing w:after="60"/>
              <w:rPr>
                <w:rFonts w:eastAsia="Times New Roman"/>
                <w:iCs/>
                <w:sz w:val="20"/>
                <w:szCs w:val="20"/>
              </w:rPr>
            </w:pPr>
          </w:p>
          <w:p w14:paraId="471453F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71E5208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highest MW in submitted Energy Bid/Offer Curve</w:t>
            </w:r>
          </w:p>
          <w:p w14:paraId="7E1F103F" w14:textId="77777777" w:rsidR="00572F68" w:rsidRPr="00B94D00" w:rsidRDefault="00572F68" w:rsidP="005C0B53">
            <w:pPr>
              <w:spacing w:after="60"/>
              <w:rPr>
                <w:rFonts w:eastAsia="Times New Roman"/>
                <w:iCs/>
                <w:sz w:val="20"/>
                <w:szCs w:val="20"/>
              </w:rPr>
            </w:pPr>
          </w:p>
          <w:p w14:paraId="08BF3C4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RTSWCAP</w:t>
            </w:r>
          </w:p>
        </w:tc>
      </w:tr>
      <w:tr w:rsidR="00572F68" w:rsidRPr="00B94D00" w14:paraId="6BEA38A7" w14:textId="77777777" w:rsidTr="005C0B53">
        <w:trPr>
          <w:jc w:val="center"/>
        </w:trPr>
        <w:tc>
          <w:tcPr>
            <w:tcW w:w="3871" w:type="dxa"/>
            <w:tcBorders>
              <w:top w:val="single" w:sz="4" w:space="0" w:color="auto"/>
              <w:left w:val="single" w:sz="4" w:space="0" w:color="auto"/>
              <w:bottom w:val="single" w:sz="4" w:space="0" w:color="auto"/>
              <w:right w:val="single" w:sz="4" w:space="0" w:color="auto"/>
            </w:tcBorders>
            <w:hideMark/>
          </w:tcPr>
          <w:p w14:paraId="589E09C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41EAD5F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91F2C0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highest MW in submitted Energy Bid/Offer Curve</w:t>
            </w:r>
          </w:p>
        </w:tc>
      </w:tr>
      <w:tr w:rsidR="00572F68" w:rsidRPr="00B94D00" w14:paraId="3C5A600F" w14:textId="77777777" w:rsidTr="005C0B53">
        <w:trPr>
          <w:jc w:val="center"/>
        </w:trPr>
        <w:tc>
          <w:tcPr>
            <w:tcW w:w="3871" w:type="dxa"/>
            <w:tcBorders>
              <w:top w:val="single" w:sz="4" w:space="0" w:color="auto"/>
              <w:left w:val="single" w:sz="4" w:space="0" w:color="auto"/>
              <w:bottom w:val="single" w:sz="4" w:space="0" w:color="auto"/>
              <w:right w:val="single" w:sz="4" w:space="0" w:color="auto"/>
            </w:tcBorders>
            <w:hideMark/>
          </w:tcPr>
          <w:p w14:paraId="138C4C8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8602286" w14:textId="77777777" w:rsidR="00572F68" w:rsidRPr="00B94D00" w:rsidRDefault="00572F68" w:rsidP="005C0B53">
            <w:pPr>
              <w:spacing w:after="60"/>
              <w:rPr>
                <w:rFonts w:eastAsia="Times New Roman"/>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6B19157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Bid/Offer Curve</w:t>
            </w:r>
          </w:p>
        </w:tc>
      </w:tr>
      <w:tr w:rsidR="00572F68" w:rsidRPr="00B94D00" w14:paraId="1B540BE8" w14:textId="77777777" w:rsidTr="005C0B53">
        <w:trPr>
          <w:jc w:val="center"/>
        </w:trPr>
        <w:tc>
          <w:tcPr>
            <w:tcW w:w="3871" w:type="dxa"/>
            <w:tcBorders>
              <w:top w:val="single" w:sz="4" w:space="0" w:color="auto"/>
              <w:left w:val="single" w:sz="4" w:space="0" w:color="auto"/>
              <w:bottom w:val="single" w:sz="4" w:space="0" w:color="auto"/>
              <w:right w:val="single" w:sz="4" w:space="0" w:color="auto"/>
            </w:tcBorders>
          </w:tcPr>
          <w:p w14:paraId="7223FED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LSL MW and the lowest MW point on the Energy Bid/Offer Curve are both greater than or equal to zero, </w:t>
            </w:r>
          </w:p>
          <w:p w14:paraId="69F413F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and,</w:t>
            </w:r>
          </w:p>
          <w:p w14:paraId="53AF85E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is less than the lowest MW in submitted Energy Bid/Offer Curve</w:t>
            </w:r>
          </w:p>
          <w:p w14:paraId="0FB0190E" w14:textId="77777777" w:rsidR="00572F68" w:rsidRPr="00B94D00" w:rsidRDefault="00572F68" w:rsidP="005C0B53">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1BDDB6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1B976D9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lowest MW in submitted Energy Bid/Offer Curve</w:t>
            </w:r>
          </w:p>
        </w:tc>
      </w:tr>
      <w:tr w:rsidR="00572F68" w:rsidRPr="00B94D00" w14:paraId="6BCE0584" w14:textId="77777777" w:rsidTr="005C0B53">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025972C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MW is less than zero,</w:t>
            </w:r>
          </w:p>
          <w:p w14:paraId="3C95690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and,</w:t>
            </w:r>
          </w:p>
          <w:p w14:paraId="4AEA18F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11CD99A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From LSL to 0 MW</w:t>
            </w:r>
          </w:p>
          <w:p w14:paraId="178C32D3" w14:textId="77777777" w:rsidR="00572F68" w:rsidRPr="00B94D00" w:rsidRDefault="00572F68" w:rsidP="005C0B53">
            <w:pPr>
              <w:spacing w:after="60"/>
              <w:rPr>
                <w:rFonts w:eastAsia="Times New Roman"/>
                <w:iCs/>
                <w:sz w:val="20"/>
                <w:szCs w:val="20"/>
              </w:rPr>
            </w:pPr>
          </w:p>
          <w:p w14:paraId="788680F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B0FA74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p w14:paraId="029042C2" w14:textId="77777777" w:rsidR="00572F68" w:rsidRPr="00B94D00" w:rsidRDefault="00572F68" w:rsidP="005C0B53">
            <w:pPr>
              <w:spacing w:after="60"/>
              <w:rPr>
                <w:rFonts w:eastAsia="Times New Roman"/>
                <w:iCs/>
                <w:sz w:val="20"/>
                <w:szCs w:val="20"/>
              </w:rPr>
            </w:pPr>
          </w:p>
          <w:p w14:paraId="735DAD4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lowest MW in submitted Energy Bid/Offer Curve</w:t>
            </w:r>
          </w:p>
        </w:tc>
      </w:tr>
      <w:tr w:rsidR="00572F68" w:rsidRPr="00B94D00" w14:paraId="0DB78B8C" w14:textId="77777777" w:rsidTr="005C0B53">
        <w:trPr>
          <w:jc w:val="center"/>
        </w:trPr>
        <w:tc>
          <w:tcPr>
            <w:tcW w:w="3871" w:type="dxa"/>
            <w:tcBorders>
              <w:top w:val="single" w:sz="4" w:space="0" w:color="auto"/>
              <w:left w:val="single" w:sz="4" w:space="0" w:color="auto"/>
              <w:bottom w:val="single" w:sz="4" w:space="0" w:color="auto"/>
              <w:right w:val="single" w:sz="4" w:space="0" w:color="auto"/>
            </w:tcBorders>
          </w:tcPr>
          <w:p w14:paraId="59B67FA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and the lowest MW point on the Energy Bid/Offer Curve are both less than or equal to zero,</w:t>
            </w:r>
          </w:p>
          <w:p w14:paraId="494D114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and,</w:t>
            </w:r>
          </w:p>
          <w:p w14:paraId="2C9B925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LSL is less than the lowest MW point on the Energy Bid/Offer Curve</w:t>
            </w:r>
          </w:p>
          <w:p w14:paraId="67495E54" w14:textId="77777777" w:rsidR="00572F68" w:rsidRPr="00B94D00" w:rsidRDefault="00572F68" w:rsidP="005C0B53">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04B4B71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23E11A3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-$250.00</w:t>
            </w:r>
          </w:p>
        </w:tc>
      </w:tr>
    </w:tbl>
    <w:p w14:paraId="55712BFC"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71B1503D"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3A60315E"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(7)</w:t>
      </w:r>
      <w:r w:rsidRPr="00B94D00">
        <w:rPr>
          <w:rFonts w:eastAsia="Times New Roman"/>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B94D00" w:rsidDel="00995694">
        <w:rPr>
          <w:rFonts w:eastAsia="Times New Roman"/>
          <w:szCs w:val="20"/>
        </w:rPr>
        <w:t xml:space="preserve"> </w:t>
      </w:r>
    </w:p>
    <w:p w14:paraId="1752AAB5" w14:textId="77777777" w:rsidR="00572F68" w:rsidRPr="00B94D00" w:rsidRDefault="00572F68" w:rsidP="00572F68">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72F68" w:rsidRPr="00B94D00" w14:paraId="6A3B2310" w14:textId="77777777" w:rsidTr="005C0B53">
        <w:trPr>
          <w:jc w:val="center"/>
        </w:trPr>
        <w:tc>
          <w:tcPr>
            <w:tcW w:w="3596" w:type="dxa"/>
          </w:tcPr>
          <w:p w14:paraId="596BA72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875" w:type="dxa"/>
          </w:tcPr>
          <w:p w14:paraId="11F7CB3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281EE76B" w14:textId="77777777" w:rsidTr="005C0B53">
        <w:trPr>
          <w:jc w:val="center"/>
        </w:trPr>
        <w:tc>
          <w:tcPr>
            <w:tcW w:w="3596" w:type="dxa"/>
          </w:tcPr>
          <w:p w14:paraId="79BD1E3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LPC to MPC minus maximum MW of RTM Energy Bid</w:t>
            </w:r>
          </w:p>
        </w:tc>
        <w:tc>
          <w:tcPr>
            <w:tcW w:w="2875" w:type="dxa"/>
          </w:tcPr>
          <w:p w14:paraId="673CF20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lowest MW in submitted RTM Energy Bid curve</w:t>
            </w:r>
          </w:p>
        </w:tc>
      </w:tr>
      <w:tr w:rsidR="00572F68" w:rsidRPr="00B94D00" w14:paraId="3C73909E" w14:textId="77777777" w:rsidTr="005C0B53">
        <w:trPr>
          <w:jc w:val="center"/>
        </w:trPr>
        <w:tc>
          <w:tcPr>
            <w:tcW w:w="3596" w:type="dxa"/>
          </w:tcPr>
          <w:p w14:paraId="44A0AFA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MPC minus maximum MW of RTM Energy Bid to MPC</w:t>
            </w:r>
          </w:p>
        </w:tc>
        <w:tc>
          <w:tcPr>
            <w:tcW w:w="2875" w:type="dxa"/>
          </w:tcPr>
          <w:p w14:paraId="637FE4A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RTM Energy Bid curve</w:t>
            </w:r>
          </w:p>
        </w:tc>
      </w:tr>
      <w:tr w:rsidR="00572F68" w:rsidRPr="00B94D00" w14:paraId="1CD14104" w14:textId="77777777" w:rsidTr="005C0B53">
        <w:trPr>
          <w:jc w:val="center"/>
        </w:trPr>
        <w:tc>
          <w:tcPr>
            <w:tcW w:w="3596" w:type="dxa"/>
          </w:tcPr>
          <w:p w14:paraId="387FCED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MPC</w:t>
            </w:r>
          </w:p>
        </w:tc>
        <w:tc>
          <w:tcPr>
            <w:tcW w:w="2875" w:type="dxa"/>
          </w:tcPr>
          <w:p w14:paraId="1A2F1F5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Right-most point (lowest price) on RTM Energy Bid curve</w:t>
            </w:r>
          </w:p>
        </w:tc>
      </w:tr>
    </w:tbl>
    <w:p w14:paraId="22B80115" w14:textId="77777777" w:rsidR="00572F68" w:rsidRPr="00B94D00" w:rsidRDefault="00572F68" w:rsidP="00572F68">
      <w:pPr>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69315198"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080E592D"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(8) above with the following upon system implementation and renumber accordingly:]</w:t>
            </w:r>
          </w:p>
          <w:p w14:paraId="297FBEF5" w14:textId="77777777" w:rsidR="00572F68" w:rsidRPr="00B94D00" w:rsidRDefault="00572F68" w:rsidP="005C0B53">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72F68" w:rsidRPr="00B94D00" w14:paraId="629D106E" w14:textId="77777777" w:rsidTr="005C0B53">
              <w:trPr>
                <w:jc w:val="center"/>
              </w:trPr>
              <w:tc>
                <w:tcPr>
                  <w:tcW w:w="3596" w:type="dxa"/>
                </w:tcPr>
                <w:p w14:paraId="24CD8BE8"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MW</w:t>
                  </w:r>
                </w:p>
              </w:tc>
              <w:tc>
                <w:tcPr>
                  <w:tcW w:w="2875" w:type="dxa"/>
                </w:tcPr>
                <w:p w14:paraId="7C7D0105"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Price (per MWh)</w:t>
                  </w:r>
                </w:p>
              </w:tc>
            </w:tr>
            <w:tr w:rsidR="00572F68" w:rsidRPr="00B94D00" w14:paraId="6D3B7C85" w14:textId="77777777" w:rsidTr="005C0B53">
              <w:trPr>
                <w:jc w:val="center"/>
              </w:trPr>
              <w:tc>
                <w:tcPr>
                  <w:tcW w:w="3596" w:type="dxa"/>
                </w:tcPr>
                <w:p w14:paraId="3E8C304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LPC to MPC minus maximum MW of Energy Bid Curve</w:t>
                  </w:r>
                </w:p>
              </w:tc>
              <w:tc>
                <w:tcPr>
                  <w:tcW w:w="2875" w:type="dxa"/>
                </w:tcPr>
                <w:p w14:paraId="2325690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Price associated with the lowest MW in submitted Energy Bid Curve</w:t>
                  </w:r>
                </w:p>
              </w:tc>
            </w:tr>
            <w:tr w:rsidR="00572F68" w:rsidRPr="00B94D00" w14:paraId="072016B2" w14:textId="77777777" w:rsidTr="005C0B53">
              <w:trPr>
                <w:jc w:val="center"/>
              </w:trPr>
              <w:tc>
                <w:tcPr>
                  <w:tcW w:w="3596" w:type="dxa"/>
                </w:tcPr>
                <w:p w14:paraId="1E24FCF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MPC minus maximum MW of Energy Bid Curve to MPC</w:t>
                  </w:r>
                </w:p>
              </w:tc>
              <w:tc>
                <w:tcPr>
                  <w:tcW w:w="2875" w:type="dxa"/>
                </w:tcPr>
                <w:p w14:paraId="0C0A6DB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Energy Bid Curve</w:t>
                  </w:r>
                </w:p>
              </w:tc>
            </w:tr>
            <w:tr w:rsidR="00572F68" w:rsidRPr="00B94D00" w14:paraId="4E262E0C" w14:textId="77777777" w:rsidTr="005C0B53">
              <w:trPr>
                <w:jc w:val="center"/>
              </w:trPr>
              <w:tc>
                <w:tcPr>
                  <w:tcW w:w="3596" w:type="dxa"/>
                </w:tcPr>
                <w:p w14:paraId="75135EE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MPC</w:t>
                  </w:r>
                </w:p>
              </w:tc>
              <w:tc>
                <w:tcPr>
                  <w:tcW w:w="2875" w:type="dxa"/>
                </w:tcPr>
                <w:p w14:paraId="032C1B7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Right-most point (lowest price) on Energy Bid Curve</w:t>
                  </w:r>
                </w:p>
              </w:tc>
            </w:tr>
          </w:tbl>
          <w:p w14:paraId="29C15456" w14:textId="77777777" w:rsidR="00572F68" w:rsidRPr="00B94D00" w:rsidRDefault="00572F68" w:rsidP="005C0B53">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572F68" w:rsidRPr="00B94D00" w14:paraId="7D28F7D0" w14:textId="77777777" w:rsidTr="005C0B53">
              <w:trPr>
                <w:jc w:val="center"/>
              </w:trPr>
              <w:tc>
                <w:tcPr>
                  <w:tcW w:w="3596" w:type="dxa"/>
                </w:tcPr>
                <w:p w14:paraId="78CD26C7"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MW</w:t>
                  </w:r>
                </w:p>
              </w:tc>
              <w:tc>
                <w:tcPr>
                  <w:tcW w:w="2875" w:type="dxa"/>
                </w:tcPr>
                <w:p w14:paraId="7155A1B1"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Price (per MWh)</w:t>
                  </w:r>
                </w:p>
              </w:tc>
            </w:tr>
            <w:tr w:rsidR="00572F68" w:rsidRPr="00B94D00" w14:paraId="2DD27F40" w14:textId="77777777" w:rsidTr="005C0B53">
              <w:trPr>
                <w:jc w:val="center"/>
              </w:trPr>
              <w:tc>
                <w:tcPr>
                  <w:tcW w:w="3596" w:type="dxa"/>
                </w:tcPr>
                <w:p w14:paraId="27B7D1C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LPC to MPC </w:t>
                  </w:r>
                </w:p>
              </w:tc>
              <w:tc>
                <w:tcPr>
                  <w:tcW w:w="2875" w:type="dxa"/>
                </w:tcPr>
                <w:p w14:paraId="51F7E329" w14:textId="77777777" w:rsidR="00572F68" w:rsidRPr="00B94D00" w:rsidRDefault="00572F68" w:rsidP="005C0B53">
                  <w:pPr>
                    <w:spacing w:after="60"/>
                    <w:rPr>
                      <w:rFonts w:eastAsia="Times New Roman"/>
                      <w:iCs/>
                      <w:sz w:val="20"/>
                      <w:szCs w:val="20"/>
                    </w:rPr>
                  </w:pPr>
                  <w:r w:rsidRPr="00B94D00">
                    <w:rPr>
                      <w:rFonts w:eastAsia="Times New Roman"/>
                      <w:sz w:val="20"/>
                      <w:szCs w:val="20"/>
                    </w:rPr>
                    <w:t>Effective</w:t>
                  </w:r>
                  <w:r w:rsidRPr="00B94D00">
                    <w:rPr>
                      <w:rFonts w:eastAsia="Times New Roman"/>
                      <w:iCs/>
                      <w:sz w:val="20"/>
                      <w:szCs w:val="20"/>
                    </w:rPr>
                    <w:t xml:space="preserve"> Value of Lost Load (VOLL)</w:t>
                  </w:r>
                </w:p>
              </w:tc>
            </w:tr>
          </w:tbl>
          <w:p w14:paraId="7F688E8A" w14:textId="77777777" w:rsidR="00572F68" w:rsidRPr="00B94D00" w:rsidRDefault="00572F68" w:rsidP="005C0B53">
            <w:pPr>
              <w:spacing w:after="240"/>
              <w:ind w:left="720" w:hanging="720"/>
              <w:rPr>
                <w:rFonts w:eastAsia="Times New Roman"/>
                <w:szCs w:val="20"/>
              </w:rPr>
            </w:pPr>
          </w:p>
        </w:tc>
      </w:tr>
    </w:tbl>
    <w:p w14:paraId="24143206"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lastRenderedPageBreak/>
        <w:t>(9)</w:t>
      </w:r>
      <w:r w:rsidRPr="00B94D00">
        <w:rPr>
          <w:rFonts w:eastAsia="Times New Roman"/>
          <w:szCs w:val="20"/>
        </w:rPr>
        <w:tab/>
        <w:t>ERCOT shall ensure that any RTM Energy Bid is monotonically non-increasing.  The QSE representing the CLR shall be responsible for all RTM Energy Bids, including bids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2F009B39"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5CFE90C"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(9) above with the following upon system implementation:]</w:t>
            </w:r>
          </w:p>
          <w:p w14:paraId="042C352C" w14:textId="77777777" w:rsidR="00572F68" w:rsidRPr="00B94D00" w:rsidRDefault="00572F68" w:rsidP="005C0B53">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ERCOT shall ensure that any Energy Bid Curve is monotonically non-increasing.  The QSE representing the CLR shall be responsible for all Energy Bid Curves, including Energy Bid Curves updated by ERCOT as described above.</w:t>
            </w:r>
          </w:p>
        </w:tc>
      </w:tr>
    </w:tbl>
    <w:p w14:paraId="454FA310"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(10)</w:t>
      </w:r>
      <w:r w:rsidRPr="00B94D00">
        <w:rPr>
          <w:rFonts w:eastAsia="Times New Roman"/>
          <w:szCs w:val="20"/>
        </w:rPr>
        <w:tab/>
        <w:t xml:space="preserve">If a CLR telemeters </w:t>
      </w:r>
      <w:proofErr w:type="gramStart"/>
      <w:r w:rsidRPr="00B94D00">
        <w:rPr>
          <w:rFonts w:eastAsia="Times New Roman"/>
          <w:szCs w:val="20"/>
        </w:rPr>
        <w:t>a status</w:t>
      </w:r>
      <w:proofErr w:type="gramEnd"/>
      <w:r w:rsidRPr="00B94D00">
        <w:rPr>
          <w:rFonts w:eastAsia="Times New Roman"/>
          <w:szCs w:val="20"/>
        </w:rPr>
        <w:t xml:space="preserve">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2BD030BA"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B2F6FFC"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(10) above with the following upon system implementation:]</w:t>
            </w:r>
          </w:p>
          <w:p w14:paraId="05E7E1DB" w14:textId="77777777" w:rsidR="00572F68" w:rsidRPr="00B94D00" w:rsidRDefault="00572F68" w:rsidP="005C0B53">
            <w:pPr>
              <w:spacing w:after="240"/>
              <w:ind w:left="720" w:hanging="720"/>
              <w:rPr>
                <w:rFonts w:eastAsia="Times New Roman"/>
                <w:szCs w:val="20"/>
              </w:rPr>
            </w:pPr>
            <w:r w:rsidRPr="00B94D00">
              <w:rPr>
                <w:rFonts w:eastAsia="Times New Roman"/>
                <w:szCs w:val="20"/>
              </w:rPr>
              <w:t>(10)</w:t>
            </w:r>
            <w:r w:rsidRPr="00B94D00">
              <w:rPr>
                <w:rFonts w:eastAsia="Times New Roman"/>
                <w:szCs w:val="20"/>
              </w:rPr>
              <w:tab/>
            </w:r>
            <w:r w:rsidRPr="00B94D00">
              <w:rPr>
                <w:rFonts w:eastAsia="Times New Roman"/>
                <w:iCs/>
                <w:szCs w:val="20"/>
              </w:rPr>
              <w:t xml:space="preserve">A CLR may consume energy only when dispatched by SCED to do so.  </w:t>
            </w:r>
            <w:r w:rsidRPr="00B94D00">
              <w:rPr>
                <w:rFonts w:eastAsia="Times New Roman"/>
                <w:szCs w:val="20"/>
              </w:rPr>
              <w:t xml:space="preserve">A CLR may telemeter </w:t>
            </w:r>
            <w:proofErr w:type="gramStart"/>
            <w:r w:rsidRPr="00B94D00">
              <w:rPr>
                <w:rFonts w:eastAsia="Times New Roman"/>
                <w:szCs w:val="20"/>
              </w:rPr>
              <w:t>a status</w:t>
            </w:r>
            <w:proofErr w:type="gramEnd"/>
            <w:r w:rsidRPr="00B94D00">
              <w:rPr>
                <w:rFonts w:eastAsia="Times New Roman"/>
                <w:szCs w:val="20"/>
              </w:rPr>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w:t>
            </w:r>
            <w:r w:rsidRPr="00B94D00">
              <w:rPr>
                <w:rFonts w:eastAsia="Times New Roman"/>
                <w:szCs w:val="20"/>
              </w:rPr>
              <w:lastRenderedPageBreak/>
              <w:t>telemetered status of OUTL or ONHOLD is still obligated to provide any applicable Ancillary Services awarded to the Resource.  This paragraph does not apply to ESRs.</w:t>
            </w:r>
          </w:p>
        </w:tc>
      </w:tr>
    </w:tbl>
    <w:p w14:paraId="6CEA22D0"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lastRenderedPageBreak/>
        <w:t>(11)</w:t>
      </w:r>
      <w:r w:rsidRPr="00B94D00">
        <w:rPr>
          <w:rFonts w:eastAsia="Times New Roman"/>
          <w:szCs w:val="20"/>
        </w:rPr>
        <w:tab/>
        <w:t>Energy Offer Curves that were constructed in whole or in part with proxy Energy Offer Curves shall be so marked in all ERCOT postings or references to the energy offer.</w:t>
      </w:r>
    </w:p>
    <w:p w14:paraId="6D467E32"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(12)</w:t>
      </w:r>
      <w:r w:rsidRPr="00B94D00">
        <w:rPr>
          <w:rFonts w:eastAsia="Times New Roman"/>
          <w:szCs w:val="20"/>
        </w:rPr>
        <w:tab/>
        <w:t>SCED will enforce Resource-specific Ancillary Service constraints to ensure that Ancillary Service awards are aligned with a Resource’s qualifications and telemetered Ancillary Service capabilities.</w:t>
      </w:r>
    </w:p>
    <w:p w14:paraId="44642F16" w14:textId="77777777" w:rsidR="00572F68" w:rsidRPr="00B94D00" w:rsidRDefault="00572F68" w:rsidP="00572F68">
      <w:pPr>
        <w:spacing w:after="240"/>
        <w:ind w:left="1419" w:hanging="720"/>
        <w:rPr>
          <w:rFonts w:eastAsia="Times New Roman"/>
          <w:szCs w:val="20"/>
        </w:rPr>
      </w:pPr>
      <w:r w:rsidRPr="00B94D00">
        <w:rPr>
          <w:rFonts w:eastAsia="Times New Roman"/>
          <w:szCs w:val="20"/>
        </w:rPr>
        <w:t>(a)</w:t>
      </w:r>
      <w:r w:rsidRPr="00B94D00">
        <w:rPr>
          <w:rFonts w:eastAsia="Times New Roman"/>
          <w:szCs w:val="20"/>
        </w:rPr>
        <w:tab/>
        <w:t>A scaling factor of 5/7 shall be used for Reg-Up award when ensuring that the SCED Base Point plus the product of this scaling factor and the Reg-Up award does not exceed HDL.</w:t>
      </w:r>
    </w:p>
    <w:p w14:paraId="526F409F" w14:textId="77777777" w:rsidR="00572F68" w:rsidRPr="00B94D00" w:rsidRDefault="00572F68" w:rsidP="00572F68">
      <w:pPr>
        <w:spacing w:after="240"/>
        <w:ind w:left="1419" w:hanging="720"/>
        <w:rPr>
          <w:rFonts w:eastAsia="Times New Roman"/>
          <w:szCs w:val="20"/>
        </w:rPr>
      </w:pPr>
      <w:r w:rsidRPr="00B94D00">
        <w:rPr>
          <w:rFonts w:eastAsia="Times New Roman"/>
          <w:szCs w:val="20"/>
        </w:rPr>
        <w:t>(b)</w:t>
      </w:r>
      <w:r w:rsidRPr="00B94D00">
        <w:rPr>
          <w:rFonts w:eastAsia="Times New Roman"/>
          <w:szCs w:val="20"/>
        </w:rPr>
        <w:tab/>
        <w:t>A scaling factor of 5/7 shall be used for Reg-Down award when ensuring that the SCED Base Point minus the product of this scaling factor and the Reg-Down award does not go below LDL.</w:t>
      </w:r>
    </w:p>
    <w:p w14:paraId="110F079B"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(13)</w:t>
      </w:r>
      <w:r w:rsidRPr="00B94D00">
        <w:rPr>
          <w:rFonts w:eastAsia="Times New Roman"/>
          <w:szCs w:val="20"/>
        </w:rPr>
        <w:tab/>
        <w:t>Energy Bid/Offer Curves that were constructed in whole or in part with proxy Energy Bid/Offer Curves shall be so marked in all ERCOT postings or references to the energy bid/offer.</w:t>
      </w:r>
    </w:p>
    <w:p w14:paraId="08A371BF" w14:textId="77777777" w:rsidR="00572F68" w:rsidRDefault="00572F68" w:rsidP="00572F68">
      <w:pPr>
        <w:spacing w:after="240"/>
        <w:rPr>
          <w:ins w:id="834" w:author="ERCOT" w:date="2025-12-09T16:14:00Z" w16du:dateUtc="2025-12-09T22:14:00Z"/>
        </w:rPr>
      </w:pPr>
      <w:ins w:id="835" w:author="ERCOT" w:date="2025-12-09T16:14:00Z" w16du:dateUtc="2025-12-09T22:14:00Z">
        <w:r>
          <w:t>(1</w:t>
        </w:r>
      </w:ins>
      <w:ins w:id="836" w:author="ERCOT" w:date="2025-12-09T16:15:00Z" w16du:dateUtc="2025-12-09T22:15:00Z">
        <w:r>
          <w:t>4</w:t>
        </w:r>
      </w:ins>
      <w:ins w:id="837" w:author="ERCOT" w:date="2025-12-09T16:14:00Z" w16du:dateUtc="2025-12-09T22:14:00Z">
        <w:r>
          <w:t>)</w:t>
        </w:r>
        <w:r>
          <w:tab/>
          <w:t>The following Resource-level constraints will apply to DRRS Real-Time awards.</w:t>
        </w:r>
      </w:ins>
    </w:p>
    <w:p w14:paraId="014F54DA" w14:textId="77777777" w:rsidR="00572F68" w:rsidRDefault="00572F68" w:rsidP="00572F68">
      <w:pPr>
        <w:spacing w:after="240"/>
        <w:ind w:left="1440" w:hanging="720"/>
        <w:rPr>
          <w:ins w:id="838" w:author="ERCOT" w:date="2025-12-09T16:14:00Z" w16du:dateUtc="2025-12-09T22:14:00Z"/>
        </w:rPr>
      </w:pPr>
      <w:ins w:id="839" w:author="ERCOT" w:date="2025-12-09T16:14:00Z" w16du:dateUtc="2025-12-09T22:14:00Z">
        <w:r>
          <w:t>(a)</w:t>
        </w:r>
        <w:r w:rsidRPr="003161DC">
          <w:tab/>
        </w:r>
        <w:r>
          <w:t xml:space="preserve">To be eligible for a Real-Time DRRS award, the QSE for a Resource must have submitted and maintained a Resource Status in the COP of any of ON, ONOS, ONOPTOUT, ONRUC, OFFQS, ONSC, ONEMR, OFF (if eligible for Non-Spin), or DRRS for DRUC and for each subsequent run of HRUC for a given Operating Hour.  </w:t>
        </w:r>
      </w:ins>
    </w:p>
    <w:p w14:paraId="5B76E5F7" w14:textId="77777777" w:rsidR="00572F68" w:rsidRDefault="00572F68" w:rsidP="00572F68">
      <w:pPr>
        <w:spacing w:after="240"/>
        <w:ind w:left="1440" w:hanging="720"/>
        <w:rPr>
          <w:ins w:id="840" w:author="ERCOT" w:date="2025-12-09T16:14:00Z" w16du:dateUtc="2025-12-09T22:14:00Z"/>
        </w:rPr>
      </w:pPr>
      <w:ins w:id="841" w:author="ERCOT" w:date="2025-12-09T16:14:00Z" w16du:dateUtc="2025-12-09T22:14:00Z">
        <w:r>
          <w:t>(b)</w:t>
        </w:r>
        <w:r w:rsidRPr="003161DC">
          <w:tab/>
        </w:r>
        <w:r>
          <w:t xml:space="preserve">Where a Resource has an </w:t>
        </w:r>
        <w:proofErr w:type="gramStart"/>
        <w:r>
          <w:t>OFF Resource</w:t>
        </w:r>
        <w:proofErr w:type="gramEnd"/>
        <w:r>
          <w:t xml:space="preserve"> Status and is qualified to provide Non-Spin, or a DRRS Resource Status, the DRRS capability must be less than or equal to the Off-Line Non-Spin and Off-Line DRRS qualified MW respectively.</w:t>
        </w:r>
      </w:ins>
    </w:p>
    <w:p w14:paraId="7B612C77" w14:textId="77777777" w:rsidR="00572F68" w:rsidRDefault="00572F68" w:rsidP="00572F68">
      <w:pPr>
        <w:spacing w:after="240"/>
        <w:rPr>
          <w:ins w:id="842" w:author="ERCOT" w:date="2025-12-09T16:14:00Z" w16du:dateUtc="2025-12-09T22:14:00Z"/>
        </w:rPr>
      </w:pPr>
      <w:ins w:id="843" w:author="ERCOT" w:date="2025-12-09T16:14:00Z" w16du:dateUtc="2025-12-09T22:14:00Z">
        <w:r>
          <w:t>(1</w:t>
        </w:r>
      </w:ins>
      <w:ins w:id="844" w:author="ERCOT" w:date="2025-12-09T16:15:00Z" w16du:dateUtc="2025-12-09T22:15:00Z">
        <w:r>
          <w:t>5</w:t>
        </w:r>
      </w:ins>
      <w:ins w:id="845" w:author="ERCOT" w:date="2025-12-09T16:14:00Z" w16du:dateUtc="2025-12-09T22:14:00Z">
        <w:r>
          <w:t>)</w:t>
        </w:r>
        <w:r w:rsidRPr="003161DC">
          <w:t xml:space="preserve"> </w:t>
        </w:r>
        <w:r w:rsidRPr="003161DC">
          <w:tab/>
        </w:r>
        <w:r>
          <w:t>The following QSE-level constraints will apply to DRRS Real-Time awards:</w:t>
        </w:r>
      </w:ins>
    </w:p>
    <w:p w14:paraId="59F3C093" w14:textId="77777777" w:rsidR="00572F68" w:rsidRPr="00A552C3" w:rsidRDefault="00572F68" w:rsidP="00572F68">
      <w:pPr>
        <w:spacing w:after="240"/>
        <w:ind w:left="1440" w:hanging="720"/>
        <w:rPr>
          <w:ins w:id="846" w:author="ERCOT" w:date="2025-12-09T16:14:00Z" w16du:dateUtc="2025-12-09T22:14:00Z"/>
        </w:rPr>
      </w:pPr>
      <w:ins w:id="847" w:author="ERCOT" w:date="2025-12-09T16:14:00Z" w16du:dateUtc="2025-12-09T22:14:00Z">
        <w:r>
          <w:t>(a)</w:t>
        </w:r>
        <w:r w:rsidRPr="003161DC">
          <w:t xml:space="preserve"> </w:t>
        </w:r>
        <w:r w:rsidRPr="003161DC">
          <w:tab/>
        </w:r>
        <w:r>
          <w:t>For a given Operating Hour, the absolute minimum validated DRRS MW capability in MW submitted in a COP as accounted for in paragraph (1</w:t>
        </w:r>
      </w:ins>
      <w:ins w:id="848" w:author="ERCOT" w:date="2025-12-09T16:15:00Z" w16du:dateUtc="2025-12-09T22:15:00Z">
        <w:r>
          <w:t>4</w:t>
        </w:r>
      </w:ins>
      <w:ins w:id="849" w:author="ERCOT" w:date="2025-12-09T16:14:00Z" w16du:dateUtc="2025-12-09T22:14:00Z">
        <w:r>
          <w:t>)(a) above shall constitute the maximum capability for which a Resource can be considered for a Real-Time DRRS Ancillary Service Award.</w:t>
        </w:r>
      </w:ins>
    </w:p>
    <w:p w14:paraId="772F9E3E"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(1</w:t>
      </w:r>
      <w:ins w:id="850" w:author="ERCOT" w:date="2025-12-09T07:16:00Z" w16du:dateUtc="2025-12-09T13:16:00Z">
        <w:r w:rsidRPr="00B94D00">
          <w:rPr>
            <w:rFonts w:eastAsia="Times New Roman"/>
            <w:szCs w:val="20"/>
          </w:rPr>
          <w:t>6</w:t>
        </w:r>
      </w:ins>
      <w:del w:id="851" w:author="ERCOT" w:date="2025-12-09T07:16:00Z" w16du:dateUtc="2025-12-09T13:16:00Z">
        <w:r w:rsidRPr="00B94D00" w:rsidDel="0095469A">
          <w:rPr>
            <w:rFonts w:eastAsia="Times New Roman"/>
            <w:szCs w:val="20"/>
          </w:rPr>
          <w:delText>4</w:delText>
        </w:r>
      </w:del>
      <w:r w:rsidRPr="00B94D00">
        <w:rPr>
          <w:rFonts w:eastAsia="Times New Roman"/>
          <w:szCs w:val="20"/>
        </w:rPr>
        <w:t>)</w:t>
      </w:r>
      <w:r w:rsidRPr="00B94D00">
        <w:rPr>
          <w:rFonts w:eastAsia="Times New Roman"/>
          <w:szCs w:val="20"/>
        </w:rPr>
        <w:tab/>
        <w:t>The two-step SCED methodology referenced in paragraph (1) above is:</w:t>
      </w:r>
    </w:p>
    <w:p w14:paraId="78D69E5D"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w:t>
      </w:r>
      <w:r w:rsidRPr="00B94D00">
        <w:rPr>
          <w:rFonts w:eastAsia="Times New Roman"/>
          <w:szCs w:val="20"/>
        </w:rPr>
        <w:lastRenderedPageBreak/>
        <w:t xml:space="preserve">Resources, Energy Bid/Offer Curves for all On-Line ESRs, and RTM 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0244F136"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C866113"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(a) above with the following upon system implementation:]</w:t>
            </w:r>
          </w:p>
          <w:p w14:paraId="2A470985" w14:textId="77777777" w:rsidR="00572F68" w:rsidRPr="00B94D00" w:rsidRDefault="00572F68" w:rsidP="005C0B53">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29E65971"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05022012"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3D94F8C1"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1717D005"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Use RTM Energy Bids for all available CLRs, whether submitted by QSEs or created by ERCOT.  There is no mitigation of RTM Energy Bids.  </w:t>
      </w:r>
      <w:r w:rsidRPr="00B94D00">
        <w:rPr>
          <w:rFonts w:eastAsia="Times New Roman"/>
          <w:iCs/>
          <w:szCs w:val="20"/>
        </w:rPr>
        <w:t xml:space="preserve">An </w:t>
      </w:r>
      <w:r w:rsidRPr="00B94D00">
        <w:rPr>
          <w:rFonts w:eastAsia="Times New Roman"/>
          <w:iCs/>
          <w:szCs w:val="20"/>
        </w:rPr>
        <w:lastRenderedPageBreak/>
        <w:t>RTM Energy Bid from a CLR represents the bid for energy distributed across all nodes in the Load Zone in which the CLR is located.  For an ESR, an RTM Energy Bid represents a bid for energy at the ESR’s Resource Node</w:t>
      </w:r>
      <w:r w:rsidRPr="00B94D00">
        <w:rPr>
          <w:rFonts w:eastAsia="Times New Roma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69B4EBA6"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0794035F" w14:textId="77777777" w:rsidR="00572F68" w:rsidRPr="00B94D00" w:rsidRDefault="00572F68" w:rsidP="005C0B53">
            <w:pPr>
              <w:spacing w:before="120" w:after="240"/>
              <w:rPr>
                <w:rFonts w:eastAsia="Times New Roman"/>
                <w:b/>
                <w:i/>
                <w:iCs/>
              </w:rPr>
            </w:pPr>
            <w:r w:rsidRPr="00B94D00">
              <w:rPr>
                <w:rFonts w:eastAsia="Times New Roman"/>
                <w:b/>
                <w:i/>
                <w:iCs/>
              </w:rPr>
              <w:t xml:space="preserve">[NPRR1188:  Replace paragraph (iii) above with the following </w:t>
            </w:r>
            <w:proofErr w:type="gramStart"/>
            <w:r w:rsidRPr="00B94D00">
              <w:rPr>
                <w:rFonts w:eastAsia="Times New Roman"/>
                <w:b/>
                <w:i/>
                <w:iCs/>
              </w:rPr>
              <w:t>upon system</w:t>
            </w:r>
            <w:proofErr w:type="gramEnd"/>
            <w:r w:rsidRPr="00B94D00">
              <w:rPr>
                <w:rFonts w:eastAsia="Times New Roman"/>
                <w:b/>
                <w:i/>
                <w:iCs/>
              </w:rPr>
              <w:t xml:space="preserve"> implementation:]</w:t>
            </w:r>
          </w:p>
          <w:p w14:paraId="545205CA" w14:textId="77777777" w:rsidR="00572F68" w:rsidRPr="00B94D00" w:rsidRDefault="00572F68" w:rsidP="005C0B53">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Use Energy Bid Curves for all available CLRs, whether submitted by QSEs or created by ERCOT.  There is no mitigation of Energy Bid Curves.  </w:t>
            </w:r>
            <w:r w:rsidRPr="00B94D00">
              <w:rPr>
                <w:rFonts w:eastAsia="Times New Roman"/>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B94D00">
              <w:rPr>
                <w:rFonts w:eastAsia="Times New Roman"/>
                <w:szCs w:val="20"/>
              </w:rPr>
              <w:t>;</w:t>
            </w:r>
          </w:p>
        </w:tc>
      </w:tr>
    </w:tbl>
    <w:p w14:paraId="5CC13444"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(iv)</w:t>
      </w:r>
      <w:r w:rsidRPr="00B94D00">
        <w:rPr>
          <w:rFonts w:eastAsia="Times New Roman"/>
          <w:szCs w:val="20"/>
        </w:rPr>
        <w:tab/>
        <w:t>Observe all Competitive and Non-Competitive Constraints; and</w:t>
      </w:r>
    </w:p>
    <w:p w14:paraId="7AFF034B" w14:textId="77777777" w:rsidR="00572F68" w:rsidRPr="00B94D00" w:rsidRDefault="00572F68" w:rsidP="00572F68">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Use Ancillary Service Offers to determine Ancillary Service awards.</w:t>
      </w:r>
    </w:p>
    <w:p w14:paraId="242E5859"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B94D00">
        <w:rPr>
          <w:rFonts w:eastAsia="Times New Roman"/>
          <w:szCs w:val="20"/>
        </w:rPr>
        <w:t>ERCOT shall</w:t>
      </w:r>
      <w:proofErr w:type="gramEnd"/>
      <w:r w:rsidRPr="00B94D00">
        <w:rPr>
          <w:rFonts w:eastAsia="Times New Roman"/>
          <w:szCs w:val="20"/>
        </w:rPr>
        <w:t xml:space="preserve"> </w:t>
      </w:r>
      <w:proofErr w:type="gramStart"/>
      <w:r w:rsidRPr="00B94D00">
        <w:rPr>
          <w:rFonts w:eastAsia="Times New Roman"/>
          <w:szCs w:val="20"/>
        </w:rPr>
        <w:t>provide</w:t>
      </w:r>
      <w:proofErr w:type="gramEnd"/>
      <w:r w:rsidRPr="00B94D00">
        <w:rPr>
          <w:rFonts w:eastAsia="Times New Roman"/>
          <w:szCs w:val="20"/>
        </w:rPr>
        <w:t xml:space="preserve"> </w:t>
      </w:r>
      <w:proofErr w:type="gramStart"/>
      <w:r w:rsidRPr="00B94D00">
        <w:rPr>
          <w:rFonts w:eastAsia="Times New Roman"/>
          <w:szCs w:val="20"/>
        </w:rPr>
        <w:t>the</w:t>
      </w:r>
      <w:proofErr w:type="gramEnd"/>
      <w:r w:rsidRPr="00B94D00">
        <w:rPr>
          <w:rFonts w:eastAsia="Times New Roman"/>
          <w:szCs w:val="20"/>
        </w:rPr>
        <w:t xml:space="preserve"> summary </w:t>
      </w:r>
      <w:proofErr w:type="gramStart"/>
      <w:r w:rsidRPr="00B94D00">
        <w:rPr>
          <w:rFonts w:eastAsia="Times New Roman"/>
          <w:szCs w:val="20"/>
        </w:rPr>
        <w:t>to</w:t>
      </w:r>
      <w:proofErr w:type="gramEnd"/>
      <w:r w:rsidRPr="00B94D00">
        <w:rPr>
          <w:rFonts w:eastAsia="Times New Roman"/>
          <w:szCs w:val="20"/>
        </w:rPr>
        <w:t xml:space="preserve"> Market Participants </w:t>
      </w:r>
      <w:proofErr w:type="gramStart"/>
      <w:r w:rsidRPr="00B94D00">
        <w:rPr>
          <w:rFonts w:eastAsia="Times New Roman"/>
          <w:szCs w:val="20"/>
        </w:rPr>
        <w:t>on</w:t>
      </w:r>
      <w:proofErr w:type="gramEnd"/>
      <w:r w:rsidRPr="00B94D00">
        <w:rPr>
          <w:rFonts w:eastAsia="Times New Roman"/>
          <w:szCs w:val="20"/>
        </w:rPr>
        <w:t xml:space="preserve"> the MIS Secure Area and </w:t>
      </w:r>
      <w:proofErr w:type="gramStart"/>
      <w:r w:rsidRPr="00B94D00">
        <w:rPr>
          <w:rFonts w:eastAsia="Times New Roman"/>
          <w:szCs w:val="20"/>
        </w:rPr>
        <w:t>to</w:t>
      </w:r>
      <w:proofErr w:type="gramEnd"/>
      <w:r w:rsidRPr="00B94D00">
        <w:rPr>
          <w:rFonts w:eastAsia="Times New Roman"/>
          <w:szCs w:val="20"/>
        </w:rPr>
        <w:t xml:space="preserve"> the Independent Market Monitor (IMM).</w:t>
      </w:r>
    </w:p>
    <w:p w14:paraId="21000ACD"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The System Lambda used to determine LMPs and the Real-Time MCPCs from SCED Step 2 shall be capped at the effective VOLL.  If the following conditions are met for a SCED interval in which the SCED Step 2 System Lambda was capped, a QSE may be eligible for compensation by submitting a Settlement and billing dispute pursuant to paragraph (5) of Section 6.6.9, Emergency Operations Settlement:</w:t>
      </w:r>
    </w:p>
    <w:p w14:paraId="19AB245B" w14:textId="77777777" w:rsidR="00572F68" w:rsidRPr="00B94D00" w:rsidRDefault="00572F68" w:rsidP="00572F68">
      <w:pPr>
        <w:spacing w:after="240"/>
        <w:ind w:left="2142" w:hanging="720"/>
        <w:rPr>
          <w:rFonts w:eastAsia="Times New Roman"/>
          <w:szCs w:val="20"/>
        </w:rPr>
      </w:pPr>
      <w:r w:rsidRPr="00B94D00">
        <w:rPr>
          <w:rFonts w:eastAsia="Times New Roman"/>
          <w:szCs w:val="20"/>
        </w:rPr>
        <w:t>(i)</w:t>
      </w:r>
      <w:r w:rsidRPr="00B94D00">
        <w:rPr>
          <w:rFonts w:eastAsia="Times New Roman"/>
          <w:iCs/>
          <w:szCs w:val="20"/>
        </w:rPr>
        <w:t xml:space="preserve"> </w:t>
      </w:r>
      <w:r w:rsidRPr="00B94D00">
        <w:rPr>
          <w:rFonts w:eastAsia="Times New Roman"/>
          <w:iCs/>
          <w:szCs w:val="20"/>
        </w:rPr>
        <w:tab/>
      </w:r>
      <w:r w:rsidRPr="00B94D00">
        <w:rPr>
          <w:rFonts w:eastAsia="Times New Roman"/>
          <w:szCs w:val="20"/>
        </w:rPr>
        <w:t>A Generation Resource or ESR for the QSE received a Base Point greater than the Resource’s LDL for that SCED interval; and</w:t>
      </w:r>
    </w:p>
    <w:p w14:paraId="559E6E48" w14:textId="77777777" w:rsidR="00572F68" w:rsidRPr="00B94D00" w:rsidRDefault="00572F68" w:rsidP="00572F68">
      <w:pPr>
        <w:spacing w:after="240"/>
        <w:ind w:left="2142" w:hanging="720"/>
        <w:rPr>
          <w:rFonts w:eastAsia="Times New Roman"/>
          <w:szCs w:val="20"/>
        </w:rPr>
      </w:pPr>
      <w:r w:rsidRPr="00B94D00">
        <w:rPr>
          <w:rFonts w:eastAsia="Times New Roman"/>
          <w:szCs w:val="20"/>
        </w:rPr>
        <w:t>(ii)</w:t>
      </w:r>
      <w:r w:rsidRPr="00B94D00">
        <w:rPr>
          <w:rFonts w:eastAsia="Times New Roman"/>
          <w:iCs/>
          <w:szCs w:val="20"/>
        </w:rPr>
        <w:t xml:space="preserve"> </w:t>
      </w:r>
      <w:r w:rsidRPr="00B94D00">
        <w:rPr>
          <w:rFonts w:eastAsia="Times New Roman"/>
          <w:iCs/>
          <w:szCs w:val="20"/>
        </w:rPr>
        <w:tab/>
      </w:r>
      <w:r w:rsidRPr="00B94D00">
        <w:rPr>
          <w:rFonts w:eastAsia="Times New Roman"/>
          <w:szCs w:val="20"/>
        </w:rPr>
        <w:t>The LMP at the Resource is less than the price on the Resource’s Energy Offer Curve or Energy Bid/Offer Curve, as applicable, with any 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2553026B"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9F994FA" w14:textId="77777777" w:rsidR="00572F68" w:rsidRPr="00B94D00" w:rsidRDefault="00572F68" w:rsidP="005C0B53">
            <w:pPr>
              <w:spacing w:before="120" w:after="240"/>
              <w:rPr>
                <w:rFonts w:eastAsia="Times New Roman"/>
                <w:b/>
                <w:i/>
                <w:iCs/>
              </w:rPr>
            </w:pPr>
            <w:r w:rsidRPr="00B94D00">
              <w:rPr>
                <w:rFonts w:eastAsia="Times New Roman"/>
                <w:b/>
                <w:i/>
                <w:iCs/>
              </w:rPr>
              <w:lastRenderedPageBreak/>
              <w:t>[NPRR1290:  Replace paragraph (d) above with the following upon system implementation:]</w:t>
            </w:r>
          </w:p>
          <w:p w14:paraId="36D505F9" w14:textId="77777777" w:rsidR="00572F68" w:rsidRPr="00B94D00" w:rsidRDefault="00572F68" w:rsidP="005C0B53">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Any</w:t>
            </w:r>
            <w:proofErr w:type="gramEnd"/>
            <w:r w:rsidRPr="00B94D00">
              <w:rPr>
                <w:rFonts w:eastAsia="Times New Roman"/>
                <w:szCs w:val="20"/>
              </w:rPr>
              <w:t xml:space="preserve">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w:t>
            </w:r>
            <w:proofErr w:type="gramStart"/>
            <w:r w:rsidRPr="00B94D00">
              <w:rPr>
                <w:rFonts w:eastAsia="Times New Roman"/>
                <w:szCs w:val="20"/>
              </w:rPr>
              <w:t>the effective</w:t>
            </w:r>
            <w:proofErr w:type="gramEnd"/>
            <w:r w:rsidRPr="00B94D00">
              <w:rPr>
                <w:rFonts w:eastAsia="Times New Roman"/>
                <w:szCs w:val="20"/>
              </w:rPr>
              <w:t xml:space="preserve"> VOLL.  ERCOT shall post both the capped and uncapped Electrical Bus LMP and System Lambda values to the ERCOT website.</w:t>
            </w:r>
          </w:p>
        </w:tc>
      </w:tr>
    </w:tbl>
    <w:p w14:paraId="7C9077FE" w14:textId="77777777" w:rsidR="00572F68" w:rsidRPr="00B94D00" w:rsidRDefault="00572F68" w:rsidP="00572F68">
      <w:pPr>
        <w:spacing w:before="240" w:after="240"/>
        <w:ind w:left="720" w:hanging="720"/>
        <w:rPr>
          <w:rFonts w:eastAsia="Times New Roman"/>
          <w:iCs/>
          <w:szCs w:val="20"/>
        </w:rPr>
      </w:pPr>
      <w:r w:rsidRPr="00B94D00">
        <w:rPr>
          <w:rFonts w:eastAsia="Times New Roman"/>
          <w:iCs/>
          <w:szCs w:val="20"/>
        </w:rPr>
        <w:t>(1</w:t>
      </w:r>
      <w:ins w:id="852" w:author="ERCOT" w:date="2025-12-09T07:16:00Z" w16du:dateUtc="2025-12-09T13:16:00Z">
        <w:r w:rsidRPr="00B94D00">
          <w:rPr>
            <w:rFonts w:eastAsia="Times New Roman"/>
            <w:iCs/>
            <w:szCs w:val="20"/>
          </w:rPr>
          <w:t>7</w:t>
        </w:r>
      </w:ins>
      <w:del w:id="853" w:author="ERCOT" w:date="2025-12-09T07:16:00Z" w16du:dateUtc="2025-12-09T13:16:00Z">
        <w:r w:rsidRPr="00B94D00" w:rsidDel="0095469A">
          <w:rPr>
            <w:rFonts w:eastAsia="Times New Roman"/>
            <w:iCs/>
            <w:szCs w:val="20"/>
          </w:rPr>
          <w:delText>5</w:delText>
        </w:r>
      </w:del>
      <w:r w:rsidRPr="00B94D00">
        <w:rPr>
          <w:rFonts w:eastAsia="Times New Roman"/>
          <w:iCs/>
          <w:szCs w:val="20"/>
        </w:rPr>
        <w:t>)</w:t>
      </w:r>
      <w:r w:rsidRPr="00B94D00">
        <w:rPr>
          <w:rFonts w:eastAsia="Times New Roman"/>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B94D00">
        <w:rPr>
          <w:rFonts w:eastAsia="Times New Roman"/>
          <w:szCs w:val="20"/>
        </w:rPr>
        <w:t xml:space="preserve"> Determination of Real-Time Reliability Deployment Price Adders</w:t>
      </w:r>
      <w:r w:rsidRPr="00B94D00">
        <w:rPr>
          <w:rFonts w:eastAsia="Times New Roman"/>
          <w:iCs/>
          <w:szCs w:val="20"/>
        </w:rPr>
        <w:t xml:space="preserve">, the non-binding projection of Real-Time Reliability Deployment Price Adders shall be estimated based on GTBD, </w:t>
      </w:r>
      <w:r w:rsidRPr="00B94D00">
        <w:rPr>
          <w:rFonts w:eastAsia="Times New Roman"/>
          <w:szCs w:val="20"/>
        </w:rPr>
        <w:t>reliability deployments MWs, and</w:t>
      </w:r>
      <w:r w:rsidRPr="00B94D00">
        <w:rPr>
          <w:rFonts w:eastAsia="Times New Roman"/>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B94D00">
        <w:rPr>
          <w:rFonts w:eastAsia="Times New Roman"/>
          <w:szCs w:val="20"/>
        </w:rPr>
        <w:t xml:space="preserve">  </w:t>
      </w:r>
      <w:r w:rsidRPr="00B94D00">
        <w:rPr>
          <w:rFonts w:eastAsia="Times New Roman"/>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B94D00">
        <w:rPr>
          <w:rFonts w:eastAsia="Times New Roman"/>
          <w:szCs w:val="20"/>
        </w:rPr>
        <w:t>ERCOT website</w:t>
      </w:r>
      <w:r w:rsidRPr="00B94D00">
        <w:rPr>
          <w:rFonts w:eastAsia="Times New Roman"/>
          <w:iCs/>
          <w:szCs w:val="20"/>
        </w:rPr>
        <w:t xml:space="preserve"> pursuant to Section 6.3.2, Activities for Real-Time Operations.</w:t>
      </w:r>
    </w:p>
    <w:p w14:paraId="4D584329"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w:t>
      </w:r>
      <w:ins w:id="854" w:author="ERCOT" w:date="2025-12-09T07:16:00Z" w16du:dateUtc="2025-12-09T13:16:00Z">
        <w:r w:rsidRPr="00B94D00">
          <w:rPr>
            <w:rFonts w:eastAsia="Times New Roman"/>
            <w:iCs/>
            <w:szCs w:val="20"/>
          </w:rPr>
          <w:t>8</w:t>
        </w:r>
      </w:ins>
      <w:del w:id="855" w:author="ERCOT" w:date="2025-12-09T07:16:00Z" w16du:dateUtc="2025-12-09T13:16:00Z">
        <w:r w:rsidRPr="00B94D00" w:rsidDel="0095469A">
          <w:rPr>
            <w:rFonts w:eastAsia="Times New Roman"/>
            <w:iCs/>
            <w:szCs w:val="20"/>
          </w:rPr>
          <w:delText>6</w:delText>
        </w:r>
      </w:del>
      <w:r w:rsidRPr="00B94D00">
        <w:rPr>
          <w:rFonts w:eastAsia="Times New Roman"/>
          <w:iCs/>
          <w:szCs w:val="20"/>
        </w:rPr>
        <w:t>)</w:t>
      </w:r>
      <w:r w:rsidRPr="00B94D00">
        <w:rPr>
          <w:rFonts w:eastAsia="Times New Roman"/>
          <w:iCs/>
          <w:szCs w:val="20"/>
        </w:rPr>
        <w:tab/>
        <w:t>ERCOT may override one or more of a CLR’s parameters in SCED if ERCOT determines that the CLR’s participation is having an adverse impact on the reliability of the ERCOT System.</w:t>
      </w:r>
    </w:p>
    <w:p w14:paraId="4E154759" w14:textId="77777777" w:rsidR="00572F68" w:rsidRPr="00B94D00" w:rsidRDefault="00572F68" w:rsidP="00572F68">
      <w:pPr>
        <w:spacing w:after="240"/>
        <w:ind w:left="720" w:hanging="720"/>
        <w:rPr>
          <w:rFonts w:eastAsia="Times New Roman"/>
          <w:szCs w:val="20"/>
        </w:rPr>
      </w:pPr>
      <w:r w:rsidRPr="00B94D00">
        <w:rPr>
          <w:rFonts w:eastAsia="Times New Roman"/>
          <w:iCs/>
          <w:szCs w:val="20"/>
        </w:rPr>
        <w:t>(1</w:t>
      </w:r>
      <w:ins w:id="856" w:author="ERCOT" w:date="2025-12-09T07:16:00Z" w16du:dateUtc="2025-12-09T13:16:00Z">
        <w:r w:rsidRPr="00B94D00">
          <w:rPr>
            <w:rFonts w:eastAsia="Times New Roman"/>
            <w:iCs/>
            <w:szCs w:val="20"/>
          </w:rPr>
          <w:t>9</w:t>
        </w:r>
      </w:ins>
      <w:del w:id="857" w:author="ERCOT" w:date="2025-12-09T07:16:00Z" w16du:dateUtc="2025-12-09T13:16:00Z">
        <w:r w:rsidRPr="00B94D00" w:rsidDel="0095469A">
          <w:rPr>
            <w:rFonts w:eastAsia="Times New Roman"/>
            <w:iCs/>
            <w:szCs w:val="20"/>
          </w:rPr>
          <w:delText>7</w:delText>
        </w:r>
      </w:del>
      <w:r w:rsidRPr="00B94D00">
        <w:rPr>
          <w:rFonts w:eastAsia="Times New Roman"/>
          <w:iCs/>
          <w:szCs w:val="20"/>
        </w:rPr>
        <w:t>)</w:t>
      </w:r>
      <w:r w:rsidRPr="00B94D00">
        <w:rPr>
          <w:rFonts w:eastAsia="Times New Roman"/>
          <w:iCs/>
          <w:szCs w:val="20"/>
        </w:rPr>
        <w:tab/>
        <w:t xml:space="preserve">The QSE representing an ESR may withdraw energy from the ERCOT System only when dispatched by SCED to do so.  </w:t>
      </w:r>
      <w:r w:rsidRPr="00B94D00">
        <w:rPr>
          <w:rFonts w:eastAsia="Times New Roman"/>
          <w:szCs w:val="20"/>
        </w:rPr>
        <w:t xml:space="preserve">An ESR may telemeter </w:t>
      </w:r>
      <w:proofErr w:type="gramStart"/>
      <w:r w:rsidRPr="00B94D00">
        <w:rPr>
          <w:rFonts w:eastAsia="Times New Roman"/>
          <w:szCs w:val="20"/>
        </w:rPr>
        <w:t>a status</w:t>
      </w:r>
      <w:proofErr w:type="gramEnd"/>
      <w:r w:rsidRPr="00B94D00">
        <w:rPr>
          <w:rFonts w:eastAsia="Times New Roman"/>
          <w:szCs w:val="20"/>
        </w:rPr>
        <w:t xml:space="preserve"> of OUT only if the ESR is in Outage status.</w:t>
      </w:r>
    </w:p>
    <w:p w14:paraId="215EF7CD" w14:textId="77777777" w:rsidR="00572F68" w:rsidRPr="00B94D00" w:rsidRDefault="00572F68" w:rsidP="00572F68">
      <w:pPr>
        <w:keepNext/>
        <w:tabs>
          <w:tab w:val="left" w:pos="1620"/>
        </w:tabs>
        <w:spacing w:before="480" w:after="240"/>
        <w:ind w:left="1620" w:hanging="1620"/>
        <w:outlineLvl w:val="4"/>
        <w:rPr>
          <w:b/>
          <w:bCs/>
          <w:i/>
          <w:iCs/>
          <w:szCs w:val="26"/>
        </w:rPr>
      </w:pPr>
      <w:r w:rsidRPr="00B94D00">
        <w:rPr>
          <w:b/>
          <w:bCs/>
          <w:snapToGrid w:val="0"/>
          <w:szCs w:val="20"/>
        </w:rPr>
        <w:lastRenderedPageBreak/>
        <w:t>6.5.7.3.1</w:t>
      </w:r>
      <w:r w:rsidRPr="00B94D00">
        <w:rPr>
          <w:b/>
          <w:bCs/>
          <w:i/>
          <w:iCs/>
          <w:szCs w:val="26"/>
        </w:rPr>
        <w:tab/>
      </w:r>
      <w:r w:rsidRPr="00B94D00">
        <w:rPr>
          <w:b/>
          <w:bCs/>
          <w:snapToGrid w:val="0"/>
          <w:szCs w:val="20"/>
        </w:rPr>
        <w:t>Determination of Real-Time On-Line Reliability Deployment Price Adder</w:t>
      </w:r>
      <w:bookmarkEnd w:id="818"/>
    </w:p>
    <w:p w14:paraId="53553E7A" w14:textId="77777777" w:rsidR="00572F68" w:rsidRPr="00B94D00" w:rsidRDefault="00572F68" w:rsidP="00572F68">
      <w:pPr>
        <w:spacing w:after="240"/>
        <w:ind w:left="720" w:hanging="720"/>
        <w:rPr>
          <w:rFonts w:eastAsia="Times New Roman"/>
          <w:szCs w:val="20"/>
        </w:rPr>
      </w:pPr>
      <w:bookmarkStart w:id="858" w:name="_Toc204411616"/>
      <w:r w:rsidRPr="00B94D00">
        <w:rPr>
          <w:rFonts w:eastAsia="Times New Roman"/>
          <w:szCs w:val="20"/>
        </w:rPr>
        <w:t>(1)</w:t>
      </w:r>
      <w:r w:rsidRPr="00B94D00">
        <w:rPr>
          <w:rFonts w:eastAsia="Times New Roman"/>
          <w:szCs w:val="20"/>
        </w:rPr>
        <w:tab/>
        <w:t>The following categories of reliability deployments are considered in the determination of the Real-Time Reliability Deployment Price Adder for Energy, and the Real-Time Reliability Deployment Price Adders for Ancillary Services:</w:t>
      </w:r>
    </w:p>
    <w:p w14:paraId="084AA158"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RUC-committed Resources, except for those whose QSEs have opted out of RUC Settlement in accordance with paragraph (14) of Section 5.5.2, Reliability Unit Commitment (RUC) Process;</w:t>
      </w:r>
    </w:p>
    <w:p w14:paraId="321C6A56"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RMR Resources that are On-Line, including capacity secured to prevent an Emergency Condition pursuant to paragraph (4) of Section 6.5.1.1, ERCOT Control Area Authority; </w:t>
      </w:r>
    </w:p>
    <w:p w14:paraId="07283605"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Deployed Load Resources other than CLRs;</w:t>
      </w:r>
    </w:p>
    <w:p w14:paraId="2CAD09F3"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Deployed ERS;</w:t>
      </w:r>
    </w:p>
    <w:p w14:paraId="05638899" w14:textId="77777777" w:rsidR="00572F68" w:rsidRPr="00B94D00" w:rsidRDefault="00572F68" w:rsidP="00572F68">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Real-Time DC Tie imports during an EEA where the total adjustment shall not exceed 1,250 MW in a single interval; </w:t>
      </w:r>
    </w:p>
    <w:p w14:paraId="567BF679" w14:textId="77777777" w:rsidR="00572F68" w:rsidRPr="00B94D00" w:rsidRDefault="00572F68" w:rsidP="00572F68">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76D9DF13" w14:textId="77777777" w:rsidTr="005C0B53">
        <w:trPr>
          <w:trHeight w:val="206"/>
        </w:trPr>
        <w:tc>
          <w:tcPr>
            <w:tcW w:w="9350" w:type="dxa"/>
            <w:shd w:val="pct12" w:color="auto" w:fill="auto"/>
          </w:tcPr>
          <w:p w14:paraId="6CAB7631" w14:textId="77777777" w:rsidR="00572F68" w:rsidRPr="00B94D00" w:rsidRDefault="00572F68" w:rsidP="005C0B53">
            <w:pPr>
              <w:spacing w:before="120" w:after="240"/>
              <w:rPr>
                <w:rFonts w:eastAsia="Times New Roman"/>
                <w:b/>
                <w:i/>
                <w:iCs/>
              </w:rPr>
            </w:pPr>
            <w:r w:rsidRPr="00B94D00">
              <w:rPr>
                <w:rFonts w:eastAsia="Times New Roman"/>
                <w:b/>
                <w:i/>
                <w:iCs/>
              </w:rPr>
              <w:t>[NPRR904:  Replace items (e) and (f) above with the following upon system implementation and renumber accordingly:]</w:t>
            </w:r>
          </w:p>
          <w:p w14:paraId="08E227C5" w14:textId="77777777" w:rsidR="00572F68" w:rsidRPr="00B94D00" w:rsidRDefault="00572F68" w:rsidP="005C0B53">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ERCOT-directed DC Tie imports during an EEA or transmission emergency where the total adjustment shall not exceed 1,250 MW in a single interval; </w:t>
            </w:r>
          </w:p>
          <w:p w14:paraId="671C6EAE" w14:textId="77777777" w:rsidR="00572F68" w:rsidRPr="00B94D00" w:rsidRDefault="00572F68" w:rsidP="005C0B53">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48CEF94E" w14:textId="77777777" w:rsidR="00572F68" w:rsidRPr="00B94D00" w:rsidRDefault="00572F68" w:rsidP="005C0B53">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 xml:space="preserve">ERCOT-directed curtailment of DC Tie imports below the </w:t>
            </w:r>
            <w:proofErr w:type="gramStart"/>
            <w:r w:rsidRPr="00B94D00">
              <w:rPr>
                <w:rFonts w:eastAsia="Times New Roman"/>
                <w:szCs w:val="20"/>
              </w:rPr>
              <w:t>higher of</w:t>
            </w:r>
            <w:proofErr w:type="gramEnd"/>
            <w:r w:rsidRPr="00B94D00">
              <w:rPr>
                <w:rFonts w:eastAsia="Times New Roman"/>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473EF4FC" w14:textId="77777777" w:rsidR="00572F68" w:rsidRPr="00B94D00" w:rsidRDefault="00572F68" w:rsidP="005C0B53">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 xml:space="preserve">ERCOT-directed DC Tie exports to address emergency conditions in the receiving electric grid where the total adjustment shall not exceed 1,250 MW in a single interval; </w:t>
            </w:r>
          </w:p>
          <w:p w14:paraId="5549449B" w14:textId="77777777" w:rsidR="00572F68" w:rsidRPr="00B94D00" w:rsidRDefault="00572F68" w:rsidP="005C0B53">
            <w:pPr>
              <w:spacing w:after="240"/>
              <w:ind w:left="1440" w:hanging="720"/>
              <w:rPr>
                <w:rFonts w:eastAsia="Times New Roman"/>
                <w:szCs w:val="20"/>
                <w:lang w:val="x-none" w:eastAsia="x-none"/>
              </w:rPr>
            </w:pPr>
            <w:r w:rsidRPr="00B94D00">
              <w:rPr>
                <w:rFonts w:eastAsia="Times New Roman"/>
                <w:szCs w:val="20"/>
                <w:lang w:val="x-none" w:eastAsia="x-none"/>
              </w:rPr>
              <w:t>(i)</w:t>
            </w:r>
            <w:r w:rsidRPr="00B94D00">
              <w:rPr>
                <w:rFonts w:eastAsia="Times New Roman"/>
                <w:szCs w:val="20"/>
                <w:lang w:val="x-none" w:eastAsia="x-none"/>
              </w:rPr>
              <w:tab/>
              <w:t xml:space="preserve">ERCOT-directed curtailment of DC Tie exports below the DC Tie advisory </w:t>
            </w:r>
            <w:r w:rsidRPr="00B94D00">
              <w:rPr>
                <w:rFonts w:eastAsia="Times New Roman"/>
                <w:szCs w:val="20"/>
                <w:lang w:eastAsia="x-none"/>
              </w:rPr>
              <w:t>export</w:t>
            </w:r>
            <w:r w:rsidRPr="00B94D00">
              <w:rPr>
                <w:rFonts w:eastAsia="Times New Roman"/>
                <w:szCs w:val="20"/>
                <w:lang w:val="x-none" w:eastAsia="x-none"/>
              </w:rPr>
              <w:t xml:space="preserve"> limit as of </w:t>
            </w:r>
            <w:r w:rsidRPr="00B94D00">
              <w:rPr>
                <w:rFonts w:eastAsia="Times New Roman"/>
                <w:szCs w:val="20"/>
                <w:lang w:eastAsia="x-none"/>
              </w:rPr>
              <w:t>06</w:t>
            </w:r>
            <w:r w:rsidRPr="00B94D00">
              <w:rPr>
                <w:rFonts w:eastAsia="Times New Roman"/>
                <w:szCs w:val="20"/>
                <w:lang w:val="x-none" w:eastAsia="x-none"/>
              </w:rPr>
              <w:t xml:space="preserve">00 in the Day-Ahead </w:t>
            </w:r>
            <w:r w:rsidRPr="00B94D00">
              <w:rPr>
                <w:rFonts w:eastAsia="Times New Roman"/>
                <w:szCs w:val="20"/>
                <w:lang w:eastAsia="x-none"/>
              </w:rPr>
              <w:t xml:space="preserve">or subsequent advisory export limit </w:t>
            </w:r>
            <w:r w:rsidRPr="00B94D00">
              <w:rPr>
                <w:rFonts w:eastAsia="Times New Roman"/>
                <w:szCs w:val="20"/>
                <w:lang w:val="x-none" w:eastAsia="x-none"/>
              </w:rPr>
              <w:lastRenderedPageBreak/>
              <w:t xml:space="preserve">during EEA, a transmission emergency, or to address local transmission system limitations where the total adjustment shall not exceed 1,250 MW in a single interval; </w:t>
            </w:r>
          </w:p>
        </w:tc>
      </w:tr>
    </w:tbl>
    <w:p w14:paraId="1F4FC3E8"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lastRenderedPageBreak/>
        <w:t>(g)</w:t>
      </w:r>
      <w:r w:rsidRPr="00B94D00">
        <w:rPr>
          <w:rFonts w:eastAsia="Times New Roman"/>
          <w:szCs w:val="20"/>
        </w:rPr>
        <w:tab/>
        <w:t>Energy delivered to ERCOT through registered Block Load Transfers (BLTs) during an EEA;</w:t>
      </w:r>
    </w:p>
    <w:p w14:paraId="521B5340" w14:textId="77777777" w:rsidR="00572F68" w:rsidRPr="00B94D00" w:rsidRDefault="00572F68" w:rsidP="00572F68">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Energy delivered from ERCOT to another power pool through registered BLTs during emergency conditions in the receiving electric grid;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0E0621A2" w14:textId="77777777" w:rsidTr="005C0B53">
        <w:trPr>
          <w:trHeight w:val="206"/>
        </w:trPr>
        <w:tc>
          <w:tcPr>
            <w:tcW w:w="9350" w:type="dxa"/>
            <w:shd w:val="pct12" w:color="auto" w:fill="auto"/>
          </w:tcPr>
          <w:p w14:paraId="7D55B263" w14:textId="77777777" w:rsidR="00572F68" w:rsidRPr="00B94D00" w:rsidRDefault="00572F68" w:rsidP="005C0B53">
            <w:pPr>
              <w:spacing w:before="120" w:after="240"/>
              <w:rPr>
                <w:rFonts w:eastAsia="Times New Roman"/>
                <w:b/>
                <w:i/>
                <w:iCs/>
              </w:rPr>
            </w:pPr>
            <w:r w:rsidRPr="00B94D00">
              <w:rPr>
                <w:rFonts w:eastAsia="Times New Roman"/>
                <w:b/>
                <w:i/>
                <w:iCs/>
              </w:rPr>
              <w:t>[NPRR1006: Insert paragraph (i) below upon system implementation and renumber accordingly:]</w:t>
            </w:r>
          </w:p>
          <w:p w14:paraId="5BA96EA2" w14:textId="77777777" w:rsidR="00572F68" w:rsidRPr="00B94D00" w:rsidRDefault="00572F68" w:rsidP="005C0B53">
            <w:pPr>
              <w:spacing w:after="240"/>
              <w:ind w:left="1440" w:hanging="720"/>
              <w:rPr>
                <w:rFonts w:eastAsia="Times New Roman"/>
                <w:iCs/>
                <w:szCs w:val="20"/>
              </w:rPr>
            </w:pPr>
            <w:r w:rsidRPr="00B94D00">
              <w:rPr>
                <w:rFonts w:eastAsia="Times New Roman"/>
                <w:iCs/>
                <w:szCs w:val="20"/>
              </w:rPr>
              <w:t>(i)</w:t>
            </w:r>
            <w:r w:rsidRPr="00B94D00">
              <w:rPr>
                <w:rFonts w:eastAsia="Times New Roman"/>
                <w:iCs/>
                <w:szCs w:val="20"/>
              </w:rPr>
              <w:tab/>
              <w:t>ERCOT-directed deployment of TDSP standard offer Load management programs.</w:t>
            </w:r>
          </w:p>
        </w:tc>
      </w:tr>
    </w:tbl>
    <w:p w14:paraId="1C450318" w14:textId="77777777" w:rsidR="00572F68" w:rsidRPr="00B94D00" w:rsidRDefault="00572F68" w:rsidP="00572F68">
      <w:pPr>
        <w:spacing w:line="256" w:lineRule="auto"/>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14C8E014" w14:textId="77777777" w:rsidTr="005C0B53">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1E946EE3" w14:textId="77777777" w:rsidR="00572F68" w:rsidRPr="00B94D00" w:rsidRDefault="00572F68" w:rsidP="005C0B53">
            <w:pPr>
              <w:spacing w:before="120" w:after="240"/>
              <w:rPr>
                <w:rFonts w:eastAsia="Times New Roman"/>
                <w:b/>
                <w:i/>
                <w:iCs/>
              </w:rPr>
            </w:pPr>
            <w:r w:rsidRPr="00B94D00">
              <w:rPr>
                <w:rFonts w:eastAsia="Times New Roman"/>
                <w:b/>
                <w:i/>
                <w:iCs/>
              </w:rPr>
              <w:t>[NPRR1105: Insert paragraph (j) below upon system implementation and renumber accordingly:]</w:t>
            </w:r>
          </w:p>
          <w:p w14:paraId="3F6EB2A9" w14:textId="77777777" w:rsidR="00572F68" w:rsidRPr="00B94D00" w:rsidRDefault="00572F68" w:rsidP="005C0B53">
            <w:pPr>
              <w:spacing w:after="240"/>
              <w:ind w:left="1440" w:hanging="720"/>
              <w:rPr>
                <w:rFonts w:eastAsia="Times New Roman"/>
                <w:b/>
                <w:i/>
                <w:iCs/>
              </w:rPr>
            </w:pPr>
            <w:r w:rsidRPr="00B94D00">
              <w:rPr>
                <w:rFonts w:eastAsia="Times New Roman"/>
                <w:szCs w:val="20"/>
              </w:rPr>
              <w:t>(j)</w:t>
            </w:r>
            <w:r w:rsidRPr="00B94D00">
              <w:rPr>
                <w:rFonts w:eastAsia="Times New Roman"/>
                <w:szCs w:val="20"/>
              </w:rPr>
              <w:tab/>
              <w:t>ERCOT-</w:t>
            </w:r>
            <w:r w:rsidRPr="00B94D00">
              <w:rPr>
                <w:rFonts w:eastAsia="Times New Roman"/>
                <w:iCs/>
                <w:szCs w:val="20"/>
              </w:rPr>
              <w:t>directed</w:t>
            </w:r>
            <w:r w:rsidRPr="00B94D00">
              <w:rPr>
                <w:rFonts w:eastAsia="Times New Roman"/>
                <w:szCs w:val="20"/>
              </w:rPr>
              <w:t xml:space="preserve"> deployment of distribution voltage reduction measures;</w:t>
            </w:r>
          </w:p>
        </w:tc>
      </w:tr>
    </w:tbl>
    <w:p w14:paraId="79491B35" w14:textId="77777777" w:rsidR="00572F68" w:rsidRPr="00B94D00" w:rsidRDefault="00572F68" w:rsidP="00572F68">
      <w:pPr>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1A8B5019" w14:textId="77777777" w:rsidTr="005C0B53">
        <w:trPr>
          <w:trHeight w:val="206"/>
        </w:trPr>
        <w:tc>
          <w:tcPr>
            <w:tcW w:w="9350" w:type="dxa"/>
            <w:shd w:val="pct12" w:color="auto" w:fill="auto"/>
          </w:tcPr>
          <w:p w14:paraId="04A5A616" w14:textId="77777777" w:rsidR="00572F68" w:rsidRPr="00B94D00" w:rsidRDefault="00572F68" w:rsidP="005C0B53">
            <w:pPr>
              <w:spacing w:before="120" w:after="240"/>
              <w:rPr>
                <w:rFonts w:eastAsia="Times New Roman"/>
                <w:b/>
                <w:i/>
                <w:iCs/>
              </w:rPr>
            </w:pPr>
            <w:r w:rsidRPr="00B94D00">
              <w:rPr>
                <w:rFonts w:eastAsia="Times New Roman"/>
                <w:b/>
                <w:i/>
                <w:iCs/>
              </w:rPr>
              <w:t>[NPRR1091: Insert paragraph (k) below upon system implementation and renumber accordingly:]</w:t>
            </w:r>
          </w:p>
          <w:p w14:paraId="61E147C6" w14:textId="77777777" w:rsidR="00572F68" w:rsidRPr="00B94D00" w:rsidRDefault="00572F68" w:rsidP="005C0B53">
            <w:pPr>
              <w:spacing w:after="240"/>
              <w:ind w:left="1440" w:hanging="720"/>
              <w:rPr>
                <w:rFonts w:eastAsia="Times New Roman"/>
                <w:iCs/>
                <w:szCs w:val="20"/>
              </w:rPr>
            </w:pPr>
            <w:r w:rsidRPr="00B94D00">
              <w:rPr>
                <w:rFonts w:eastAsia="Times New Roman"/>
                <w:szCs w:val="20"/>
              </w:rPr>
              <w:t>(k)</w:t>
            </w:r>
            <w:r w:rsidRPr="00B94D00">
              <w:rPr>
                <w:rFonts w:eastAsia="Times New Roman"/>
                <w:szCs w:val="20"/>
              </w:rPr>
              <w:tab/>
              <w:t>ERCOT-directed deployment of Off-Line Non-Spin;</w:t>
            </w:r>
          </w:p>
        </w:tc>
      </w:tr>
    </w:tbl>
    <w:p w14:paraId="6D8C8866"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(i)</w:t>
      </w:r>
      <w:r w:rsidRPr="00B94D00">
        <w:rPr>
          <w:rFonts w:eastAsia="Times New Roman"/>
          <w:iCs/>
          <w:szCs w:val="20"/>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1108F036" w14:textId="77777777" w:rsidTr="005C0B53">
        <w:trPr>
          <w:trHeight w:val="206"/>
        </w:trPr>
        <w:tc>
          <w:tcPr>
            <w:tcW w:w="9350" w:type="dxa"/>
            <w:shd w:val="pct12" w:color="auto" w:fill="auto"/>
          </w:tcPr>
          <w:p w14:paraId="4359AF89" w14:textId="77777777" w:rsidR="00572F68" w:rsidRPr="00B94D00" w:rsidRDefault="00572F68" w:rsidP="005C0B53">
            <w:pPr>
              <w:spacing w:before="120" w:after="240"/>
              <w:rPr>
                <w:rFonts w:eastAsia="Times New Roman"/>
                <w:b/>
                <w:i/>
                <w:iCs/>
              </w:rPr>
            </w:pPr>
            <w:r w:rsidRPr="00B94D00">
              <w:rPr>
                <w:rFonts w:eastAsia="Times New Roman"/>
                <w:b/>
                <w:i/>
                <w:iCs/>
              </w:rPr>
              <w:t>[NPRR1238: Insert paragraph (j) below upon system implementation</w:t>
            </w:r>
            <w:ins w:id="859" w:author="ERCOT" w:date="2025-12-09T07:21:00Z" w16du:dateUtc="2025-12-09T13:21:00Z">
              <w:r w:rsidRPr="00B94D00">
                <w:rPr>
                  <w:rFonts w:eastAsia="Times New Roman"/>
                  <w:b/>
                  <w:i/>
                  <w:iCs/>
                </w:rPr>
                <w:t xml:space="preserve"> and renumber accordingly</w:t>
              </w:r>
            </w:ins>
            <w:r w:rsidRPr="00B94D00">
              <w:rPr>
                <w:rFonts w:eastAsia="Times New Roman"/>
                <w:b/>
                <w:i/>
                <w:iCs/>
              </w:rPr>
              <w:t>:]</w:t>
            </w:r>
          </w:p>
          <w:p w14:paraId="62AFE59F" w14:textId="77777777" w:rsidR="00572F68" w:rsidRPr="00B94D00" w:rsidRDefault="00572F68" w:rsidP="005C0B53">
            <w:pPr>
              <w:spacing w:after="240"/>
              <w:ind w:left="1440" w:hanging="720"/>
              <w:rPr>
                <w:rFonts w:eastAsia="Times New Roman"/>
              </w:rPr>
            </w:pPr>
            <w:r w:rsidRPr="00B94D00">
              <w:rPr>
                <w:rFonts w:eastAsia="Times New Roman"/>
                <w:szCs w:val="20"/>
              </w:rPr>
              <w:t>(j)</w:t>
            </w:r>
            <w:r w:rsidRPr="00B94D00">
              <w:rPr>
                <w:rFonts w:eastAsia="Times New Roman"/>
                <w:szCs w:val="20"/>
              </w:rPr>
              <w:tab/>
            </w:r>
            <w:r w:rsidRPr="00B94D00">
              <w:rPr>
                <w:rFonts w:eastAsia="Times New Roman"/>
              </w:rPr>
              <w:t xml:space="preserve">Deployed </w:t>
            </w:r>
            <w:r w:rsidRPr="00B94D00">
              <w:rPr>
                <w:rFonts w:eastAsia="Times New Roman"/>
                <w:bCs/>
                <w:szCs w:val="20"/>
              </w:rPr>
              <w:t>Voluntary Early Curtailment Load</w:t>
            </w:r>
            <w:r w:rsidRPr="00B94D00">
              <w:rPr>
                <w:rFonts w:eastAsia="Times New Roman"/>
              </w:rPr>
              <w:t xml:space="preserve"> (VECL) as described in Section 6.5.9.4.1, General Procedures Prior to EEA Operations</w:t>
            </w:r>
            <w:ins w:id="860" w:author="ERCOT" w:date="2025-12-09T07:21:00Z" w16du:dateUtc="2025-12-09T13:21:00Z">
              <w:r w:rsidRPr="00B94D00">
                <w:rPr>
                  <w:rFonts w:eastAsia="Times New Roman"/>
                </w:rPr>
                <w:t>;</w:t>
              </w:r>
            </w:ins>
            <w:del w:id="861" w:author="ERCOT" w:date="2025-12-09T07:21:00Z" w16du:dateUtc="2025-12-09T13:21:00Z">
              <w:r w:rsidRPr="00B94D00" w:rsidDel="00B0006B">
                <w:rPr>
                  <w:rFonts w:eastAsia="Times New Roman"/>
                </w:rPr>
                <w:delText>.</w:delText>
              </w:r>
            </w:del>
            <w:ins w:id="862" w:author="ERCOT" w:date="2025-12-09T07:21:00Z" w16du:dateUtc="2025-12-09T13:21:00Z">
              <w:r w:rsidRPr="00B94D00">
                <w:rPr>
                  <w:rFonts w:eastAsia="Times New Roman"/>
                </w:rPr>
                <w:t xml:space="preserve"> </w:t>
              </w:r>
            </w:ins>
            <w:ins w:id="863" w:author="ERCOT" w:date="2025-12-09T07:22:00Z" w16du:dateUtc="2025-12-09T13:22:00Z">
              <w:r w:rsidRPr="00B94D00">
                <w:rPr>
                  <w:rFonts w:eastAsia="Times New Roman"/>
                </w:rPr>
                <w:t>a</w:t>
              </w:r>
            </w:ins>
            <w:ins w:id="864" w:author="ERCOT" w:date="2025-12-09T07:21:00Z" w16du:dateUtc="2025-12-09T13:21:00Z">
              <w:r w:rsidRPr="00B94D00">
                <w:rPr>
                  <w:rFonts w:eastAsia="Times New Roman"/>
                </w:rPr>
                <w:t>nd</w:t>
              </w:r>
            </w:ins>
          </w:p>
        </w:tc>
      </w:tr>
    </w:tbl>
    <w:p w14:paraId="1EF40D3A" w14:textId="77777777" w:rsidR="00572F68" w:rsidRPr="00B94D00" w:rsidRDefault="00572F68" w:rsidP="00572F68">
      <w:pPr>
        <w:spacing w:before="240" w:after="240"/>
        <w:ind w:left="1440" w:hanging="720"/>
      </w:pPr>
      <w:ins w:id="865" w:author="ERCOT" w:date="2025-09-18T10:16:00Z" w16du:dateUtc="2025-09-18T15:16:00Z">
        <w:r w:rsidRPr="00B94D00">
          <w:t>(</w:t>
        </w:r>
      </w:ins>
      <w:ins w:id="866" w:author="ERCOT" w:date="2025-12-09T07:21:00Z" w16du:dateUtc="2025-12-09T13:21:00Z">
        <w:r w:rsidRPr="00B94D00">
          <w:t>j</w:t>
        </w:r>
      </w:ins>
      <w:ins w:id="867" w:author="ERCOT" w:date="2025-09-18T10:16:00Z" w16du:dateUtc="2025-09-18T15:16:00Z">
        <w:r w:rsidRPr="00B94D00">
          <w:t>)</w:t>
        </w:r>
      </w:ins>
      <w:ins w:id="868" w:author="ERCOT" w:date="2025-12-09T07:20:00Z" w16du:dateUtc="2025-12-09T13:20:00Z">
        <w:r w:rsidRPr="00B94D00">
          <w:tab/>
        </w:r>
      </w:ins>
      <w:ins w:id="869" w:author="ERCOT" w:date="2025-09-18T10:16:00Z" w16du:dateUtc="2025-09-18T15:16:00Z">
        <w:r w:rsidRPr="00B94D00">
          <w:t>ERCOT-directed deployment of Off-Line DRRS.</w:t>
        </w:r>
      </w:ins>
    </w:p>
    <w:p w14:paraId="13AC3A19"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The Real-Time Reliability Deployment Price Adder for Energy, and Real-Time Reliability Deployment Price Adders for Ancillary Services are estimations of the impact </w:t>
      </w:r>
      <w:r w:rsidRPr="00B94D00">
        <w:rPr>
          <w:rFonts w:eastAsia="Times New Roman"/>
          <w:szCs w:val="20"/>
        </w:rPr>
        <w:lastRenderedPageBreak/>
        <w:t xml:space="preserve">to energy prices and Real-Time MCPCs due to the above categories of reliability deployments.  For intervals where there </w:t>
      </w:r>
      <w:proofErr w:type="gramStart"/>
      <w:r w:rsidRPr="00B94D00">
        <w:rPr>
          <w:rFonts w:eastAsia="Times New Roman"/>
          <w:szCs w:val="20"/>
        </w:rPr>
        <w:t>are</w:t>
      </w:r>
      <w:proofErr w:type="gramEnd"/>
      <w:r w:rsidRPr="00B94D00">
        <w:rPr>
          <w:rFonts w:eastAsia="Times New Roman"/>
          <w:szCs w:val="20"/>
        </w:rPr>
        <w:t xml:space="preserve"> reliability deployments as described in paragraph (1) above, the Real-Time Reliability Deployment Price Adder for Energy and Real-Time Reliability Deployment Price Adders for Ancillary Services are determined as follows:</w:t>
      </w:r>
    </w:p>
    <w:p w14:paraId="513D8442"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649C4995" w14:textId="77777777" w:rsidTr="005C0B53">
        <w:trPr>
          <w:trHeight w:val="206"/>
        </w:trPr>
        <w:tc>
          <w:tcPr>
            <w:tcW w:w="9350" w:type="dxa"/>
            <w:shd w:val="pct12" w:color="auto" w:fill="auto"/>
          </w:tcPr>
          <w:p w14:paraId="4007B424" w14:textId="77777777" w:rsidR="00572F68" w:rsidRPr="00B94D00" w:rsidRDefault="00572F68" w:rsidP="005C0B53">
            <w:pPr>
              <w:spacing w:before="120" w:after="240"/>
              <w:rPr>
                <w:rFonts w:eastAsia="Times New Roman"/>
                <w:b/>
                <w:i/>
                <w:iCs/>
              </w:rPr>
            </w:pPr>
            <w:r w:rsidRPr="00B94D00">
              <w:rPr>
                <w:rFonts w:eastAsia="Times New Roman"/>
                <w:b/>
                <w:i/>
                <w:iCs/>
              </w:rPr>
              <w:t>[NPRR1091: Replace paragraph (j) above with the following upon system implementation:]</w:t>
            </w:r>
          </w:p>
          <w:p w14:paraId="02968C98" w14:textId="77777777" w:rsidR="00572F68" w:rsidRPr="00B94D00" w:rsidRDefault="00572F68" w:rsidP="005C0B53">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For Off-Line Non-Spin Resources that are brought On-Line by ERCOT deployment instruction, </w:t>
            </w:r>
            <w:ins w:id="870" w:author="ERCOT" w:date="2025-09-18T10:16:00Z" w16du:dateUtc="2025-09-18T15:16:00Z">
              <w:r w:rsidRPr="00B94D00">
                <w:t>Off-Line</w:t>
              </w:r>
            </w:ins>
            <w:ins w:id="871" w:author="ERCOT" w:date="2025-09-18T10:17:00Z" w16du:dateUtc="2025-09-18T15:17:00Z">
              <w:r w:rsidRPr="00B94D00">
                <w:t xml:space="preserve"> Resources that are deployed for DRRS, </w:t>
              </w:r>
            </w:ins>
            <w:r w:rsidRPr="00B94D00">
              <w:rPr>
                <w:rFonts w:eastAsia="Times New Roman"/>
                <w:szCs w:val="20"/>
              </w:rPr>
              <w:t>RUC-committed Resources with a telemetered Resource Status of ONRUC and for RMR Resources that are On-Line:</w:t>
            </w:r>
          </w:p>
        </w:tc>
      </w:tr>
    </w:tbl>
    <w:p w14:paraId="5ABFB2F8"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(i)</w:t>
      </w:r>
      <w:r w:rsidRPr="00B94D00">
        <w:rPr>
          <w:rFonts w:eastAsia="Times New Roman"/>
          <w:szCs w:val="20"/>
        </w:rPr>
        <w:tab/>
        <w:t>Set the LSL and LDL to zero;</w:t>
      </w:r>
    </w:p>
    <w:p w14:paraId="0741BCC6"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Remove all Ancillary Service Offers; and</w:t>
      </w:r>
    </w:p>
    <w:p w14:paraId="7FF3A1E3"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For the first step of SCED, administratively set the Energy Offer Curve for the Resource at a value equal to the power balance penalty price for all capacity between 0 MW and the HSL of the Resource.</w:t>
      </w:r>
    </w:p>
    <w:p w14:paraId="409676E1"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Notwithstanding item (a) above, for RUC-committed Combined Cycle Generation Resources with a telemetered Resource Status of ONRUC that were instructed by ERCOT to transition to a different configuration to provide additional capacity:</w:t>
      </w:r>
    </w:p>
    <w:p w14:paraId="675B617D"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Set the LSL and LDL equal to the minimum of their current value and the COP HSL of the QSE-committed configuration for the RUC hour at the snapshot time of the RUC instruction;</w:t>
      </w:r>
    </w:p>
    <w:p w14:paraId="37B7EAC0"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25B5A8A2"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513235F" w14:textId="77777777" w:rsidR="00572F68" w:rsidRPr="00B94D00" w:rsidRDefault="00572F68" w:rsidP="00572F68">
      <w:pPr>
        <w:spacing w:after="240"/>
        <w:ind w:left="1440" w:hanging="720"/>
        <w:rPr>
          <w:rFonts w:eastAsia="Times New Roman"/>
          <w:szCs w:val="20"/>
        </w:rPr>
      </w:pPr>
      <w:r w:rsidRPr="00B94D00">
        <w:rPr>
          <w:rFonts w:eastAsia="Times New Roman"/>
          <w:szCs w:val="20"/>
        </w:rPr>
        <w:t xml:space="preserve">(c) </w:t>
      </w:r>
      <w:r w:rsidRPr="00B94D00">
        <w:rPr>
          <w:rFonts w:eastAsia="Times New Roman"/>
          <w:szCs w:val="20"/>
        </w:rPr>
        <w:tab/>
        <w:t xml:space="preserve">For all other Generation Resources excluding ones with a telemetered status of ONRUC, ONTEST, STARTUP, SHUTDOWN, </w:t>
      </w:r>
      <w:proofErr w:type="gramStart"/>
      <w:r w:rsidRPr="00B94D00">
        <w:rPr>
          <w:rFonts w:eastAsia="Times New Roman"/>
          <w:szCs w:val="20"/>
        </w:rPr>
        <w:t>and also</w:t>
      </w:r>
      <w:proofErr w:type="gramEnd"/>
      <w:r w:rsidRPr="00B94D00">
        <w:rPr>
          <w:rFonts w:eastAsia="Times New Roman"/>
          <w:szCs w:val="20"/>
        </w:rPr>
        <w:t xml:space="preserve"> excluding RMR </w:t>
      </w:r>
      <w:r w:rsidRPr="00B94D00">
        <w:rPr>
          <w:rFonts w:eastAsia="Times New Roman"/>
          <w:szCs w:val="20"/>
        </w:rPr>
        <w:lastRenderedPageBreak/>
        <w:t>Resources that are On-Line and excluding Generation Resources with a telemetered output less than 95% of LSL:</w:t>
      </w:r>
    </w:p>
    <w:p w14:paraId="0A40C929" w14:textId="77777777" w:rsidR="00572F68" w:rsidRPr="00B94D00" w:rsidRDefault="00572F68" w:rsidP="00572F68">
      <w:pPr>
        <w:spacing w:after="240"/>
        <w:ind w:left="2160" w:hanging="720"/>
        <w:rPr>
          <w:rFonts w:eastAsia="Times New Roman"/>
          <w:szCs w:val="20"/>
        </w:rPr>
      </w:pPr>
      <w:r w:rsidRPr="00B94D00">
        <w:rPr>
          <w:rFonts w:eastAsia="Times New Roman"/>
          <w:szCs w:val="20"/>
        </w:rPr>
        <w:t xml:space="preserve">(i)  </w:t>
      </w:r>
      <w:r w:rsidRPr="00B94D00">
        <w:rPr>
          <w:rFonts w:eastAsia="Times New Roman"/>
          <w:szCs w:val="20"/>
        </w:rPr>
        <w:tab/>
        <w:t>Set LDL to the greater of Aggregated Resource Output - (60 minutes * Normal Ramp Rate down), or LSL; and</w:t>
      </w:r>
    </w:p>
    <w:p w14:paraId="7271CE9B"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51847D96" w14:textId="77777777" w:rsidTr="005C0B53">
        <w:trPr>
          <w:trHeight w:val="206"/>
        </w:trPr>
        <w:tc>
          <w:tcPr>
            <w:tcW w:w="9350" w:type="dxa"/>
            <w:shd w:val="pct12" w:color="auto" w:fill="auto"/>
          </w:tcPr>
          <w:p w14:paraId="131010AA" w14:textId="77777777" w:rsidR="00572F68" w:rsidRPr="00B94D00" w:rsidRDefault="00572F68" w:rsidP="005C0B53">
            <w:pPr>
              <w:spacing w:before="120" w:after="240"/>
              <w:rPr>
                <w:rFonts w:eastAsia="Times New Roman"/>
                <w:b/>
                <w:i/>
                <w:iCs/>
              </w:rPr>
            </w:pPr>
            <w:r w:rsidRPr="00B94D00">
              <w:rPr>
                <w:rFonts w:eastAsia="Times New Roman"/>
                <w:b/>
                <w:i/>
                <w:iCs/>
              </w:rPr>
              <w:t>[NPRR904:  Replace paragraph (c) above with the following upon system implementation:]</w:t>
            </w:r>
          </w:p>
          <w:p w14:paraId="6A5C0313" w14:textId="77777777" w:rsidR="00572F68" w:rsidRPr="00B94D00" w:rsidRDefault="00572F68" w:rsidP="005C0B53">
            <w:pPr>
              <w:spacing w:before="240" w:after="240"/>
              <w:ind w:left="1440" w:hanging="720"/>
              <w:rPr>
                <w:rFonts w:eastAsia="Times New Roman"/>
                <w:szCs w:val="20"/>
                <w:lang w:val="x-none" w:eastAsia="x-none"/>
              </w:rPr>
            </w:pPr>
            <w:r w:rsidRPr="00B94D00">
              <w:rPr>
                <w:rFonts w:eastAsia="Times New Roman"/>
                <w:szCs w:val="20"/>
                <w:lang w:val="x-none" w:eastAsia="x-none"/>
              </w:rPr>
              <w:t>(</w:t>
            </w:r>
            <w:r w:rsidRPr="00B94D00">
              <w:rPr>
                <w:rFonts w:eastAsia="Times New Roman"/>
                <w:szCs w:val="20"/>
                <w:lang w:eastAsia="x-none"/>
              </w:rPr>
              <w:t>c</w:t>
            </w:r>
            <w:r w:rsidRPr="00B94D00">
              <w:rPr>
                <w:rFonts w:eastAsia="Times New Roman"/>
                <w:szCs w:val="20"/>
                <w:lang w:val="x-none" w:eastAsia="x-none"/>
              </w:rPr>
              <w:t xml:space="preserve">) </w:t>
            </w:r>
            <w:r w:rsidRPr="00B94D00">
              <w:rPr>
                <w:rFonts w:eastAsia="Times New Roman"/>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66EEEE61" w14:textId="77777777" w:rsidR="00572F68" w:rsidRPr="00B94D00" w:rsidRDefault="00572F68" w:rsidP="005C0B53">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If the Generation Resource SCED Base Point is not at LDL, set LDL to the </w:t>
            </w:r>
            <w:proofErr w:type="gramStart"/>
            <w:r w:rsidRPr="00B94D00">
              <w:rPr>
                <w:rFonts w:eastAsia="Times New Roman"/>
                <w:szCs w:val="20"/>
              </w:rPr>
              <w:t>greater of</w:t>
            </w:r>
            <w:proofErr w:type="gramEnd"/>
            <w:r w:rsidRPr="00B94D00">
              <w:rPr>
                <w:rFonts w:eastAsia="Times New Roman"/>
                <w:szCs w:val="20"/>
              </w:rPr>
              <w:t xml:space="preserve"> Aggregated Resource Output - (60 minutes * Normal Ramp Rate down), or LSL; and</w:t>
            </w:r>
          </w:p>
          <w:p w14:paraId="773BF074" w14:textId="77777777" w:rsidR="00572F68" w:rsidRPr="00B94D00" w:rsidRDefault="00572F68" w:rsidP="005C0B53">
            <w:pPr>
              <w:spacing w:after="240"/>
              <w:ind w:left="2160" w:hanging="720"/>
              <w:rPr>
                <w:rFonts w:eastAsia="Times New Roman"/>
                <w:szCs w:val="20"/>
              </w:rPr>
            </w:pPr>
            <w:r w:rsidRPr="00B94D00">
              <w:rPr>
                <w:rFonts w:eastAsia="Times New Roman"/>
                <w:szCs w:val="20"/>
              </w:rPr>
              <w:t xml:space="preserve">(ii) </w:t>
            </w:r>
            <w:r w:rsidRPr="00B94D00">
              <w:rPr>
                <w:rFonts w:eastAsia="Times New Roman"/>
                <w:szCs w:val="20"/>
              </w:rPr>
              <w:tab/>
              <w:t>If the Generation Resource SCED Base Point is not at HDL, set HDL to the lesser of Aggregated Resource Output + (60 minutes * Normal Ramp Rate up), or HSL.</w:t>
            </w:r>
          </w:p>
        </w:tc>
      </w:tr>
    </w:tbl>
    <w:p w14:paraId="62D2CF9D"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(d)</w:t>
      </w:r>
      <w:r w:rsidRPr="00B94D00">
        <w:rPr>
          <w:rFonts w:eastAsia="Times New Roman"/>
          <w:szCs w:val="20"/>
        </w:rPr>
        <w:tab/>
        <w:t>For all On-Line ESRs excluding those with a telemetered status of ONTEST or ONHOLD:</w:t>
      </w:r>
    </w:p>
    <w:p w14:paraId="4C7397FF"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If the ESR SCED Base Point is not at LDL, set LDL to the greater of Aggregated Resource Output - (60 minutes * Normal Ramp Rate down), or LSL; and</w:t>
      </w:r>
    </w:p>
    <w:p w14:paraId="099AE2F0"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If the ESR SCED Base Point is not at HDL, set HDL to the lesser of Aggregated Resource Output + (60 minutes * Normal Ramp Rate up), or HSL.</w:t>
      </w:r>
    </w:p>
    <w:p w14:paraId="1600C7BD" w14:textId="77777777" w:rsidR="00572F68" w:rsidRPr="00B94D00" w:rsidRDefault="00572F68" w:rsidP="00572F68">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For all CLRs excluding ones with a telemetered status of OUTL:</w:t>
      </w:r>
    </w:p>
    <w:p w14:paraId="36FB5A21"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Set LDL to the greater of Aggregated Resource Output - (60 minutes * Normal Ramp Rate), or LSL; and</w:t>
      </w:r>
    </w:p>
    <w:p w14:paraId="63BD6DDE"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Set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79337732" w14:textId="77777777" w:rsidTr="005C0B53">
        <w:trPr>
          <w:trHeight w:val="206"/>
        </w:trPr>
        <w:tc>
          <w:tcPr>
            <w:tcW w:w="9350" w:type="dxa"/>
            <w:shd w:val="pct12" w:color="auto" w:fill="auto"/>
          </w:tcPr>
          <w:p w14:paraId="752CBB3B" w14:textId="77777777" w:rsidR="00572F68" w:rsidRPr="00B94D00" w:rsidRDefault="00572F68" w:rsidP="005C0B53">
            <w:pPr>
              <w:spacing w:before="120" w:after="240"/>
              <w:rPr>
                <w:rFonts w:eastAsia="Times New Roman"/>
                <w:b/>
                <w:i/>
                <w:iCs/>
              </w:rPr>
            </w:pPr>
            <w:r w:rsidRPr="00B94D00">
              <w:rPr>
                <w:rFonts w:eastAsia="Times New Roman"/>
                <w:b/>
                <w:i/>
                <w:iCs/>
              </w:rPr>
              <w:lastRenderedPageBreak/>
              <w:t>[NPRR904 and 1188: Replace applicable portions of paragraph (e) above with the following upon system implementation:]</w:t>
            </w:r>
          </w:p>
          <w:p w14:paraId="5017C19D" w14:textId="77777777" w:rsidR="00572F68" w:rsidRPr="00B94D00" w:rsidRDefault="00572F68" w:rsidP="005C0B53">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For all CLRs excluding ones with a telemetered status of OUTL, ONTEST, or ONHOLD:</w:t>
            </w:r>
          </w:p>
          <w:p w14:paraId="3A6B958D" w14:textId="77777777" w:rsidR="00572F68" w:rsidRPr="00B94D00" w:rsidRDefault="00572F68" w:rsidP="005C0B53">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If the CLR SCED Base Point is not at LDL, set LDL to the </w:t>
            </w:r>
            <w:proofErr w:type="gramStart"/>
            <w:r w:rsidRPr="00B94D00">
              <w:rPr>
                <w:rFonts w:eastAsia="Times New Roman"/>
                <w:szCs w:val="20"/>
              </w:rPr>
              <w:t>greater of</w:t>
            </w:r>
            <w:proofErr w:type="gramEnd"/>
            <w:r w:rsidRPr="00B94D00">
              <w:rPr>
                <w:rFonts w:eastAsia="Times New Roman"/>
                <w:szCs w:val="20"/>
              </w:rPr>
              <w:t xml:space="preserve"> Aggregated Resource Output - (60 minutes * Normal Ramp Rate up), or LSL; and</w:t>
            </w:r>
          </w:p>
          <w:p w14:paraId="4C55232E" w14:textId="77777777" w:rsidR="00572F68" w:rsidRPr="00B94D00" w:rsidRDefault="00572F68" w:rsidP="005C0B53">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If the CLR SCED Base Point is not at HDL, set HDL to the lesser of Aggregated Resource Output + (60 minutes * Normal Ramp Rate down), or HSL.</w:t>
            </w:r>
          </w:p>
        </w:tc>
      </w:tr>
    </w:tbl>
    <w:p w14:paraId="4670B10D"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09958415" w14:textId="77777777" w:rsidTr="005C0B53">
        <w:trPr>
          <w:trHeight w:val="206"/>
        </w:trPr>
        <w:tc>
          <w:tcPr>
            <w:tcW w:w="9350" w:type="dxa"/>
            <w:shd w:val="pct12" w:color="auto" w:fill="auto"/>
          </w:tcPr>
          <w:p w14:paraId="6C450B2C" w14:textId="77777777" w:rsidR="00572F68" w:rsidRPr="00B94D00" w:rsidRDefault="00572F68" w:rsidP="005C0B53">
            <w:pPr>
              <w:spacing w:before="120" w:after="240"/>
              <w:rPr>
                <w:rFonts w:eastAsia="Times New Roman"/>
                <w:b/>
                <w:i/>
                <w:iCs/>
              </w:rPr>
            </w:pPr>
            <w:r w:rsidRPr="00B94D00">
              <w:rPr>
                <w:rFonts w:eastAsia="Times New Roman"/>
                <w:b/>
                <w:i/>
                <w:iCs/>
              </w:rPr>
              <w:t>[NPRR1238: Insert paragraph (g) below upon system implementation and renumber accordingly:]</w:t>
            </w:r>
          </w:p>
          <w:p w14:paraId="2FCA93D1" w14:textId="77777777" w:rsidR="00572F68" w:rsidRPr="00B94D00" w:rsidRDefault="00572F68" w:rsidP="005C0B53">
            <w:pPr>
              <w:spacing w:after="240"/>
              <w:ind w:left="1440" w:hanging="720"/>
              <w:rPr>
                <w:rFonts w:eastAsia="Times New Roman"/>
              </w:rPr>
            </w:pPr>
            <w:r w:rsidRPr="00B94D00">
              <w:rPr>
                <w:rFonts w:eastAsia="Times New Roman"/>
              </w:rPr>
              <w:t>(g)</w:t>
            </w:r>
            <w:r w:rsidRPr="00B94D00">
              <w:rPr>
                <w:rFonts w:eastAsia="Times New Roman"/>
                <w:szCs w:val="20"/>
              </w:rPr>
              <w:tab/>
            </w:r>
            <w:r w:rsidRPr="00B94D00">
              <w:rPr>
                <w:rFonts w:eastAsia="Times New Roman"/>
              </w:rPr>
              <w:t>Add the deployed MW from VECL</w:t>
            </w:r>
            <w:r w:rsidRPr="00B94D00">
              <w:rPr>
                <w:rFonts w:eastAsia="Times New Roman"/>
                <w:bCs/>
                <w:szCs w:val="20"/>
              </w:rPr>
              <w:t xml:space="preserve"> </w:t>
            </w:r>
            <w:r w:rsidRPr="00B94D00">
              <w:rPr>
                <w:rFonts w:eastAsia="Times New Roman"/>
              </w:rPr>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B94D00">
              <w:rPr>
                <w:rFonts w:eastAsia="Times New Roman"/>
                <w:bCs/>
                <w:szCs w:val="20"/>
              </w:rPr>
              <w:t>VECL</w:t>
            </w:r>
            <w:r w:rsidRPr="00B94D00">
              <w:rPr>
                <w:rFonts w:eastAsia="Times New Roman"/>
              </w:rPr>
              <w:t xml:space="preserve"> deployed and a price/quantity pair of $700/MWh for the last MW of </w:t>
            </w:r>
            <w:r w:rsidRPr="00B94D00">
              <w:rPr>
                <w:rFonts w:eastAsia="Times New Roman"/>
                <w:bCs/>
                <w:szCs w:val="20"/>
              </w:rPr>
              <w:t xml:space="preserve">VECL </w:t>
            </w:r>
            <w:r w:rsidRPr="00B94D00">
              <w:rPr>
                <w:rFonts w:eastAsia="Times New Roman"/>
              </w:rPr>
              <w:t>deployed in each SCED execution.  After recall instruction, GTBD shall be adjusted to reflect restoration on a linear curve over a one-hour restoration period.</w:t>
            </w:r>
          </w:p>
        </w:tc>
      </w:tr>
    </w:tbl>
    <w:p w14:paraId="47F8D439"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(g)</w:t>
      </w:r>
      <w:r w:rsidRPr="00B94D00">
        <w:rPr>
          <w:rFonts w:eastAsia="Times New Roman"/>
          <w:szCs w:val="20"/>
        </w:rPr>
        <w:tab/>
        <w:t xml:space="preserve">Add the deployed MW from ERS to GTBD.  The amount of deployed MW is determined from the XML messages and ERS contracted capacities for the ERS Time Periods when ERS is deployed.  After recall, an approximation of the </w:t>
      </w:r>
      <w:r w:rsidRPr="00B94D00">
        <w:rPr>
          <w:rFonts w:eastAsia="Times New Roman"/>
          <w:szCs w:val="20"/>
        </w:rPr>
        <w:lastRenderedPageBreak/>
        <w:t>amount of un-restored ERS shall be used.  After ERCOT recalls each group, GTBD shall be adjusted to reflect restoration on a linear curve over the assumed restoration period (“</w:t>
      </w:r>
      <w:proofErr w:type="spellStart"/>
      <w:r w:rsidRPr="00B94D00">
        <w:rPr>
          <w:rFonts w:eastAsia="Times New Roman"/>
          <w:szCs w:val="20"/>
        </w:rPr>
        <w:t>RHours</w:t>
      </w:r>
      <w:proofErr w:type="spellEnd"/>
      <w:r w:rsidRPr="00B94D00">
        <w:rPr>
          <w:rFonts w:eastAsia="Times New Roman"/>
          <w:szCs w:val="20"/>
        </w:rPr>
        <w:t>”).</w:t>
      </w:r>
    </w:p>
    <w:p w14:paraId="2FF26A32" w14:textId="77777777" w:rsidR="00572F68" w:rsidRPr="00B94D00" w:rsidRDefault="00572F68" w:rsidP="00572F68">
      <w:pPr>
        <w:rPr>
          <w:rFonts w:eastAsia="Times New Roman"/>
          <w:iCs/>
          <w:szCs w:val="20"/>
        </w:rPr>
      </w:pPr>
      <w:r w:rsidRPr="00B94D00">
        <w:rPr>
          <w:rFonts w:eastAsia="Times New Roman"/>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572F68" w:rsidRPr="00B94D00" w14:paraId="569E961D" w14:textId="77777777" w:rsidTr="005C0B53">
        <w:trPr>
          <w:trHeight w:val="351"/>
          <w:tblHeader/>
        </w:trPr>
        <w:tc>
          <w:tcPr>
            <w:tcW w:w="1448" w:type="dxa"/>
          </w:tcPr>
          <w:p w14:paraId="01E0D1B1"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Parameter</w:t>
            </w:r>
          </w:p>
        </w:tc>
        <w:tc>
          <w:tcPr>
            <w:tcW w:w="1702" w:type="dxa"/>
          </w:tcPr>
          <w:p w14:paraId="28D91864"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6120" w:type="dxa"/>
          </w:tcPr>
          <w:p w14:paraId="2B898ACD"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Current Value*</w:t>
            </w:r>
          </w:p>
        </w:tc>
      </w:tr>
      <w:tr w:rsidR="00572F68" w:rsidRPr="00B94D00" w14:paraId="753EAA4E" w14:textId="77777777" w:rsidTr="005C0B53">
        <w:trPr>
          <w:trHeight w:val="519"/>
        </w:trPr>
        <w:tc>
          <w:tcPr>
            <w:tcW w:w="1448" w:type="dxa"/>
          </w:tcPr>
          <w:p w14:paraId="1CF1C6DB" w14:textId="77777777" w:rsidR="00572F68" w:rsidRPr="00B94D00" w:rsidRDefault="00572F68" w:rsidP="005C0B53">
            <w:pPr>
              <w:spacing w:after="60"/>
              <w:rPr>
                <w:rFonts w:eastAsia="Times New Roman"/>
                <w:iCs/>
                <w:sz w:val="20"/>
                <w:szCs w:val="20"/>
              </w:rPr>
            </w:pPr>
            <w:proofErr w:type="spellStart"/>
            <w:r w:rsidRPr="00B94D00">
              <w:rPr>
                <w:rFonts w:eastAsia="Times New Roman"/>
                <w:iCs/>
                <w:sz w:val="20"/>
                <w:szCs w:val="20"/>
              </w:rPr>
              <w:t>RHours</w:t>
            </w:r>
            <w:proofErr w:type="spellEnd"/>
          </w:p>
        </w:tc>
        <w:tc>
          <w:tcPr>
            <w:tcW w:w="1702" w:type="dxa"/>
          </w:tcPr>
          <w:p w14:paraId="02667DC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Hours</w:t>
            </w:r>
          </w:p>
        </w:tc>
        <w:tc>
          <w:tcPr>
            <w:tcW w:w="6120" w:type="dxa"/>
          </w:tcPr>
          <w:p w14:paraId="30F2FF7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4.5</w:t>
            </w:r>
          </w:p>
        </w:tc>
      </w:tr>
      <w:tr w:rsidR="00572F68" w:rsidRPr="00B94D00" w14:paraId="432B9E42" w14:textId="77777777" w:rsidTr="005C0B53">
        <w:trPr>
          <w:trHeight w:val="519"/>
        </w:trPr>
        <w:tc>
          <w:tcPr>
            <w:tcW w:w="9270" w:type="dxa"/>
            <w:gridSpan w:val="3"/>
          </w:tcPr>
          <w:p w14:paraId="001866C7" w14:textId="77777777" w:rsidR="00572F68" w:rsidRPr="00B94D00" w:rsidRDefault="00572F68" w:rsidP="005C0B53">
            <w:pPr>
              <w:spacing w:after="60"/>
              <w:rPr>
                <w:rFonts w:eastAsia="Times New Roman"/>
                <w:iCs/>
                <w:sz w:val="20"/>
                <w:szCs w:val="20"/>
              </w:rPr>
            </w:pPr>
            <w:r w:rsidRPr="00B94D00">
              <w:rPr>
                <w:sz w:val="20"/>
                <w:szCs w:val="20"/>
              </w:rPr>
              <w:t xml:space="preserve">* Changes to the current value of the parameter(s) referenced in this table above may be recommended by TAC and </w:t>
            </w:r>
            <w:del w:id="872" w:author="ERCOT" w:date="2025-10-24T21:05:00Z">
              <w:r w:rsidRPr="00B94D00">
                <w:rPr>
                  <w:sz w:val="20"/>
                  <w:szCs w:val="20"/>
                </w:rPr>
                <w:delText xml:space="preserve">approved by </w:delText>
              </w:r>
            </w:del>
            <w:r w:rsidRPr="00B94D00">
              <w:rPr>
                <w:sz w:val="20"/>
                <w:szCs w:val="20"/>
              </w:rPr>
              <w:t>the ERCOT Board</w:t>
            </w:r>
            <w:ins w:id="873" w:author="ERCOT" w:date="2025-10-24T21:05:00Z">
              <w:r w:rsidRPr="00B94D00">
                <w:rPr>
                  <w:sz w:val="20"/>
                  <w:szCs w:val="20"/>
                </w:rPr>
                <w:t xml:space="preserve"> and approved by the Public Utility Commission of Texas (PUCT)</w:t>
              </w:r>
            </w:ins>
            <w:r w:rsidRPr="00B94D00">
              <w:rPr>
                <w:sz w:val="20"/>
                <w:szCs w:val="20"/>
              </w:rPr>
              <w:t xml:space="preserve">.  ERCOT shall update parameter values on the first day of the month following </w:t>
            </w:r>
            <w:del w:id="874" w:author="ERCOT" w:date="2025-10-24T21:05:00Z">
              <w:r w:rsidRPr="00B94D00">
                <w:rPr>
                  <w:sz w:val="20"/>
                  <w:szCs w:val="20"/>
                </w:rPr>
                <w:delText>ERCOT Board</w:delText>
              </w:r>
            </w:del>
            <w:ins w:id="875" w:author="ERCOT" w:date="2025-10-24T21:05:00Z">
              <w:r w:rsidRPr="00B94D00">
                <w:rPr>
                  <w:sz w:val="20"/>
                  <w:szCs w:val="20"/>
                </w:rPr>
                <w:t>PUCT</w:t>
              </w:r>
            </w:ins>
            <w:r w:rsidRPr="00B94D00">
              <w:rPr>
                <w:sz w:val="20"/>
                <w:szCs w:val="20"/>
              </w:rPr>
              <w:t xml:space="preserve"> approval unless otherwise directed</w:t>
            </w:r>
            <w:del w:id="876" w:author="ERCOT" w:date="2025-10-24T21:05:00Z">
              <w:r w:rsidRPr="00B94D00">
                <w:rPr>
                  <w:sz w:val="20"/>
                  <w:szCs w:val="20"/>
                </w:rPr>
                <w:delText xml:space="preserve"> by the ERCOT Board</w:delText>
              </w:r>
            </w:del>
            <w:r w:rsidRPr="00B94D00">
              <w:rPr>
                <w:sz w:val="20"/>
                <w:szCs w:val="20"/>
              </w:rPr>
              <w:t xml:space="preserve">.  ERCOT shall provide a Market Notice prior to implementation of a revised parameter value.    </w:t>
            </w:r>
          </w:p>
        </w:tc>
      </w:tr>
    </w:tbl>
    <w:p w14:paraId="7B632C21"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(h)</w:t>
      </w:r>
      <w:r w:rsidRPr="00B94D00">
        <w:rPr>
          <w:rFonts w:eastAsia="Times New Roman"/>
          <w:szCs w:val="20"/>
        </w:rPr>
        <w:tab/>
        <w:t>Add the MW from Real-Time DC Tie imports during an EEA to GTBD.  The amount of MW is determined from the Dispatch Instruction and should continue over the duration of time specified by the ERCOT Operator.</w:t>
      </w:r>
    </w:p>
    <w:p w14:paraId="26A0F9E2" w14:textId="77777777" w:rsidR="00572F68" w:rsidRPr="00B94D00" w:rsidRDefault="00572F68" w:rsidP="00572F68">
      <w:pPr>
        <w:spacing w:after="240"/>
        <w:ind w:left="1440" w:hanging="720"/>
        <w:rPr>
          <w:rFonts w:eastAsia="Times New Roman"/>
          <w:szCs w:val="20"/>
        </w:rPr>
      </w:pPr>
      <w:r w:rsidRPr="00B94D00">
        <w:rPr>
          <w:rFonts w:eastAsia="Times New Roman"/>
          <w:szCs w:val="20"/>
        </w:rPr>
        <w:t>(i)</w:t>
      </w:r>
      <w:r w:rsidRPr="00B94D00">
        <w:rPr>
          <w:rFonts w:eastAsia="Times New Roman"/>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4792761B" w14:textId="77777777" w:rsidTr="005C0B53">
        <w:trPr>
          <w:trHeight w:val="206"/>
        </w:trPr>
        <w:tc>
          <w:tcPr>
            <w:tcW w:w="9576" w:type="dxa"/>
            <w:shd w:val="pct12" w:color="auto" w:fill="auto"/>
          </w:tcPr>
          <w:p w14:paraId="089F0B60" w14:textId="77777777" w:rsidR="00572F68" w:rsidRPr="00B94D00" w:rsidRDefault="00572F68" w:rsidP="005C0B53">
            <w:pPr>
              <w:spacing w:before="120" w:after="240"/>
              <w:rPr>
                <w:rFonts w:eastAsia="Times New Roman"/>
                <w:b/>
                <w:i/>
                <w:iCs/>
              </w:rPr>
            </w:pPr>
            <w:r w:rsidRPr="00B94D00">
              <w:rPr>
                <w:rFonts w:eastAsia="Times New Roman"/>
                <w:b/>
                <w:i/>
                <w:iCs/>
              </w:rPr>
              <w:t>[NPRR904:  Replace paragraphs (h) and (i) above with the following upon system implementation and renumber accordingly:]</w:t>
            </w:r>
          </w:p>
          <w:p w14:paraId="58842529" w14:textId="77777777" w:rsidR="00572F68" w:rsidRPr="00B94D00" w:rsidRDefault="00572F68" w:rsidP="005C0B53">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0927414" w14:textId="77777777" w:rsidR="00572F68" w:rsidRPr="00B94D00" w:rsidRDefault="00572F68" w:rsidP="005C0B53">
            <w:pPr>
              <w:spacing w:after="240"/>
              <w:ind w:left="1440" w:hanging="720"/>
              <w:rPr>
                <w:rFonts w:eastAsia="Times New Roman"/>
                <w:szCs w:val="20"/>
                <w:lang w:eastAsia="x-none"/>
              </w:rPr>
            </w:pPr>
            <w:r w:rsidRPr="00B94D00">
              <w:rPr>
                <w:rFonts w:eastAsia="Times New Roman"/>
                <w:szCs w:val="20"/>
                <w:lang w:val="x-none" w:eastAsia="x-none"/>
              </w:rPr>
              <w:t>(i)</w:t>
            </w:r>
            <w:r w:rsidRPr="00B94D00">
              <w:rPr>
                <w:rFonts w:eastAsia="Times New Roman"/>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B94D00">
              <w:rPr>
                <w:rFonts w:eastAsia="Times New Roman"/>
                <w:szCs w:val="20"/>
                <w:lang w:eastAsia="x-none"/>
              </w:rPr>
              <w:t xml:space="preserve">  The MW added to GTBD associated with any individual DC Tie shall not exceed the higher of DC Tie advisory limit for exports on that tie as of 06</w:t>
            </w:r>
            <w:r w:rsidRPr="00B94D00">
              <w:rPr>
                <w:rFonts w:eastAsia="Times New Roman"/>
                <w:szCs w:val="20"/>
                <w:lang w:val="x-none" w:eastAsia="x-none"/>
              </w:rPr>
              <w:t>00 in the Day-Ahead</w:t>
            </w:r>
            <w:r w:rsidRPr="00B94D00">
              <w:rPr>
                <w:rFonts w:eastAsia="Times New Roman"/>
                <w:szCs w:val="20"/>
                <w:lang w:eastAsia="x-none"/>
              </w:rPr>
              <w:t xml:space="preserve"> or subsequent advisory export limit minus the aggregate export on the DC Tie that remained scheduled following the Dispatch Instruction from the ERCOT Operator.</w:t>
            </w:r>
          </w:p>
          <w:p w14:paraId="6D7C0977" w14:textId="77777777" w:rsidR="00572F68" w:rsidRPr="00B94D00" w:rsidRDefault="00572F68" w:rsidP="005C0B53">
            <w:pPr>
              <w:spacing w:after="240"/>
              <w:ind w:left="1440" w:hanging="720"/>
              <w:rPr>
                <w:rFonts w:eastAsia="Times New Roman"/>
                <w:szCs w:val="20"/>
              </w:rPr>
            </w:pPr>
            <w:r w:rsidRPr="00B94D00">
              <w:rPr>
                <w:rFonts w:eastAsia="Times New Roman"/>
                <w:szCs w:val="20"/>
              </w:rPr>
              <w:t>(j)</w:t>
            </w:r>
            <w:r w:rsidRPr="00B94D00">
              <w:rPr>
                <w:rFonts w:eastAsia="Times New Roman"/>
                <w:szCs w:val="20"/>
              </w:rPr>
              <w:tab/>
              <w:t xml:space="preserve">Subtract the MW from DC Tie exports to address emergency conditions in the receiving electric grid from GTBD.  The amount of MW is determined from the </w:t>
            </w:r>
            <w:r w:rsidRPr="00B94D00">
              <w:rPr>
                <w:rFonts w:eastAsia="Times New Roman"/>
                <w:szCs w:val="20"/>
              </w:rPr>
              <w:lastRenderedPageBreak/>
              <w:t xml:space="preserve">Dispatch Instruction and should continue over the duration of time specified by the receiving grid operator.   </w:t>
            </w:r>
          </w:p>
          <w:p w14:paraId="4A841124" w14:textId="77777777" w:rsidR="00572F68" w:rsidRPr="00B94D00" w:rsidRDefault="00572F68" w:rsidP="005C0B53">
            <w:pPr>
              <w:spacing w:after="240"/>
              <w:ind w:left="1440" w:hanging="720"/>
              <w:rPr>
                <w:rFonts w:eastAsia="Times New Roman"/>
                <w:szCs w:val="20"/>
              </w:rPr>
            </w:pPr>
            <w:r w:rsidRPr="00B94D00">
              <w:rPr>
                <w:rFonts w:eastAsia="Times New Roman"/>
                <w:szCs w:val="20"/>
              </w:rPr>
              <w:t>(k)</w:t>
            </w:r>
            <w:r w:rsidRPr="00B94D00">
              <w:rPr>
                <w:rFonts w:eastAsia="Times New Roman"/>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w:t>
            </w:r>
            <w:proofErr w:type="gramStart"/>
            <w:r w:rsidRPr="00B94D00">
              <w:rPr>
                <w:rFonts w:eastAsia="Times New Roman"/>
                <w:szCs w:val="20"/>
              </w:rPr>
              <w:t>higher of</w:t>
            </w:r>
            <w:proofErr w:type="gramEnd"/>
            <w:r w:rsidRPr="00B94D00">
              <w:rPr>
                <w:rFonts w:eastAsia="Times New Roman"/>
                <w:szCs w:val="20"/>
              </w:rPr>
              <w:t xml:space="preserve"> DC Tie advisory limit for imports on that tie as of 0600 in the Day-Ahead or subsequent advisory import limit minus the aggregate import on the DC Tie that remained scheduled following the Dispatch Instruction from the ERCOT Operator.</w:t>
            </w:r>
          </w:p>
        </w:tc>
      </w:tr>
    </w:tbl>
    <w:p w14:paraId="58C9D674"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lastRenderedPageBreak/>
        <w:t>(j)</w:t>
      </w:r>
      <w:r w:rsidRPr="00B94D00">
        <w:rPr>
          <w:rFonts w:eastAsia="Times New Roman"/>
          <w:szCs w:val="20"/>
        </w:rPr>
        <w:tab/>
        <w:t>Add the MW from energy delivered to ERCOT through registered BLTs during an EEA to GTBD.  The amount of MW is determined from the Dispatch Instruction and should continue over the duration of time specified by the ERCOT Operator.</w:t>
      </w:r>
    </w:p>
    <w:p w14:paraId="52350884" w14:textId="77777777" w:rsidR="00572F68" w:rsidRPr="00B94D00" w:rsidRDefault="00572F68" w:rsidP="00572F68">
      <w:pPr>
        <w:spacing w:after="240"/>
        <w:ind w:left="1440" w:hanging="720"/>
        <w:rPr>
          <w:rFonts w:eastAsia="Times New Roman"/>
          <w:szCs w:val="20"/>
        </w:rPr>
      </w:pPr>
      <w:r w:rsidRPr="00B94D00">
        <w:rPr>
          <w:rFonts w:eastAsia="Times New Roman"/>
          <w:szCs w:val="20"/>
        </w:rPr>
        <w:t>(k)</w:t>
      </w:r>
      <w:r w:rsidRPr="00B94D00">
        <w:rPr>
          <w:rFonts w:eastAsia="Times New Roman"/>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2237FCD7" w14:textId="77777777" w:rsidTr="005C0B53">
        <w:trPr>
          <w:trHeight w:val="206"/>
        </w:trPr>
        <w:tc>
          <w:tcPr>
            <w:tcW w:w="9576" w:type="dxa"/>
            <w:shd w:val="pct12" w:color="auto" w:fill="auto"/>
          </w:tcPr>
          <w:p w14:paraId="57948AC4" w14:textId="77777777" w:rsidR="00572F68" w:rsidRPr="00B94D00" w:rsidRDefault="00572F68" w:rsidP="005C0B53">
            <w:pPr>
              <w:spacing w:before="120" w:after="240"/>
              <w:rPr>
                <w:rFonts w:eastAsia="Times New Roman"/>
                <w:b/>
                <w:i/>
                <w:iCs/>
              </w:rPr>
            </w:pPr>
            <w:r w:rsidRPr="00B94D00">
              <w:rPr>
                <w:rFonts w:eastAsia="Times New Roman"/>
                <w:b/>
                <w:i/>
                <w:iCs/>
              </w:rPr>
              <w:t>[NPRR1006: Insert paragraph (l) below upon system implementation and renumber accordingly:]</w:t>
            </w:r>
          </w:p>
          <w:p w14:paraId="789C60BC" w14:textId="77777777" w:rsidR="00572F68" w:rsidRPr="00B94D00" w:rsidRDefault="00572F68" w:rsidP="005C0B53">
            <w:pPr>
              <w:spacing w:after="240"/>
              <w:ind w:left="1440" w:hanging="720"/>
              <w:rPr>
                <w:rFonts w:eastAsia="Times New Roman"/>
                <w:iCs/>
                <w:szCs w:val="20"/>
              </w:rPr>
            </w:pPr>
            <w:r w:rsidRPr="00B94D00">
              <w:rPr>
                <w:rFonts w:eastAsia="Times New Roman"/>
                <w:iCs/>
                <w:szCs w:val="20"/>
              </w:rPr>
              <w:t>(l)</w:t>
            </w:r>
            <w:r w:rsidRPr="00B94D00">
              <w:rPr>
                <w:rFonts w:eastAsia="Times New Roman"/>
                <w:iCs/>
                <w:szCs w:val="20"/>
              </w:rPr>
              <w:tab/>
              <w:t xml:space="preserve">Add the deployed MWs from </w:t>
            </w:r>
            <w:bookmarkStart w:id="877" w:name="_Hlk34211615"/>
            <w:r w:rsidRPr="00B94D00">
              <w:rPr>
                <w:rFonts w:eastAsia="Times New Roman"/>
                <w:iCs/>
                <w:szCs w:val="20"/>
              </w:rPr>
              <w:t xml:space="preserve">TDSP standard offer Load management programs </w:t>
            </w:r>
            <w:bookmarkEnd w:id="877"/>
            <w:r w:rsidRPr="00B94D00">
              <w:rPr>
                <w:rFonts w:eastAsia="Times New Roman"/>
                <w:iCs/>
                <w:szCs w:val="20"/>
              </w:rPr>
              <w:t xml:space="preserve">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(CDR) value for that year.  The initial value ERCOT will </w:t>
            </w:r>
            <w:proofErr w:type="gramStart"/>
            <w:r w:rsidRPr="00B94D00">
              <w:rPr>
                <w:rFonts w:eastAsia="Times New Roman"/>
                <w:iCs/>
                <w:szCs w:val="20"/>
              </w:rPr>
              <w:t>use</w:t>
            </w:r>
            <w:proofErr w:type="gramEnd"/>
            <w:r w:rsidRPr="00B94D00">
              <w:rPr>
                <w:rFonts w:eastAsia="Times New Roman"/>
                <w:iCs/>
                <w:szCs w:val="20"/>
              </w:rPr>
              <w:t xml:space="preserve"> for </w:t>
            </w:r>
            <w:proofErr w:type="gramStart"/>
            <w:r w:rsidRPr="00B94D00">
              <w:rPr>
                <w:rFonts w:eastAsia="Times New Roman"/>
                <w:iCs/>
                <w:szCs w:val="20"/>
              </w:rPr>
              <w:t>deployed</w:t>
            </w:r>
            <w:proofErr w:type="gramEnd"/>
            <w:r w:rsidRPr="00B94D00">
              <w:rPr>
                <w:rFonts w:eastAsia="Times New Roman"/>
                <w:iCs/>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w:t>
            </w:r>
            <w:r w:rsidRPr="00B94D00">
              <w:rPr>
                <w:rFonts w:eastAsia="Times New Roman"/>
                <w:iCs/>
                <w:szCs w:val="20"/>
              </w:rPr>
              <w:lastRenderedPageBreak/>
              <w:t>be used.  GTBD shall be adjusted to reflect restoration on a linear curve over the assumed restoration period (“</w:t>
            </w:r>
            <w:proofErr w:type="spellStart"/>
            <w:r w:rsidRPr="00B94D00">
              <w:rPr>
                <w:rFonts w:eastAsia="Times New Roman"/>
                <w:iCs/>
                <w:szCs w:val="20"/>
              </w:rPr>
              <w:t>RHours</w:t>
            </w:r>
            <w:proofErr w:type="spellEnd"/>
            <w:r w:rsidRPr="00B94D00">
              <w:rPr>
                <w:rFonts w:eastAsia="Times New Roman"/>
                <w:iCs/>
                <w:szCs w:val="20"/>
              </w:rPr>
              <w:t>”) defined by item (g) above.</w:t>
            </w:r>
          </w:p>
        </w:tc>
      </w:tr>
    </w:tbl>
    <w:p w14:paraId="58EB9759"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lastRenderedPageBreak/>
        <w:t>(l)</w:t>
      </w:r>
      <w:r w:rsidRPr="00B94D00">
        <w:rPr>
          <w:rFonts w:eastAsia="Times New Roman"/>
          <w:szCs w:val="20"/>
        </w:rPr>
        <w:tab/>
        <w:t>Perform a SCED with changes to the inputs in items (a) through (k) above, considering only Competitive Constraints and the non-mitigated Energy Offer Curves.</w:t>
      </w:r>
    </w:p>
    <w:p w14:paraId="611A29F7" w14:textId="77777777" w:rsidR="00572F68" w:rsidRPr="00B94D00" w:rsidRDefault="00572F68" w:rsidP="00572F68">
      <w:pPr>
        <w:spacing w:after="240"/>
        <w:ind w:left="1440" w:hanging="720"/>
        <w:rPr>
          <w:rFonts w:eastAsia="Times New Roman"/>
          <w:szCs w:val="20"/>
        </w:rPr>
      </w:pPr>
      <w:r w:rsidRPr="00B94D00">
        <w:rPr>
          <w:rFonts w:eastAsia="Times New Roman"/>
          <w:szCs w:val="20"/>
        </w:rPr>
        <w:t>(m)</w:t>
      </w:r>
      <w:r w:rsidRPr="00B94D00">
        <w:rPr>
          <w:rFonts w:eastAsia="Times New Roman"/>
          <w:szCs w:val="20"/>
        </w:rPr>
        <w:tab/>
        <w:t>Perform mitigation on the submitted Energy Offer Curves using the LMPs from the previous step as the reference LMP.</w:t>
      </w:r>
    </w:p>
    <w:p w14:paraId="43C8D381" w14:textId="77777777" w:rsidR="00572F68" w:rsidRPr="00B94D00" w:rsidRDefault="00572F68" w:rsidP="00572F68">
      <w:pPr>
        <w:spacing w:after="240"/>
        <w:ind w:left="1440" w:hanging="720"/>
        <w:rPr>
          <w:rFonts w:eastAsia="Times New Roman"/>
          <w:szCs w:val="20"/>
        </w:rPr>
      </w:pPr>
      <w:r w:rsidRPr="00B94D00">
        <w:rPr>
          <w:rFonts w:eastAsia="Times New Roman"/>
          <w:szCs w:val="20"/>
        </w:rPr>
        <w:t>(n)</w:t>
      </w:r>
      <w:r w:rsidRPr="00B94D00">
        <w:rPr>
          <w:rFonts w:eastAsia="Times New Roman"/>
          <w:szCs w:val="20"/>
        </w:rPr>
        <w:tab/>
        <w:t>Perform a SCED with the changes to the inputs in items (a) through (k) above, considering both Competitive and Non-Competitive Constraints and the mitigated Energy Offer Curves.</w:t>
      </w:r>
    </w:p>
    <w:p w14:paraId="0A66CF7D"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(o)</w:t>
      </w:r>
      <w:r w:rsidRPr="00B94D00">
        <w:rPr>
          <w:rFonts w:eastAsia="Times New Roman"/>
          <w:szCs w:val="20"/>
        </w:rPr>
        <w:tab/>
        <w:t xml:space="preserve">The Real-Time Reliability Deployment Price Adder for Energy is equal to the positive difference between the System Lambda from item (n) above and </w:t>
      </w:r>
      <w:proofErr w:type="gramStart"/>
      <w:r w:rsidRPr="00B94D00">
        <w:rPr>
          <w:rFonts w:eastAsia="Times New Roman"/>
          <w:szCs w:val="20"/>
        </w:rPr>
        <w:t>the System Lambda of the</w:t>
      </w:r>
      <w:proofErr w:type="gramEnd"/>
      <w:r w:rsidRPr="00B94D00">
        <w:rPr>
          <w:rFonts w:eastAsia="Times New Roman"/>
          <w:szCs w:val="20"/>
        </w:rPr>
        <w:t xml:space="preserve"> second step in the two-step SCED process described in paragraph (14)(b)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ASDCs for the RTM minus the System Lambda of the second step in the two-step SCED process described in paragraph (14)(b) of Section 6.5.7.3.</w:t>
      </w:r>
    </w:p>
    <w:p w14:paraId="253296CC" w14:textId="77777777" w:rsidR="00572F68" w:rsidRPr="00B94D00" w:rsidRDefault="00572F68" w:rsidP="00572F68">
      <w:pPr>
        <w:spacing w:after="240"/>
        <w:ind w:left="1440" w:hanging="720"/>
        <w:rPr>
          <w:rFonts w:eastAsia="Times New Roman"/>
          <w:iCs/>
          <w:szCs w:val="20"/>
        </w:rPr>
      </w:pPr>
      <w:r w:rsidRPr="00B94D00">
        <w:rPr>
          <w:rFonts w:eastAsia="Times New Roman"/>
          <w:szCs w:val="20"/>
        </w:rPr>
        <w:t>(p)</w:t>
      </w:r>
      <w:r w:rsidRPr="00B94D00">
        <w:rPr>
          <w:rFonts w:eastAsia="Times New Roman"/>
          <w:szCs w:val="20"/>
        </w:rPr>
        <w:tab/>
        <w:t>For each individual Ancillary Service, the Real-Time Reliability Deployment Price Adder for Ancillary Service is equal to the positive difference between the MCPC for that Ancillary Service from item (n)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bookmarkStart w:id="878" w:name="_Hlk214376348"/>
    </w:p>
    <w:bookmarkEnd w:id="878"/>
    <w:p w14:paraId="20CFE647" w14:textId="77777777" w:rsidR="00572F68" w:rsidRPr="00B94D00" w:rsidRDefault="00572F68" w:rsidP="00572F68">
      <w:pPr>
        <w:keepNext/>
        <w:widowControl w:val="0"/>
        <w:tabs>
          <w:tab w:val="left" w:pos="1260"/>
        </w:tabs>
        <w:spacing w:before="480" w:after="240"/>
        <w:ind w:left="1267" w:hanging="1267"/>
        <w:outlineLvl w:val="3"/>
        <w:rPr>
          <w:rFonts w:eastAsia="Times New Roman"/>
          <w:b/>
          <w:bCs/>
          <w:snapToGrid w:val="0"/>
          <w:szCs w:val="20"/>
        </w:rPr>
      </w:pPr>
      <w:r w:rsidRPr="00B94D00">
        <w:rPr>
          <w:rFonts w:eastAsia="Times New Roman"/>
          <w:b/>
          <w:bCs/>
          <w:snapToGrid w:val="0"/>
          <w:szCs w:val="20"/>
        </w:rPr>
        <w:t>6.5.7.5</w:t>
      </w:r>
      <w:r w:rsidRPr="00B94D00">
        <w:rPr>
          <w:rFonts w:eastAsia="Times New Roman"/>
          <w:b/>
          <w:bCs/>
          <w:snapToGrid w:val="0"/>
          <w:szCs w:val="20"/>
        </w:rPr>
        <w:tab/>
        <w:t>Ancillary Services Capacity Monitor</w:t>
      </w:r>
      <w:bookmarkEnd w:id="858"/>
    </w:p>
    <w:p w14:paraId="62C20749" w14:textId="77777777" w:rsidR="00572F68" w:rsidRPr="00B94D00" w:rsidRDefault="00572F68" w:rsidP="00572F68">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Every ten seconds, ERCOT shall calculate the following and provide Real-Time summaries to ERCOT Operators and all Market Participants using ICCP and postings on the ERCOT website showing the Real-Time total system amount of:</w:t>
      </w:r>
    </w:p>
    <w:p w14:paraId="489E5F06"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RRS capability from: </w:t>
      </w:r>
    </w:p>
    <w:p w14:paraId="7EB04B68" w14:textId="77777777" w:rsidR="00572F68" w:rsidRPr="00B94D00" w:rsidRDefault="00572F68" w:rsidP="00572F68">
      <w:pPr>
        <w:spacing w:after="240"/>
        <w:ind w:left="2160" w:hanging="720"/>
        <w:rPr>
          <w:rFonts w:eastAsia="Times New Roman"/>
          <w:szCs w:val="20"/>
        </w:rPr>
      </w:pPr>
      <w:r w:rsidRPr="00B94D00">
        <w:rPr>
          <w:rFonts w:eastAsia="Times New Roman"/>
          <w:szCs w:val="20"/>
        </w:rPr>
        <w:lastRenderedPageBreak/>
        <w:t>(i)</w:t>
      </w:r>
      <w:r w:rsidRPr="00B94D00">
        <w:rPr>
          <w:rFonts w:eastAsia="Times New Roman"/>
          <w:szCs w:val="20"/>
        </w:rPr>
        <w:tab/>
        <w:t>Generation Resources and ESRs in the form of PFR that can be sustained for the SCED duration requirements of PFR;</w:t>
      </w:r>
    </w:p>
    <w:p w14:paraId="4C49DA01"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 capable of responding via under-frequency relay;</w:t>
      </w:r>
    </w:p>
    <w:p w14:paraId="483D30B4"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 in the form of PFR;</w:t>
      </w:r>
    </w:p>
    <w:p w14:paraId="6E824925"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other than ESRs, capable of Fast Frequency Response (FFR); and</w:t>
      </w:r>
    </w:p>
    <w:p w14:paraId="173D15E4" w14:textId="77777777" w:rsidR="00572F68" w:rsidRPr="00B94D00" w:rsidRDefault="00572F68" w:rsidP="00572F68">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ESRs, in the form of FFR, that can be sustained for the SCED duration requirements of FFR;</w:t>
      </w:r>
    </w:p>
    <w:p w14:paraId="1D7D92A3"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Ancillary Service Resource awards for RRS to: </w:t>
      </w:r>
    </w:p>
    <w:p w14:paraId="756F43A4"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 and ESRs in the form of PFR;</w:t>
      </w:r>
    </w:p>
    <w:p w14:paraId="4882CEE8"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 capable of responding by under-frequency relay;</w:t>
      </w:r>
    </w:p>
    <w:p w14:paraId="5D487C83"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 in the form of PFR; and</w:t>
      </w:r>
    </w:p>
    <w:p w14:paraId="40DD8C73"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providing FFR;</w:t>
      </w:r>
    </w:p>
    <w:p w14:paraId="0E61EFF9"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ECRS capability from: </w:t>
      </w:r>
    </w:p>
    <w:p w14:paraId="5E3FCEEA"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w:t>
      </w:r>
    </w:p>
    <w:p w14:paraId="50F1CE55"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Load Resources excluding CLRs; </w:t>
      </w:r>
    </w:p>
    <w:p w14:paraId="67857F39"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w:t>
      </w:r>
    </w:p>
    <w:p w14:paraId="076EA093"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Quick Start Generation Resources (QSGRs); and</w:t>
      </w:r>
    </w:p>
    <w:p w14:paraId="3A12EC56" w14:textId="77777777" w:rsidR="00572F68" w:rsidRPr="00B94D00" w:rsidRDefault="00572F68" w:rsidP="00572F68">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 that can be sustained for the SCED duration requirements of ECRS.</w:t>
      </w:r>
    </w:p>
    <w:p w14:paraId="03017D48"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Ancillary Service Resource awards for ECRS to: </w:t>
      </w:r>
    </w:p>
    <w:p w14:paraId="6B2FE50E"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w:t>
      </w:r>
    </w:p>
    <w:p w14:paraId="2773493E"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w:t>
      </w:r>
    </w:p>
    <w:p w14:paraId="0CCDA35F"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w:t>
      </w:r>
    </w:p>
    <w:p w14:paraId="480130CE"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QSGRs; and</w:t>
      </w:r>
    </w:p>
    <w:p w14:paraId="70BA18A3" w14:textId="77777777" w:rsidR="00572F68" w:rsidRPr="00B94D00" w:rsidRDefault="00572F68" w:rsidP="00572F68">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w:t>
      </w:r>
    </w:p>
    <w:p w14:paraId="2E502232"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lastRenderedPageBreak/>
        <w:t>(e)</w:t>
      </w:r>
      <w:r w:rsidRPr="00B94D00">
        <w:rPr>
          <w:rFonts w:eastAsia="Times New Roman"/>
          <w:szCs w:val="20"/>
        </w:rPr>
        <w:tab/>
        <w:t xml:space="preserve">ECRS manually deployed by Resources with a Resource Status of ONSC; </w:t>
      </w:r>
    </w:p>
    <w:p w14:paraId="533CB11A"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Non-Spin available from: </w:t>
      </w:r>
    </w:p>
    <w:p w14:paraId="5A632396"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On-Line Generation Resources with Energy Offer Curves;</w:t>
      </w:r>
    </w:p>
    <w:p w14:paraId="285915F9"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Undeployed Load Resources; </w:t>
      </w:r>
    </w:p>
    <w:p w14:paraId="7CACBB2F"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Off-Line Generation Resources and On-Line Generation Resources with power augmentation;</w:t>
      </w:r>
    </w:p>
    <w:p w14:paraId="0995F017"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with Output Schedules; and</w:t>
      </w:r>
    </w:p>
    <w:p w14:paraId="58285920" w14:textId="77777777" w:rsidR="00572F68" w:rsidRPr="00B94D00" w:rsidRDefault="00572F68" w:rsidP="00572F68">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 that can be sustained for the SCED duration requirements of Non-Spin.</w:t>
      </w:r>
    </w:p>
    <w:p w14:paraId="1EF0185D" w14:textId="77777777" w:rsidR="00572F68" w:rsidRPr="00B94D00" w:rsidRDefault="00572F68" w:rsidP="00572F68">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Ancillary Service Resource awards for Non-Spin to:</w:t>
      </w:r>
    </w:p>
    <w:p w14:paraId="7BE3654C"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On-Line Generation Resources with Energy Offer Curves;</w:t>
      </w:r>
    </w:p>
    <w:p w14:paraId="5DB219AE"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On-Line Generation Resources with Output Schedules;</w:t>
      </w:r>
    </w:p>
    <w:p w14:paraId="149018D5"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Load Resources; </w:t>
      </w:r>
    </w:p>
    <w:p w14:paraId="77155714"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Off-Line Generation Resources excluding Quick Start Generation Resources (QSGRs), including Non-Spin awards on power augmentation capacity that is not active on On-Line Generation Resources;</w:t>
      </w:r>
    </w:p>
    <w:p w14:paraId="08BA80D9" w14:textId="77777777" w:rsidR="00572F68" w:rsidRPr="00B94D00" w:rsidRDefault="00572F68" w:rsidP="00572F68">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QSGRs; and</w:t>
      </w:r>
    </w:p>
    <w:p w14:paraId="75EDAB91" w14:textId="77777777" w:rsidR="00572F68" w:rsidRPr="00B94D00" w:rsidRDefault="00572F68" w:rsidP="00572F68">
      <w:pPr>
        <w:spacing w:after="240"/>
        <w:ind w:left="2160" w:hanging="720"/>
        <w:rPr>
          <w:rFonts w:eastAsia="Times New Roman"/>
          <w:szCs w:val="20"/>
        </w:rPr>
      </w:pPr>
      <w:r w:rsidRPr="00B94D00">
        <w:rPr>
          <w:rFonts w:eastAsia="Times New Roman"/>
          <w:szCs w:val="20"/>
        </w:rPr>
        <w:t>(vi)</w:t>
      </w:r>
      <w:r w:rsidRPr="00B94D00">
        <w:rPr>
          <w:rFonts w:eastAsia="Times New Roman"/>
          <w:szCs w:val="20"/>
        </w:rPr>
        <w:tab/>
        <w:t>ESRs.</w:t>
      </w:r>
    </w:p>
    <w:p w14:paraId="39DBD65B" w14:textId="77777777" w:rsidR="00572F68" w:rsidRPr="00B94D00" w:rsidRDefault="00572F68" w:rsidP="00572F68">
      <w:pPr>
        <w:spacing w:after="240"/>
        <w:ind w:left="1440" w:hanging="720"/>
      </w:pPr>
      <w:ins w:id="879" w:author="ERCOT" w:date="2025-12-09T07:27:00Z" w16du:dateUtc="2025-12-09T13:27:00Z">
        <w:r w:rsidRPr="00B94D00">
          <w:t>(h)</w:t>
        </w:r>
        <w:r w:rsidRPr="00B94D00">
          <w:tab/>
        </w:r>
        <w:r w:rsidRPr="00B94D00">
          <w:rPr>
            <w:rFonts w:eastAsia="Times New Roman"/>
            <w:szCs w:val="20"/>
          </w:rPr>
          <w:t>Ancillary</w:t>
        </w:r>
        <w:r w:rsidRPr="00B94D00">
          <w:t xml:space="preserve"> Service Resource awards for DRRS to:</w:t>
        </w:r>
      </w:ins>
    </w:p>
    <w:p w14:paraId="41BB447D" w14:textId="77777777" w:rsidR="00572F68" w:rsidRDefault="00572F68" w:rsidP="00572F68">
      <w:pPr>
        <w:spacing w:after="240"/>
        <w:ind w:left="2160" w:hanging="720"/>
        <w:rPr>
          <w:ins w:id="880" w:author="ERCOT" w:date="2025-12-09T16:16:00Z" w16du:dateUtc="2025-12-09T22:16:00Z"/>
        </w:rPr>
      </w:pPr>
      <w:ins w:id="881" w:author="ERCOT" w:date="2025-12-09T16:16:00Z" w16du:dateUtc="2025-12-09T22:16:00Z">
        <w:r>
          <w:t>(i)</w:t>
        </w:r>
        <w:r w:rsidRPr="003161DC">
          <w:tab/>
        </w:r>
        <w:r>
          <w:t xml:space="preserve">On-Line Generation Resources; </w:t>
        </w:r>
      </w:ins>
    </w:p>
    <w:p w14:paraId="483F4AAC" w14:textId="77777777" w:rsidR="00572F68" w:rsidRDefault="00572F68" w:rsidP="00572F68">
      <w:pPr>
        <w:spacing w:after="240"/>
        <w:ind w:left="2160" w:hanging="720"/>
        <w:rPr>
          <w:ins w:id="882" w:author="ERCOT" w:date="2025-12-09T16:16:00Z" w16du:dateUtc="2025-12-09T22:16:00Z"/>
        </w:rPr>
      </w:pPr>
      <w:ins w:id="883" w:author="ERCOT" w:date="2025-12-09T16:16:00Z" w16du:dateUtc="2025-12-09T22:16:00Z">
        <w:r>
          <w:t>(ii)</w:t>
        </w:r>
        <w:r w:rsidRPr="003161DC">
          <w:tab/>
        </w:r>
        <w:r>
          <w:t>Off-Line Generation Resources excluding Quick Start Generation Resources (QSGRs);</w:t>
        </w:r>
      </w:ins>
    </w:p>
    <w:p w14:paraId="3F208B77" w14:textId="77777777" w:rsidR="00572F68" w:rsidRDefault="00572F68" w:rsidP="00572F68">
      <w:pPr>
        <w:spacing w:after="240"/>
        <w:ind w:left="2160" w:hanging="720"/>
        <w:rPr>
          <w:ins w:id="884" w:author="ERCOT" w:date="2025-12-09T16:16:00Z" w16du:dateUtc="2025-12-09T22:16:00Z"/>
        </w:rPr>
      </w:pPr>
      <w:ins w:id="885" w:author="ERCOT" w:date="2025-12-09T16:16:00Z" w16du:dateUtc="2025-12-09T22:16:00Z">
        <w:r>
          <w:t>(iii)</w:t>
        </w:r>
        <w:r w:rsidRPr="003161DC">
          <w:tab/>
        </w:r>
        <w:r>
          <w:t>QSGRs; and</w:t>
        </w:r>
      </w:ins>
    </w:p>
    <w:p w14:paraId="5E932C0B" w14:textId="77777777" w:rsidR="00572F68" w:rsidRPr="00B94D00" w:rsidRDefault="00572F68" w:rsidP="00572F68">
      <w:pPr>
        <w:spacing w:after="240"/>
        <w:ind w:left="2160" w:hanging="720"/>
        <w:rPr>
          <w:ins w:id="886" w:author="ERCOT" w:date="2025-12-09T07:27:00Z" w16du:dateUtc="2025-12-09T13:27:00Z"/>
        </w:rPr>
      </w:pPr>
      <w:ins w:id="887" w:author="ERCOT" w:date="2025-12-09T16:16:00Z" w16du:dateUtc="2025-12-09T22:16:00Z">
        <w:r>
          <w:t>(iv)</w:t>
        </w:r>
        <w:r w:rsidRPr="003161DC">
          <w:tab/>
        </w:r>
        <w:r>
          <w:t>ESRs;</w:t>
        </w:r>
      </w:ins>
      <w:ins w:id="888" w:author="ERCOT" w:date="2025-12-09T07:27:00Z" w16du:dateUtc="2025-12-09T13:27:00Z">
        <w:r w:rsidRPr="00B94D00">
          <w:t xml:space="preserve"> </w:t>
        </w:r>
      </w:ins>
    </w:p>
    <w:p w14:paraId="4F0D9DB4"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889" w:author="ERCOT" w:date="2025-12-09T07:28:00Z" w16du:dateUtc="2025-12-09T13:28:00Z">
        <w:r w:rsidRPr="00B94D00">
          <w:rPr>
            <w:rFonts w:eastAsia="Times New Roman"/>
            <w:szCs w:val="20"/>
          </w:rPr>
          <w:t>i</w:t>
        </w:r>
      </w:ins>
      <w:del w:id="890" w:author="ERCOT" w:date="2025-12-09T07:28:00Z" w16du:dateUtc="2025-12-09T13:28:00Z">
        <w:r w:rsidRPr="00B94D00" w:rsidDel="00183E70">
          <w:rPr>
            <w:rFonts w:eastAsia="Times New Roman"/>
            <w:szCs w:val="20"/>
          </w:rPr>
          <w:delText>h</w:delText>
        </w:r>
      </w:del>
      <w:r w:rsidRPr="00B94D00">
        <w:rPr>
          <w:rFonts w:eastAsia="Times New Roman"/>
          <w:szCs w:val="20"/>
        </w:rPr>
        <w:t>)</w:t>
      </w:r>
      <w:r w:rsidRPr="00B94D00">
        <w:rPr>
          <w:rFonts w:eastAsia="Times New Roman"/>
          <w:szCs w:val="20"/>
        </w:rPr>
        <w:tab/>
        <w:t>Reg-Up and Reg-Down capability (for ESRs, the SCED duration requirements of Reg-Up and Reg-Down are considered);</w:t>
      </w:r>
    </w:p>
    <w:p w14:paraId="5867D7F5"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891" w:author="ERCOT" w:date="2025-12-09T07:28:00Z" w16du:dateUtc="2025-12-09T13:28:00Z">
        <w:r w:rsidRPr="00B94D00">
          <w:rPr>
            <w:rFonts w:eastAsia="Times New Roman"/>
            <w:szCs w:val="20"/>
          </w:rPr>
          <w:t>j</w:t>
        </w:r>
      </w:ins>
      <w:del w:id="892" w:author="ERCOT" w:date="2025-12-09T07:28:00Z" w16du:dateUtc="2025-12-09T13:28:00Z">
        <w:r w:rsidRPr="00B94D00" w:rsidDel="00183E70">
          <w:rPr>
            <w:rFonts w:eastAsia="Times New Roman"/>
            <w:szCs w:val="20"/>
          </w:rPr>
          <w:delText>i</w:delText>
        </w:r>
      </w:del>
      <w:r w:rsidRPr="00B94D00">
        <w:rPr>
          <w:rFonts w:eastAsia="Times New Roman"/>
          <w:szCs w:val="20"/>
        </w:rPr>
        <w:t>)</w:t>
      </w:r>
      <w:r w:rsidRPr="00B94D00">
        <w:rPr>
          <w:rFonts w:eastAsia="Times New Roman"/>
          <w:szCs w:val="20"/>
        </w:rPr>
        <w:tab/>
        <w:t>Undeployed Reg-Up and Reg-Down;</w:t>
      </w:r>
    </w:p>
    <w:p w14:paraId="22D4BC7B"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893" w:author="ERCOT" w:date="2025-12-09T07:28:00Z" w16du:dateUtc="2025-12-09T13:28:00Z">
        <w:r w:rsidRPr="00B94D00">
          <w:rPr>
            <w:rFonts w:eastAsia="Times New Roman"/>
            <w:szCs w:val="20"/>
          </w:rPr>
          <w:t>k</w:t>
        </w:r>
      </w:ins>
      <w:del w:id="894" w:author="ERCOT" w:date="2025-12-09T07:28:00Z" w16du:dateUtc="2025-12-09T13:28:00Z">
        <w:r w:rsidRPr="00B94D00" w:rsidDel="00183E70">
          <w:rPr>
            <w:rFonts w:eastAsia="Times New Roman"/>
            <w:szCs w:val="20"/>
          </w:rPr>
          <w:delText>j</w:delText>
        </w:r>
      </w:del>
      <w:r w:rsidRPr="00B94D00">
        <w:rPr>
          <w:rFonts w:eastAsia="Times New Roman"/>
          <w:szCs w:val="20"/>
        </w:rPr>
        <w:t>)</w:t>
      </w:r>
      <w:r w:rsidRPr="00B94D00">
        <w:rPr>
          <w:rFonts w:eastAsia="Times New Roman"/>
          <w:szCs w:val="20"/>
        </w:rPr>
        <w:tab/>
        <w:t>Ancillary Service Resource awards for Reg-Up and Reg-Down;</w:t>
      </w:r>
    </w:p>
    <w:p w14:paraId="564F726E" w14:textId="77777777" w:rsidR="00572F68" w:rsidRPr="00B94D00" w:rsidRDefault="00572F68" w:rsidP="00572F68">
      <w:pPr>
        <w:spacing w:after="240"/>
        <w:ind w:left="1440" w:hanging="720"/>
        <w:rPr>
          <w:rFonts w:eastAsia="Times New Roman"/>
          <w:szCs w:val="20"/>
        </w:rPr>
      </w:pPr>
      <w:r w:rsidRPr="00B94D00">
        <w:rPr>
          <w:rFonts w:eastAsia="Times New Roman"/>
          <w:szCs w:val="20"/>
        </w:rPr>
        <w:lastRenderedPageBreak/>
        <w:t>(</w:t>
      </w:r>
      <w:ins w:id="895" w:author="ERCOT" w:date="2025-12-09T07:28:00Z" w16du:dateUtc="2025-12-09T13:28:00Z">
        <w:r w:rsidRPr="00B94D00">
          <w:rPr>
            <w:rFonts w:eastAsia="Times New Roman"/>
            <w:szCs w:val="20"/>
          </w:rPr>
          <w:t>l</w:t>
        </w:r>
      </w:ins>
      <w:del w:id="896" w:author="ERCOT" w:date="2025-12-09T07:28:00Z" w16du:dateUtc="2025-12-09T13:28:00Z">
        <w:r w:rsidRPr="00B94D00" w:rsidDel="00183E70">
          <w:rPr>
            <w:rFonts w:eastAsia="Times New Roman"/>
            <w:szCs w:val="20"/>
          </w:rPr>
          <w:delText>k</w:delText>
        </w:r>
      </w:del>
      <w:r w:rsidRPr="00B94D00">
        <w:rPr>
          <w:rFonts w:eastAsia="Times New Roman"/>
          <w:szCs w:val="20"/>
        </w:rPr>
        <w:t>)</w:t>
      </w:r>
      <w:r w:rsidRPr="00B94D00">
        <w:rPr>
          <w:rFonts w:eastAsia="Times New Roman"/>
          <w:szCs w:val="20"/>
        </w:rPr>
        <w:tab/>
        <w:t>Deployed Reg-Up and Reg-Down;</w:t>
      </w:r>
    </w:p>
    <w:p w14:paraId="40E5C532"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897" w:author="ERCOT" w:date="2025-12-09T07:28:00Z" w16du:dateUtc="2025-12-09T13:28:00Z">
        <w:r w:rsidRPr="00B94D00">
          <w:rPr>
            <w:rFonts w:eastAsia="Times New Roman"/>
            <w:szCs w:val="20"/>
          </w:rPr>
          <w:t>m</w:t>
        </w:r>
      </w:ins>
      <w:del w:id="898" w:author="ERCOT" w:date="2025-12-09T07:28:00Z" w16du:dateUtc="2025-12-09T13:28:00Z">
        <w:r w:rsidRPr="00B94D00" w:rsidDel="00183E70">
          <w:rPr>
            <w:rFonts w:eastAsia="Times New Roman"/>
            <w:szCs w:val="20"/>
          </w:rPr>
          <w:delText>l</w:delText>
        </w:r>
      </w:del>
      <w:r w:rsidRPr="00B94D00">
        <w:rPr>
          <w:rFonts w:eastAsia="Times New Roman"/>
          <w:szCs w:val="20"/>
        </w:rPr>
        <w:t>)</w:t>
      </w:r>
      <w:r w:rsidRPr="00B94D00">
        <w:rPr>
          <w:rFonts w:eastAsia="Times New Roman"/>
          <w:szCs w:val="20"/>
        </w:rPr>
        <w:tab/>
        <w:t>Available capacity:</w:t>
      </w:r>
    </w:p>
    <w:p w14:paraId="49CAE3D5"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With Energy Offer Curves in the ERCOT System that can be used to increase Generation Resource Base Points in SCED;</w:t>
      </w:r>
    </w:p>
    <w:p w14:paraId="079345F6"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With Energy Offer Curves in the ERCOT System that can be used to decrease Generation Resource Base Points in SCED; </w:t>
      </w:r>
    </w:p>
    <w:p w14:paraId="37EFB134"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Without Energy Offer Curves in the ERCOT System that can be used to increase Generation Resource Base Points in SCED; </w:t>
      </w:r>
    </w:p>
    <w:p w14:paraId="016DF2A2" w14:textId="77777777" w:rsidR="00572F68" w:rsidRPr="00B94D00" w:rsidRDefault="00572F68" w:rsidP="00572F68">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 xml:space="preserve">Without Energy Offer Curves in the ERCOT System that can be used to decrease Generation Resource Base Points in SCED; </w:t>
      </w:r>
    </w:p>
    <w:p w14:paraId="7201E30D" w14:textId="77777777" w:rsidR="00572F68" w:rsidRPr="00B94D00" w:rsidRDefault="00572F68" w:rsidP="00572F68">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With RTM Energy Bid curves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758089BF" w14:textId="77777777" w:rsidTr="005C0B53">
        <w:trPr>
          <w:trHeight w:val="206"/>
        </w:trPr>
        <w:tc>
          <w:tcPr>
            <w:tcW w:w="9350" w:type="dxa"/>
            <w:shd w:val="pct12" w:color="auto" w:fill="auto"/>
          </w:tcPr>
          <w:p w14:paraId="4D705E63"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(v) above with the following upon system implementation:]</w:t>
            </w:r>
          </w:p>
          <w:p w14:paraId="6AE1DA4C" w14:textId="77777777" w:rsidR="00572F68" w:rsidRPr="00B94D00" w:rsidRDefault="00572F68" w:rsidP="005C0B53">
            <w:pPr>
              <w:spacing w:after="240"/>
              <w:ind w:left="2160" w:hanging="720"/>
              <w:rPr>
                <w:rFonts w:eastAsia="Times New Roman"/>
                <w:szCs w:val="20"/>
              </w:rPr>
            </w:pPr>
            <w:r w:rsidRPr="00B94D00">
              <w:rPr>
                <w:rFonts w:eastAsia="Times New Roman"/>
                <w:szCs w:val="20"/>
              </w:rPr>
              <w:t>(v</w:t>
            </w:r>
            <w:proofErr w:type="gramStart"/>
            <w:r w:rsidRPr="00B94D00">
              <w:rPr>
                <w:rFonts w:eastAsia="Times New Roman"/>
                <w:szCs w:val="20"/>
              </w:rPr>
              <w:t>)</w:t>
            </w:r>
            <w:r w:rsidRPr="00B94D00">
              <w:rPr>
                <w:rFonts w:eastAsia="Times New Roman"/>
                <w:szCs w:val="20"/>
              </w:rPr>
              <w:tab/>
              <w:t>With</w:t>
            </w:r>
            <w:proofErr w:type="gramEnd"/>
            <w:r w:rsidRPr="00B94D00">
              <w:rPr>
                <w:rFonts w:eastAsia="Times New Roman"/>
                <w:szCs w:val="20"/>
              </w:rPr>
              <w:t xml:space="preserve"> Energy Bid Curves from available CLRs in the ERCOT System that can be used to decrease Base Points (energy consumption) in SCED;</w:t>
            </w:r>
          </w:p>
        </w:tc>
      </w:tr>
    </w:tbl>
    <w:p w14:paraId="5F315334"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(vi)</w:t>
      </w:r>
      <w:r w:rsidRPr="00B94D00">
        <w:rPr>
          <w:rFonts w:eastAsia="Times New Roman"/>
          <w:szCs w:val="20"/>
        </w:rPr>
        <w:tab/>
        <w:t xml:space="preserve">With RTM Energy Bid curves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364CE567" w14:textId="77777777" w:rsidTr="005C0B53">
        <w:trPr>
          <w:trHeight w:val="206"/>
        </w:trPr>
        <w:tc>
          <w:tcPr>
            <w:tcW w:w="9350" w:type="dxa"/>
            <w:shd w:val="pct12" w:color="auto" w:fill="auto"/>
          </w:tcPr>
          <w:p w14:paraId="0251E49C" w14:textId="77777777" w:rsidR="00572F68" w:rsidRPr="00B94D00" w:rsidRDefault="00572F68" w:rsidP="005C0B53">
            <w:pPr>
              <w:spacing w:before="120" w:after="240"/>
              <w:rPr>
                <w:rFonts w:eastAsia="Times New Roman"/>
                <w:b/>
                <w:i/>
                <w:iCs/>
              </w:rPr>
            </w:pPr>
            <w:r w:rsidRPr="00B94D00">
              <w:rPr>
                <w:rFonts w:eastAsia="Times New Roman"/>
                <w:b/>
                <w:i/>
                <w:iCs/>
              </w:rPr>
              <w:t>[NPRR1188: Replace paragraph (vi) above with the following upon system implementation:]</w:t>
            </w:r>
          </w:p>
          <w:p w14:paraId="1ABBEBAC" w14:textId="77777777" w:rsidR="00572F68" w:rsidRPr="00B94D00" w:rsidRDefault="00572F68" w:rsidP="005C0B53">
            <w:pPr>
              <w:spacing w:before="240" w:after="240"/>
              <w:ind w:left="2160" w:hanging="720"/>
              <w:rPr>
                <w:rFonts w:eastAsia="Times New Roman"/>
                <w:szCs w:val="20"/>
              </w:rPr>
            </w:pPr>
            <w:r w:rsidRPr="00B94D00">
              <w:rPr>
                <w:rFonts w:eastAsia="Times New Roman"/>
                <w:szCs w:val="20"/>
              </w:rPr>
              <w:t>(vi)</w:t>
            </w:r>
            <w:r w:rsidRPr="00B94D00">
              <w:rPr>
                <w:rFonts w:eastAsia="Times New Roman"/>
                <w:szCs w:val="20"/>
              </w:rPr>
              <w:tab/>
              <w:t>With Energy Bid Curves from available CLRs in the ERCOT System that can be used to increase Base Points (energy consumption) in SCED;</w:t>
            </w:r>
          </w:p>
        </w:tc>
      </w:tr>
    </w:tbl>
    <w:p w14:paraId="3F096893" w14:textId="77777777" w:rsidR="00572F68" w:rsidRPr="00B94D00" w:rsidRDefault="00572F68" w:rsidP="00572F68">
      <w:pPr>
        <w:spacing w:before="240" w:after="240"/>
        <w:ind w:left="2160" w:hanging="720"/>
        <w:rPr>
          <w:rFonts w:eastAsia="Times New Roman"/>
          <w:szCs w:val="20"/>
        </w:rPr>
      </w:pPr>
      <w:r w:rsidRPr="00B94D00">
        <w:rPr>
          <w:rFonts w:eastAsia="Times New Roman"/>
          <w:szCs w:val="20"/>
        </w:rPr>
        <w:t>(vii</w:t>
      </w:r>
      <w:proofErr w:type="gramStart"/>
      <w:r w:rsidRPr="00B94D00">
        <w:rPr>
          <w:rFonts w:eastAsia="Times New Roman"/>
          <w:szCs w:val="20"/>
        </w:rPr>
        <w:t>)</w:t>
      </w:r>
      <w:r w:rsidRPr="00B94D00">
        <w:rPr>
          <w:rFonts w:eastAsia="Times New Roman"/>
          <w:szCs w:val="20"/>
        </w:rPr>
        <w:tab/>
        <w:t>From</w:t>
      </w:r>
      <w:proofErr w:type="gramEnd"/>
      <w:r w:rsidRPr="00B94D00">
        <w:rPr>
          <w:rFonts w:eastAsia="Times New Roman"/>
          <w:szCs w:val="20"/>
        </w:rPr>
        <w:t xml:space="preserve"> Resources participating in SCED plus the Reg-Up, RRS, and ECRS from Load Resources </w:t>
      </w:r>
      <w:r w:rsidRPr="00B94D00">
        <w:rPr>
          <w:rFonts w:eastAsia="Times New Roman"/>
          <w:bCs/>
          <w:szCs w:val="20"/>
        </w:rPr>
        <w:t>and the Net Power Consumption minus the Low Power Consumption from Load Resources with a validated Real-Time RRS and ECRS awards</w:t>
      </w:r>
      <w:r w:rsidRPr="00B94D00">
        <w:rPr>
          <w:rFonts w:eastAsia="Times New Roman"/>
          <w:szCs w:val="20"/>
        </w:rPr>
        <w:t>;</w:t>
      </w:r>
    </w:p>
    <w:p w14:paraId="66FDA62B" w14:textId="77777777" w:rsidR="00572F68" w:rsidRPr="00B94D00" w:rsidRDefault="00572F68" w:rsidP="00572F68">
      <w:pPr>
        <w:spacing w:after="240"/>
        <w:ind w:left="2160" w:hanging="720"/>
        <w:rPr>
          <w:rFonts w:eastAsia="Times New Roman"/>
          <w:szCs w:val="20"/>
        </w:rPr>
      </w:pPr>
      <w:r w:rsidRPr="00B94D00">
        <w:rPr>
          <w:rFonts w:eastAsia="Times New Roman"/>
          <w:szCs w:val="20"/>
        </w:rPr>
        <w:t>(viii)</w:t>
      </w:r>
      <w:r w:rsidRPr="00B94D00">
        <w:rPr>
          <w:rFonts w:eastAsia="Times New Roman"/>
          <w:szCs w:val="20"/>
        </w:rPr>
        <w:tab/>
        <w:t>With Energy Bid/Offer Curves for ESRs in the ERCOT System that can be used to increase ESR Base Points in SCED while respecting SCED duration requirements for ESR Base Points in SCED;</w:t>
      </w:r>
    </w:p>
    <w:p w14:paraId="2BDCA680" w14:textId="77777777" w:rsidR="00572F68" w:rsidRPr="00B94D00" w:rsidRDefault="00572F68" w:rsidP="00572F68">
      <w:pPr>
        <w:spacing w:after="240"/>
        <w:ind w:left="2160" w:hanging="720"/>
        <w:rPr>
          <w:rFonts w:eastAsia="Times New Roman"/>
          <w:szCs w:val="20"/>
        </w:rPr>
      </w:pPr>
      <w:r w:rsidRPr="00B94D00">
        <w:rPr>
          <w:rFonts w:eastAsia="Times New Roman"/>
          <w:szCs w:val="20"/>
        </w:rPr>
        <w:lastRenderedPageBreak/>
        <w:t>(ix)</w:t>
      </w:r>
      <w:r w:rsidRPr="00B94D00">
        <w:rPr>
          <w:rFonts w:eastAsia="Times New Roman"/>
          <w:szCs w:val="20"/>
        </w:rPr>
        <w:tab/>
        <w:t xml:space="preserve">With Energy Bid/Offer Curves for ESRs in the ERCOT System that can be used to decrease ESR Base Points in SCED while respecting SCED duration requirements for ESR Base Points in SCED; </w:t>
      </w:r>
    </w:p>
    <w:p w14:paraId="4AEC3F09" w14:textId="77777777" w:rsidR="00572F68" w:rsidRPr="00B94D00" w:rsidRDefault="00572F68" w:rsidP="00572F68">
      <w:pPr>
        <w:spacing w:after="240"/>
        <w:ind w:left="2160" w:hanging="720"/>
        <w:rPr>
          <w:rFonts w:eastAsia="Times New Roman"/>
          <w:szCs w:val="20"/>
        </w:rPr>
      </w:pPr>
      <w:r w:rsidRPr="00B94D00">
        <w:rPr>
          <w:rFonts w:eastAsia="Times New Roman"/>
          <w:szCs w:val="20"/>
        </w:rPr>
        <w:t>(x)</w:t>
      </w:r>
      <w:r w:rsidRPr="00B94D00">
        <w:rPr>
          <w:rFonts w:eastAsia="Times New Roman"/>
          <w:szCs w:val="20"/>
        </w:rPr>
        <w:tab/>
        <w:t xml:space="preserve">Without Energy Bid/Offer Curves for ESRs in the ERCOT System that can be used to increase ESR Base Points in SCED while respecting SCED duration requirements for ESR Base Points in SCED; </w:t>
      </w:r>
    </w:p>
    <w:p w14:paraId="643B217F" w14:textId="77777777" w:rsidR="00572F68" w:rsidRPr="00B94D00" w:rsidRDefault="00572F68" w:rsidP="00572F68">
      <w:pPr>
        <w:spacing w:after="240"/>
        <w:ind w:left="2160" w:hanging="720"/>
        <w:rPr>
          <w:rFonts w:eastAsia="Times New Roman"/>
          <w:szCs w:val="20"/>
        </w:rPr>
      </w:pPr>
      <w:r w:rsidRPr="00B94D00">
        <w:rPr>
          <w:rFonts w:eastAsia="Times New Roman"/>
          <w:szCs w:val="20"/>
        </w:rPr>
        <w:t>(xi)</w:t>
      </w:r>
      <w:r w:rsidRPr="00B94D00">
        <w:rPr>
          <w:rFonts w:eastAsia="Times New Roman"/>
          <w:szCs w:val="20"/>
        </w:rPr>
        <w:tab/>
        <w:t xml:space="preserve">Without Energy Bid/Offer Curves for ESRs in the ERCOT System that can be used to decrease ESR Base Points in SCED while respecting SCED duration requirements for ESR Base Points in SCED; </w:t>
      </w:r>
    </w:p>
    <w:p w14:paraId="4B80EE30" w14:textId="77777777" w:rsidR="00572F68" w:rsidRPr="00B94D00" w:rsidRDefault="00572F68" w:rsidP="00572F68">
      <w:pPr>
        <w:spacing w:after="240"/>
        <w:ind w:left="2160" w:hanging="720"/>
        <w:rPr>
          <w:rFonts w:eastAsia="Times New Roman"/>
          <w:szCs w:val="20"/>
        </w:rPr>
      </w:pPr>
      <w:r w:rsidRPr="00B94D00">
        <w:rPr>
          <w:rFonts w:eastAsia="Times New Roman"/>
          <w:szCs w:val="20"/>
        </w:rPr>
        <w:t>(xii)</w:t>
      </w:r>
      <w:r w:rsidRPr="00B94D00">
        <w:rPr>
          <w:rFonts w:eastAsia="Times New Roman"/>
          <w:szCs w:val="20"/>
        </w:rPr>
        <w:tab/>
        <w:t>From Resources included in item (vii) above plus reserves from Resources that could be made available to SCED in 30 minutes;</w:t>
      </w:r>
    </w:p>
    <w:p w14:paraId="2C3E743E" w14:textId="77777777" w:rsidR="00572F68" w:rsidRPr="00B94D00" w:rsidRDefault="00572F68" w:rsidP="00572F68">
      <w:pPr>
        <w:spacing w:after="240"/>
        <w:ind w:left="2160" w:hanging="720"/>
        <w:rPr>
          <w:rFonts w:eastAsia="Times New Roman"/>
          <w:szCs w:val="20"/>
        </w:rPr>
      </w:pPr>
      <w:r w:rsidRPr="00B94D00">
        <w:rPr>
          <w:rFonts w:eastAsia="Times New Roman"/>
          <w:szCs w:val="20"/>
        </w:rPr>
        <w:t xml:space="preserve">(xiii) </w:t>
      </w:r>
      <w:r w:rsidRPr="00B94D00">
        <w:rPr>
          <w:rFonts w:eastAsia="Times New Roman"/>
          <w:szCs w:val="20"/>
        </w:rPr>
        <w:tab/>
        <w:t>In the ERCOT System that can be used to increase Generation Resource Base Points in the next five minutes in SCED; and</w:t>
      </w:r>
    </w:p>
    <w:p w14:paraId="72FE28F7" w14:textId="77777777" w:rsidR="00572F68" w:rsidRPr="00B94D00" w:rsidRDefault="00572F68" w:rsidP="00572F68">
      <w:pPr>
        <w:spacing w:after="240"/>
        <w:ind w:left="2160" w:hanging="720"/>
        <w:rPr>
          <w:rFonts w:eastAsia="Times New Roman"/>
          <w:szCs w:val="20"/>
        </w:rPr>
      </w:pPr>
      <w:r w:rsidRPr="00B94D00">
        <w:rPr>
          <w:rFonts w:eastAsia="Times New Roman"/>
          <w:szCs w:val="20"/>
        </w:rPr>
        <w:t>(xiv)</w:t>
      </w:r>
      <w:r w:rsidRPr="00B94D00">
        <w:rPr>
          <w:rFonts w:eastAsia="Times New Roman"/>
          <w:szCs w:val="20"/>
        </w:rPr>
        <w:tab/>
        <w:t>In the ERCOT System that can be used to decrease Generation Resource Base Points in the next five minutes in SCED;</w:t>
      </w:r>
    </w:p>
    <w:p w14:paraId="1B767FA6" w14:textId="77777777" w:rsidR="00572F68" w:rsidRPr="00B94D00" w:rsidRDefault="00572F68" w:rsidP="00572F68">
      <w:pPr>
        <w:spacing w:after="240"/>
        <w:ind w:left="2160" w:hanging="720"/>
        <w:rPr>
          <w:rFonts w:eastAsia="Times New Roman"/>
          <w:szCs w:val="20"/>
        </w:rPr>
      </w:pPr>
      <w:r w:rsidRPr="00B94D00">
        <w:rPr>
          <w:rFonts w:eastAsia="Times New Roman"/>
          <w:szCs w:val="20"/>
        </w:rPr>
        <w:t>(xv)</w:t>
      </w:r>
      <w:r w:rsidRPr="00B94D00">
        <w:rPr>
          <w:rFonts w:eastAsia="Times New Roman"/>
          <w:szCs w:val="20"/>
        </w:rPr>
        <w:tab/>
        <w:t>The total capability of Resources available to provide the following combinations of Ancillary Services, based on the Resource telemetry from the QSE and capped by the limits of the Resource:</w:t>
      </w:r>
    </w:p>
    <w:p w14:paraId="2C0BB6C8" w14:textId="77777777" w:rsidR="00572F68" w:rsidRPr="00B94D00" w:rsidRDefault="00572F68" w:rsidP="00572F68">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Capacity to provide Reg-Up, RRS, or both, irrespective of whether it </w:t>
      </w:r>
      <w:proofErr w:type="gramStart"/>
      <w:r w:rsidRPr="00B94D00">
        <w:rPr>
          <w:rFonts w:eastAsia="Times New Roman"/>
          <w:szCs w:val="20"/>
        </w:rPr>
        <w:t>is capable of providing</w:t>
      </w:r>
      <w:proofErr w:type="gramEnd"/>
      <w:r w:rsidRPr="00B94D00">
        <w:rPr>
          <w:rFonts w:eastAsia="Times New Roman"/>
          <w:szCs w:val="20"/>
        </w:rPr>
        <w:t xml:space="preserve"> ECRS or Non-Spin;</w:t>
      </w:r>
    </w:p>
    <w:p w14:paraId="586FE854" w14:textId="77777777" w:rsidR="00572F68" w:rsidRPr="00B94D00" w:rsidRDefault="00572F68" w:rsidP="00572F68">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Capacity to provide Reg-Up, RRS, ECRS, or any combination</w:t>
      </w:r>
      <w:r w:rsidRPr="00B94D00">
        <w:t xml:space="preserve"> </w:t>
      </w:r>
      <w:ins w:id="899" w:author="ERCOT" w:date="2025-09-18T20:04:00Z" w16du:dateUtc="2025-09-19T01:04:00Z">
        <w:r w:rsidRPr="00B94D00">
          <w:t>or DRRS</w:t>
        </w:r>
      </w:ins>
      <w:r w:rsidRPr="00B94D00">
        <w:rPr>
          <w:rFonts w:eastAsia="Times New Roman"/>
          <w:szCs w:val="20"/>
        </w:rPr>
        <w:t xml:space="preserve">, irrespective of whether it </w:t>
      </w:r>
      <w:proofErr w:type="gramStart"/>
      <w:r w:rsidRPr="00B94D00">
        <w:rPr>
          <w:rFonts w:eastAsia="Times New Roman"/>
          <w:szCs w:val="20"/>
        </w:rPr>
        <w:t>is capable of providing</w:t>
      </w:r>
      <w:proofErr w:type="gramEnd"/>
      <w:r w:rsidRPr="00B94D00">
        <w:rPr>
          <w:rFonts w:eastAsia="Times New Roman"/>
          <w:szCs w:val="20"/>
        </w:rPr>
        <w:t xml:space="preserve"> Non-Spin</w:t>
      </w:r>
      <w:ins w:id="900" w:author="ERCOT" w:date="2025-12-09T07:26:00Z" w16du:dateUtc="2025-12-09T13:26:00Z">
        <w:r w:rsidRPr="00B94D00">
          <w:rPr>
            <w:rFonts w:eastAsia="Times New Roman"/>
            <w:szCs w:val="20"/>
          </w:rPr>
          <w:t xml:space="preserve"> or DRRS</w:t>
        </w:r>
      </w:ins>
      <w:r w:rsidRPr="00B94D00">
        <w:rPr>
          <w:rFonts w:eastAsia="Times New Roman"/>
          <w:szCs w:val="20"/>
        </w:rPr>
        <w:t>;</w:t>
      </w:r>
      <w:del w:id="901" w:author="ERCOT" w:date="2025-12-09T07:25:00Z" w16du:dateUtc="2025-12-09T13:25:00Z">
        <w:r w:rsidRPr="00B94D00" w:rsidDel="00183E70">
          <w:rPr>
            <w:rFonts w:eastAsia="Times New Roman"/>
            <w:szCs w:val="20"/>
          </w:rPr>
          <w:delText xml:space="preserve"> and</w:delText>
        </w:r>
      </w:del>
    </w:p>
    <w:p w14:paraId="5830B7E7" w14:textId="77777777" w:rsidR="00572F68" w:rsidRPr="00B94D00" w:rsidRDefault="00572F68" w:rsidP="00572F68">
      <w:pPr>
        <w:spacing w:after="240"/>
        <w:ind w:left="2880" w:hanging="720"/>
        <w:rPr>
          <w:ins w:id="902" w:author="ERCOT" w:date="2025-12-09T07:25:00Z" w16du:dateUtc="2025-12-09T13:25:00Z"/>
          <w:rFonts w:eastAsia="Times New Roman"/>
        </w:rPr>
      </w:pPr>
      <w:r w:rsidRPr="00B94D00">
        <w:rPr>
          <w:rFonts w:eastAsia="Times New Roman"/>
          <w:szCs w:val="20"/>
        </w:rPr>
        <w:t>(C)</w:t>
      </w:r>
      <w:r w:rsidRPr="00B94D00">
        <w:rPr>
          <w:rFonts w:eastAsia="Times New Roman"/>
          <w:szCs w:val="20"/>
        </w:rPr>
        <w:tab/>
      </w:r>
      <w:r w:rsidRPr="00B94D00">
        <w:rPr>
          <w:rFonts w:eastAsia="Times New Roman"/>
          <w:color w:val="000000"/>
          <w:szCs w:val="20"/>
        </w:rPr>
        <w:t>Capacity to provide Reg-Up, RRS, ECRS, or Non-Spin, in any combination</w:t>
      </w:r>
      <w:ins w:id="903" w:author="ERCOT" w:date="2025-12-09T07:25:00Z" w16du:dateUtc="2025-12-09T13:25:00Z">
        <w:r w:rsidRPr="00B94D00">
          <w:rPr>
            <w:rFonts w:eastAsia="Times New Roman"/>
            <w:color w:val="000000" w:themeColor="text1"/>
          </w:rPr>
          <w:t xml:space="preserve"> thereof</w:t>
        </w:r>
        <w:r w:rsidRPr="00B94D00">
          <w:rPr>
            <w:rFonts w:eastAsia="Times New Roman"/>
          </w:rPr>
          <w:t xml:space="preserve">, irrespective of whether it </w:t>
        </w:r>
        <w:proofErr w:type="gramStart"/>
        <w:r w:rsidRPr="00B94D00">
          <w:rPr>
            <w:rFonts w:eastAsia="Times New Roman"/>
          </w:rPr>
          <w:t>is capable of providing</w:t>
        </w:r>
        <w:proofErr w:type="gramEnd"/>
        <w:r w:rsidRPr="00B94D00">
          <w:t xml:space="preserve"> DRRS</w:t>
        </w:r>
      </w:ins>
      <w:r w:rsidRPr="00B94D00">
        <w:rPr>
          <w:rFonts w:eastAsia="Times New Roman"/>
          <w:szCs w:val="20"/>
        </w:rPr>
        <w:t>;</w:t>
      </w:r>
      <w:ins w:id="904" w:author="ERCOT" w:date="2025-12-09T07:25:00Z" w16du:dateUtc="2025-12-09T13:25:00Z">
        <w:r w:rsidRPr="00B94D00">
          <w:rPr>
            <w:rFonts w:eastAsia="Times New Roman"/>
          </w:rPr>
          <w:t xml:space="preserve"> and </w:t>
        </w:r>
      </w:ins>
    </w:p>
    <w:p w14:paraId="600C0D81" w14:textId="77777777" w:rsidR="00572F68" w:rsidRPr="00B94D00" w:rsidRDefault="00572F68" w:rsidP="00572F68">
      <w:pPr>
        <w:spacing w:after="240"/>
        <w:ind w:left="2880" w:hanging="720"/>
        <w:rPr>
          <w:ins w:id="905" w:author="ERCOT" w:date="2025-12-09T07:25:00Z" w16du:dateUtc="2025-12-09T13:25:00Z"/>
          <w:rFonts w:eastAsia="Times New Roman"/>
        </w:rPr>
      </w:pPr>
      <w:ins w:id="906" w:author="ERCOT" w:date="2025-12-09T07:25:00Z" w16du:dateUtc="2025-12-09T13:25:00Z">
        <w:r w:rsidRPr="00B94D00">
          <w:rPr>
            <w:rFonts w:eastAsia="Times New Roman"/>
          </w:rPr>
          <w:t>(D)</w:t>
        </w:r>
        <w:r w:rsidRPr="00B94D00">
          <w:rPr>
            <w:rFonts w:eastAsia="Times New Roman"/>
            <w:szCs w:val="20"/>
          </w:rPr>
          <w:t xml:space="preserve"> </w:t>
        </w:r>
        <w:r w:rsidRPr="00B94D00">
          <w:rPr>
            <w:rFonts w:eastAsia="Times New Roman"/>
            <w:szCs w:val="20"/>
          </w:rPr>
          <w:tab/>
        </w:r>
        <w:r w:rsidRPr="00B94D00">
          <w:rPr>
            <w:rFonts w:eastAsia="Times New Roman"/>
            <w:color w:val="000000" w:themeColor="text1"/>
          </w:rPr>
          <w:t xml:space="preserve">Capacity to provide Reg-Up, RRS, ECRS, Non-Spin, </w:t>
        </w:r>
      </w:ins>
      <w:ins w:id="907" w:author="ERCOT" w:date="2025-12-09T16:17:00Z" w16du:dateUtc="2025-12-09T22:17:00Z">
        <w:r>
          <w:rPr>
            <w:rFonts w:eastAsia="Times New Roman"/>
            <w:color w:val="000000" w:themeColor="text1"/>
          </w:rPr>
          <w:t xml:space="preserve">or </w:t>
        </w:r>
      </w:ins>
      <w:ins w:id="908" w:author="ERCOT" w:date="2025-12-09T07:25:00Z" w16du:dateUtc="2025-12-09T13:25:00Z">
        <w:r w:rsidRPr="00B94D00">
          <w:rPr>
            <w:rFonts w:eastAsia="Times New Roman"/>
            <w:color w:val="000000" w:themeColor="text1"/>
          </w:rPr>
          <w:t xml:space="preserve">DRRS, </w:t>
        </w:r>
      </w:ins>
      <w:ins w:id="909" w:author="ERCOT" w:date="2025-12-09T16:17:00Z" w16du:dateUtc="2025-12-09T22:17:00Z">
        <w:r>
          <w:rPr>
            <w:rFonts w:eastAsia="Times New Roman"/>
            <w:color w:val="000000" w:themeColor="text1"/>
          </w:rPr>
          <w:t>in</w:t>
        </w:r>
      </w:ins>
      <w:ins w:id="910" w:author="ERCOT" w:date="2025-12-09T07:25:00Z" w16du:dateUtc="2025-12-09T13:25:00Z">
        <w:r w:rsidRPr="00B94D00">
          <w:rPr>
            <w:rFonts w:eastAsia="Times New Roman"/>
            <w:color w:val="000000" w:themeColor="text1"/>
          </w:rPr>
          <w:t xml:space="preserve"> any combination thereof.</w:t>
        </w:r>
      </w:ins>
    </w:p>
    <w:p w14:paraId="496EFFFB"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911" w:author="ERCOT" w:date="2025-12-09T07:28:00Z" w16du:dateUtc="2025-12-09T13:28:00Z">
        <w:r w:rsidRPr="00B94D00">
          <w:rPr>
            <w:rFonts w:eastAsia="Times New Roman"/>
            <w:szCs w:val="20"/>
          </w:rPr>
          <w:t>n</w:t>
        </w:r>
      </w:ins>
      <w:del w:id="912" w:author="ERCOT" w:date="2025-12-09T07:28:00Z" w16du:dateUtc="2025-12-09T13:28:00Z">
        <w:r w:rsidRPr="00B94D00" w:rsidDel="00183E70">
          <w:rPr>
            <w:rFonts w:eastAsia="Times New Roman"/>
            <w:szCs w:val="20"/>
          </w:rPr>
          <w:delText>m</w:delText>
        </w:r>
      </w:del>
      <w:r w:rsidRPr="00B94D00">
        <w:rPr>
          <w:rFonts w:eastAsia="Times New Roman"/>
          <w:szCs w:val="20"/>
        </w:rPr>
        <w:t>)</w:t>
      </w:r>
      <w:r w:rsidRPr="00B94D00">
        <w:rPr>
          <w:rFonts w:eastAsia="Times New Roman"/>
          <w:szCs w:val="20"/>
        </w:rPr>
        <w:tab/>
        <w:t>Aggregate telemetered HSL capacity for Resources with a telemetered Resource Status of EMR;</w:t>
      </w:r>
    </w:p>
    <w:p w14:paraId="425F0C29"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913" w:author="ERCOT" w:date="2025-12-09T07:28:00Z" w16du:dateUtc="2025-12-09T13:28:00Z">
        <w:r w:rsidRPr="00B94D00">
          <w:rPr>
            <w:rFonts w:eastAsia="Times New Roman"/>
            <w:szCs w:val="20"/>
          </w:rPr>
          <w:t>o</w:t>
        </w:r>
      </w:ins>
      <w:del w:id="914" w:author="ERCOT" w:date="2025-12-09T07:28:00Z" w16du:dateUtc="2025-12-09T13:28:00Z">
        <w:r w:rsidRPr="00B94D00" w:rsidDel="00183E70">
          <w:rPr>
            <w:rFonts w:eastAsia="Times New Roman"/>
            <w:szCs w:val="20"/>
          </w:rPr>
          <w:delText>n</w:delText>
        </w:r>
      </w:del>
      <w:r w:rsidRPr="00B94D00">
        <w:rPr>
          <w:rFonts w:eastAsia="Times New Roman"/>
          <w:szCs w:val="20"/>
        </w:rPr>
        <w:t>)</w:t>
      </w:r>
      <w:r w:rsidRPr="00B94D00">
        <w:rPr>
          <w:rFonts w:eastAsia="Times New Roman"/>
          <w:szCs w:val="20"/>
        </w:rPr>
        <w:tab/>
        <w:t>Aggregate telemetered HSL capacity for Resources with a telemetered Resource Status of OUT;</w:t>
      </w:r>
    </w:p>
    <w:p w14:paraId="536261C7" w14:textId="77777777" w:rsidR="00572F68" w:rsidRPr="00B94D00" w:rsidRDefault="00572F68" w:rsidP="00572F68">
      <w:pPr>
        <w:spacing w:after="240"/>
        <w:ind w:left="1440" w:hanging="720"/>
        <w:rPr>
          <w:rFonts w:eastAsia="Times New Roman"/>
          <w:szCs w:val="20"/>
        </w:rPr>
      </w:pPr>
      <w:r w:rsidRPr="00B94D00">
        <w:rPr>
          <w:rFonts w:eastAsia="Times New Roman"/>
          <w:szCs w:val="20"/>
        </w:rPr>
        <w:t>(</w:t>
      </w:r>
      <w:ins w:id="915" w:author="ERCOT" w:date="2025-12-09T07:28:00Z" w16du:dateUtc="2025-12-09T13:28:00Z">
        <w:r w:rsidRPr="00B94D00">
          <w:rPr>
            <w:rFonts w:eastAsia="Times New Roman"/>
            <w:szCs w:val="20"/>
          </w:rPr>
          <w:t>p</w:t>
        </w:r>
      </w:ins>
      <w:del w:id="916" w:author="ERCOT" w:date="2025-12-09T07:28:00Z" w16du:dateUtc="2025-12-09T13:28:00Z">
        <w:r w:rsidRPr="00B94D00" w:rsidDel="00183E70">
          <w:rPr>
            <w:rFonts w:eastAsia="Times New Roman"/>
            <w:szCs w:val="20"/>
          </w:rPr>
          <w:delText>o</w:delText>
        </w:r>
      </w:del>
      <w:r w:rsidRPr="00B94D00">
        <w:rPr>
          <w:rFonts w:eastAsia="Times New Roman"/>
          <w:szCs w:val="20"/>
        </w:rPr>
        <w:t>)</w:t>
      </w:r>
      <w:r w:rsidRPr="00B94D00">
        <w:rPr>
          <w:rFonts w:eastAsia="Times New Roman"/>
          <w:szCs w:val="20"/>
        </w:rPr>
        <w:tab/>
        <w:t>Aggregate net telemetered consumption for Resources with a telemetered Resource Status of OUTL; and</w:t>
      </w:r>
    </w:p>
    <w:p w14:paraId="004DE3D1" w14:textId="77777777" w:rsidR="00572F68" w:rsidRPr="00B94D00" w:rsidRDefault="00572F68" w:rsidP="00572F68">
      <w:pPr>
        <w:spacing w:after="240"/>
        <w:ind w:left="1440" w:hanging="720"/>
        <w:rPr>
          <w:rFonts w:eastAsia="Times New Roman"/>
          <w:szCs w:val="20"/>
        </w:rPr>
      </w:pPr>
      <w:r w:rsidRPr="00B94D00">
        <w:rPr>
          <w:rFonts w:eastAsia="Times New Roman"/>
          <w:szCs w:val="20"/>
        </w:rPr>
        <w:lastRenderedPageBreak/>
        <w:t>(</w:t>
      </w:r>
      <w:ins w:id="917" w:author="ERCOT" w:date="2025-12-09T07:28:00Z" w16du:dateUtc="2025-12-09T13:28:00Z">
        <w:r w:rsidRPr="00B94D00">
          <w:rPr>
            <w:rFonts w:eastAsia="Times New Roman"/>
            <w:szCs w:val="20"/>
          </w:rPr>
          <w:t>q</w:t>
        </w:r>
      </w:ins>
      <w:del w:id="918" w:author="ERCOT" w:date="2025-12-09T07:28:00Z" w16du:dateUtc="2025-12-09T13:28:00Z">
        <w:r w:rsidRPr="00B94D00" w:rsidDel="00183E70">
          <w:rPr>
            <w:rFonts w:eastAsia="Times New Roman"/>
            <w:szCs w:val="20"/>
          </w:rPr>
          <w:delText>p</w:delText>
        </w:r>
      </w:del>
      <w:r w:rsidRPr="00B94D00">
        <w:rPr>
          <w:rFonts w:eastAsia="Times New Roman"/>
          <w:szCs w:val="20"/>
        </w:rPr>
        <w:t>)</w:t>
      </w:r>
      <w:r w:rsidRPr="00B94D00">
        <w:rPr>
          <w:rFonts w:eastAsia="Times New Roman"/>
          <w:szCs w:val="20"/>
        </w:rPr>
        <w:tab/>
        <w:t>The ERCOT-wide PRC calculated as follows:</w:t>
      </w:r>
    </w:p>
    <w:p w14:paraId="47297835" w14:textId="77777777" w:rsidR="00572F68" w:rsidRPr="00B94D00" w:rsidRDefault="00572F68" w:rsidP="00572F68">
      <w:pPr>
        <w:spacing w:after="240"/>
        <w:rPr>
          <w:rFonts w:eastAsia="Times New Roman"/>
          <w:b/>
          <w:position w:val="30"/>
          <w:sz w:val="20"/>
          <w:szCs w:val="20"/>
        </w:rPr>
      </w:pPr>
    </w:p>
    <w:p w14:paraId="1CF55456" w14:textId="77777777" w:rsidR="00572F68" w:rsidRPr="00B94D00" w:rsidRDefault="007518BB" w:rsidP="00572F68">
      <w:pPr>
        <w:spacing w:after="240"/>
        <w:rPr>
          <w:rFonts w:eastAsia="Times New Roman"/>
          <w:b/>
          <w:position w:val="30"/>
          <w:sz w:val="20"/>
          <w:szCs w:val="20"/>
        </w:rPr>
      </w:pPr>
      <w:r>
        <w:rPr>
          <w:rFonts w:eastAsia="Times New Roman"/>
          <w:b/>
          <w:noProof/>
          <w:position w:val="30"/>
          <w:sz w:val="20"/>
          <w:szCs w:val="20"/>
        </w:rPr>
        <w:object w:dxaOrig="1440" w:dyaOrig="1440" w14:anchorId="37397D84">
          <v:shape id="_x0000_s2629" type="#_x0000_t75" style="position:absolute;margin-left:33.75pt;margin-top:-42.55pt;width:67.75pt;height:109.9pt;z-index:251670016" fillcolor="red" strokecolor="red">
            <v:fill opacity="13107f" color2="fill darken(118)" o:opacity2="13107f" rotate="t" method="linear sigma" focus="100%" type="gradient"/>
            <v:imagedata r:id="rId85" o:title=""/>
          </v:shape>
          <o:OLEObject Type="Embed" ProgID="Equation.3" ShapeID="_x0000_s2629" DrawAspect="Content" ObjectID="_1831107208" r:id="rId86"/>
        </w:object>
      </w:r>
      <w:r w:rsidR="00572F68" w:rsidRPr="00B94D00">
        <w:rPr>
          <w:rFonts w:eastAsia="Times New Roman"/>
          <w:b/>
          <w:position w:val="30"/>
          <w:sz w:val="20"/>
          <w:szCs w:val="20"/>
        </w:rPr>
        <w:t>PRC</w:t>
      </w:r>
      <w:r w:rsidR="00572F68" w:rsidRPr="00B94D00">
        <w:rPr>
          <w:rFonts w:eastAsia="Times New Roman"/>
          <w:b/>
          <w:position w:val="30"/>
          <w:sz w:val="20"/>
          <w:szCs w:val="20"/>
          <w:vertAlign w:val="subscript"/>
        </w:rPr>
        <w:t>1</w:t>
      </w:r>
      <w:r w:rsidR="00572F68" w:rsidRPr="00B94D00">
        <w:rPr>
          <w:rFonts w:eastAsia="Times New Roman"/>
          <w:b/>
          <w:position w:val="30"/>
          <w:sz w:val="20"/>
          <w:szCs w:val="20"/>
        </w:rPr>
        <w:t xml:space="preserve"> =</w:t>
      </w:r>
      <w:r w:rsidR="00572F68" w:rsidRPr="00B94D00">
        <w:rPr>
          <w:rFonts w:eastAsia="Times New Roman"/>
          <w:b/>
          <w:position w:val="30"/>
          <w:sz w:val="20"/>
          <w:szCs w:val="20"/>
        </w:rPr>
        <w:tab/>
      </w:r>
      <w:r w:rsidR="00572F68" w:rsidRPr="00B94D00">
        <w:rPr>
          <w:rFonts w:eastAsia="Times New Roman"/>
          <w:b/>
          <w:position w:val="30"/>
          <w:sz w:val="20"/>
          <w:szCs w:val="20"/>
        </w:rPr>
        <w:tab/>
      </w:r>
      <w:r w:rsidR="00572F68" w:rsidRPr="00B94D00">
        <w:rPr>
          <w:rFonts w:eastAsia="Times New Roman"/>
          <w:b/>
          <w:position w:val="30"/>
          <w:sz w:val="20"/>
          <w:szCs w:val="20"/>
        </w:rPr>
        <w:tab/>
        <w:t>Min(Max((RDF*FRCHL – FRCO)</w:t>
      </w:r>
      <w:r w:rsidR="00572F68" w:rsidRPr="00B94D00">
        <w:rPr>
          <w:rFonts w:eastAsia="Times New Roman"/>
          <w:b/>
          <w:position w:val="30"/>
          <w:sz w:val="20"/>
          <w:szCs w:val="20"/>
          <w:vertAlign w:val="subscript"/>
        </w:rPr>
        <w:t>i</w:t>
      </w:r>
      <w:r w:rsidR="00572F68" w:rsidRPr="00B94D00">
        <w:rPr>
          <w:rFonts w:eastAsia="Times New Roman"/>
          <w:b/>
          <w:position w:val="30"/>
          <w:sz w:val="20"/>
          <w:szCs w:val="20"/>
        </w:rPr>
        <w:t xml:space="preserve"> , 0.0) , 0.2*RDF*</w:t>
      </w:r>
      <w:proofErr w:type="spellStart"/>
      <w:r w:rsidR="00572F68" w:rsidRPr="00B94D00">
        <w:rPr>
          <w:rFonts w:eastAsia="Times New Roman"/>
          <w:b/>
          <w:position w:val="30"/>
          <w:sz w:val="20"/>
          <w:szCs w:val="20"/>
        </w:rPr>
        <w:t>FRCHL</w:t>
      </w:r>
      <w:r w:rsidR="00572F68" w:rsidRPr="00B94D00">
        <w:rPr>
          <w:rFonts w:eastAsia="Times New Roman"/>
          <w:b/>
          <w:position w:val="30"/>
          <w:sz w:val="20"/>
          <w:szCs w:val="20"/>
          <w:vertAlign w:val="subscript"/>
        </w:rPr>
        <w:t>i</w:t>
      </w:r>
      <w:proofErr w:type="spellEnd"/>
      <w:r w:rsidR="00572F68" w:rsidRPr="00B94D00">
        <w:rPr>
          <w:rFonts w:eastAsia="Times New Roman"/>
          <w:b/>
          <w:position w:val="30"/>
          <w:sz w:val="20"/>
          <w:szCs w:val="20"/>
        </w:rPr>
        <w:t>),</w:t>
      </w:r>
    </w:p>
    <w:p w14:paraId="0AB12942" w14:textId="77777777" w:rsidR="00572F68" w:rsidRPr="00B94D00" w:rsidRDefault="00572F68" w:rsidP="00572F68">
      <w:pPr>
        <w:ind w:right="-1080"/>
        <w:rPr>
          <w:rFonts w:eastAsia="Times New Roman"/>
          <w:szCs w:val="20"/>
        </w:rPr>
      </w:pPr>
    </w:p>
    <w:p w14:paraId="49887D6D" w14:textId="77777777" w:rsidR="00572F68" w:rsidRPr="00B94D00" w:rsidRDefault="00572F68" w:rsidP="00572F68">
      <w:pPr>
        <w:ind w:right="-1080"/>
        <w:rPr>
          <w:rFonts w:eastAsia="Times New Roman"/>
          <w:szCs w:val="20"/>
        </w:rPr>
      </w:pPr>
    </w:p>
    <w:p w14:paraId="14409E22" w14:textId="77777777" w:rsidR="00572F68" w:rsidRPr="00B94D00" w:rsidRDefault="00572F68" w:rsidP="00572F68">
      <w:pPr>
        <w:ind w:right="-1080"/>
        <w:rPr>
          <w:rFonts w:eastAsia="Times New Roman"/>
          <w:szCs w:val="20"/>
        </w:rPr>
      </w:pPr>
      <w:r w:rsidRPr="00B94D00">
        <w:rPr>
          <w:rFonts w:eastAsia="Times New Roman"/>
          <w:szCs w:val="20"/>
        </w:rPr>
        <w:t>where the included On-Line Generation Resources do not include WGRs, nuclear Generation</w:t>
      </w:r>
    </w:p>
    <w:p w14:paraId="0DFF4889" w14:textId="77777777" w:rsidR="00572F68" w:rsidRPr="00B94D00" w:rsidRDefault="00572F68" w:rsidP="00572F68">
      <w:pPr>
        <w:ind w:right="-1080"/>
        <w:rPr>
          <w:rFonts w:eastAsia="Times New Roman"/>
          <w:szCs w:val="20"/>
        </w:rPr>
      </w:pPr>
      <w:r w:rsidRPr="00B94D00">
        <w:rPr>
          <w:rFonts w:eastAsia="Times New Roman"/>
          <w:szCs w:val="20"/>
        </w:rPr>
        <w:t xml:space="preserve">Resources, or Generation Resources with an output less than or equal to 95% of </w:t>
      </w:r>
      <w:proofErr w:type="gramStart"/>
      <w:r w:rsidRPr="00B94D00">
        <w:rPr>
          <w:rFonts w:eastAsia="Times New Roman"/>
          <w:szCs w:val="20"/>
        </w:rPr>
        <w:t>telemetered</w:t>
      </w:r>
      <w:proofErr w:type="gramEnd"/>
      <w:r w:rsidRPr="00B94D00">
        <w:rPr>
          <w:rFonts w:eastAsia="Times New Roman"/>
          <w:szCs w:val="20"/>
        </w:rPr>
        <w:t xml:space="preserve"> LSL or </w:t>
      </w:r>
    </w:p>
    <w:p w14:paraId="158E5C81" w14:textId="77777777" w:rsidR="00572F68" w:rsidRPr="00B94D00" w:rsidRDefault="00572F68" w:rsidP="00572F68">
      <w:pPr>
        <w:ind w:right="-1080"/>
        <w:rPr>
          <w:rFonts w:eastAsia="Times New Roman"/>
          <w:szCs w:val="20"/>
        </w:rPr>
      </w:pPr>
      <w:r w:rsidRPr="00B94D00">
        <w:rPr>
          <w:rFonts w:eastAsia="Times New Roman"/>
          <w:szCs w:val="20"/>
        </w:rPr>
        <w:t>with a telemetered status of ONTEST, ONHOLD, STARTUP, or SHUTDOWN.</w:t>
      </w:r>
    </w:p>
    <w:p w14:paraId="117F8533" w14:textId="77777777" w:rsidR="00572F68" w:rsidRPr="00B94D00" w:rsidRDefault="00572F68" w:rsidP="00572F68">
      <w:pPr>
        <w:ind w:right="-108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63872" behindDoc="0" locked="0" layoutInCell="1" allowOverlap="1" wp14:anchorId="26F830D8" wp14:editId="1A769668">
                <wp:simplePos x="0" y="0"/>
                <wp:positionH relativeFrom="column">
                  <wp:posOffset>478047</wp:posOffset>
                </wp:positionH>
                <wp:positionV relativeFrom="paragraph">
                  <wp:posOffset>-71240</wp:posOffset>
                </wp:positionV>
                <wp:extent cx="761365" cy="1394460"/>
                <wp:effectExtent l="1270" t="0" r="0" b="0"/>
                <wp:wrapNone/>
                <wp:docPr id="170244739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23204"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53BD5" w14:textId="77777777" w:rsidR="00572F68" w:rsidRDefault="00572F68" w:rsidP="00572F68">
                              <w:r>
                                <w:rPr>
                                  <w:rFonts w:ascii="Symbol" w:hAnsi="Symbol" w:cs="Symbol"/>
                                  <w:color w:val="000000"/>
                                  <w:sz w:val="32"/>
                                  <w:szCs w:val="32"/>
                                </w:rPr>
                                <w:t></w:t>
                              </w:r>
                            </w:p>
                          </w:txbxContent>
                        </wps:txbx>
                        <wps:bodyPr rot="0" vert="horz" wrap="square" lIns="0" tIns="0" rIns="0" bIns="0" anchor="t" anchorCtr="0" upright="1">
                          <a:noAutofit/>
                        </wps:bodyPr>
                      </wps:wsp>
                      <wps:wsp>
                        <wps:cNvPr id="103428608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D53412"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1944728209"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B5A47" w14:textId="77777777" w:rsidR="00572F68" w:rsidRDefault="00572F68" w:rsidP="00572F68">
                              <w:r>
                                <w:rPr>
                                  <w:b/>
                                  <w:bCs/>
                                  <w:i/>
                                  <w:iCs/>
                                  <w:color w:val="000000"/>
                                </w:rPr>
                                <w:t>WGRs</w:t>
                              </w:r>
                            </w:p>
                          </w:txbxContent>
                        </wps:txbx>
                        <wps:bodyPr rot="0" vert="horz" wrap="none" lIns="0" tIns="0" rIns="0" bIns="0" anchor="t" anchorCtr="0" upright="1">
                          <a:spAutoFit/>
                        </wps:bodyPr>
                      </wps:wsp>
                      <wps:wsp>
                        <wps:cNvPr id="184126805"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31110" w14:textId="77777777" w:rsidR="00572F68" w:rsidRDefault="00572F68" w:rsidP="00572F68">
                              <w:r>
                                <w:rPr>
                                  <w:b/>
                                  <w:bCs/>
                                  <w:i/>
                                  <w:iCs/>
                                  <w:color w:val="000000"/>
                                </w:rPr>
                                <w:t>online</w:t>
                              </w:r>
                            </w:p>
                          </w:txbxContent>
                        </wps:txbx>
                        <wps:bodyPr rot="0" vert="horz" wrap="none" lIns="0" tIns="0" rIns="0" bIns="0" anchor="t" anchorCtr="0" upright="1">
                          <a:spAutoFit/>
                        </wps:bodyPr>
                      </wps:wsp>
                      <wps:wsp>
                        <wps:cNvPr id="890943873"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B2604A" w14:textId="77777777" w:rsidR="00572F68" w:rsidRDefault="00572F68" w:rsidP="00572F68">
                              <w:r>
                                <w:rPr>
                                  <w:b/>
                                  <w:bCs/>
                                  <w:i/>
                                  <w:iCs/>
                                  <w:color w:val="000000"/>
                                </w:rPr>
                                <w:t>All</w:t>
                              </w:r>
                            </w:p>
                          </w:txbxContent>
                        </wps:txbx>
                        <wps:bodyPr rot="0" vert="horz" wrap="none" lIns="0" tIns="0" rIns="0" bIns="0" anchor="t" anchorCtr="0" upright="1">
                          <a:spAutoFit/>
                        </wps:bodyPr>
                      </wps:wsp>
                      <wps:wsp>
                        <wps:cNvPr id="61930115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24C9AF" w14:textId="77777777" w:rsidR="00572F68" w:rsidRDefault="00572F68" w:rsidP="00572F68">
                              <w:r>
                                <w:rPr>
                                  <w:b/>
                                  <w:bCs/>
                                  <w:i/>
                                  <w:iCs/>
                                  <w:color w:val="000000"/>
                                </w:rPr>
                                <w:t>WGR</w:t>
                              </w:r>
                            </w:p>
                          </w:txbxContent>
                        </wps:txbx>
                        <wps:bodyPr rot="0" vert="horz" wrap="none" lIns="0" tIns="0" rIns="0" bIns="0" anchor="t" anchorCtr="0" upright="1">
                          <a:spAutoFit/>
                        </wps:bodyPr>
                      </wps:wsp>
                      <wps:wsp>
                        <wps:cNvPr id="135027020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59E708" w14:textId="77777777" w:rsidR="00572F68" w:rsidRDefault="00572F68" w:rsidP="00572F68">
                              <w:r>
                                <w:rPr>
                                  <w:b/>
                                  <w:bCs/>
                                  <w:i/>
                                  <w:iCs/>
                                  <w:color w:val="000000"/>
                                </w:rPr>
                                <w:t>online</w:t>
                              </w:r>
                            </w:p>
                          </w:txbxContent>
                        </wps:txbx>
                        <wps:bodyPr rot="0" vert="horz" wrap="none" lIns="0" tIns="0" rIns="0" bIns="0" anchor="t" anchorCtr="0" upright="1">
                          <a:spAutoFit/>
                        </wps:bodyPr>
                      </wps:wsp>
                      <wps:wsp>
                        <wps:cNvPr id="1848902331"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012167" w14:textId="77777777" w:rsidR="00572F68" w:rsidRDefault="00572F68" w:rsidP="00572F68">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6F830D8" id="Canvas 111" o:spid="_x0000_s1032" editas="canvas" style="position:absolute;margin-left:37.65pt;margin-top:-5.6pt;width:59.95pt;height:109.8pt;z-index:251663872"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" filled="f" stroked="f">
                  <v:textbox inset="0,0,0,0">
                    <w:txbxContent>
                      <w:p w14:paraId="61053BD5" w14:textId="77777777" w:rsidR="00572F68" w:rsidRDefault="00572F68" w:rsidP="00572F68">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" filled="f" stroked="f">
                  <v:textbox style="mso-fit-shape-to-text:t" inset="0,0,0,0">
                    <w:txbxContent>
                      <w:p w14:paraId="20D53412" w14:textId="77777777" w:rsidR="00572F68" w:rsidRDefault="00572F68" w:rsidP="00572F68">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" filled="f" stroked="f">
                  <v:textbox style="mso-fit-shape-to-text:t" inset="0,0,0,0">
                    <w:txbxContent>
                      <w:p w14:paraId="2E3B5A47" w14:textId="77777777" w:rsidR="00572F68" w:rsidRDefault="00572F68" w:rsidP="00572F68">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" filled="f" stroked="f">
                  <v:textbox style="mso-fit-shape-to-text:t" inset="0,0,0,0">
                    <w:txbxContent>
                      <w:p w14:paraId="36031110" w14:textId="77777777" w:rsidR="00572F68" w:rsidRDefault="00572F68" w:rsidP="00572F68">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" filled="f" stroked="f">
                  <v:textbox style="mso-fit-shape-to-text:t" inset="0,0,0,0">
                    <w:txbxContent>
                      <w:p w14:paraId="2EB2604A" w14:textId="77777777" w:rsidR="00572F68" w:rsidRDefault="00572F68" w:rsidP="00572F68">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" filled="f" stroked="f">
                  <v:textbox style="mso-fit-shape-to-text:t" inset="0,0,0,0">
                    <w:txbxContent>
                      <w:p w14:paraId="0C24C9AF" w14:textId="77777777" w:rsidR="00572F68" w:rsidRDefault="00572F68" w:rsidP="00572F68">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" filled="f" stroked="f">
                  <v:textbox style="mso-fit-shape-to-text:t" inset="0,0,0,0">
                    <w:txbxContent>
                      <w:p w14:paraId="7A59E708" w14:textId="77777777" w:rsidR="00572F68" w:rsidRDefault="00572F68" w:rsidP="00572F68">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" filled="f" stroked="f">
                  <v:textbox style="mso-fit-shape-to-text:t" inset="0,0,0,0">
                    <w:txbxContent>
                      <w:p w14:paraId="66012167" w14:textId="77777777" w:rsidR="00572F68" w:rsidRDefault="00572F68" w:rsidP="00572F68">
                        <w:r>
                          <w:rPr>
                            <w:b/>
                            <w:bCs/>
                            <w:i/>
                            <w:iCs/>
                            <w:color w:val="000000"/>
                          </w:rPr>
                          <w:t>i</w:t>
                        </w:r>
                      </w:p>
                    </w:txbxContent>
                  </v:textbox>
                </v:rect>
              </v:group>
            </w:pict>
          </mc:Fallback>
        </mc:AlternateContent>
      </w:r>
    </w:p>
    <w:p w14:paraId="6425C22D" w14:textId="77777777" w:rsidR="00572F68" w:rsidRPr="00B94D00" w:rsidRDefault="00572F68" w:rsidP="00572F68">
      <w:pPr>
        <w:rPr>
          <w:rFonts w:eastAsia="Times New Roman"/>
          <w:b/>
          <w:position w:val="30"/>
          <w:sz w:val="20"/>
          <w:szCs w:val="20"/>
        </w:rPr>
      </w:pPr>
      <w:r w:rsidRPr="00B94D00">
        <w:rPr>
          <w:rFonts w:eastAsia="Times New Roman"/>
          <w:b/>
          <w:position w:val="30"/>
          <w:sz w:val="20"/>
          <w:szCs w:val="20"/>
        </w:rPr>
        <w:t>PRC</w:t>
      </w:r>
      <w:r w:rsidRPr="00B94D00">
        <w:rPr>
          <w:rFonts w:eastAsia="Times New Roman"/>
          <w:b/>
          <w:position w:val="30"/>
          <w:sz w:val="20"/>
          <w:szCs w:val="20"/>
          <w:vertAlign w:val="subscript"/>
        </w:rPr>
        <w:t>2</w:t>
      </w:r>
      <w:r w:rsidRPr="00B94D00">
        <w:rPr>
          <w:rFonts w:eastAsia="Times New Roman"/>
          <w:b/>
          <w:position w:val="30"/>
          <w:sz w:val="20"/>
          <w:szCs w:val="20"/>
        </w:rPr>
        <w:t xml:space="preserve"> =</w:t>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t>Min(Max((RDF</w:t>
      </w:r>
      <w:r w:rsidRPr="00B94D00">
        <w:rPr>
          <w:rFonts w:eastAsia="Times New Roman"/>
          <w:b/>
          <w:position w:val="30"/>
          <w:sz w:val="20"/>
          <w:szCs w:val="20"/>
          <w:vertAlign w:val="subscript"/>
        </w:rPr>
        <w:t>W</w:t>
      </w:r>
      <w:r w:rsidRPr="00B94D00">
        <w:rPr>
          <w:rFonts w:eastAsia="Times New Roman"/>
          <w:b/>
          <w:position w:val="30"/>
          <w:sz w:val="20"/>
          <w:szCs w:val="20"/>
        </w:rPr>
        <w:t>*HSL – Actual Net Telemetered Output)</w:t>
      </w:r>
      <w:r w:rsidRPr="00B94D00">
        <w:rPr>
          <w:rFonts w:eastAsia="Times New Roman"/>
          <w:b/>
          <w:position w:val="30"/>
          <w:sz w:val="20"/>
          <w:szCs w:val="20"/>
          <w:vertAlign w:val="subscript"/>
        </w:rPr>
        <w:t>i</w:t>
      </w:r>
      <w:r w:rsidRPr="00B94D00">
        <w:rPr>
          <w:rFonts w:eastAsia="Times New Roman"/>
          <w:b/>
          <w:position w:val="30"/>
          <w:sz w:val="20"/>
          <w:szCs w:val="20"/>
        </w:rPr>
        <w:t xml:space="preserve"> , 0.0) , </w:t>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t>0.2*RDF</w:t>
      </w:r>
      <w:r w:rsidRPr="00B94D00">
        <w:rPr>
          <w:rFonts w:eastAsia="Times New Roman"/>
          <w:b/>
          <w:position w:val="30"/>
          <w:sz w:val="20"/>
          <w:szCs w:val="20"/>
          <w:vertAlign w:val="subscript"/>
        </w:rPr>
        <w:t>W</w:t>
      </w:r>
      <w:r w:rsidRPr="00B94D00">
        <w:rPr>
          <w:rFonts w:eastAsia="Times New Roman"/>
          <w:b/>
          <w:position w:val="30"/>
          <w:sz w:val="20"/>
          <w:szCs w:val="20"/>
        </w:rPr>
        <w:t>*</w:t>
      </w:r>
      <w:proofErr w:type="spellStart"/>
      <w:r w:rsidRPr="00B94D00">
        <w:rPr>
          <w:rFonts w:eastAsia="Times New Roman"/>
          <w:b/>
          <w:position w:val="30"/>
          <w:sz w:val="20"/>
          <w:szCs w:val="20"/>
        </w:rPr>
        <w:t>HSL</w:t>
      </w:r>
      <w:r w:rsidRPr="00B94D00">
        <w:rPr>
          <w:rFonts w:eastAsia="Times New Roman"/>
          <w:b/>
          <w:position w:val="30"/>
          <w:sz w:val="20"/>
          <w:szCs w:val="20"/>
          <w:vertAlign w:val="subscript"/>
        </w:rPr>
        <w:t>i</w:t>
      </w:r>
      <w:proofErr w:type="spellEnd"/>
      <w:r w:rsidRPr="00B94D00">
        <w:rPr>
          <w:rFonts w:eastAsia="Times New Roman"/>
          <w:b/>
          <w:position w:val="30"/>
          <w:sz w:val="20"/>
          <w:szCs w:val="20"/>
        </w:rPr>
        <w:t>),</w:t>
      </w:r>
    </w:p>
    <w:p w14:paraId="17973196" w14:textId="77777777" w:rsidR="00572F68" w:rsidRPr="00B94D00" w:rsidRDefault="00572F68" w:rsidP="00572F68">
      <w:pPr>
        <w:ind w:right="-1080" w:hanging="1080"/>
        <w:rPr>
          <w:rFonts w:eastAsia="Times New Roman"/>
          <w:b/>
          <w:position w:val="30"/>
          <w:szCs w:val="20"/>
        </w:rPr>
      </w:pPr>
    </w:p>
    <w:p w14:paraId="1E55F6ED" w14:textId="77777777" w:rsidR="00572F68" w:rsidRPr="00B94D00" w:rsidRDefault="00572F68" w:rsidP="00572F68">
      <w:pPr>
        <w:spacing w:before="120"/>
        <w:rPr>
          <w:rFonts w:eastAsia="Times New Roman"/>
          <w:szCs w:val="20"/>
        </w:rPr>
      </w:pPr>
      <w:r w:rsidRPr="00B94D00">
        <w:rPr>
          <w:rFonts w:eastAsia="Times New Roman"/>
          <w:szCs w:val="20"/>
        </w:rPr>
        <w:t>where the included On-Line WGRs only include WGRs that are Primary Frequency Response-capable.</w:t>
      </w:r>
    </w:p>
    <w:p w14:paraId="62EE94BF" w14:textId="77777777" w:rsidR="00572F68" w:rsidRPr="00B94D00" w:rsidRDefault="007518BB" w:rsidP="00572F68">
      <w:pPr>
        <w:ind w:left="2160" w:hanging="2160"/>
        <w:rPr>
          <w:rFonts w:eastAsia="Times New Roman"/>
          <w:b/>
          <w:position w:val="30"/>
          <w:sz w:val="20"/>
          <w:szCs w:val="20"/>
        </w:rPr>
      </w:pPr>
      <w:r>
        <w:rPr>
          <w:rFonts w:eastAsia="Times New Roman"/>
          <w:b/>
          <w:noProof/>
          <w:position w:val="30"/>
          <w:sz w:val="20"/>
          <w:szCs w:val="20"/>
        </w:rPr>
        <w:object w:dxaOrig="1440" w:dyaOrig="1440" w14:anchorId="3390F344">
          <v:shape id="_x0000_s2630" type="#_x0000_t75" style="position:absolute;left:0;text-align:left;margin-left:34.1pt;margin-top:-1.7pt;width:67.85pt;height:110.1pt;z-index:251671040" fillcolor="red" strokecolor="red">
            <v:fill opacity="13107f" color2="fill darken(118)" o:opacity2="13107f" rotate="t" method="linear sigma" focus="100%" type="gradient"/>
            <v:imagedata r:id="rId85" o:title=""/>
          </v:shape>
          <o:OLEObject Type="Embed" ProgID="Equation.3" ShapeID="_x0000_s2630" DrawAspect="Content" ObjectID="_1831107209" r:id="rId87"/>
        </w:object>
      </w:r>
      <w:r w:rsidR="00572F68" w:rsidRPr="00B94D00">
        <w:rPr>
          <w:rFonts w:eastAsia="Times New Roman"/>
          <w:b/>
          <w:position w:val="30"/>
          <w:sz w:val="20"/>
          <w:szCs w:val="20"/>
        </w:rPr>
        <w:t>PRC</w:t>
      </w:r>
      <w:r w:rsidR="00572F68" w:rsidRPr="00B94D00">
        <w:rPr>
          <w:rFonts w:eastAsia="Times New Roman"/>
          <w:b/>
          <w:position w:val="30"/>
          <w:sz w:val="20"/>
          <w:szCs w:val="20"/>
          <w:vertAlign w:val="subscript"/>
        </w:rPr>
        <w:t>3</w:t>
      </w:r>
      <w:r w:rsidR="00572F68" w:rsidRPr="00B94D00">
        <w:rPr>
          <w:rFonts w:eastAsia="Times New Roman"/>
          <w:b/>
          <w:position w:val="30"/>
          <w:sz w:val="20"/>
          <w:szCs w:val="20"/>
        </w:rPr>
        <w:t xml:space="preserve"> =</w:t>
      </w:r>
      <w:r w:rsidR="00572F68" w:rsidRPr="00B94D00">
        <w:rPr>
          <w:rFonts w:eastAsia="Times New Roman"/>
          <w:b/>
          <w:position w:val="30"/>
          <w:sz w:val="20"/>
          <w:szCs w:val="20"/>
        </w:rPr>
        <w:tab/>
        <w:t>((Synchronous condenser output)</w:t>
      </w:r>
      <w:r w:rsidR="00572F68" w:rsidRPr="00B94D00">
        <w:rPr>
          <w:rFonts w:eastAsia="Times New Roman"/>
          <w:b/>
          <w:position w:val="30"/>
          <w:sz w:val="20"/>
          <w:szCs w:val="20"/>
          <w:vertAlign w:val="subscript"/>
        </w:rPr>
        <w:t>i</w:t>
      </w:r>
      <w:r w:rsidR="00572F68" w:rsidRPr="00B94D00">
        <w:rPr>
          <w:rFonts w:eastAsia="Times New Roman"/>
          <w:b/>
          <w:position w:val="30"/>
          <w:sz w:val="20"/>
          <w:szCs w:val="20"/>
        </w:rPr>
        <w:t xml:space="preserve"> as qualified by item (8) of Operating Guide Section 2.3.1.2, Additional Operational Details for Responsive Reserve and ERCOT </w:t>
      </w:r>
      <w:proofErr w:type="gramStart"/>
      <w:r w:rsidR="00572F68" w:rsidRPr="00B94D00">
        <w:rPr>
          <w:rFonts w:eastAsia="Times New Roman"/>
          <w:b/>
          <w:position w:val="30"/>
          <w:sz w:val="20"/>
          <w:szCs w:val="20"/>
        </w:rPr>
        <w:t>Contingency Reserve</w:t>
      </w:r>
      <w:proofErr w:type="gramEnd"/>
      <w:r w:rsidR="00572F68" w:rsidRPr="00B94D00">
        <w:rPr>
          <w:rFonts w:eastAsia="Times New Roman"/>
          <w:b/>
          <w:position w:val="30"/>
          <w:sz w:val="20"/>
          <w:szCs w:val="20"/>
        </w:rPr>
        <w:t xml:space="preserve"> Service Providers))</w:t>
      </w:r>
    </w:p>
    <w:p w14:paraId="75CD5B7E" w14:textId="77777777" w:rsidR="00572F68" w:rsidRPr="00B94D00" w:rsidRDefault="00572F68" w:rsidP="00572F68">
      <w:pPr>
        <w:tabs>
          <w:tab w:val="left" w:pos="2160"/>
        </w:tabs>
        <w:spacing w:before="480"/>
        <w:ind w:left="2160" w:hanging="2160"/>
        <w:rPr>
          <w:rFonts w:eastAsia="Times New Roman"/>
          <w:b/>
          <w:position w:val="30"/>
          <w:sz w:val="20"/>
          <w:szCs w:val="20"/>
        </w:rPr>
      </w:pPr>
    </w:p>
    <w:p w14:paraId="623BF77E" w14:textId="77777777" w:rsidR="00572F68" w:rsidRPr="00B94D00" w:rsidRDefault="00572F68" w:rsidP="00572F68">
      <w:pPr>
        <w:tabs>
          <w:tab w:val="left" w:pos="2160"/>
        </w:tabs>
        <w:spacing w:before="480"/>
        <w:ind w:left="2160" w:hanging="2160"/>
        <w:rPr>
          <w:rFonts w:eastAsia="Times New Roman"/>
          <w:b/>
          <w:position w:val="30"/>
          <w:sz w:val="20"/>
          <w:szCs w:val="20"/>
          <w:vertAlign w:val="subscript"/>
        </w:rPr>
      </w:pPr>
      <w:r w:rsidRPr="00B94D00">
        <w:rPr>
          <w:rFonts w:eastAsia="Times New Roman"/>
          <w:noProof/>
          <w:szCs w:val="20"/>
        </w:rPr>
        <mc:AlternateContent>
          <mc:Choice Requires="wpc">
            <w:drawing>
              <wp:anchor distT="0" distB="0" distL="114300" distR="114300" simplePos="0" relativeHeight="251660800" behindDoc="0" locked="0" layoutInCell="1" allowOverlap="1" wp14:anchorId="5274C648" wp14:editId="64E7A254">
                <wp:simplePos x="0" y="0"/>
                <wp:positionH relativeFrom="column">
                  <wp:posOffset>483870</wp:posOffset>
                </wp:positionH>
                <wp:positionV relativeFrom="paragraph">
                  <wp:posOffset>43815</wp:posOffset>
                </wp:positionV>
                <wp:extent cx="721360" cy="1369060"/>
                <wp:effectExtent l="0" t="0" r="4445" b="0"/>
                <wp:wrapNone/>
                <wp:docPr id="195174302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384808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6B643A" w14:textId="77777777" w:rsidR="00572F68" w:rsidRPr="00B074A0" w:rsidRDefault="00572F68" w:rsidP="00572F6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0292382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0EFEB"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363731153"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30E4F5" w14:textId="77777777" w:rsidR="00572F68" w:rsidRPr="00B34B0A" w:rsidRDefault="00572F68" w:rsidP="00572F68">
                              <w:pPr>
                                <w:rPr>
                                  <w:b/>
                                </w:rPr>
                              </w:pPr>
                              <w:r w:rsidRPr="00B34B0A">
                                <w:rPr>
                                  <w:b/>
                                  <w:i/>
                                  <w:iCs/>
                                  <w:color w:val="000000"/>
                                </w:rPr>
                                <w:t>resources</w:t>
                              </w:r>
                            </w:p>
                          </w:txbxContent>
                        </wps:txbx>
                        <wps:bodyPr rot="0" vert="horz" wrap="none" lIns="0" tIns="0" rIns="0" bIns="0" anchor="t" anchorCtr="0" upright="1">
                          <a:spAutoFit/>
                        </wps:bodyPr>
                      </wps:wsp>
                      <wps:wsp>
                        <wps:cNvPr id="151755300"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C7BFE"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1308623711"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BDBC2E"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117525210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E902C1" w14:textId="77777777" w:rsidR="00572F68" w:rsidRPr="00B34B0A" w:rsidRDefault="00572F68" w:rsidP="00572F68">
                              <w:pPr>
                                <w:rPr>
                                  <w:b/>
                                </w:rPr>
                              </w:pPr>
                              <w:r w:rsidRPr="00B34B0A">
                                <w:rPr>
                                  <w:b/>
                                  <w:i/>
                                  <w:iCs/>
                                  <w:color w:val="000000"/>
                                </w:rPr>
                                <w:t>All</w:t>
                              </w:r>
                            </w:p>
                          </w:txbxContent>
                        </wps:txbx>
                        <wps:bodyPr rot="0" vert="horz" wrap="square" lIns="0" tIns="0" rIns="0" bIns="0" anchor="t" anchorCtr="0" upright="1">
                          <a:spAutoFit/>
                        </wps:bodyPr>
                      </wps:wsp>
                      <wps:wsp>
                        <wps:cNvPr id="1561473625"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BA257" w14:textId="77777777" w:rsidR="00572F68" w:rsidRPr="00B34B0A" w:rsidRDefault="00572F68" w:rsidP="00572F68">
                              <w:pPr>
                                <w:rPr>
                                  <w:b/>
                                </w:rPr>
                              </w:pPr>
                              <w:r w:rsidRPr="00B34B0A">
                                <w:rPr>
                                  <w:b/>
                                  <w:i/>
                                  <w:iCs/>
                                  <w:color w:val="000000"/>
                                </w:rPr>
                                <w:t>resource</w:t>
                              </w:r>
                            </w:p>
                          </w:txbxContent>
                        </wps:txbx>
                        <wps:bodyPr rot="0" vert="horz" wrap="none" lIns="0" tIns="0" rIns="0" bIns="0" anchor="t" anchorCtr="0" upright="1">
                          <a:spAutoFit/>
                        </wps:bodyPr>
                      </wps:wsp>
                      <wps:wsp>
                        <wps:cNvPr id="154218221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2FEA1A"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178877191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34C316"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39203242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CDC16" w14:textId="77777777" w:rsidR="00572F68" w:rsidRPr="00B34B0A" w:rsidRDefault="00572F68" w:rsidP="00572F6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274C648" id="Canvas 102" o:spid="_x0000_s1042" editas="canvas" style="position:absolute;left:0;text-align:left;margin-left:38.1pt;margin-top:3.45pt;width:56.8pt;height:107.8pt;z-index:251660800"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" filled="f" stroked="f">
                  <v:textbox style="mso-fit-shape-to-text:t" inset="0,0,0,0">
                    <w:txbxContent>
                      <w:p w14:paraId="546B643A" w14:textId="77777777" w:rsidR="00572F68" w:rsidRPr="00B074A0" w:rsidRDefault="00572F68" w:rsidP="00572F68">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" filled="f" stroked="f">
                  <v:textbox style="mso-fit-shape-to-text:t" inset="0,0,0,0">
                    <w:txbxContent>
                      <w:p w14:paraId="36F0EFEB" w14:textId="77777777" w:rsidR="00572F68" w:rsidRDefault="00572F68" w:rsidP="00572F68">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" filled="f" stroked="f">
                  <v:textbox style="mso-fit-shape-to-text:t" inset="0,0,0,0">
                    <w:txbxContent>
                      <w:p w14:paraId="5430E4F5" w14:textId="77777777" w:rsidR="00572F68" w:rsidRPr="00B34B0A" w:rsidRDefault="00572F68" w:rsidP="00572F68">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" filled="f" stroked="f">
                  <v:textbox style="mso-fit-shape-to-text:t" inset="0,0,0,0">
                    <w:txbxContent>
                      <w:p w14:paraId="72CC7BFE" w14:textId="77777777" w:rsidR="00572F68" w:rsidRPr="00B34B0A" w:rsidRDefault="00572F68" w:rsidP="00572F68">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" filled="f" stroked="f">
                  <v:textbox style="mso-fit-shape-to-text:t" inset="0,0,0,0">
                    <w:txbxContent>
                      <w:p w14:paraId="29BDBC2E" w14:textId="77777777" w:rsidR="00572F68" w:rsidRPr="00B34B0A" w:rsidRDefault="00572F68" w:rsidP="00572F68">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" filled="f" stroked="f">
                  <v:textbox style="mso-fit-shape-to-text:t" inset="0,0,0,0">
                    <w:txbxContent>
                      <w:p w14:paraId="6EE902C1" w14:textId="77777777" w:rsidR="00572F68" w:rsidRPr="00B34B0A" w:rsidRDefault="00572F68" w:rsidP="00572F68">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" filled="f" stroked="f">
                  <v:textbox style="mso-fit-shape-to-text:t" inset="0,0,0,0">
                    <w:txbxContent>
                      <w:p w14:paraId="7C1BA257" w14:textId="77777777" w:rsidR="00572F68" w:rsidRPr="00B34B0A" w:rsidRDefault="00572F68" w:rsidP="00572F68">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" filled="f" stroked="f">
                  <v:textbox style="mso-fit-shape-to-text:t" inset="0,0,0,0">
                    <w:txbxContent>
                      <w:p w14:paraId="4B2FEA1A" w14:textId="77777777" w:rsidR="00572F68" w:rsidRPr="00B34B0A" w:rsidRDefault="00572F68" w:rsidP="00572F68">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" filled="f" stroked="f">
                  <v:textbox style="mso-fit-shape-to-text:t" inset="0,0,0,0">
                    <w:txbxContent>
                      <w:p w14:paraId="0834C316" w14:textId="77777777" w:rsidR="00572F68" w:rsidRPr="00B34B0A" w:rsidRDefault="00572F68" w:rsidP="00572F68">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" filled="f" stroked="f">
                  <v:textbox style="mso-fit-shape-to-text:t" inset="0,0,0,0">
                    <w:txbxContent>
                      <w:p w14:paraId="6B2CDC16" w14:textId="77777777" w:rsidR="00572F68" w:rsidRPr="00B34B0A" w:rsidRDefault="00572F68" w:rsidP="00572F68">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4</w:t>
      </w:r>
      <w:r w:rsidRPr="00B94D00">
        <w:rPr>
          <w:rFonts w:eastAsia="Times New Roman"/>
          <w:b/>
          <w:position w:val="30"/>
          <w:sz w:val="20"/>
          <w:szCs w:val="20"/>
        </w:rPr>
        <w:t xml:space="preserve"> =</w:t>
      </w:r>
      <w:r w:rsidRPr="00B94D00">
        <w:rPr>
          <w:rFonts w:eastAsia="Times New Roman"/>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B94D00">
        <w:rPr>
          <w:rFonts w:eastAsia="Times New Roman"/>
          <w:b/>
          <w:position w:val="30"/>
          <w:sz w:val="20"/>
          <w:szCs w:val="20"/>
          <w:vertAlign w:val="subscript"/>
        </w:rPr>
        <w:t>i</w:t>
      </w:r>
    </w:p>
    <w:p w14:paraId="31928D64" w14:textId="77777777" w:rsidR="00572F68" w:rsidRPr="00B94D00" w:rsidRDefault="00572F68" w:rsidP="00572F68">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61824" behindDoc="0" locked="0" layoutInCell="1" allowOverlap="1" wp14:anchorId="254B591E" wp14:editId="56A69D41">
                <wp:simplePos x="0" y="0"/>
                <wp:positionH relativeFrom="column">
                  <wp:posOffset>494072</wp:posOffset>
                </wp:positionH>
                <wp:positionV relativeFrom="paragraph">
                  <wp:posOffset>31363</wp:posOffset>
                </wp:positionV>
                <wp:extent cx="737235" cy="1360805"/>
                <wp:effectExtent l="0" t="0" r="0" b="1270"/>
                <wp:wrapNone/>
                <wp:docPr id="91352460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19178592"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42191" w14:textId="77777777" w:rsidR="00572F68" w:rsidRPr="00B074A0" w:rsidRDefault="00572F68" w:rsidP="00572F6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44626886"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88EF8"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428656824"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E18B05" w14:textId="77777777" w:rsidR="00572F68" w:rsidRPr="00B34B0A" w:rsidRDefault="00572F68" w:rsidP="00572F68">
                              <w:pPr>
                                <w:rPr>
                                  <w:b/>
                                </w:rPr>
                              </w:pPr>
                              <w:r w:rsidRPr="00B34B0A">
                                <w:rPr>
                                  <w:b/>
                                  <w:i/>
                                  <w:iCs/>
                                  <w:color w:val="000000"/>
                                </w:rPr>
                                <w:t>resources</w:t>
                              </w:r>
                            </w:p>
                          </w:txbxContent>
                        </wps:txbx>
                        <wps:bodyPr rot="0" vert="horz" wrap="none" lIns="0" tIns="0" rIns="0" bIns="0" anchor="t" anchorCtr="0" upright="1">
                          <a:spAutoFit/>
                        </wps:bodyPr>
                      </wps:wsp>
                      <wps:wsp>
                        <wps:cNvPr id="97401547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9F313B"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56254240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08C48"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194151031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29CEB" w14:textId="77777777" w:rsidR="00572F68" w:rsidRPr="00B34B0A" w:rsidRDefault="00572F68" w:rsidP="00572F68">
                              <w:pPr>
                                <w:rPr>
                                  <w:b/>
                                </w:rPr>
                              </w:pPr>
                              <w:r w:rsidRPr="00B34B0A">
                                <w:rPr>
                                  <w:b/>
                                  <w:i/>
                                  <w:iCs/>
                                  <w:color w:val="000000"/>
                                </w:rPr>
                                <w:t>All</w:t>
                              </w:r>
                            </w:p>
                          </w:txbxContent>
                        </wps:txbx>
                        <wps:bodyPr rot="0" vert="horz" wrap="square" lIns="0" tIns="0" rIns="0" bIns="0" anchor="t" anchorCtr="0" upright="1">
                          <a:spAutoFit/>
                        </wps:bodyPr>
                      </wps:wsp>
                      <wps:wsp>
                        <wps:cNvPr id="1412072242"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CAB977" w14:textId="77777777" w:rsidR="00572F68" w:rsidRPr="00B34B0A" w:rsidRDefault="00572F68" w:rsidP="00572F68">
                              <w:pPr>
                                <w:rPr>
                                  <w:b/>
                                </w:rPr>
                              </w:pPr>
                              <w:r w:rsidRPr="00B34B0A">
                                <w:rPr>
                                  <w:b/>
                                  <w:i/>
                                  <w:iCs/>
                                  <w:color w:val="000000"/>
                                </w:rPr>
                                <w:t>resource</w:t>
                              </w:r>
                            </w:p>
                          </w:txbxContent>
                        </wps:txbx>
                        <wps:bodyPr rot="0" vert="horz" wrap="none" lIns="0" tIns="0" rIns="0" bIns="0" anchor="t" anchorCtr="0" upright="1">
                          <a:spAutoFit/>
                        </wps:bodyPr>
                      </wps:wsp>
                      <wps:wsp>
                        <wps:cNvPr id="153974991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39D8C1"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33907504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3D4BBE"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167235110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8F7385" w14:textId="77777777" w:rsidR="00572F68" w:rsidRPr="00B34B0A" w:rsidRDefault="00572F68" w:rsidP="00572F6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54B591E" id="Canvas 91" o:spid="_x0000_s1054" editas="canvas" style="position:absolute;left:0;text-align:left;margin-left:38.9pt;margin-top:2.45pt;width:58.05pt;height:107.15pt;z-index:25166182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" filled="f" stroked="f">
                  <v:textbox style="mso-fit-shape-to-text:t" inset="0,0,0,0">
                    <w:txbxContent>
                      <w:p w14:paraId="33042191" w14:textId="77777777" w:rsidR="00572F68" w:rsidRPr="00B074A0" w:rsidRDefault="00572F68" w:rsidP="00572F68">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" filled="f" stroked="f">
                  <v:textbox style="mso-fit-shape-to-text:t" inset="0,0,0,0">
                    <w:txbxContent>
                      <w:p w14:paraId="40888EF8" w14:textId="77777777" w:rsidR="00572F68" w:rsidRDefault="00572F68" w:rsidP="00572F68">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" filled="f" stroked="f">
                  <v:textbox style="mso-fit-shape-to-text:t" inset="0,0,0,0">
                    <w:txbxContent>
                      <w:p w14:paraId="51E18B05" w14:textId="77777777" w:rsidR="00572F68" w:rsidRPr="00B34B0A" w:rsidRDefault="00572F68" w:rsidP="00572F68">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" filled="f" stroked="f">
                  <v:textbox style="mso-fit-shape-to-text:t" inset="0,0,0,0">
                    <w:txbxContent>
                      <w:p w14:paraId="549F313B" w14:textId="77777777" w:rsidR="00572F68" w:rsidRPr="00B34B0A" w:rsidRDefault="00572F68" w:rsidP="00572F68">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" filled="f" stroked="f">
                  <v:textbox style="mso-fit-shape-to-text:t" inset="0,0,0,0">
                    <w:txbxContent>
                      <w:p w14:paraId="7A308C48" w14:textId="77777777" w:rsidR="00572F68" w:rsidRPr="00B34B0A" w:rsidRDefault="00572F68" w:rsidP="00572F68">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" filled="f" stroked="f">
                  <v:textbox style="mso-fit-shape-to-text:t" inset="0,0,0,0">
                    <w:txbxContent>
                      <w:p w14:paraId="33829CEB" w14:textId="77777777" w:rsidR="00572F68" w:rsidRPr="00B34B0A" w:rsidRDefault="00572F68" w:rsidP="00572F68">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" filled="f" stroked="f">
                  <v:textbox style="mso-fit-shape-to-text:t" inset="0,0,0,0">
                    <w:txbxContent>
                      <w:p w14:paraId="34CAB977" w14:textId="77777777" w:rsidR="00572F68" w:rsidRPr="00B34B0A" w:rsidRDefault="00572F68" w:rsidP="00572F68">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" filled="f" stroked="f">
                  <v:textbox style="mso-fit-shape-to-text:t" inset="0,0,0,0">
                    <w:txbxContent>
                      <w:p w14:paraId="6039D8C1" w14:textId="77777777" w:rsidR="00572F68" w:rsidRPr="00B34B0A" w:rsidRDefault="00572F68" w:rsidP="00572F68">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" filled="f" stroked="f">
                  <v:textbox style="mso-fit-shape-to-text:t" inset="0,0,0,0">
                    <w:txbxContent>
                      <w:p w14:paraId="263D4BBE" w14:textId="77777777" w:rsidR="00572F68" w:rsidRPr="00B34B0A" w:rsidRDefault="00572F68" w:rsidP="00572F68">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" filled="f" stroked="f">
                  <v:textbox style="mso-fit-shape-to-text:t" inset="0,0,0,0">
                    <w:txbxContent>
                      <w:p w14:paraId="188F7385" w14:textId="77777777" w:rsidR="00572F68" w:rsidRPr="00B34B0A" w:rsidRDefault="00572F68" w:rsidP="00572F68">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5</w:t>
      </w:r>
      <w:r w:rsidRPr="00B94D00">
        <w:rPr>
          <w:rFonts w:eastAsia="Times New Roman"/>
          <w:b/>
          <w:position w:val="30"/>
          <w:sz w:val="20"/>
          <w:szCs w:val="20"/>
        </w:rPr>
        <w:t xml:space="preserve"> =</w:t>
      </w:r>
      <w:r w:rsidRPr="00B94D00">
        <w:rPr>
          <w:rFonts w:eastAsia="Times New Roman"/>
          <w:b/>
          <w:position w:val="30"/>
          <w:sz w:val="20"/>
          <w:szCs w:val="20"/>
        </w:rPr>
        <w:tab/>
        <w:t>Min(Max((LRDF_1*Actual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LRDF_1 * Actual Net Telemetered Consumption)) from all CLRs active in SCED with an Ancillary Service Resource award</w:t>
      </w:r>
    </w:p>
    <w:p w14:paraId="5E470F64" w14:textId="77777777" w:rsidR="00572F68" w:rsidRPr="00B94D00" w:rsidRDefault="00572F68" w:rsidP="00572F68">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463483E9" w14:textId="77777777" w:rsidTr="005C0B53">
        <w:trPr>
          <w:trHeight w:val="206"/>
        </w:trPr>
        <w:tc>
          <w:tcPr>
            <w:tcW w:w="9350" w:type="dxa"/>
            <w:shd w:val="pct12" w:color="auto" w:fill="auto"/>
          </w:tcPr>
          <w:p w14:paraId="672655E7" w14:textId="77777777" w:rsidR="00572F68" w:rsidRPr="00B94D00" w:rsidRDefault="00572F68" w:rsidP="005C0B53">
            <w:pPr>
              <w:spacing w:before="120" w:after="240"/>
              <w:rPr>
                <w:rFonts w:eastAsia="Times New Roman"/>
                <w:b/>
                <w:i/>
                <w:iCs/>
              </w:rPr>
            </w:pPr>
            <w:r w:rsidRPr="00B94D00">
              <w:rPr>
                <w:rFonts w:eastAsia="Times New Roman"/>
                <w:b/>
                <w:i/>
                <w:iCs/>
              </w:rPr>
              <w:t>[NPRR1244:  Replace the formula “PRC</w:t>
            </w:r>
            <w:r w:rsidRPr="00B94D00">
              <w:rPr>
                <w:rFonts w:eastAsia="Times New Roman"/>
                <w:b/>
                <w:i/>
                <w:iCs/>
                <w:vertAlign w:val="subscript"/>
              </w:rPr>
              <w:t>5</w:t>
            </w:r>
            <w:r w:rsidRPr="00B94D00">
              <w:rPr>
                <w:rFonts w:eastAsia="Times New Roman"/>
                <w:b/>
                <w:i/>
                <w:iCs/>
              </w:rPr>
              <w:t>” above with the following upon system implementation:]</w:t>
            </w:r>
          </w:p>
          <w:p w14:paraId="44BA724F" w14:textId="77777777" w:rsidR="00572F68" w:rsidRPr="00B94D00" w:rsidRDefault="00572F68" w:rsidP="005C0B53">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67968" behindDoc="0" locked="0" layoutInCell="1" allowOverlap="1" wp14:anchorId="50EB99C8" wp14:editId="79777F52">
                      <wp:simplePos x="0" y="0"/>
                      <wp:positionH relativeFrom="column">
                        <wp:posOffset>494072</wp:posOffset>
                      </wp:positionH>
                      <wp:positionV relativeFrom="paragraph">
                        <wp:posOffset>31363</wp:posOffset>
                      </wp:positionV>
                      <wp:extent cx="737235" cy="1360805"/>
                      <wp:effectExtent l="0" t="0" r="0" b="1270"/>
                      <wp:wrapNone/>
                      <wp:docPr id="56073636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4248045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4F7155" w14:textId="77777777" w:rsidR="00572F68" w:rsidRPr="00B074A0" w:rsidRDefault="00572F68" w:rsidP="00572F6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66256102"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BB6AD"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1319248498"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BDACC" w14:textId="77777777" w:rsidR="00572F68" w:rsidRPr="00B34B0A" w:rsidRDefault="00572F68" w:rsidP="00572F68">
                                    <w:pPr>
                                      <w:rPr>
                                        <w:b/>
                                      </w:rPr>
                                    </w:pPr>
                                    <w:r w:rsidRPr="00B34B0A">
                                      <w:rPr>
                                        <w:b/>
                                        <w:i/>
                                        <w:iCs/>
                                        <w:color w:val="000000"/>
                                      </w:rPr>
                                      <w:t>resources</w:t>
                                    </w:r>
                                  </w:p>
                                </w:txbxContent>
                              </wps:txbx>
                              <wps:bodyPr rot="0" vert="horz" wrap="none" lIns="0" tIns="0" rIns="0" bIns="0" anchor="t" anchorCtr="0" upright="1">
                                <a:spAutoFit/>
                              </wps:bodyPr>
                            </wps:wsp>
                            <wps:wsp>
                              <wps:cNvPr id="95849732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596AE"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2045452430"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D2717E"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2016559631"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8D845" w14:textId="77777777" w:rsidR="00572F68" w:rsidRPr="00B34B0A" w:rsidRDefault="00572F68" w:rsidP="00572F68">
                                    <w:pPr>
                                      <w:rPr>
                                        <w:b/>
                                      </w:rPr>
                                    </w:pPr>
                                    <w:r w:rsidRPr="00B34B0A">
                                      <w:rPr>
                                        <w:b/>
                                        <w:i/>
                                        <w:iCs/>
                                        <w:color w:val="000000"/>
                                      </w:rPr>
                                      <w:t>All</w:t>
                                    </w:r>
                                  </w:p>
                                </w:txbxContent>
                              </wps:txbx>
                              <wps:bodyPr rot="0" vert="horz" wrap="square" lIns="0" tIns="0" rIns="0" bIns="0" anchor="t" anchorCtr="0" upright="1">
                                <a:spAutoFit/>
                              </wps:bodyPr>
                            </wps:wsp>
                            <wps:wsp>
                              <wps:cNvPr id="2026791654"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DC5AE" w14:textId="77777777" w:rsidR="00572F68" w:rsidRPr="00B34B0A" w:rsidRDefault="00572F68" w:rsidP="00572F68">
                                    <w:pPr>
                                      <w:rPr>
                                        <w:b/>
                                      </w:rPr>
                                    </w:pPr>
                                    <w:r w:rsidRPr="00B34B0A">
                                      <w:rPr>
                                        <w:b/>
                                        <w:i/>
                                        <w:iCs/>
                                        <w:color w:val="000000"/>
                                      </w:rPr>
                                      <w:t>resource</w:t>
                                    </w:r>
                                  </w:p>
                                </w:txbxContent>
                              </wps:txbx>
                              <wps:bodyPr rot="0" vert="horz" wrap="none" lIns="0" tIns="0" rIns="0" bIns="0" anchor="t" anchorCtr="0" upright="1">
                                <a:spAutoFit/>
                              </wps:bodyPr>
                            </wps:wsp>
                            <wps:wsp>
                              <wps:cNvPr id="1114909253"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456C4A"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153431425"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58490C"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34921129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F71612" w14:textId="77777777" w:rsidR="00572F68" w:rsidRPr="00B34B0A" w:rsidRDefault="00572F68" w:rsidP="00572F6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0EB99C8" id="_x0000_s1066" editas="canvas" style="position:absolute;left:0;text-align:left;margin-left:38.9pt;margin-top:2.45pt;width:58.05pt;height:107.15pt;z-index:251667968"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">
                      <v:shape id="_x0000_s1067" type="#_x0000_t75" style="position:absolute;width:7372;height:13608;visibility:visible;mso-wrap-style:square">
                        <v:fill o:detectmouseclick="t"/>
                        <v:path o:connecttype="none"/>
                      </v:shape>
                      <v:rect id="Rectangle 83" o:spid="_x0000_s1068"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" filled="f" stroked="f">
                        <v:textbox style="mso-fit-shape-to-text:t" inset="0,0,0,0">
                          <w:txbxContent>
                            <w:p w14:paraId="524F7155" w14:textId="77777777" w:rsidR="00572F68" w:rsidRPr="00B074A0" w:rsidRDefault="00572F68" w:rsidP="00572F68">
                              <w:pPr>
                                <w:rPr>
                                  <w:sz w:val="32"/>
                                  <w:szCs w:val="32"/>
                                </w:rPr>
                              </w:pPr>
                              <w:r w:rsidRPr="00B074A0">
                                <w:rPr>
                                  <w:rFonts w:ascii="Symbol" w:hAnsi="Symbol" w:cs="Symbol"/>
                                  <w:color w:val="000000"/>
                                  <w:sz w:val="32"/>
                                  <w:szCs w:val="32"/>
                                </w:rPr>
                                <w:t></w:t>
                              </w:r>
                            </w:p>
                          </w:txbxContent>
                        </v:textbox>
                      </v:rect>
                      <v:rect id="Rectangle 84" o:spid="_x0000_s1069"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" filled="f" stroked="f">
                        <v:textbox style="mso-fit-shape-to-text:t" inset="0,0,0,0">
                          <w:txbxContent>
                            <w:p w14:paraId="4CBBB6AD" w14:textId="77777777" w:rsidR="00572F68" w:rsidRDefault="00572F68" w:rsidP="00572F68">
                              <w:r>
                                <w:rPr>
                                  <w:rFonts w:ascii="Symbol" w:hAnsi="Symbol" w:cs="Symbol"/>
                                  <w:color w:val="000000"/>
                                </w:rPr>
                                <w:t></w:t>
                              </w:r>
                            </w:p>
                          </w:txbxContent>
                        </v:textbox>
                      </v:rect>
                      <v:rect id="Rectangle 85" o:spid="_x0000_s1070"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" filled="f" stroked="f">
                        <v:textbox style="mso-fit-shape-to-text:t" inset="0,0,0,0">
                          <w:txbxContent>
                            <w:p w14:paraId="585BDACC" w14:textId="77777777" w:rsidR="00572F68" w:rsidRPr="00B34B0A" w:rsidRDefault="00572F68" w:rsidP="00572F68">
                              <w:pPr>
                                <w:rPr>
                                  <w:b/>
                                </w:rPr>
                              </w:pPr>
                              <w:r w:rsidRPr="00B34B0A">
                                <w:rPr>
                                  <w:b/>
                                  <w:i/>
                                  <w:iCs/>
                                  <w:color w:val="000000"/>
                                </w:rPr>
                                <w:t>resources</w:t>
                              </w:r>
                            </w:p>
                          </w:txbxContent>
                        </v:textbox>
                      </v:rect>
                      <v:rect id="Rectangle 86" o:spid="_x0000_s1071"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" filled="f" stroked="f">
                        <v:textbox style="mso-fit-shape-to-text:t" inset="0,0,0,0">
                          <w:txbxContent>
                            <w:p w14:paraId="56E596AE" w14:textId="77777777" w:rsidR="00572F68" w:rsidRPr="00B34B0A" w:rsidRDefault="00572F68" w:rsidP="00572F68">
                              <w:pPr>
                                <w:rPr>
                                  <w:b/>
                                </w:rPr>
                              </w:pPr>
                              <w:r w:rsidRPr="00B34B0A">
                                <w:rPr>
                                  <w:b/>
                                  <w:i/>
                                  <w:iCs/>
                                  <w:color w:val="000000"/>
                                </w:rPr>
                                <w:t>load</w:t>
                              </w:r>
                            </w:p>
                          </w:txbxContent>
                        </v:textbox>
                      </v:rect>
                      <v:rect id="Rectangle 87" o:spid="_x0000_s1072"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" filled="f" stroked="f">
                        <v:textbox style="mso-fit-shape-to-text:t" inset="0,0,0,0">
                          <w:txbxContent>
                            <w:p w14:paraId="40D2717E" w14:textId="77777777" w:rsidR="00572F68" w:rsidRPr="00B34B0A" w:rsidRDefault="00572F68" w:rsidP="00572F68">
                              <w:pPr>
                                <w:rPr>
                                  <w:b/>
                                </w:rPr>
                              </w:pPr>
                              <w:r w:rsidRPr="00B34B0A">
                                <w:rPr>
                                  <w:b/>
                                  <w:i/>
                                  <w:iCs/>
                                  <w:color w:val="000000"/>
                                </w:rPr>
                                <w:t>online</w:t>
                              </w:r>
                            </w:p>
                          </w:txbxContent>
                        </v:textbox>
                      </v:rect>
                      <v:rect id="Rectangle 88" o:spid="_x0000_s1073"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" filled="f" stroked="f">
                        <v:textbox style="mso-fit-shape-to-text:t" inset="0,0,0,0">
                          <w:txbxContent>
                            <w:p w14:paraId="6458D845" w14:textId="77777777" w:rsidR="00572F68" w:rsidRPr="00B34B0A" w:rsidRDefault="00572F68" w:rsidP="00572F68">
                              <w:pPr>
                                <w:rPr>
                                  <w:b/>
                                </w:rPr>
                              </w:pPr>
                              <w:r w:rsidRPr="00B34B0A">
                                <w:rPr>
                                  <w:b/>
                                  <w:i/>
                                  <w:iCs/>
                                  <w:color w:val="000000"/>
                                </w:rPr>
                                <w:t>All</w:t>
                              </w:r>
                            </w:p>
                          </w:txbxContent>
                        </v:textbox>
                      </v:rect>
                      <v:rect id="Rectangle 89" o:spid="_x0000_s1074"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" filled="f" stroked="f">
                        <v:textbox style="mso-fit-shape-to-text:t" inset="0,0,0,0">
                          <w:txbxContent>
                            <w:p w14:paraId="3F6DC5AE" w14:textId="77777777" w:rsidR="00572F68" w:rsidRPr="00B34B0A" w:rsidRDefault="00572F68" w:rsidP="00572F68">
                              <w:pPr>
                                <w:rPr>
                                  <w:b/>
                                </w:rPr>
                              </w:pPr>
                              <w:r w:rsidRPr="00B34B0A">
                                <w:rPr>
                                  <w:b/>
                                  <w:i/>
                                  <w:iCs/>
                                  <w:color w:val="000000"/>
                                </w:rPr>
                                <w:t>resource</w:t>
                              </w:r>
                            </w:p>
                          </w:txbxContent>
                        </v:textbox>
                      </v:rect>
                      <v:rect id="Rectangle 90" o:spid="_x0000_s1075"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" filled="f" stroked="f">
                        <v:textbox style="mso-fit-shape-to-text:t" inset="0,0,0,0">
                          <w:txbxContent>
                            <w:p w14:paraId="71456C4A" w14:textId="77777777" w:rsidR="00572F68" w:rsidRPr="00B34B0A" w:rsidRDefault="00572F68" w:rsidP="00572F68">
                              <w:pPr>
                                <w:rPr>
                                  <w:b/>
                                </w:rPr>
                              </w:pPr>
                              <w:r w:rsidRPr="00B34B0A">
                                <w:rPr>
                                  <w:b/>
                                  <w:i/>
                                  <w:iCs/>
                                  <w:color w:val="000000"/>
                                </w:rPr>
                                <w:t>load</w:t>
                              </w:r>
                            </w:p>
                          </w:txbxContent>
                        </v:textbox>
                      </v:rect>
                      <v:rect id="Rectangle 91" o:spid="_x0000_s1076"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" filled="f" stroked="f">
                        <v:textbox style="mso-fit-shape-to-text:t" inset="0,0,0,0">
                          <w:txbxContent>
                            <w:p w14:paraId="0F58490C" w14:textId="77777777" w:rsidR="00572F68" w:rsidRPr="00B34B0A" w:rsidRDefault="00572F68" w:rsidP="00572F68">
                              <w:pPr>
                                <w:rPr>
                                  <w:b/>
                                </w:rPr>
                              </w:pPr>
                              <w:r w:rsidRPr="00B34B0A">
                                <w:rPr>
                                  <w:b/>
                                  <w:i/>
                                  <w:iCs/>
                                  <w:color w:val="000000"/>
                                </w:rPr>
                                <w:t>online</w:t>
                              </w:r>
                            </w:p>
                          </w:txbxContent>
                        </v:textbox>
                      </v:rect>
                      <v:rect id="Rectangle 92" o:spid="_x0000_s1077"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" filled="f" stroked="f">
                        <v:textbox style="mso-fit-shape-to-text:t" inset="0,0,0,0">
                          <w:txbxContent>
                            <w:p w14:paraId="48F71612" w14:textId="77777777" w:rsidR="00572F68" w:rsidRPr="00B34B0A" w:rsidRDefault="00572F68" w:rsidP="00572F68">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5</w:t>
            </w:r>
            <w:r w:rsidRPr="00B94D00">
              <w:rPr>
                <w:rFonts w:eastAsia="Times New Roman"/>
                <w:b/>
                <w:position w:val="30"/>
                <w:sz w:val="20"/>
                <w:szCs w:val="20"/>
              </w:rPr>
              <w:t xml:space="preserve"> =</w:t>
            </w:r>
            <w:r w:rsidRPr="00B94D00">
              <w:rPr>
                <w:rFonts w:eastAsia="Times New Roman"/>
                <w:b/>
                <w:position w:val="30"/>
                <w:sz w:val="20"/>
                <w:szCs w:val="20"/>
              </w:rPr>
              <w:tab/>
              <w:t>Min(Max((LRDF_1*Actual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LRDF_1 * Actual Net Telemetered Consumption)) from all CLRs active in SCED and qualified for Regulation Service and/or RRS with an Ancillary Service Resource award</w:t>
            </w:r>
          </w:p>
          <w:p w14:paraId="3FC0100C" w14:textId="77777777" w:rsidR="00572F68" w:rsidRPr="00B94D00" w:rsidRDefault="00572F68" w:rsidP="005C0B53">
            <w:pPr>
              <w:tabs>
                <w:tab w:val="left" w:pos="1080"/>
              </w:tabs>
              <w:spacing w:after="60"/>
              <w:rPr>
                <w:rFonts w:eastAsia="Times New Roman"/>
                <w:iCs/>
                <w:sz w:val="20"/>
                <w:szCs w:val="20"/>
              </w:rPr>
            </w:pPr>
          </w:p>
        </w:tc>
      </w:tr>
    </w:tbl>
    <w:p w14:paraId="67B55C88" w14:textId="77777777" w:rsidR="00572F68" w:rsidRPr="00B94D00" w:rsidRDefault="00572F68" w:rsidP="00572F68">
      <w:pPr>
        <w:tabs>
          <w:tab w:val="left" w:pos="2160"/>
        </w:tabs>
        <w:ind w:left="2160" w:hanging="2160"/>
        <w:rPr>
          <w:rFonts w:eastAsia="Times New Roman"/>
          <w:b/>
          <w:position w:val="30"/>
          <w:sz w:val="20"/>
          <w:szCs w:val="20"/>
        </w:rPr>
      </w:pPr>
    </w:p>
    <w:p w14:paraId="33ABB3E9" w14:textId="77777777" w:rsidR="00572F68" w:rsidRPr="00B94D00" w:rsidRDefault="00572F68" w:rsidP="00572F68">
      <w:pPr>
        <w:tabs>
          <w:tab w:val="left" w:pos="2160"/>
        </w:tabs>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62848" behindDoc="0" locked="0" layoutInCell="1" allowOverlap="1" wp14:anchorId="785C5BAE" wp14:editId="0A361BD3">
                <wp:simplePos x="0" y="0"/>
                <wp:positionH relativeFrom="column">
                  <wp:posOffset>520526</wp:posOffset>
                </wp:positionH>
                <wp:positionV relativeFrom="paragraph">
                  <wp:posOffset>-95885</wp:posOffset>
                </wp:positionV>
                <wp:extent cx="737870" cy="1338580"/>
                <wp:effectExtent l="0" t="2540" r="0" b="1905"/>
                <wp:wrapNone/>
                <wp:docPr id="1854076132"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8040272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679AB" w14:textId="77777777" w:rsidR="00572F68" w:rsidRPr="00B074A0" w:rsidRDefault="00572F68" w:rsidP="00572F6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62125897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679C0"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163129810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9926B" w14:textId="77777777" w:rsidR="00572F68" w:rsidRPr="00B34B0A" w:rsidRDefault="00572F68" w:rsidP="00572F68">
                              <w:pPr>
                                <w:rPr>
                                  <w:b/>
                                </w:rPr>
                              </w:pPr>
                              <w:r w:rsidRPr="00B34B0A">
                                <w:rPr>
                                  <w:b/>
                                  <w:i/>
                                  <w:iCs/>
                                  <w:color w:val="000000"/>
                                </w:rPr>
                                <w:t>resources</w:t>
                              </w:r>
                            </w:p>
                          </w:txbxContent>
                        </wps:txbx>
                        <wps:bodyPr rot="0" vert="horz" wrap="none" lIns="0" tIns="0" rIns="0" bIns="0" anchor="t" anchorCtr="0" upright="1">
                          <a:spAutoFit/>
                        </wps:bodyPr>
                      </wps:wsp>
                      <wps:wsp>
                        <wps:cNvPr id="90554854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32DA48"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49925210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ECB39A"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1839487233"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B304AC" w14:textId="77777777" w:rsidR="00572F68" w:rsidRPr="00B34B0A" w:rsidRDefault="00572F68" w:rsidP="00572F68">
                              <w:pPr>
                                <w:rPr>
                                  <w:b/>
                                </w:rPr>
                              </w:pPr>
                              <w:r w:rsidRPr="00B34B0A">
                                <w:rPr>
                                  <w:b/>
                                  <w:i/>
                                  <w:iCs/>
                                  <w:color w:val="000000"/>
                                </w:rPr>
                                <w:t>All</w:t>
                              </w:r>
                            </w:p>
                          </w:txbxContent>
                        </wps:txbx>
                        <wps:bodyPr rot="0" vert="horz" wrap="square" lIns="0" tIns="0" rIns="0" bIns="0" anchor="t" anchorCtr="0" upright="1">
                          <a:spAutoFit/>
                        </wps:bodyPr>
                      </wps:wsp>
                      <wps:wsp>
                        <wps:cNvPr id="19022185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C6F95A" w14:textId="77777777" w:rsidR="00572F68" w:rsidRPr="00B34B0A" w:rsidRDefault="00572F68" w:rsidP="00572F68">
                              <w:pPr>
                                <w:rPr>
                                  <w:b/>
                                </w:rPr>
                              </w:pPr>
                              <w:r w:rsidRPr="00B34B0A">
                                <w:rPr>
                                  <w:b/>
                                  <w:i/>
                                  <w:iCs/>
                                  <w:color w:val="000000"/>
                                </w:rPr>
                                <w:t>resource</w:t>
                              </w:r>
                            </w:p>
                          </w:txbxContent>
                        </wps:txbx>
                        <wps:bodyPr rot="0" vert="horz" wrap="none" lIns="0" tIns="0" rIns="0" bIns="0" anchor="t" anchorCtr="0" upright="1">
                          <a:spAutoFit/>
                        </wps:bodyPr>
                      </wps:wsp>
                      <wps:wsp>
                        <wps:cNvPr id="100164541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8B462"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67662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CE068"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106506113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09B039" w14:textId="77777777" w:rsidR="00572F68" w:rsidRPr="00B34B0A" w:rsidRDefault="00572F68" w:rsidP="00572F6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85C5BAE" id="Canvas 80" o:spid="_x0000_s1078" editas="canvas" style="position:absolute;left:0;text-align:left;margin-left:41pt;margin-top:-7.55pt;width:58.1pt;height:105.4pt;z-index:25166284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">
                <v:shape id="_x0000_s1079" type="#_x0000_t75" style="position:absolute;width:7378;height:13385;visibility:visible;mso-wrap-style:square">
                  <v:fill o:detectmouseclick="t"/>
                  <v:path o:connecttype="none"/>
                </v:shape>
                <v:rect id="Rectangle 95" o:spid="_x0000_s1080"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" filled="f" stroked="f">
                  <v:textbox style="mso-fit-shape-to-text:t" inset="0,0,0,0">
                    <w:txbxContent>
                      <w:p w14:paraId="4A1679AB" w14:textId="77777777" w:rsidR="00572F68" w:rsidRPr="00B074A0" w:rsidRDefault="00572F68" w:rsidP="00572F68">
                        <w:pPr>
                          <w:rPr>
                            <w:sz w:val="32"/>
                            <w:szCs w:val="32"/>
                          </w:rPr>
                        </w:pPr>
                        <w:r w:rsidRPr="00B074A0">
                          <w:rPr>
                            <w:rFonts w:ascii="Symbol" w:hAnsi="Symbol" w:cs="Symbol"/>
                            <w:color w:val="000000"/>
                            <w:sz w:val="32"/>
                            <w:szCs w:val="32"/>
                          </w:rPr>
                          <w:t></w:t>
                        </w:r>
                      </w:p>
                    </w:txbxContent>
                  </v:textbox>
                </v:rect>
                <v:rect id="Rectangle 96" o:spid="_x0000_s1081"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" filled="f" stroked="f">
                  <v:textbox style="mso-fit-shape-to-text:t" inset="0,0,0,0">
                    <w:txbxContent>
                      <w:p w14:paraId="5B4679C0" w14:textId="77777777" w:rsidR="00572F68" w:rsidRDefault="00572F68" w:rsidP="00572F68">
                        <w:r>
                          <w:rPr>
                            <w:rFonts w:ascii="Symbol" w:hAnsi="Symbol" w:cs="Symbol"/>
                            <w:color w:val="000000"/>
                          </w:rPr>
                          <w:t></w:t>
                        </w:r>
                      </w:p>
                    </w:txbxContent>
                  </v:textbox>
                </v:rect>
                <v:rect id="Rectangle 97" o:spid="_x0000_s1082"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" filled="f" stroked="f">
                  <v:textbox style="mso-fit-shape-to-text:t" inset="0,0,0,0">
                    <w:txbxContent>
                      <w:p w14:paraId="39B9926B" w14:textId="77777777" w:rsidR="00572F68" w:rsidRPr="00B34B0A" w:rsidRDefault="00572F68" w:rsidP="00572F68">
                        <w:pPr>
                          <w:rPr>
                            <w:b/>
                          </w:rPr>
                        </w:pPr>
                        <w:r w:rsidRPr="00B34B0A">
                          <w:rPr>
                            <w:b/>
                            <w:i/>
                            <w:iCs/>
                            <w:color w:val="000000"/>
                          </w:rPr>
                          <w:t>resources</w:t>
                        </w:r>
                      </w:p>
                    </w:txbxContent>
                  </v:textbox>
                </v:rect>
                <v:rect id="Rectangle 98" o:spid="_x0000_s1083"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" filled="f" stroked="f">
                  <v:textbox style="mso-fit-shape-to-text:t" inset="0,0,0,0">
                    <w:txbxContent>
                      <w:p w14:paraId="1F32DA48" w14:textId="77777777" w:rsidR="00572F68" w:rsidRPr="00B34B0A" w:rsidRDefault="00572F68" w:rsidP="00572F68">
                        <w:pPr>
                          <w:rPr>
                            <w:b/>
                          </w:rPr>
                        </w:pPr>
                        <w:r w:rsidRPr="00B34B0A">
                          <w:rPr>
                            <w:b/>
                            <w:i/>
                            <w:iCs/>
                            <w:color w:val="000000"/>
                          </w:rPr>
                          <w:t>load</w:t>
                        </w:r>
                      </w:p>
                    </w:txbxContent>
                  </v:textbox>
                </v:rect>
                <v:rect id="Rectangle 99" o:spid="_x0000_s1084"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" filled="f" stroked="f">
                  <v:textbox style="mso-fit-shape-to-text:t" inset="0,0,0,0">
                    <w:txbxContent>
                      <w:p w14:paraId="7CECB39A" w14:textId="77777777" w:rsidR="00572F68" w:rsidRPr="00B34B0A" w:rsidRDefault="00572F68" w:rsidP="00572F68">
                        <w:pPr>
                          <w:rPr>
                            <w:b/>
                          </w:rPr>
                        </w:pPr>
                        <w:r w:rsidRPr="00B34B0A">
                          <w:rPr>
                            <w:b/>
                            <w:i/>
                            <w:iCs/>
                            <w:color w:val="000000"/>
                          </w:rPr>
                          <w:t>online</w:t>
                        </w:r>
                      </w:p>
                    </w:txbxContent>
                  </v:textbox>
                </v:rect>
                <v:rect id="Rectangle 100" o:spid="_x0000_s1085"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" filled="f" stroked="f">
                  <v:textbox style="mso-fit-shape-to-text:t" inset="0,0,0,0">
                    <w:txbxContent>
                      <w:p w14:paraId="1FB304AC" w14:textId="77777777" w:rsidR="00572F68" w:rsidRPr="00B34B0A" w:rsidRDefault="00572F68" w:rsidP="00572F68">
                        <w:pPr>
                          <w:rPr>
                            <w:b/>
                          </w:rPr>
                        </w:pPr>
                        <w:r w:rsidRPr="00B34B0A">
                          <w:rPr>
                            <w:b/>
                            <w:i/>
                            <w:iCs/>
                            <w:color w:val="000000"/>
                          </w:rPr>
                          <w:t>All</w:t>
                        </w:r>
                      </w:p>
                    </w:txbxContent>
                  </v:textbox>
                </v:rect>
                <v:rect id="Rectangle 101" o:spid="_x0000_s1086"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" filled="f" stroked="f">
                  <v:textbox style="mso-fit-shape-to-text:t" inset="0,0,0,0">
                    <w:txbxContent>
                      <w:p w14:paraId="31C6F95A" w14:textId="77777777" w:rsidR="00572F68" w:rsidRPr="00B34B0A" w:rsidRDefault="00572F68" w:rsidP="00572F68">
                        <w:pPr>
                          <w:rPr>
                            <w:b/>
                          </w:rPr>
                        </w:pPr>
                        <w:r w:rsidRPr="00B34B0A">
                          <w:rPr>
                            <w:b/>
                            <w:i/>
                            <w:iCs/>
                            <w:color w:val="000000"/>
                          </w:rPr>
                          <w:t>resource</w:t>
                        </w:r>
                      </w:p>
                    </w:txbxContent>
                  </v:textbox>
                </v:rect>
                <v:rect id="Rectangle 102" o:spid="_x0000_s1087"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" filled="f" stroked="f">
                  <v:textbox style="mso-fit-shape-to-text:t" inset="0,0,0,0">
                    <w:txbxContent>
                      <w:p w14:paraId="3958B462" w14:textId="77777777" w:rsidR="00572F68" w:rsidRPr="00B34B0A" w:rsidRDefault="00572F68" w:rsidP="00572F68">
                        <w:pPr>
                          <w:rPr>
                            <w:b/>
                          </w:rPr>
                        </w:pPr>
                        <w:r w:rsidRPr="00B34B0A">
                          <w:rPr>
                            <w:b/>
                            <w:i/>
                            <w:iCs/>
                            <w:color w:val="000000"/>
                          </w:rPr>
                          <w:t>load</w:t>
                        </w:r>
                      </w:p>
                    </w:txbxContent>
                  </v:textbox>
                </v:rect>
                <v:rect id="Rectangle 103" o:spid="_x0000_s1088"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" filled="f" stroked="f">
                  <v:textbox style="mso-fit-shape-to-text:t" inset="0,0,0,0">
                    <w:txbxContent>
                      <w:p w14:paraId="1B0CE068" w14:textId="77777777" w:rsidR="00572F68" w:rsidRPr="00B34B0A" w:rsidRDefault="00572F68" w:rsidP="00572F68">
                        <w:pPr>
                          <w:rPr>
                            <w:b/>
                          </w:rPr>
                        </w:pPr>
                        <w:r w:rsidRPr="00B34B0A">
                          <w:rPr>
                            <w:b/>
                            <w:i/>
                            <w:iCs/>
                            <w:color w:val="000000"/>
                          </w:rPr>
                          <w:t>online</w:t>
                        </w:r>
                      </w:p>
                    </w:txbxContent>
                  </v:textbox>
                </v:rect>
                <v:rect id="Rectangle 104" o:spid="_x0000_s1089"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" filled="f" stroked="f">
                  <v:textbox style="mso-fit-shape-to-text:t" inset="0,0,0,0">
                    <w:txbxContent>
                      <w:p w14:paraId="5809B039" w14:textId="77777777" w:rsidR="00572F68" w:rsidRPr="00B34B0A" w:rsidRDefault="00572F68" w:rsidP="00572F68">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6</w:t>
      </w:r>
      <w:r w:rsidRPr="00B94D00">
        <w:rPr>
          <w:rFonts w:eastAsia="Times New Roman"/>
          <w:b/>
          <w:position w:val="30"/>
          <w:sz w:val="20"/>
          <w:szCs w:val="20"/>
        </w:rPr>
        <w:t xml:space="preserve"> =</w:t>
      </w:r>
      <w:r w:rsidRPr="00B94D00">
        <w:rPr>
          <w:rFonts w:eastAsia="Times New Roman"/>
          <w:b/>
          <w:position w:val="30"/>
          <w:sz w:val="20"/>
          <w:szCs w:val="20"/>
        </w:rPr>
        <w:tab/>
        <w:t>Min(Max((LRDF_2 * 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LRDF_2 * Actual Net Telemetered Consumption)) from all CLRs active in SCED without an Ancillary Service Resource award</w:t>
      </w:r>
    </w:p>
    <w:p w14:paraId="5D21B7B3" w14:textId="77777777" w:rsidR="00572F68" w:rsidRPr="00B94D00" w:rsidRDefault="00572F68" w:rsidP="00572F68">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572F68" w:rsidRPr="00B94D00" w14:paraId="2F505F91" w14:textId="77777777" w:rsidTr="005C0B53">
        <w:trPr>
          <w:trHeight w:val="206"/>
        </w:trPr>
        <w:tc>
          <w:tcPr>
            <w:tcW w:w="9350" w:type="dxa"/>
            <w:shd w:val="pct12" w:color="auto" w:fill="auto"/>
          </w:tcPr>
          <w:p w14:paraId="719147DC" w14:textId="77777777" w:rsidR="00572F68" w:rsidRPr="00B94D00" w:rsidRDefault="00572F68" w:rsidP="005C0B53">
            <w:pPr>
              <w:spacing w:before="120" w:after="240"/>
              <w:rPr>
                <w:rFonts w:eastAsia="Times New Roman"/>
                <w:b/>
                <w:i/>
                <w:iCs/>
              </w:rPr>
            </w:pPr>
            <w:r w:rsidRPr="00B94D00">
              <w:rPr>
                <w:rFonts w:eastAsia="Times New Roman"/>
                <w:b/>
                <w:i/>
                <w:iCs/>
              </w:rPr>
              <w:t>[NPRR1244:  Replace the formula “PRC</w:t>
            </w:r>
            <w:r w:rsidRPr="00B94D00">
              <w:rPr>
                <w:rFonts w:eastAsia="Times New Roman"/>
                <w:b/>
                <w:i/>
                <w:iCs/>
                <w:vertAlign w:val="subscript"/>
              </w:rPr>
              <w:t>6</w:t>
            </w:r>
            <w:r w:rsidRPr="00B94D00">
              <w:rPr>
                <w:rFonts w:eastAsia="Times New Roman"/>
                <w:b/>
                <w:i/>
                <w:iCs/>
              </w:rPr>
              <w:t>” above with the following upon system implementation:]</w:t>
            </w:r>
          </w:p>
          <w:p w14:paraId="6D7EAA18" w14:textId="77777777" w:rsidR="00572F68" w:rsidRPr="00B94D00" w:rsidRDefault="00572F68" w:rsidP="005C0B53">
            <w:pPr>
              <w:tabs>
                <w:tab w:val="left" w:pos="2160"/>
              </w:tabs>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68992" behindDoc="0" locked="0" layoutInCell="1" allowOverlap="1" wp14:anchorId="58D619A2" wp14:editId="28A24D98">
                      <wp:simplePos x="0" y="0"/>
                      <wp:positionH relativeFrom="column">
                        <wp:posOffset>520526</wp:posOffset>
                      </wp:positionH>
                      <wp:positionV relativeFrom="paragraph">
                        <wp:posOffset>-95885</wp:posOffset>
                      </wp:positionV>
                      <wp:extent cx="737870" cy="1338580"/>
                      <wp:effectExtent l="0" t="2540" r="0" b="1905"/>
                      <wp:wrapNone/>
                      <wp:docPr id="120731646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7695788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BA6EA0" w14:textId="77777777" w:rsidR="00572F68" w:rsidRPr="00B074A0" w:rsidRDefault="00572F68" w:rsidP="00572F68">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934221520"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32A387"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259781581"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B83CBF" w14:textId="77777777" w:rsidR="00572F68" w:rsidRPr="00B34B0A" w:rsidRDefault="00572F68" w:rsidP="00572F68">
                                    <w:pPr>
                                      <w:rPr>
                                        <w:b/>
                                      </w:rPr>
                                    </w:pPr>
                                    <w:r w:rsidRPr="00B34B0A">
                                      <w:rPr>
                                        <w:b/>
                                        <w:i/>
                                        <w:iCs/>
                                        <w:color w:val="000000"/>
                                      </w:rPr>
                                      <w:t>resources</w:t>
                                    </w:r>
                                  </w:p>
                                </w:txbxContent>
                              </wps:txbx>
                              <wps:bodyPr rot="0" vert="horz" wrap="none" lIns="0" tIns="0" rIns="0" bIns="0" anchor="t" anchorCtr="0" upright="1">
                                <a:spAutoFit/>
                              </wps:bodyPr>
                            </wps:wsp>
                            <wps:wsp>
                              <wps:cNvPr id="719879981"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FF48E6"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108677244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9C6D69"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156704322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1DFE0E" w14:textId="77777777" w:rsidR="00572F68" w:rsidRPr="00B34B0A" w:rsidRDefault="00572F68" w:rsidP="00572F68">
                                    <w:pPr>
                                      <w:rPr>
                                        <w:b/>
                                      </w:rPr>
                                    </w:pPr>
                                    <w:r w:rsidRPr="00B34B0A">
                                      <w:rPr>
                                        <w:b/>
                                        <w:i/>
                                        <w:iCs/>
                                        <w:color w:val="000000"/>
                                      </w:rPr>
                                      <w:t>All</w:t>
                                    </w:r>
                                  </w:p>
                                </w:txbxContent>
                              </wps:txbx>
                              <wps:bodyPr rot="0" vert="horz" wrap="square" lIns="0" tIns="0" rIns="0" bIns="0" anchor="t" anchorCtr="0" upright="1">
                                <a:spAutoFit/>
                              </wps:bodyPr>
                            </wps:wsp>
                            <wps:wsp>
                              <wps:cNvPr id="102787979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A83FAC" w14:textId="77777777" w:rsidR="00572F68" w:rsidRPr="00B34B0A" w:rsidRDefault="00572F68" w:rsidP="00572F68">
                                    <w:pPr>
                                      <w:rPr>
                                        <w:b/>
                                      </w:rPr>
                                    </w:pPr>
                                    <w:r w:rsidRPr="00B34B0A">
                                      <w:rPr>
                                        <w:b/>
                                        <w:i/>
                                        <w:iCs/>
                                        <w:color w:val="000000"/>
                                      </w:rPr>
                                      <w:t>resource</w:t>
                                    </w:r>
                                  </w:p>
                                </w:txbxContent>
                              </wps:txbx>
                              <wps:bodyPr rot="0" vert="horz" wrap="none" lIns="0" tIns="0" rIns="0" bIns="0" anchor="t" anchorCtr="0" upright="1">
                                <a:spAutoFit/>
                              </wps:bodyPr>
                            </wps:wsp>
                            <wps:wsp>
                              <wps:cNvPr id="1835690747"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9F6222" w14:textId="77777777" w:rsidR="00572F68" w:rsidRPr="00B34B0A" w:rsidRDefault="00572F68" w:rsidP="00572F68">
                                    <w:pPr>
                                      <w:rPr>
                                        <w:b/>
                                      </w:rPr>
                                    </w:pPr>
                                    <w:r w:rsidRPr="00B34B0A">
                                      <w:rPr>
                                        <w:b/>
                                        <w:i/>
                                        <w:iCs/>
                                        <w:color w:val="000000"/>
                                      </w:rPr>
                                      <w:t>load</w:t>
                                    </w:r>
                                  </w:p>
                                </w:txbxContent>
                              </wps:txbx>
                              <wps:bodyPr rot="0" vert="horz" wrap="none" lIns="0" tIns="0" rIns="0" bIns="0" anchor="t" anchorCtr="0" upright="1">
                                <a:spAutoFit/>
                              </wps:bodyPr>
                            </wps:wsp>
                            <wps:wsp>
                              <wps:cNvPr id="1814052275"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84721D"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7217821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1AB27B" w14:textId="77777777" w:rsidR="00572F68" w:rsidRPr="00B34B0A" w:rsidRDefault="00572F68" w:rsidP="00572F6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8D619A2" id="_x0000_s1090" editas="canvas" style="position:absolute;left:0;text-align:left;margin-left:41pt;margin-top:-7.55pt;width:58.1pt;height:105.4pt;z-index:251668992"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">
                      <v:shape id="_x0000_s1091" type="#_x0000_t75" style="position:absolute;width:7378;height:13385;visibility:visible;mso-wrap-style:square">
                        <v:fill o:detectmouseclick="t"/>
                        <v:path o:connecttype="none"/>
                      </v:shape>
                      <v:rect id="Rectangle 95" o:spid="_x0000_s109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" filled="f" stroked="f">
                        <v:textbox style="mso-fit-shape-to-text:t" inset="0,0,0,0">
                          <w:txbxContent>
                            <w:p w14:paraId="06BA6EA0" w14:textId="77777777" w:rsidR="00572F68" w:rsidRPr="00B074A0" w:rsidRDefault="00572F68" w:rsidP="00572F68">
                              <w:pPr>
                                <w:rPr>
                                  <w:sz w:val="32"/>
                                  <w:szCs w:val="32"/>
                                </w:rPr>
                              </w:pPr>
                              <w:r w:rsidRPr="00B074A0">
                                <w:rPr>
                                  <w:rFonts w:ascii="Symbol" w:hAnsi="Symbol" w:cs="Symbol"/>
                                  <w:color w:val="000000"/>
                                  <w:sz w:val="32"/>
                                  <w:szCs w:val="32"/>
                                </w:rPr>
                                <w:t></w:t>
                              </w:r>
                            </w:p>
                          </w:txbxContent>
                        </v:textbox>
                      </v:rect>
                      <v:rect id="Rectangle 96" o:spid="_x0000_s109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" filled="f" stroked="f">
                        <v:textbox style="mso-fit-shape-to-text:t" inset="0,0,0,0">
                          <w:txbxContent>
                            <w:p w14:paraId="3932A387" w14:textId="77777777" w:rsidR="00572F68" w:rsidRDefault="00572F68" w:rsidP="00572F68">
                              <w:r>
                                <w:rPr>
                                  <w:rFonts w:ascii="Symbol" w:hAnsi="Symbol" w:cs="Symbol"/>
                                  <w:color w:val="000000"/>
                                </w:rPr>
                                <w:t></w:t>
                              </w:r>
                            </w:p>
                          </w:txbxContent>
                        </v:textbox>
                      </v:rect>
                      <v:rect id="Rectangle 97" o:spid="_x0000_s109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" filled="f" stroked="f">
                        <v:textbox style="mso-fit-shape-to-text:t" inset="0,0,0,0">
                          <w:txbxContent>
                            <w:p w14:paraId="66B83CBF" w14:textId="77777777" w:rsidR="00572F68" w:rsidRPr="00B34B0A" w:rsidRDefault="00572F68" w:rsidP="00572F68">
                              <w:pPr>
                                <w:rPr>
                                  <w:b/>
                                </w:rPr>
                              </w:pPr>
                              <w:r w:rsidRPr="00B34B0A">
                                <w:rPr>
                                  <w:b/>
                                  <w:i/>
                                  <w:iCs/>
                                  <w:color w:val="000000"/>
                                </w:rPr>
                                <w:t>resources</w:t>
                              </w:r>
                            </w:p>
                          </w:txbxContent>
                        </v:textbox>
                      </v:rect>
                      <v:rect id="Rectangle 98" o:spid="_x0000_s109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" filled="f" stroked="f">
                        <v:textbox style="mso-fit-shape-to-text:t" inset="0,0,0,0">
                          <w:txbxContent>
                            <w:p w14:paraId="44FF48E6" w14:textId="77777777" w:rsidR="00572F68" w:rsidRPr="00B34B0A" w:rsidRDefault="00572F68" w:rsidP="00572F68">
                              <w:pPr>
                                <w:rPr>
                                  <w:b/>
                                </w:rPr>
                              </w:pPr>
                              <w:r w:rsidRPr="00B34B0A">
                                <w:rPr>
                                  <w:b/>
                                  <w:i/>
                                  <w:iCs/>
                                  <w:color w:val="000000"/>
                                </w:rPr>
                                <w:t>load</w:t>
                              </w:r>
                            </w:p>
                          </w:txbxContent>
                        </v:textbox>
                      </v:rect>
                      <v:rect id="Rectangle 99" o:spid="_x0000_s109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" filled="f" stroked="f">
                        <v:textbox style="mso-fit-shape-to-text:t" inset="0,0,0,0">
                          <w:txbxContent>
                            <w:p w14:paraId="109C6D69" w14:textId="77777777" w:rsidR="00572F68" w:rsidRPr="00B34B0A" w:rsidRDefault="00572F68" w:rsidP="00572F68">
                              <w:pPr>
                                <w:rPr>
                                  <w:b/>
                                </w:rPr>
                              </w:pPr>
                              <w:r w:rsidRPr="00B34B0A">
                                <w:rPr>
                                  <w:b/>
                                  <w:i/>
                                  <w:iCs/>
                                  <w:color w:val="000000"/>
                                </w:rPr>
                                <w:t>online</w:t>
                              </w:r>
                            </w:p>
                          </w:txbxContent>
                        </v:textbox>
                      </v:rect>
                      <v:rect id="Rectangle 100" o:spid="_x0000_s109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" filled="f" stroked="f">
                        <v:textbox style="mso-fit-shape-to-text:t" inset="0,0,0,0">
                          <w:txbxContent>
                            <w:p w14:paraId="5C1DFE0E" w14:textId="77777777" w:rsidR="00572F68" w:rsidRPr="00B34B0A" w:rsidRDefault="00572F68" w:rsidP="00572F68">
                              <w:pPr>
                                <w:rPr>
                                  <w:b/>
                                </w:rPr>
                              </w:pPr>
                              <w:r w:rsidRPr="00B34B0A">
                                <w:rPr>
                                  <w:b/>
                                  <w:i/>
                                  <w:iCs/>
                                  <w:color w:val="000000"/>
                                </w:rPr>
                                <w:t>All</w:t>
                              </w:r>
                            </w:p>
                          </w:txbxContent>
                        </v:textbox>
                      </v:rect>
                      <v:rect id="Rectangle 101" o:spid="_x0000_s109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" filled="f" stroked="f">
                        <v:textbox style="mso-fit-shape-to-text:t" inset="0,0,0,0">
                          <w:txbxContent>
                            <w:p w14:paraId="05A83FAC" w14:textId="77777777" w:rsidR="00572F68" w:rsidRPr="00B34B0A" w:rsidRDefault="00572F68" w:rsidP="00572F68">
                              <w:pPr>
                                <w:rPr>
                                  <w:b/>
                                </w:rPr>
                              </w:pPr>
                              <w:r w:rsidRPr="00B34B0A">
                                <w:rPr>
                                  <w:b/>
                                  <w:i/>
                                  <w:iCs/>
                                  <w:color w:val="000000"/>
                                </w:rPr>
                                <w:t>resource</w:t>
                              </w:r>
                            </w:p>
                          </w:txbxContent>
                        </v:textbox>
                      </v:rect>
                      <v:rect id="Rectangle 102" o:spid="_x0000_s109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" filled="f" stroked="f">
                        <v:textbox style="mso-fit-shape-to-text:t" inset="0,0,0,0">
                          <w:txbxContent>
                            <w:p w14:paraId="229F6222" w14:textId="77777777" w:rsidR="00572F68" w:rsidRPr="00B34B0A" w:rsidRDefault="00572F68" w:rsidP="00572F68">
                              <w:pPr>
                                <w:rPr>
                                  <w:b/>
                                </w:rPr>
                              </w:pPr>
                              <w:r w:rsidRPr="00B34B0A">
                                <w:rPr>
                                  <w:b/>
                                  <w:i/>
                                  <w:iCs/>
                                  <w:color w:val="000000"/>
                                </w:rPr>
                                <w:t>load</w:t>
                              </w:r>
                            </w:p>
                          </w:txbxContent>
                        </v:textbox>
                      </v:rect>
                      <v:rect id="Rectangle 103" o:spid="_x0000_s110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" filled="f" stroked="f">
                        <v:textbox style="mso-fit-shape-to-text:t" inset="0,0,0,0">
                          <w:txbxContent>
                            <w:p w14:paraId="5784721D" w14:textId="77777777" w:rsidR="00572F68" w:rsidRPr="00B34B0A" w:rsidRDefault="00572F68" w:rsidP="00572F68">
                              <w:pPr>
                                <w:rPr>
                                  <w:b/>
                                </w:rPr>
                              </w:pPr>
                              <w:r w:rsidRPr="00B34B0A">
                                <w:rPr>
                                  <w:b/>
                                  <w:i/>
                                  <w:iCs/>
                                  <w:color w:val="000000"/>
                                </w:rPr>
                                <w:t>online</w:t>
                              </w:r>
                            </w:p>
                          </w:txbxContent>
                        </v:textbox>
                      </v:rect>
                      <v:rect id="Rectangle 104" o:spid="_x0000_s110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" filled="f" stroked="f">
                        <v:textbox style="mso-fit-shape-to-text:t" inset="0,0,0,0">
                          <w:txbxContent>
                            <w:p w14:paraId="0F1AB27B" w14:textId="77777777" w:rsidR="00572F68" w:rsidRPr="00B34B0A" w:rsidRDefault="00572F68" w:rsidP="00572F68">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6</w:t>
            </w:r>
            <w:r w:rsidRPr="00B94D00">
              <w:rPr>
                <w:rFonts w:eastAsia="Times New Roman"/>
                <w:b/>
                <w:position w:val="30"/>
                <w:sz w:val="20"/>
                <w:szCs w:val="20"/>
              </w:rPr>
              <w:t xml:space="preserve"> =</w:t>
            </w:r>
            <w:r w:rsidRPr="00B94D00">
              <w:rPr>
                <w:rFonts w:eastAsia="Times New Roman"/>
                <w:b/>
                <w:position w:val="30"/>
                <w:sz w:val="20"/>
                <w:szCs w:val="20"/>
              </w:rPr>
              <w:tab/>
              <w:t>Min(Max((LRDF_2 * 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LRDF_2 * Actual Net Telemetered Consumption)) from all CLRs active in SCED and qualified for Regulation Service and/or RRS without an Ancillary Service Resource award</w:t>
            </w:r>
          </w:p>
        </w:tc>
      </w:tr>
    </w:tbl>
    <w:p w14:paraId="396F1977" w14:textId="77777777" w:rsidR="00572F68" w:rsidRPr="00B94D00" w:rsidRDefault="00572F68" w:rsidP="00572F68">
      <w:pPr>
        <w:tabs>
          <w:tab w:val="left" w:pos="2160"/>
        </w:tabs>
        <w:ind w:left="2160" w:hanging="2160"/>
        <w:rPr>
          <w:rFonts w:eastAsia="Times New Roman"/>
          <w:b/>
          <w:position w:val="30"/>
          <w:sz w:val="20"/>
          <w:szCs w:val="20"/>
        </w:rPr>
      </w:pPr>
    </w:p>
    <w:p w14:paraId="7630B142" w14:textId="77777777" w:rsidR="00572F68" w:rsidRPr="00B94D00" w:rsidRDefault="00572F68" w:rsidP="00572F68">
      <w:pPr>
        <w:tabs>
          <w:tab w:val="left" w:pos="2160"/>
        </w:tabs>
        <w:ind w:left="2160" w:hanging="2160"/>
        <w:rPr>
          <w:rFonts w:eastAsia="Times New Roman"/>
          <w:b/>
          <w:position w:val="30"/>
          <w:sz w:val="20"/>
          <w:szCs w:val="20"/>
          <w:vertAlign w:val="subscript"/>
        </w:rPr>
      </w:pPr>
      <w:r w:rsidRPr="00B94D00">
        <w:rPr>
          <w:rFonts w:eastAsia="Times New Roman"/>
          <w:noProof/>
          <w:szCs w:val="20"/>
        </w:rPr>
        <mc:AlternateContent>
          <mc:Choice Requires="wpg">
            <w:drawing>
              <wp:anchor distT="0" distB="0" distL="114300" distR="114300" simplePos="0" relativeHeight="251664896" behindDoc="0" locked="0" layoutInCell="1" allowOverlap="1" wp14:anchorId="75878FB7" wp14:editId="6CA154F7">
                <wp:simplePos x="0" y="0"/>
                <wp:positionH relativeFrom="column">
                  <wp:posOffset>556895</wp:posOffset>
                </wp:positionH>
                <wp:positionV relativeFrom="paragraph">
                  <wp:posOffset>-265430</wp:posOffset>
                </wp:positionV>
                <wp:extent cx="2176193" cy="9305290"/>
                <wp:effectExtent l="0" t="0" r="0" b="0"/>
                <wp:wrapNone/>
                <wp:docPr id="1091906159" name="Group 1091906159"/>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1523999613" name="Rectangle 1523999613"/>
                        <wps:cNvSpPr/>
                        <wps:spPr>
                          <a:xfrm>
                            <a:off x="1438958" y="7966710"/>
                            <a:ext cx="737235" cy="1338580"/>
                          </a:xfrm>
                          <a:prstGeom prst="rect">
                            <a:avLst/>
                          </a:prstGeom>
                          <a:noFill/>
                        </wps:spPr>
                        <wps:bodyPr/>
                      </wps:wsp>
                      <wps:wsp>
                        <wps:cNvPr id="110618679" name="Rectangle 110618679"/>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3DDA66" w14:textId="77777777" w:rsidR="00572F68" w:rsidRDefault="00572F68" w:rsidP="00572F68">
                              <w:r>
                                <w:rPr>
                                  <w:rFonts w:ascii="Symbol" w:hAnsi="Symbol" w:cs="Symbol"/>
                                  <w:color w:val="000000"/>
                                  <w:sz w:val="54"/>
                                  <w:szCs w:val="54"/>
                                </w:rPr>
                                <w:t></w:t>
                              </w:r>
                            </w:p>
                          </w:txbxContent>
                        </wps:txbx>
                        <wps:bodyPr rot="0" vert="horz" wrap="none" lIns="0" tIns="0" rIns="0" bIns="0" anchor="t" anchorCtr="0" upright="1">
                          <a:spAutoFit/>
                        </wps:bodyPr>
                      </wps:wsp>
                      <wps:wsp>
                        <wps:cNvPr id="199809170" name="Rectangle 199809170"/>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F039FE"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1555491498" name="Rectangle 1555491498"/>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EDB54B" w14:textId="77777777" w:rsidR="00572F68" w:rsidRDefault="00572F68" w:rsidP="00572F68">
                              <w:pPr>
                                <w:rPr>
                                  <w:b/>
                                </w:rPr>
                              </w:pPr>
                              <w:r>
                                <w:rPr>
                                  <w:b/>
                                  <w:i/>
                                  <w:iCs/>
                                  <w:color w:val="000000"/>
                                </w:rPr>
                                <w:t>resources</w:t>
                              </w:r>
                            </w:p>
                          </w:txbxContent>
                        </wps:txbx>
                        <wps:bodyPr rot="0" vert="horz" wrap="none" lIns="0" tIns="0" rIns="0" bIns="0" anchor="t" anchorCtr="0" upright="1">
                          <a:spAutoFit/>
                        </wps:bodyPr>
                      </wps:wsp>
                      <wps:wsp>
                        <wps:cNvPr id="451405393" name="Rectangle 451405393"/>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0C701" w14:textId="77777777" w:rsidR="00572F68" w:rsidRDefault="00572F68" w:rsidP="00572F68">
                              <w:pPr>
                                <w:rPr>
                                  <w:b/>
                                </w:rPr>
                              </w:pPr>
                              <w:r>
                                <w:rPr>
                                  <w:b/>
                                  <w:i/>
                                  <w:iCs/>
                                  <w:color w:val="000000"/>
                                </w:rPr>
                                <w:t>FFR</w:t>
                              </w:r>
                            </w:p>
                          </w:txbxContent>
                        </wps:txbx>
                        <wps:bodyPr rot="0" vert="horz" wrap="none" lIns="0" tIns="0" rIns="0" bIns="0" anchor="t" anchorCtr="0" upright="1">
                          <a:spAutoFit/>
                        </wps:bodyPr>
                      </wps:wsp>
                      <wps:wsp>
                        <wps:cNvPr id="592910009" name="Rectangle 59291000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EF3326" w14:textId="77777777" w:rsidR="00572F68" w:rsidRDefault="00572F68" w:rsidP="00572F68">
                              <w:pPr>
                                <w:rPr>
                                  <w:b/>
                                </w:rPr>
                              </w:pPr>
                              <w:r>
                                <w:rPr>
                                  <w:b/>
                                  <w:i/>
                                  <w:iCs/>
                                  <w:color w:val="000000"/>
                                </w:rPr>
                                <w:t>online</w:t>
                              </w:r>
                            </w:p>
                          </w:txbxContent>
                        </wps:txbx>
                        <wps:bodyPr rot="0" vert="horz" wrap="none" lIns="0" tIns="0" rIns="0" bIns="0" anchor="t" anchorCtr="0" upright="1">
                          <a:spAutoFit/>
                        </wps:bodyPr>
                      </wps:wsp>
                      <wps:wsp>
                        <wps:cNvPr id="1125926189" name="Rectangle 1125926189"/>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8A2513" w14:textId="77777777" w:rsidR="00572F68" w:rsidRDefault="00572F68" w:rsidP="00572F68">
                              <w:pPr>
                                <w:rPr>
                                  <w:b/>
                                </w:rPr>
                              </w:pPr>
                              <w:r>
                                <w:rPr>
                                  <w:b/>
                                  <w:i/>
                                  <w:iCs/>
                                  <w:color w:val="000000"/>
                                </w:rPr>
                                <w:t>All</w:t>
                              </w:r>
                            </w:p>
                          </w:txbxContent>
                        </wps:txbx>
                        <wps:bodyPr rot="0" vert="horz" wrap="square" lIns="0" tIns="0" rIns="0" bIns="0" anchor="t" anchorCtr="0" upright="1">
                          <a:spAutoFit/>
                        </wps:bodyPr>
                      </wps:wsp>
                      <wps:wsp>
                        <wps:cNvPr id="1513354785" name="Rectangle 1513354785"/>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D35DF" w14:textId="77777777" w:rsidR="00572F68" w:rsidRDefault="00572F68" w:rsidP="00572F68">
                              <w:pPr>
                                <w:rPr>
                                  <w:b/>
                                </w:rPr>
                              </w:pPr>
                              <w:r>
                                <w:rPr>
                                  <w:b/>
                                  <w:i/>
                                  <w:iCs/>
                                  <w:color w:val="000000"/>
                                </w:rPr>
                                <w:t>resource</w:t>
                              </w:r>
                            </w:p>
                          </w:txbxContent>
                        </wps:txbx>
                        <wps:bodyPr rot="0" vert="horz" wrap="none" lIns="0" tIns="0" rIns="0" bIns="0" anchor="t" anchorCtr="0" upright="1">
                          <a:spAutoFit/>
                        </wps:bodyPr>
                      </wps:wsp>
                      <wps:wsp>
                        <wps:cNvPr id="1768462538" name="Rectangle 176846253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C8A265" w14:textId="77777777" w:rsidR="00572F68" w:rsidRDefault="00572F68" w:rsidP="00572F68">
                              <w:pPr>
                                <w:rPr>
                                  <w:b/>
                                </w:rPr>
                              </w:pPr>
                              <w:r>
                                <w:rPr>
                                  <w:b/>
                                  <w:i/>
                                  <w:iCs/>
                                  <w:color w:val="000000"/>
                                </w:rPr>
                                <w:t>FFR</w:t>
                              </w:r>
                            </w:p>
                          </w:txbxContent>
                        </wps:txbx>
                        <wps:bodyPr rot="0" vert="horz" wrap="none" lIns="0" tIns="0" rIns="0" bIns="0" anchor="t" anchorCtr="0" upright="1">
                          <a:spAutoFit/>
                        </wps:bodyPr>
                      </wps:wsp>
                      <wps:wsp>
                        <wps:cNvPr id="890523991" name="Rectangle 890523991"/>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AFC98" w14:textId="77777777" w:rsidR="00572F68" w:rsidRDefault="00572F68" w:rsidP="00572F68">
                              <w:pPr>
                                <w:rPr>
                                  <w:b/>
                                </w:rPr>
                              </w:pPr>
                              <w:r>
                                <w:rPr>
                                  <w:b/>
                                  <w:i/>
                                  <w:iCs/>
                                  <w:color w:val="000000"/>
                                </w:rPr>
                                <w:t>online</w:t>
                              </w:r>
                            </w:p>
                          </w:txbxContent>
                        </wps:txbx>
                        <wps:bodyPr rot="0" vert="horz" wrap="none" lIns="0" tIns="0" rIns="0" bIns="0" anchor="t" anchorCtr="0" upright="1">
                          <a:spAutoFit/>
                        </wps:bodyPr>
                      </wps:wsp>
                      <wps:wsp>
                        <wps:cNvPr id="159795743" name="Rectangle 159795743"/>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92F74" w14:textId="77777777" w:rsidR="00572F68" w:rsidRDefault="00572F68" w:rsidP="00572F68">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5878FB7" id="Group 1091906159" o:spid="_x0000_s1102" style="position:absolute;left:0;text-align:left;margin-left:43.85pt;margin-top:-20.9pt;width:171.35pt;height:732.7pt;z-index:251664896"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">
                <v:rect id="Rectangle 1523999613" o:spid="_x0000_s110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" filled="f" stroked="f"/>
                <v:rect id="Rectangle 110618679" o:spid="_x0000_s110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" filled="f" stroked="f">
                  <v:textbox style="mso-fit-shape-to-text:t" inset="0,0,0,0">
                    <w:txbxContent>
                      <w:p w14:paraId="0E3DDA66" w14:textId="77777777" w:rsidR="00572F68" w:rsidRDefault="00572F68" w:rsidP="00572F68">
                        <w:r>
                          <w:rPr>
                            <w:rFonts w:ascii="Symbol" w:hAnsi="Symbol" w:cs="Symbol"/>
                            <w:color w:val="000000"/>
                            <w:sz w:val="54"/>
                            <w:szCs w:val="54"/>
                          </w:rPr>
                          <w:t></w:t>
                        </w:r>
                      </w:p>
                    </w:txbxContent>
                  </v:textbox>
                </v:rect>
                <v:rect id="Rectangle 199809170" o:spid="_x0000_s110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" filled="f" stroked="f">
                  <v:textbox style="mso-fit-shape-to-text:t" inset="0,0,0,0">
                    <w:txbxContent>
                      <w:p w14:paraId="75F039FE" w14:textId="77777777" w:rsidR="00572F68" w:rsidRDefault="00572F68" w:rsidP="00572F68">
                        <w:r>
                          <w:rPr>
                            <w:rFonts w:ascii="Symbol" w:hAnsi="Symbol" w:cs="Symbol"/>
                            <w:color w:val="000000"/>
                          </w:rPr>
                          <w:t></w:t>
                        </w:r>
                      </w:p>
                    </w:txbxContent>
                  </v:textbox>
                </v:rect>
                <v:rect id="Rectangle 1555491498" o:spid="_x0000_s110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" filled="f" stroked="f">
                  <v:textbox style="mso-fit-shape-to-text:t" inset="0,0,0,0">
                    <w:txbxContent>
                      <w:p w14:paraId="1BEDB54B" w14:textId="77777777" w:rsidR="00572F68" w:rsidRDefault="00572F68" w:rsidP="00572F68">
                        <w:pPr>
                          <w:rPr>
                            <w:b/>
                          </w:rPr>
                        </w:pPr>
                        <w:r>
                          <w:rPr>
                            <w:b/>
                            <w:i/>
                            <w:iCs/>
                            <w:color w:val="000000"/>
                          </w:rPr>
                          <w:t>resources</w:t>
                        </w:r>
                      </w:p>
                    </w:txbxContent>
                  </v:textbox>
                </v:rect>
                <v:rect id="Rectangle 451405393" o:spid="_x0000_s110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" filled="f" stroked="f">
                  <v:textbox style="mso-fit-shape-to-text:t" inset="0,0,0,0">
                    <w:txbxContent>
                      <w:p w14:paraId="0950C701" w14:textId="77777777" w:rsidR="00572F68" w:rsidRDefault="00572F68" w:rsidP="00572F68">
                        <w:pPr>
                          <w:rPr>
                            <w:b/>
                          </w:rPr>
                        </w:pPr>
                        <w:r>
                          <w:rPr>
                            <w:b/>
                            <w:i/>
                            <w:iCs/>
                            <w:color w:val="000000"/>
                          </w:rPr>
                          <w:t>FFR</w:t>
                        </w:r>
                      </w:p>
                    </w:txbxContent>
                  </v:textbox>
                </v:rect>
                <v:rect id="Rectangle 592910009" o:spid="_x0000_s110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" filled="f" stroked="f">
                  <v:textbox style="mso-fit-shape-to-text:t" inset="0,0,0,0">
                    <w:txbxContent>
                      <w:p w14:paraId="7AEF3326" w14:textId="77777777" w:rsidR="00572F68" w:rsidRDefault="00572F68" w:rsidP="00572F68">
                        <w:pPr>
                          <w:rPr>
                            <w:b/>
                          </w:rPr>
                        </w:pPr>
                        <w:r>
                          <w:rPr>
                            <w:b/>
                            <w:i/>
                            <w:iCs/>
                            <w:color w:val="000000"/>
                          </w:rPr>
                          <w:t>online</w:t>
                        </w:r>
                      </w:p>
                    </w:txbxContent>
                  </v:textbox>
                </v:rect>
                <v:rect id="Rectangle 1125926189" o:spid="_x0000_s110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" filled="f" stroked="f">
                  <v:textbox style="mso-fit-shape-to-text:t" inset="0,0,0,0">
                    <w:txbxContent>
                      <w:p w14:paraId="458A2513" w14:textId="77777777" w:rsidR="00572F68" w:rsidRDefault="00572F68" w:rsidP="00572F68">
                        <w:pPr>
                          <w:rPr>
                            <w:b/>
                          </w:rPr>
                        </w:pPr>
                        <w:r>
                          <w:rPr>
                            <w:b/>
                            <w:i/>
                            <w:iCs/>
                            <w:color w:val="000000"/>
                          </w:rPr>
                          <w:t>All</w:t>
                        </w:r>
                      </w:p>
                    </w:txbxContent>
                  </v:textbox>
                </v:rect>
                <v:rect id="Rectangle 1513354785" o:spid="_x0000_s111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" filled="f" stroked="f">
                  <v:textbox style="mso-fit-shape-to-text:t" inset="0,0,0,0">
                    <w:txbxContent>
                      <w:p w14:paraId="5FBD35DF" w14:textId="77777777" w:rsidR="00572F68" w:rsidRDefault="00572F68" w:rsidP="00572F68">
                        <w:pPr>
                          <w:rPr>
                            <w:b/>
                          </w:rPr>
                        </w:pPr>
                        <w:r>
                          <w:rPr>
                            <w:b/>
                            <w:i/>
                            <w:iCs/>
                            <w:color w:val="000000"/>
                          </w:rPr>
                          <w:t>resource</w:t>
                        </w:r>
                      </w:p>
                    </w:txbxContent>
                  </v:textbox>
                </v:rect>
                <v:rect id="Rectangle 1768462538" o:spid="_x0000_s111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" filled="f" stroked="f">
                  <v:textbox style="mso-fit-shape-to-text:t" inset="0,0,0,0">
                    <w:txbxContent>
                      <w:p w14:paraId="78C8A265" w14:textId="77777777" w:rsidR="00572F68" w:rsidRDefault="00572F68" w:rsidP="00572F68">
                        <w:pPr>
                          <w:rPr>
                            <w:b/>
                          </w:rPr>
                        </w:pPr>
                        <w:r>
                          <w:rPr>
                            <w:b/>
                            <w:i/>
                            <w:iCs/>
                            <w:color w:val="000000"/>
                          </w:rPr>
                          <w:t>FFR</w:t>
                        </w:r>
                      </w:p>
                    </w:txbxContent>
                  </v:textbox>
                </v:rect>
                <v:rect id="Rectangle 890523991" o:spid="_x0000_s111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" filled="f" stroked="f">
                  <v:textbox style="mso-fit-shape-to-text:t" inset="0,0,0,0">
                    <w:txbxContent>
                      <w:p w14:paraId="440AFC98" w14:textId="77777777" w:rsidR="00572F68" w:rsidRDefault="00572F68" w:rsidP="00572F68">
                        <w:pPr>
                          <w:rPr>
                            <w:b/>
                          </w:rPr>
                        </w:pPr>
                        <w:r>
                          <w:rPr>
                            <w:b/>
                            <w:i/>
                            <w:iCs/>
                            <w:color w:val="000000"/>
                          </w:rPr>
                          <w:t>online</w:t>
                        </w:r>
                      </w:p>
                    </w:txbxContent>
                  </v:textbox>
                </v:rect>
                <v:rect id="Rectangle 159795743" o:spid="_x0000_s111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" filled="f" stroked="f">
                  <v:textbox style="mso-fit-shape-to-text:t" inset="0,0,0,0">
                    <w:txbxContent>
                      <w:p w14:paraId="74892F74" w14:textId="77777777" w:rsidR="00572F68" w:rsidRDefault="00572F68" w:rsidP="00572F68">
                        <w:pPr>
                          <w:rPr>
                            <w:b/>
                          </w:rPr>
                        </w:pPr>
                        <w:r>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7</w:t>
      </w:r>
      <w:r w:rsidRPr="00B94D00">
        <w:rPr>
          <w:rFonts w:eastAsia="Times New Roman"/>
          <w:b/>
          <w:position w:val="30"/>
          <w:sz w:val="20"/>
          <w:szCs w:val="20"/>
        </w:rPr>
        <w:t xml:space="preserve"> =</w:t>
      </w:r>
      <w:r w:rsidRPr="00B94D00">
        <w:rPr>
          <w:rFonts w:eastAsia="Times New Roman"/>
          <w:b/>
          <w:position w:val="30"/>
          <w:sz w:val="20"/>
          <w:szCs w:val="20"/>
        </w:rPr>
        <w:tab/>
        <w:t>(Capacity from Resources capable of providing FFR)</w:t>
      </w:r>
      <w:r w:rsidRPr="00B94D00">
        <w:rPr>
          <w:rFonts w:eastAsia="Times New Roman"/>
          <w:b/>
          <w:position w:val="30"/>
          <w:sz w:val="20"/>
          <w:szCs w:val="20"/>
          <w:vertAlign w:val="subscript"/>
        </w:rPr>
        <w:t>i</w:t>
      </w:r>
    </w:p>
    <w:p w14:paraId="450D38AC" w14:textId="77777777" w:rsidR="00572F68" w:rsidRPr="00B94D00" w:rsidRDefault="00572F68" w:rsidP="00572F68">
      <w:pPr>
        <w:spacing w:before="480"/>
        <w:ind w:left="720" w:hanging="720"/>
        <w:rPr>
          <w:rFonts w:eastAsia="Times New Roman"/>
          <w:b/>
          <w:position w:val="30"/>
          <w:sz w:val="20"/>
          <w:szCs w:val="20"/>
        </w:rPr>
      </w:pPr>
    </w:p>
    <w:p w14:paraId="2743F687" w14:textId="77777777" w:rsidR="00572F68" w:rsidRPr="00B94D00" w:rsidRDefault="00572F68" w:rsidP="00572F68">
      <w:pPr>
        <w:ind w:left="720" w:hanging="720"/>
        <w:rPr>
          <w:rFonts w:eastAsia="Times New Roman"/>
          <w:b/>
          <w:position w:val="30"/>
          <w:sz w:val="20"/>
          <w:szCs w:val="20"/>
        </w:rPr>
      </w:pPr>
    </w:p>
    <w:p w14:paraId="75555CED" w14:textId="77777777" w:rsidR="00572F68" w:rsidRPr="00B94D00" w:rsidRDefault="00572F68" w:rsidP="00572F68">
      <w:pPr>
        <w:tabs>
          <w:tab w:val="left" w:pos="2160"/>
        </w:tabs>
        <w:spacing w:before="480"/>
        <w:ind w:left="2160" w:hanging="2160"/>
        <w:rPr>
          <w:rFonts w:eastAsia="Times New Roman"/>
          <w:b/>
          <w:position w:val="30"/>
          <w:sz w:val="20"/>
          <w:szCs w:val="20"/>
        </w:rPr>
      </w:pPr>
      <w:r w:rsidRPr="00B94D00">
        <w:rPr>
          <w:rFonts w:eastAsia="Times New Roman"/>
          <w:noProof/>
          <w:szCs w:val="20"/>
        </w:rPr>
        <w:lastRenderedPageBreak/>
        <mc:AlternateContent>
          <mc:Choice Requires="wpc">
            <w:drawing>
              <wp:anchor distT="0" distB="0" distL="114300" distR="114300" simplePos="0" relativeHeight="251665920" behindDoc="0" locked="0" layoutInCell="1" allowOverlap="1" wp14:anchorId="044580BE" wp14:editId="7968B9FC">
                <wp:simplePos x="0" y="0"/>
                <wp:positionH relativeFrom="column">
                  <wp:posOffset>483870</wp:posOffset>
                </wp:positionH>
                <wp:positionV relativeFrom="paragraph">
                  <wp:posOffset>43815</wp:posOffset>
                </wp:positionV>
                <wp:extent cx="960755" cy="1369060"/>
                <wp:effectExtent l="0" t="0" r="10795" b="2540"/>
                <wp:wrapNone/>
                <wp:docPr id="194063916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98048388"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EE65FB" w14:textId="77777777" w:rsidR="00572F68" w:rsidRPr="00B074A0" w:rsidRDefault="00572F68" w:rsidP="00572F6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77821194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CB3D4D"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1782246985"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B9B20" w14:textId="77777777" w:rsidR="00572F68" w:rsidRPr="00B34B0A" w:rsidRDefault="00572F68" w:rsidP="00572F68">
                              <w:pPr>
                                <w:rPr>
                                  <w:b/>
                                </w:rPr>
                              </w:pPr>
                              <w:r>
                                <w:rPr>
                                  <w:b/>
                                  <w:i/>
                                  <w:iCs/>
                                  <w:color w:val="000000"/>
                                </w:rPr>
                                <w:t>ESR</w:t>
                              </w:r>
                            </w:p>
                          </w:txbxContent>
                        </wps:txbx>
                        <wps:bodyPr rot="0" vert="horz" wrap="square" lIns="0" tIns="0" rIns="0" bIns="0" anchor="t" anchorCtr="0" upright="1">
                          <a:spAutoFit/>
                        </wps:bodyPr>
                      </wps:wsp>
                      <wps:wsp>
                        <wps:cNvPr id="200843758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7AE089" w14:textId="77777777" w:rsidR="00572F68" w:rsidRPr="00B34B0A" w:rsidRDefault="00572F68" w:rsidP="00572F68">
                              <w:pPr>
                                <w:rPr>
                                  <w:b/>
                                </w:rPr>
                              </w:pPr>
                            </w:p>
                          </w:txbxContent>
                        </wps:txbx>
                        <wps:bodyPr rot="0" vert="horz" wrap="none" lIns="0" tIns="0" rIns="0" bIns="0" anchor="t" anchorCtr="0" upright="1">
                          <a:spAutoFit/>
                        </wps:bodyPr>
                      </wps:wsp>
                      <wps:wsp>
                        <wps:cNvPr id="172202789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4AD4F"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133598212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95264" w14:textId="77777777" w:rsidR="00572F68" w:rsidRPr="00B34B0A" w:rsidRDefault="00572F68" w:rsidP="00572F68">
                              <w:pPr>
                                <w:rPr>
                                  <w:b/>
                                </w:rPr>
                              </w:pPr>
                              <w:r w:rsidRPr="00B34B0A">
                                <w:rPr>
                                  <w:b/>
                                  <w:i/>
                                  <w:iCs/>
                                  <w:color w:val="000000"/>
                                </w:rPr>
                                <w:t>All</w:t>
                              </w:r>
                            </w:p>
                          </w:txbxContent>
                        </wps:txbx>
                        <wps:bodyPr rot="0" vert="horz" wrap="square" lIns="0" tIns="0" rIns="0" bIns="0" anchor="t" anchorCtr="0" upright="1">
                          <a:spAutoFit/>
                        </wps:bodyPr>
                      </wps:wsp>
                      <wps:wsp>
                        <wps:cNvPr id="10857624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5AA3FE" w14:textId="77777777" w:rsidR="00572F68" w:rsidRPr="00B34B0A" w:rsidRDefault="00572F68" w:rsidP="00572F68">
                              <w:pPr>
                                <w:rPr>
                                  <w:b/>
                                </w:rPr>
                              </w:pPr>
                            </w:p>
                          </w:txbxContent>
                        </wps:txbx>
                        <wps:bodyPr rot="0" vert="horz" wrap="none" lIns="0" tIns="0" rIns="0" bIns="0" anchor="t" anchorCtr="0" upright="1">
                          <a:spAutoFit/>
                        </wps:bodyPr>
                      </wps:wsp>
                      <wps:wsp>
                        <wps:cNvPr id="1340337191"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520A8E" w14:textId="77777777" w:rsidR="00572F68" w:rsidRPr="00B34B0A" w:rsidRDefault="00572F68" w:rsidP="00572F68">
                              <w:pPr>
                                <w:rPr>
                                  <w:b/>
                                </w:rPr>
                              </w:pPr>
                              <w:r>
                                <w:rPr>
                                  <w:b/>
                                  <w:i/>
                                  <w:iCs/>
                                  <w:color w:val="000000"/>
                                </w:rPr>
                                <w:t>ESR</w:t>
                              </w:r>
                            </w:p>
                          </w:txbxContent>
                        </wps:txbx>
                        <wps:bodyPr rot="0" vert="horz" wrap="none" lIns="0" tIns="0" rIns="0" bIns="0" anchor="t" anchorCtr="0" upright="1">
                          <a:spAutoFit/>
                        </wps:bodyPr>
                      </wps:wsp>
                      <wps:wsp>
                        <wps:cNvPr id="59724529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6BEE23"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48761155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B74A2" w14:textId="77777777" w:rsidR="00572F68" w:rsidRPr="00B34B0A" w:rsidRDefault="00572F68" w:rsidP="00572F6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44580BE" id="_x0000_s1114" editas="canvas" style="position:absolute;left:0;text-align:left;margin-left:38.1pt;margin-top:3.45pt;width:75.65pt;height:107.8pt;z-index:25166592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">
                <v:shape id="_x0000_s1115" type="#_x0000_t75" style="position:absolute;width:9607;height:13690;visibility:visible;mso-wrap-style:square">
                  <v:fill o:detectmouseclick="t"/>
                  <v:path o:connecttype="none"/>
                </v:shape>
                <v:rect id="Rectangle 71" o:spid="_x0000_s111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" filled="f" stroked="f">
                  <v:textbox style="mso-fit-shape-to-text:t" inset="0,0,0,0">
                    <w:txbxContent>
                      <w:p w14:paraId="4DEE65FB" w14:textId="77777777" w:rsidR="00572F68" w:rsidRPr="00B074A0" w:rsidRDefault="00572F68" w:rsidP="00572F68">
                        <w:pPr>
                          <w:rPr>
                            <w:sz w:val="32"/>
                            <w:szCs w:val="32"/>
                          </w:rPr>
                        </w:pPr>
                        <w:r w:rsidRPr="00B074A0">
                          <w:rPr>
                            <w:rFonts w:ascii="Symbol" w:hAnsi="Symbol" w:cs="Symbol"/>
                            <w:color w:val="000000"/>
                            <w:sz w:val="32"/>
                            <w:szCs w:val="32"/>
                          </w:rPr>
                          <w:t></w:t>
                        </w:r>
                      </w:p>
                    </w:txbxContent>
                  </v:textbox>
                </v:rect>
                <v:rect id="Rectangle 72" o:spid="_x0000_s111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" filled="f" stroked="f">
                  <v:textbox style="mso-fit-shape-to-text:t" inset="0,0,0,0">
                    <w:txbxContent>
                      <w:p w14:paraId="4DCB3D4D" w14:textId="77777777" w:rsidR="00572F68" w:rsidRDefault="00572F68" w:rsidP="00572F68">
                        <w:r>
                          <w:rPr>
                            <w:rFonts w:ascii="Symbol" w:hAnsi="Symbol" w:cs="Symbol"/>
                            <w:color w:val="000000"/>
                          </w:rPr>
                          <w:t></w:t>
                        </w:r>
                      </w:p>
                    </w:txbxContent>
                  </v:textbox>
                </v:rect>
                <v:rect id="Rectangle 73" o:spid="_x0000_s111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" filled="f" stroked="f">
                  <v:textbox style="mso-fit-shape-to-text:t" inset="0,0,0,0">
                    <w:txbxContent>
                      <w:p w14:paraId="08FB9B20" w14:textId="77777777" w:rsidR="00572F68" w:rsidRPr="00B34B0A" w:rsidRDefault="00572F68" w:rsidP="00572F68">
                        <w:pPr>
                          <w:rPr>
                            <w:b/>
                          </w:rPr>
                        </w:pPr>
                        <w:r>
                          <w:rPr>
                            <w:b/>
                            <w:i/>
                            <w:iCs/>
                            <w:color w:val="000000"/>
                          </w:rPr>
                          <w:t>ESR</w:t>
                        </w:r>
                      </w:p>
                    </w:txbxContent>
                  </v:textbox>
                </v:rect>
                <v:rect id="Rectangle 74" o:spid="_x0000_s111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" filled="f" stroked="f">
                  <v:textbox style="mso-fit-shape-to-text:t" inset="0,0,0,0">
                    <w:txbxContent>
                      <w:p w14:paraId="377AE089" w14:textId="77777777" w:rsidR="00572F68" w:rsidRPr="00B34B0A" w:rsidRDefault="00572F68" w:rsidP="00572F68">
                        <w:pPr>
                          <w:rPr>
                            <w:b/>
                          </w:rPr>
                        </w:pPr>
                      </w:p>
                    </w:txbxContent>
                  </v:textbox>
                </v:rect>
                <v:rect id="Rectangle 75" o:spid="_x0000_s112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" filled="f" stroked="f">
                  <v:textbox style="mso-fit-shape-to-text:t" inset="0,0,0,0">
                    <w:txbxContent>
                      <w:p w14:paraId="0004AD4F" w14:textId="77777777" w:rsidR="00572F68" w:rsidRPr="00B34B0A" w:rsidRDefault="00572F68" w:rsidP="00572F68">
                        <w:pPr>
                          <w:rPr>
                            <w:b/>
                          </w:rPr>
                        </w:pPr>
                        <w:r w:rsidRPr="00B34B0A">
                          <w:rPr>
                            <w:b/>
                            <w:i/>
                            <w:iCs/>
                            <w:color w:val="000000"/>
                          </w:rPr>
                          <w:t>online</w:t>
                        </w:r>
                      </w:p>
                    </w:txbxContent>
                  </v:textbox>
                </v:rect>
                <v:rect id="Rectangle 76" o:spid="_x0000_s112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" filled="f" stroked="f">
                  <v:textbox style="mso-fit-shape-to-text:t" inset="0,0,0,0">
                    <w:txbxContent>
                      <w:p w14:paraId="4E795264" w14:textId="77777777" w:rsidR="00572F68" w:rsidRPr="00B34B0A" w:rsidRDefault="00572F68" w:rsidP="00572F68">
                        <w:pPr>
                          <w:rPr>
                            <w:b/>
                          </w:rPr>
                        </w:pPr>
                        <w:r w:rsidRPr="00B34B0A">
                          <w:rPr>
                            <w:b/>
                            <w:i/>
                            <w:iCs/>
                            <w:color w:val="000000"/>
                          </w:rPr>
                          <w:t>All</w:t>
                        </w:r>
                      </w:p>
                    </w:txbxContent>
                  </v:textbox>
                </v:rect>
                <v:rect id="Rectangle 77" o:spid="_x0000_s112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" filled="f" stroked="f">
                  <v:textbox style="mso-fit-shape-to-text:t" inset="0,0,0,0">
                    <w:txbxContent>
                      <w:p w14:paraId="1F5AA3FE" w14:textId="77777777" w:rsidR="00572F68" w:rsidRPr="00B34B0A" w:rsidRDefault="00572F68" w:rsidP="00572F68">
                        <w:pPr>
                          <w:rPr>
                            <w:b/>
                          </w:rPr>
                        </w:pPr>
                      </w:p>
                    </w:txbxContent>
                  </v:textbox>
                </v:rect>
                <v:rect id="Rectangle 78" o:spid="_x0000_s112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" filled="f" stroked="f">
                  <v:textbox style="mso-fit-shape-to-text:t" inset="0,0,0,0">
                    <w:txbxContent>
                      <w:p w14:paraId="73520A8E" w14:textId="77777777" w:rsidR="00572F68" w:rsidRPr="00B34B0A" w:rsidRDefault="00572F68" w:rsidP="00572F68">
                        <w:pPr>
                          <w:rPr>
                            <w:b/>
                          </w:rPr>
                        </w:pPr>
                        <w:r>
                          <w:rPr>
                            <w:b/>
                            <w:i/>
                            <w:iCs/>
                            <w:color w:val="000000"/>
                          </w:rPr>
                          <w:t>ESR</w:t>
                        </w:r>
                      </w:p>
                    </w:txbxContent>
                  </v:textbox>
                </v:rect>
                <v:rect id="Rectangle 79" o:spid="_x0000_s112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" filled="f" stroked="f">
                  <v:textbox style="mso-fit-shape-to-text:t" inset="0,0,0,0">
                    <w:txbxContent>
                      <w:p w14:paraId="2D6BEE23" w14:textId="77777777" w:rsidR="00572F68" w:rsidRPr="00B34B0A" w:rsidRDefault="00572F68" w:rsidP="00572F68">
                        <w:pPr>
                          <w:rPr>
                            <w:b/>
                          </w:rPr>
                        </w:pPr>
                        <w:r w:rsidRPr="00B34B0A">
                          <w:rPr>
                            <w:b/>
                            <w:i/>
                            <w:iCs/>
                            <w:color w:val="000000"/>
                          </w:rPr>
                          <w:t>online</w:t>
                        </w:r>
                      </w:p>
                    </w:txbxContent>
                  </v:textbox>
                </v:rect>
                <v:rect id="Rectangle 80" o:spid="_x0000_s112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" filled="f" stroked="f">
                  <v:textbox style="mso-fit-shape-to-text:t" inset="0,0,0,0">
                    <w:txbxContent>
                      <w:p w14:paraId="209B74A2" w14:textId="77777777" w:rsidR="00572F68" w:rsidRPr="00B34B0A" w:rsidRDefault="00572F68" w:rsidP="00572F68">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8</w:t>
      </w:r>
      <w:r w:rsidRPr="00B94D00">
        <w:rPr>
          <w:rFonts w:eastAsia="Times New Roman"/>
          <w:b/>
          <w:position w:val="30"/>
          <w:sz w:val="20"/>
          <w:szCs w:val="20"/>
        </w:rPr>
        <w:t xml:space="preserve"> =</w:t>
      </w:r>
      <w:r w:rsidRPr="00B94D00">
        <w:rPr>
          <w:rFonts w:eastAsia="Times New Roman"/>
          <w:b/>
          <w:position w:val="30"/>
          <w:sz w:val="20"/>
          <w:szCs w:val="20"/>
        </w:rPr>
        <w:tab/>
        <w:t xml:space="preserve">Min(X% of MDRR, HSL-Net MW, the capacity that can be sustained for 45 minutes per the State of Charge </w:t>
      </w:r>
    </w:p>
    <w:p w14:paraId="66DADFAA" w14:textId="77777777" w:rsidR="00572F68" w:rsidRPr="00B94D00" w:rsidRDefault="00572F68" w:rsidP="00572F68">
      <w:pPr>
        <w:ind w:left="720" w:hanging="720"/>
        <w:rPr>
          <w:rFonts w:eastAsia="Times New Roman"/>
          <w:b/>
          <w:position w:val="30"/>
          <w:sz w:val="20"/>
          <w:szCs w:val="20"/>
        </w:rPr>
      </w:pPr>
    </w:p>
    <w:p w14:paraId="75C3686D" w14:textId="77777777" w:rsidR="00572F68" w:rsidRPr="00B94D00" w:rsidRDefault="00572F68" w:rsidP="00572F68">
      <w:pPr>
        <w:ind w:left="720" w:hanging="720"/>
        <w:rPr>
          <w:rFonts w:eastAsia="Times New Roman"/>
          <w:b/>
          <w:position w:val="30"/>
          <w:sz w:val="20"/>
          <w:szCs w:val="20"/>
        </w:rPr>
      </w:pPr>
      <w:r w:rsidRPr="00B94D00">
        <w:rPr>
          <w:rFonts w:eastAsia="Times New Roman"/>
          <w:b/>
          <w:position w:val="30"/>
          <w:sz w:val="20"/>
          <w:szCs w:val="20"/>
        </w:rPr>
        <w:t xml:space="preserve">Excludes ESR capacity used to provide FFR. </w:t>
      </w:r>
    </w:p>
    <w:p w14:paraId="648A1E79" w14:textId="77777777" w:rsidR="00572F68" w:rsidRPr="00B94D00" w:rsidRDefault="00572F68" w:rsidP="00572F68">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66944" behindDoc="0" locked="0" layoutInCell="1" allowOverlap="1" wp14:anchorId="41B3E4E5" wp14:editId="2D60F1D8">
                <wp:simplePos x="0" y="0"/>
                <wp:positionH relativeFrom="column">
                  <wp:posOffset>437183</wp:posOffset>
                </wp:positionH>
                <wp:positionV relativeFrom="paragraph">
                  <wp:posOffset>63389</wp:posOffset>
                </wp:positionV>
                <wp:extent cx="960755" cy="1369060"/>
                <wp:effectExtent l="0" t="0" r="10795" b="2540"/>
                <wp:wrapNone/>
                <wp:docPr id="19209841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1636831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61C02" w14:textId="77777777" w:rsidR="00572F68" w:rsidRPr="00B074A0" w:rsidRDefault="00572F68" w:rsidP="00572F68">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32234520"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FD3232" w14:textId="77777777" w:rsidR="00572F68" w:rsidRDefault="00572F68" w:rsidP="00572F68">
                              <w:r>
                                <w:rPr>
                                  <w:rFonts w:ascii="Symbol" w:hAnsi="Symbol" w:cs="Symbol"/>
                                  <w:color w:val="000000"/>
                                </w:rPr>
                                <w:t></w:t>
                              </w:r>
                            </w:p>
                          </w:txbxContent>
                        </wps:txbx>
                        <wps:bodyPr rot="0" vert="horz" wrap="none" lIns="0" tIns="0" rIns="0" bIns="0" anchor="t" anchorCtr="0" upright="1">
                          <a:spAutoFit/>
                        </wps:bodyPr>
                      </wps:wsp>
                      <wps:wsp>
                        <wps:cNvPr id="107491251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B8E38" w14:textId="77777777" w:rsidR="00572F68" w:rsidRPr="00B34B0A" w:rsidRDefault="00572F68" w:rsidP="00572F68">
                              <w:pPr>
                                <w:rPr>
                                  <w:b/>
                                </w:rPr>
                              </w:pPr>
                              <w:r>
                                <w:rPr>
                                  <w:b/>
                                  <w:i/>
                                  <w:iCs/>
                                  <w:color w:val="000000"/>
                                </w:rPr>
                                <w:t>DC-Coupled Resources</w:t>
                              </w:r>
                            </w:p>
                          </w:txbxContent>
                        </wps:txbx>
                        <wps:bodyPr rot="0" vert="horz" wrap="square" lIns="0" tIns="0" rIns="0" bIns="0" anchor="t" anchorCtr="0" upright="1">
                          <a:spAutoFit/>
                        </wps:bodyPr>
                      </wps:wsp>
                      <wps:wsp>
                        <wps:cNvPr id="1785642166"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BBCF4" w14:textId="77777777" w:rsidR="00572F68" w:rsidRPr="00B34B0A" w:rsidRDefault="00572F68" w:rsidP="00572F68">
                              <w:pPr>
                                <w:rPr>
                                  <w:b/>
                                </w:rPr>
                              </w:pPr>
                            </w:p>
                          </w:txbxContent>
                        </wps:txbx>
                        <wps:bodyPr rot="0" vert="horz" wrap="none" lIns="0" tIns="0" rIns="0" bIns="0" anchor="t" anchorCtr="0" upright="1">
                          <a:spAutoFit/>
                        </wps:bodyPr>
                      </wps:wsp>
                      <wps:wsp>
                        <wps:cNvPr id="648508052"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CC8D6"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44629573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19EAC" w14:textId="77777777" w:rsidR="00572F68" w:rsidRPr="00B34B0A" w:rsidRDefault="00572F68" w:rsidP="00572F68">
                              <w:pPr>
                                <w:rPr>
                                  <w:b/>
                                </w:rPr>
                              </w:pPr>
                              <w:r w:rsidRPr="00B34B0A">
                                <w:rPr>
                                  <w:b/>
                                  <w:i/>
                                  <w:iCs/>
                                  <w:color w:val="000000"/>
                                </w:rPr>
                                <w:t>All</w:t>
                              </w:r>
                            </w:p>
                          </w:txbxContent>
                        </wps:txbx>
                        <wps:bodyPr rot="0" vert="horz" wrap="square" lIns="0" tIns="0" rIns="0" bIns="0" anchor="t" anchorCtr="0" upright="1">
                          <a:spAutoFit/>
                        </wps:bodyPr>
                      </wps:wsp>
                      <wps:wsp>
                        <wps:cNvPr id="180684634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80F9AA" w14:textId="77777777" w:rsidR="00572F68" w:rsidRPr="00B34B0A" w:rsidRDefault="00572F68" w:rsidP="00572F68">
                              <w:pPr>
                                <w:rPr>
                                  <w:b/>
                                </w:rPr>
                              </w:pPr>
                            </w:p>
                          </w:txbxContent>
                        </wps:txbx>
                        <wps:bodyPr rot="0" vert="horz" wrap="none" lIns="0" tIns="0" rIns="0" bIns="0" anchor="t" anchorCtr="0" upright="1">
                          <a:spAutoFit/>
                        </wps:bodyPr>
                      </wps:wsp>
                      <wps:wsp>
                        <wps:cNvPr id="106885331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F6A5AF" w14:textId="77777777" w:rsidR="00572F68" w:rsidRPr="00B34B0A" w:rsidRDefault="00572F68" w:rsidP="00572F68">
                              <w:pPr>
                                <w:rPr>
                                  <w:b/>
                                </w:rPr>
                              </w:pPr>
                              <w:r>
                                <w:rPr>
                                  <w:b/>
                                  <w:i/>
                                  <w:iCs/>
                                  <w:color w:val="000000"/>
                                </w:rPr>
                                <w:t>ESR</w:t>
                              </w:r>
                            </w:p>
                          </w:txbxContent>
                        </wps:txbx>
                        <wps:bodyPr rot="0" vert="horz" wrap="none" lIns="0" tIns="0" rIns="0" bIns="0" anchor="t" anchorCtr="0" upright="1">
                          <a:spAutoFit/>
                        </wps:bodyPr>
                      </wps:wsp>
                      <wps:wsp>
                        <wps:cNvPr id="1854430452"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EE386" w14:textId="77777777" w:rsidR="00572F68" w:rsidRPr="00B34B0A" w:rsidRDefault="00572F68" w:rsidP="00572F68">
                              <w:pPr>
                                <w:rPr>
                                  <w:b/>
                                </w:rPr>
                              </w:pPr>
                              <w:r w:rsidRPr="00B34B0A">
                                <w:rPr>
                                  <w:b/>
                                  <w:i/>
                                  <w:iCs/>
                                  <w:color w:val="000000"/>
                                </w:rPr>
                                <w:t>online</w:t>
                              </w:r>
                            </w:p>
                          </w:txbxContent>
                        </wps:txbx>
                        <wps:bodyPr rot="0" vert="horz" wrap="none" lIns="0" tIns="0" rIns="0" bIns="0" anchor="t" anchorCtr="0" upright="1">
                          <a:spAutoFit/>
                        </wps:bodyPr>
                      </wps:wsp>
                      <wps:wsp>
                        <wps:cNvPr id="657501395"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B40F5" w14:textId="77777777" w:rsidR="00572F68" w:rsidRPr="00B34B0A" w:rsidRDefault="00572F68" w:rsidP="00572F68">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1B3E4E5" id="_x0000_s1126" editas="canvas" style="position:absolute;left:0;text-align:left;margin-left:34.4pt;margin-top:5pt;width:75.65pt;height:107.8pt;z-index:251666944"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">
                <v:shape id="_x0000_s1127" type="#_x0000_t75" style="position:absolute;width:9607;height:13690;visibility:visible;mso-wrap-style:square">
                  <v:fill o:detectmouseclick="t"/>
                  <v:path o:connecttype="none"/>
                </v:shape>
                <v:rect id="Rectangle 71" o:spid="_x0000_s112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" filled="f" stroked="f">
                  <v:textbox style="mso-fit-shape-to-text:t" inset="0,0,0,0">
                    <w:txbxContent>
                      <w:p w14:paraId="06D61C02" w14:textId="77777777" w:rsidR="00572F68" w:rsidRPr="00B074A0" w:rsidRDefault="00572F68" w:rsidP="00572F68">
                        <w:pPr>
                          <w:rPr>
                            <w:sz w:val="32"/>
                            <w:szCs w:val="32"/>
                          </w:rPr>
                        </w:pPr>
                        <w:r w:rsidRPr="00B074A0">
                          <w:rPr>
                            <w:rFonts w:ascii="Symbol" w:hAnsi="Symbol" w:cs="Symbol"/>
                            <w:color w:val="000000"/>
                            <w:sz w:val="32"/>
                            <w:szCs w:val="32"/>
                          </w:rPr>
                          <w:t></w:t>
                        </w:r>
                      </w:p>
                    </w:txbxContent>
                  </v:textbox>
                </v:rect>
                <v:rect id="Rectangle 72" o:spid="_x0000_s112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" filled="f" stroked="f">
                  <v:textbox style="mso-fit-shape-to-text:t" inset="0,0,0,0">
                    <w:txbxContent>
                      <w:p w14:paraId="5EFD3232" w14:textId="77777777" w:rsidR="00572F68" w:rsidRDefault="00572F68" w:rsidP="00572F68">
                        <w:r>
                          <w:rPr>
                            <w:rFonts w:ascii="Symbol" w:hAnsi="Symbol" w:cs="Symbol"/>
                            <w:color w:val="000000"/>
                          </w:rPr>
                          <w:t></w:t>
                        </w:r>
                      </w:p>
                    </w:txbxContent>
                  </v:textbox>
                </v:rect>
                <v:rect id="Rectangle 73" o:spid="_x0000_s113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" filled="f" stroked="f">
                  <v:textbox style="mso-fit-shape-to-text:t" inset="0,0,0,0">
                    <w:txbxContent>
                      <w:p w14:paraId="327B8E38" w14:textId="77777777" w:rsidR="00572F68" w:rsidRPr="00B34B0A" w:rsidRDefault="00572F68" w:rsidP="00572F68">
                        <w:pPr>
                          <w:rPr>
                            <w:b/>
                          </w:rPr>
                        </w:pPr>
                        <w:r>
                          <w:rPr>
                            <w:b/>
                            <w:i/>
                            <w:iCs/>
                            <w:color w:val="000000"/>
                          </w:rPr>
                          <w:t>DC-Coupled Resources</w:t>
                        </w:r>
                      </w:p>
                    </w:txbxContent>
                  </v:textbox>
                </v:rect>
                <v:rect id="Rectangle 74" o:spid="_x0000_s113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" filled="f" stroked="f">
                  <v:textbox style="mso-fit-shape-to-text:t" inset="0,0,0,0">
                    <w:txbxContent>
                      <w:p w14:paraId="490BBCF4" w14:textId="77777777" w:rsidR="00572F68" w:rsidRPr="00B34B0A" w:rsidRDefault="00572F68" w:rsidP="00572F68">
                        <w:pPr>
                          <w:rPr>
                            <w:b/>
                          </w:rPr>
                        </w:pPr>
                      </w:p>
                    </w:txbxContent>
                  </v:textbox>
                </v:rect>
                <v:rect id="Rectangle 75" o:spid="_x0000_s113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" filled="f" stroked="f">
                  <v:textbox style="mso-fit-shape-to-text:t" inset="0,0,0,0">
                    <w:txbxContent>
                      <w:p w14:paraId="625CC8D6" w14:textId="77777777" w:rsidR="00572F68" w:rsidRPr="00B34B0A" w:rsidRDefault="00572F68" w:rsidP="00572F68">
                        <w:pPr>
                          <w:rPr>
                            <w:b/>
                          </w:rPr>
                        </w:pPr>
                        <w:r w:rsidRPr="00B34B0A">
                          <w:rPr>
                            <w:b/>
                            <w:i/>
                            <w:iCs/>
                            <w:color w:val="000000"/>
                          </w:rPr>
                          <w:t>online</w:t>
                        </w:r>
                      </w:p>
                    </w:txbxContent>
                  </v:textbox>
                </v:rect>
                <v:rect id="Rectangle 76" o:spid="_x0000_s113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" filled="f" stroked="f">
                  <v:textbox style="mso-fit-shape-to-text:t" inset="0,0,0,0">
                    <w:txbxContent>
                      <w:p w14:paraId="1C919EAC" w14:textId="77777777" w:rsidR="00572F68" w:rsidRPr="00B34B0A" w:rsidRDefault="00572F68" w:rsidP="00572F68">
                        <w:pPr>
                          <w:rPr>
                            <w:b/>
                          </w:rPr>
                        </w:pPr>
                        <w:r w:rsidRPr="00B34B0A">
                          <w:rPr>
                            <w:b/>
                            <w:i/>
                            <w:iCs/>
                            <w:color w:val="000000"/>
                          </w:rPr>
                          <w:t>All</w:t>
                        </w:r>
                      </w:p>
                    </w:txbxContent>
                  </v:textbox>
                </v:rect>
                <v:rect id="Rectangle 77" o:spid="_x0000_s113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" filled="f" stroked="f">
                  <v:textbox style="mso-fit-shape-to-text:t" inset="0,0,0,0">
                    <w:txbxContent>
                      <w:p w14:paraId="1980F9AA" w14:textId="77777777" w:rsidR="00572F68" w:rsidRPr="00B34B0A" w:rsidRDefault="00572F68" w:rsidP="00572F68">
                        <w:pPr>
                          <w:rPr>
                            <w:b/>
                          </w:rPr>
                        </w:pPr>
                      </w:p>
                    </w:txbxContent>
                  </v:textbox>
                </v:rect>
                <v:rect id="Rectangle 78" o:spid="_x0000_s113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" filled="f" stroked="f">
                  <v:textbox style="mso-fit-shape-to-text:t" inset="0,0,0,0">
                    <w:txbxContent>
                      <w:p w14:paraId="03F6A5AF" w14:textId="77777777" w:rsidR="00572F68" w:rsidRPr="00B34B0A" w:rsidRDefault="00572F68" w:rsidP="00572F68">
                        <w:pPr>
                          <w:rPr>
                            <w:b/>
                          </w:rPr>
                        </w:pPr>
                        <w:r>
                          <w:rPr>
                            <w:b/>
                            <w:i/>
                            <w:iCs/>
                            <w:color w:val="000000"/>
                          </w:rPr>
                          <w:t>ESR</w:t>
                        </w:r>
                      </w:p>
                    </w:txbxContent>
                  </v:textbox>
                </v:rect>
                <v:rect id="Rectangle 79" o:spid="_x0000_s113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" filled="f" stroked="f">
                  <v:textbox style="mso-fit-shape-to-text:t" inset="0,0,0,0">
                    <w:txbxContent>
                      <w:p w14:paraId="283EE386" w14:textId="77777777" w:rsidR="00572F68" w:rsidRPr="00B34B0A" w:rsidRDefault="00572F68" w:rsidP="00572F68">
                        <w:pPr>
                          <w:rPr>
                            <w:b/>
                          </w:rPr>
                        </w:pPr>
                        <w:r w:rsidRPr="00B34B0A">
                          <w:rPr>
                            <w:b/>
                            <w:i/>
                            <w:iCs/>
                            <w:color w:val="000000"/>
                          </w:rPr>
                          <w:t>online</w:t>
                        </w:r>
                      </w:p>
                    </w:txbxContent>
                  </v:textbox>
                </v:rect>
                <v:rect id="Rectangle 80" o:spid="_x0000_s113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" filled="f" stroked="f">
                  <v:textbox style="mso-fit-shape-to-text:t" inset="0,0,0,0">
                    <w:txbxContent>
                      <w:p w14:paraId="0FAB40F5" w14:textId="77777777" w:rsidR="00572F68" w:rsidRPr="00B34B0A" w:rsidRDefault="00572F68" w:rsidP="00572F68">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ascii="Times New Roman Bold" w:eastAsia="Times New Roman" w:hAnsi="Times New Roman Bold"/>
          <w:b/>
          <w:position w:val="30"/>
          <w:sz w:val="20"/>
          <w:szCs w:val="20"/>
          <w:vertAlign w:val="subscript"/>
        </w:rPr>
        <w:t>9</w:t>
      </w:r>
      <w:r w:rsidRPr="00B94D00">
        <w:rPr>
          <w:rFonts w:eastAsia="Times New Roman"/>
          <w:b/>
          <w:position w:val="30"/>
          <w:sz w:val="20"/>
          <w:szCs w:val="20"/>
        </w:rPr>
        <w:t xml:space="preserve"> =</w:t>
      </w:r>
      <w:r w:rsidRPr="00B94D00">
        <w:rPr>
          <w:rFonts w:eastAsia="Times New Roman"/>
          <w:b/>
          <w:position w:val="30"/>
          <w:sz w:val="20"/>
          <w:szCs w:val="20"/>
        </w:rPr>
        <w:tab/>
        <w:t>Min(X% of MDRR, HSL-Net MW, the sum of the MW headroom available from the intermittent renewable generation component and the MW capacity that can be sustained for 45 minutes per the ESS State of Charge</w:t>
      </w:r>
    </w:p>
    <w:p w14:paraId="21BFF1FC" w14:textId="77777777" w:rsidR="00572F68" w:rsidRPr="00B94D00" w:rsidRDefault="00572F68" w:rsidP="00572F68">
      <w:pPr>
        <w:tabs>
          <w:tab w:val="left" w:pos="2160"/>
        </w:tabs>
        <w:spacing w:after="240"/>
        <w:ind w:left="2160" w:hanging="2160"/>
        <w:rPr>
          <w:rFonts w:eastAsia="Times New Roman"/>
          <w:b/>
          <w:position w:val="30"/>
          <w:sz w:val="20"/>
          <w:szCs w:val="20"/>
        </w:rPr>
      </w:pPr>
      <w:r w:rsidRPr="00B94D00">
        <w:rPr>
          <w:rFonts w:eastAsia="Times New Roman"/>
          <w:b/>
          <w:position w:val="30"/>
          <w:sz w:val="20"/>
          <w:szCs w:val="20"/>
        </w:rPr>
        <w:t>Excludes DC-Coupled Resource capacity used to provide FFR.</w:t>
      </w:r>
    </w:p>
    <w:p w14:paraId="5BB304D8" w14:textId="77777777" w:rsidR="00572F68" w:rsidRPr="00B94D00" w:rsidRDefault="00572F68" w:rsidP="00572F68">
      <w:pPr>
        <w:ind w:left="720" w:hanging="720"/>
        <w:rPr>
          <w:rFonts w:eastAsia="Times New Roman"/>
          <w:b/>
          <w:position w:val="30"/>
          <w:sz w:val="20"/>
          <w:szCs w:val="20"/>
        </w:rPr>
      </w:pPr>
      <w:r w:rsidRPr="00B94D00">
        <w:rPr>
          <w:rFonts w:eastAsia="Times New Roman"/>
          <w:b/>
          <w:position w:val="30"/>
          <w:sz w:val="20"/>
          <w:szCs w:val="20"/>
        </w:rPr>
        <w:t>PRC =</w:t>
      </w:r>
      <w:r w:rsidRPr="00B94D00">
        <w:rPr>
          <w:rFonts w:eastAsia="Times New Roman"/>
          <w:b/>
          <w:position w:val="30"/>
          <w:sz w:val="20"/>
          <w:szCs w:val="20"/>
        </w:rPr>
        <w:tab/>
        <w:t>PRC</w:t>
      </w:r>
      <w:r w:rsidRPr="00B94D00">
        <w:rPr>
          <w:rFonts w:eastAsia="Times New Roman"/>
          <w:b/>
          <w:position w:val="30"/>
          <w:sz w:val="20"/>
          <w:szCs w:val="20"/>
          <w:vertAlign w:val="subscript"/>
        </w:rPr>
        <w:t>1</w:t>
      </w:r>
      <w:r w:rsidRPr="00B94D00">
        <w:rPr>
          <w:rFonts w:eastAsia="Times New Roman"/>
          <w:b/>
          <w:position w:val="30"/>
          <w:sz w:val="20"/>
          <w:szCs w:val="20"/>
        </w:rPr>
        <w:t xml:space="preserve"> + PRC</w:t>
      </w:r>
      <w:r w:rsidRPr="00B94D00">
        <w:rPr>
          <w:rFonts w:eastAsia="Times New Roman"/>
          <w:b/>
          <w:position w:val="30"/>
          <w:sz w:val="20"/>
          <w:szCs w:val="20"/>
          <w:vertAlign w:val="subscript"/>
        </w:rPr>
        <w:t>2</w:t>
      </w:r>
      <w:r w:rsidRPr="00B94D00">
        <w:rPr>
          <w:rFonts w:eastAsia="Times New Roman"/>
          <w:b/>
          <w:position w:val="30"/>
          <w:sz w:val="20"/>
          <w:szCs w:val="20"/>
        </w:rPr>
        <w:t xml:space="preserve"> + PRC</w:t>
      </w:r>
      <w:r w:rsidRPr="00B94D00">
        <w:rPr>
          <w:rFonts w:eastAsia="Times New Roman"/>
          <w:b/>
          <w:position w:val="30"/>
          <w:sz w:val="20"/>
          <w:szCs w:val="20"/>
          <w:vertAlign w:val="subscript"/>
        </w:rPr>
        <w:t>3</w:t>
      </w:r>
      <w:r w:rsidRPr="00B94D00">
        <w:rPr>
          <w:rFonts w:eastAsia="Times New Roman"/>
          <w:b/>
          <w:position w:val="30"/>
          <w:sz w:val="20"/>
          <w:szCs w:val="20"/>
        </w:rPr>
        <w:t>+ PRC</w:t>
      </w:r>
      <w:r w:rsidRPr="00B94D00">
        <w:rPr>
          <w:rFonts w:eastAsia="Times New Roman"/>
          <w:b/>
          <w:position w:val="30"/>
          <w:sz w:val="20"/>
          <w:szCs w:val="20"/>
          <w:vertAlign w:val="subscript"/>
        </w:rPr>
        <w:t>4</w:t>
      </w:r>
      <w:r w:rsidRPr="00B94D00">
        <w:rPr>
          <w:rFonts w:eastAsia="Times New Roman"/>
          <w:b/>
          <w:position w:val="30"/>
          <w:sz w:val="20"/>
          <w:szCs w:val="20"/>
        </w:rPr>
        <w:t xml:space="preserve"> + PRC</w:t>
      </w:r>
      <w:r w:rsidRPr="00B94D00">
        <w:rPr>
          <w:rFonts w:eastAsia="Times New Roman"/>
          <w:b/>
          <w:position w:val="30"/>
          <w:sz w:val="20"/>
          <w:szCs w:val="20"/>
          <w:vertAlign w:val="subscript"/>
        </w:rPr>
        <w:t>5</w:t>
      </w:r>
      <w:r w:rsidRPr="00B94D00">
        <w:rPr>
          <w:rFonts w:eastAsia="Times New Roman"/>
          <w:b/>
          <w:position w:val="30"/>
          <w:sz w:val="20"/>
          <w:szCs w:val="20"/>
        </w:rPr>
        <w:t xml:space="preserve"> + PRC</w:t>
      </w:r>
      <w:r w:rsidRPr="00B94D00">
        <w:rPr>
          <w:rFonts w:eastAsia="Times New Roman"/>
          <w:b/>
          <w:position w:val="30"/>
          <w:sz w:val="20"/>
          <w:szCs w:val="20"/>
          <w:vertAlign w:val="subscript"/>
        </w:rPr>
        <w:t>6</w:t>
      </w:r>
      <w:r w:rsidRPr="00B94D00">
        <w:rPr>
          <w:rFonts w:eastAsia="Times New Roman"/>
          <w:b/>
          <w:position w:val="30"/>
          <w:sz w:val="20"/>
          <w:szCs w:val="20"/>
        </w:rPr>
        <w:t xml:space="preserve"> + PRC</w:t>
      </w:r>
      <w:r w:rsidRPr="00B94D00">
        <w:rPr>
          <w:rFonts w:eastAsia="Times New Roman"/>
          <w:b/>
          <w:position w:val="30"/>
          <w:sz w:val="20"/>
          <w:szCs w:val="20"/>
          <w:vertAlign w:val="subscript"/>
        </w:rPr>
        <w:t>7</w:t>
      </w:r>
      <w:r w:rsidRPr="00B94D00">
        <w:rPr>
          <w:rFonts w:eastAsia="Times New Roman"/>
          <w:b/>
          <w:position w:val="30"/>
          <w:sz w:val="20"/>
          <w:szCs w:val="20"/>
        </w:rPr>
        <w:t xml:space="preserve"> + PRC</w:t>
      </w:r>
      <w:r w:rsidRPr="00B94D00">
        <w:rPr>
          <w:rFonts w:eastAsia="Times New Roman"/>
          <w:b/>
          <w:position w:val="30"/>
          <w:sz w:val="20"/>
          <w:szCs w:val="20"/>
          <w:vertAlign w:val="subscript"/>
        </w:rPr>
        <w:t>8</w:t>
      </w:r>
      <w:r w:rsidRPr="00B94D00">
        <w:rPr>
          <w:rFonts w:eastAsia="Times New Roman"/>
          <w:b/>
          <w:position w:val="30"/>
          <w:sz w:val="20"/>
          <w:szCs w:val="20"/>
        </w:rPr>
        <w:t xml:space="preserve"> + PRC</w:t>
      </w:r>
      <w:r w:rsidRPr="00B94D00">
        <w:rPr>
          <w:rFonts w:eastAsia="Times New Roman"/>
          <w:b/>
          <w:position w:val="30"/>
          <w:sz w:val="20"/>
          <w:szCs w:val="20"/>
          <w:vertAlign w:val="subscript"/>
        </w:rPr>
        <w:t>9</w:t>
      </w:r>
    </w:p>
    <w:p w14:paraId="7DCDCA6D" w14:textId="77777777" w:rsidR="00572F68" w:rsidRPr="00B94D00" w:rsidRDefault="00572F68" w:rsidP="00572F68">
      <w:pPr>
        <w:rPr>
          <w:rFonts w:eastAsia="Times New Roman"/>
          <w:szCs w:val="20"/>
        </w:rPr>
      </w:pPr>
      <w:r w:rsidRPr="00B94D00">
        <w:rPr>
          <w:rFonts w:eastAsia="Times New Roman"/>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572F68" w:rsidRPr="00B94D00" w14:paraId="1783F688" w14:textId="77777777" w:rsidTr="005C0B53">
        <w:tc>
          <w:tcPr>
            <w:tcW w:w="2050" w:type="dxa"/>
          </w:tcPr>
          <w:p w14:paraId="5ADBB061"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1151" w:type="dxa"/>
          </w:tcPr>
          <w:p w14:paraId="390A71F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6004" w:type="dxa"/>
          </w:tcPr>
          <w:p w14:paraId="60C242A7"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501EA4D6" w14:textId="77777777" w:rsidTr="005C0B53">
        <w:tc>
          <w:tcPr>
            <w:tcW w:w="2050" w:type="dxa"/>
          </w:tcPr>
          <w:p w14:paraId="3C958E8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1</w:t>
            </w:r>
          </w:p>
        </w:tc>
        <w:tc>
          <w:tcPr>
            <w:tcW w:w="1151" w:type="dxa"/>
          </w:tcPr>
          <w:p w14:paraId="5089CA0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51193BF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Generation On-Line greater than 0 MW</w:t>
            </w:r>
          </w:p>
        </w:tc>
      </w:tr>
      <w:tr w:rsidR="00572F68" w:rsidRPr="00B94D00" w14:paraId="453E9892" w14:textId="77777777" w:rsidTr="005C0B53">
        <w:tc>
          <w:tcPr>
            <w:tcW w:w="2050" w:type="dxa"/>
          </w:tcPr>
          <w:p w14:paraId="42A676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2</w:t>
            </w:r>
          </w:p>
        </w:tc>
        <w:tc>
          <w:tcPr>
            <w:tcW w:w="1151" w:type="dxa"/>
          </w:tcPr>
          <w:p w14:paraId="0717B8B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3415D95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WGRs On-Line greater than 0 MW</w:t>
            </w:r>
          </w:p>
        </w:tc>
      </w:tr>
      <w:tr w:rsidR="00572F68" w:rsidRPr="00B94D00" w14:paraId="49EF8A16" w14:textId="77777777" w:rsidTr="005C0B53">
        <w:tc>
          <w:tcPr>
            <w:tcW w:w="2050" w:type="dxa"/>
          </w:tcPr>
          <w:p w14:paraId="0D6FEFF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3</w:t>
            </w:r>
          </w:p>
        </w:tc>
        <w:tc>
          <w:tcPr>
            <w:tcW w:w="1151" w:type="dxa"/>
          </w:tcPr>
          <w:p w14:paraId="1A55587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572F3AC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Synchronous condenser output</w:t>
            </w:r>
          </w:p>
        </w:tc>
      </w:tr>
      <w:tr w:rsidR="00572F68" w:rsidRPr="00B94D00" w14:paraId="0A2F30DE" w14:textId="77777777" w:rsidTr="005C0B53">
        <w:tc>
          <w:tcPr>
            <w:tcW w:w="2050" w:type="dxa"/>
          </w:tcPr>
          <w:p w14:paraId="0591500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4</w:t>
            </w:r>
          </w:p>
        </w:tc>
        <w:tc>
          <w:tcPr>
            <w:tcW w:w="1151" w:type="dxa"/>
          </w:tcPr>
          <w:p w14:paraId="32B6D9F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2BD44A32"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sz w:val="20"/>
                <w:szCs w:val="20"/>
              </w:rPr>
              <w:t>Capacity from Load Resources with an ECRS Ancillary Service Resource award</w:t>
            </w:r>
          </w:p>
        </w:tc>
      </w:tr>
      <w:tr w:rsidR="00572F68" w:rsidRPr="00B94D00" w14:paraId="69044274" w14:textId="77777777" w:rsidTr="005C0B53">
        <w:tc>
          <w:tcPr>
            <w:tcW w:w="2050" w:type="dxa"/>
          </w:tcPr>
          <w:p w14:paraId="4F7259D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5</w:t>
            </w:r>
          </w:p>
        </w:tc>
        <w:tc>
          <w:tcPr>
            <w:tcW w:w="1151" w:type="dxa"/>
          </w:tcPr>
          <w:p w14:paraId="70EC5DF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36DEECE2"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iCs/>
                <w:sz w:val="20"/>
                <w:szCs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572F68" w:rsidRPr="00B94D00" w14:paraId="2CBEC348" w14:textId="77777777" w:rsidTr="005C0B53">
              <w:trPr>
                <w:trHeight w:val="206"/>
              </w:trPr>
              <w:tc>
                <w:tcPr>
                  <w:tcW w:w="9350" w:type="dxa"/>
                  <w:shd w:val="pct12" w:color="auto" w:fill="auto"/>
                </w:tcPr>
                <w:p w14:paraId="21326DA6" w14:textId="77777777" w:rsidR="00572F68" w:rsidRPr="00B94D00" w:rsidRDefault="00572F68" w:rsidP="005C0B53">
                  <w:pPr>
                    <w:spacing w:before="120" w:after="240"/>
                    <w:rPr>
                      <w:rFonts w:eastAsia="Times New Roman"/>
                      <w:b/>
                      <w:i/>
                      <w:iCs/>
                    </w:rPr>
                  </w:pPr>
                  <w:r w:rsidRPr="00B94D00">
                    <w:rPr>
                      <w:rFonts w:eastAsia="Times New Roman"/>
                      <w:b/>
                      <w:i/>
                      <w:iCs/>
                    </w:rPr>
                    <w:t>[NPRR1244:  Replace the description above with the following upon system implementation:]</w:t>
                  </w:r>
                </w:p>
                <w:p w14:paraId="26A54116"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iCs/>
                      <w:sz w:val="20"/>
                      <w:szCs w:val="20"/>
                    </w:rPr>
                    <w:t>Capacity from CLRs active in SCED and qualified for Regulation Service and/or RRS with an Ancillary Service Resource award</w:t>
                  </w:r>
                </w:p>
              </w:tc>
            </w:tr>
          </w:tbl>
          <w:p w14:paraId="2D567647" w14:textId="77777777" w:rsidR="00572F68" w:rsidRPr="00B94D00" w:rsidRDefault="00572F68" w:rsidP="005C0B53">
            <w:pPr>
              <w:tabs>
                <w:tab w:val="left" w:pos="1080"/>
              </w:tabs>
              <w:spacing w:after="60"/>
              <w:rPr>
                <w:rFonts w:eastAsia="Times New Roman"/>
                <w:iCs/>
                <w:sz w:val="20"/>
                <w:szCs w:val="20"/>
              </w:rPr>
            </w:pPr>
          </w:p>
        </w:tc>
      </w:tr>
      <w:tr w:rsidR="00572F68" w:rsidRPr="00B94D00" w14:paraId="267D793D" w14:textId="77777777" w:rsidTr="005C0B53">
        <w:tc>
          <w:tcPr>
            <w:tcW w:w="2050" w:type="dxa"/>
          </w:tcPr>
          <w:p w14:paraId="637652F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6</w:t>
            </w:r>
          </w:p>
        </w:tc>
        <w:tc>
          <w:tcPr>
            <w:tcW w:w="1151" w:type="dxa"/>
          </w:tcPr>
          <w:p w14:paraId="4D5A1DC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153651A3"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iCs/>
                <w:sz w:val="20"/>
                <w:szCs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572F68" w:rsidRPr="00B94D00" w14:paraId="1FA1672C" w14:textId="77777777" w:rsidTr="005C0B53">
              <w:trPr>
                <w:trHeight w:val="206"/>
              </w:trPr>
              <w:tc>
                <w:tcPr>
                  <w:tcW w:w="9350" w:type="dxa"/>
                  <w:shd w:val="pct12" w:color="auto" w:fill="auto"/>
                </w:tcPr>
                <w:p w14:paraId="5FE69FF9" w14:textId="77777777" w:rsidR="00572F68" w:rsidRPr="00B94D00" w:rsidRDefault="00572F68" w:rsidP="005C0B53">
                  <w:pPr>
                    <w:spacing w:before="120" w:after="240"/>
                    <w:rPr>
                      <w:rFonts w:eastAsia="Times New Roman"/>
                      <w:b/>
                      <w:i/>
                      <w:iCs/>
                    </w:rPr>
                  </w:pPr>
                  <w:r w:rsidRPr="00B94D00">
                    <w:rPr>
                      <w:rFonts w:eastAsia="Times New Roman"/>
                      <w:b/>
                      <w:i/>
                      <w:iCs/>
                    </w:rPr>
                    <w:t>[NPRR1244:  Replace the description above with the following upon system implementation:]</w:t>
                  </w:r>
                </w:p>
                <w:p w14:paraId="2D93F16B"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iCs/>
                      <w:sz w:val="20"/>
                      <w:szCs w:val="20"/>
                    </w:rPr>
                    <w:t>Capacity from CLRs active in SCED and qualified for Regulation Service and/or RRS without an Ancillary Service Resource award</w:t>
                  </w:r>
                </w:p>
              </w:tc>
            </w:tr>
          </w:tbl>
          <w:p w14:paraId="0DFFB989" w14:textId="77777777" w:rsidR="00572F68" w:rsidRPr="00B94D00" w:rsidRDefault="00572F68" w:rsidP="005C0B53">
            <w:pPr>
              <w:tabs>
                <w:tab w:val="left" w:pos="1080"/>
              </w:tabs>
              <w:spacing w:after="60"/>
              <w:rPr>
                <w:rFonts w:eastAsia="Times New Roman"/>
                <w:iCs/>
                <w:sz w:val="20"/>
                <w:szCs w:val="20"/>
              </w:rPr>
            </w:pPr>
          </w:p>
        </w:tc>
      </w:tr>
      <w:tr w:rsidR="00572F68" w:rsidRPr="00B94D00" w14:paraId="2FAB3F6A" w14:textId="77777777" w:rsidTr="005C0B53">
        <w:tc>
          <w:tcPr>
            <w:tcW w:w="2050" w:type="dxa"/>
          </w:tcPr>
          <w:p w14:paraId="36A0E30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7</w:t>
            </w:r>
          </w:p>
        </w:tc>
        <w:tc>
          <w:tcPr>
            <w:tcW w:w="1151" w:type="dxa"/>
          </w:tcPr>
          <w:p w14:paraId="5532D43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1A043D2A"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iCs/>
                <w:sz w:val="20"/>
                <w:szCs w:val="20"/>
              </w:rPr>
              <w:t>Capacity from Resources capable of providing FFR</w:t>
            </w:r>
          </w:p>
        </w:tc>
      </w:tr>
      <w:tr w:rsidR="00572F68" w:rsidRPr="00B94D00" w14:paraId="0C163BCA" w14:textId="77777777" w:rsidTr="005C0B53">
        <w:tc>
          <w:tcPr>
            <w:tcW w:w="2050" w:type="dxa"/>
          </w:tcPr>
          <w:p w14:paraId="57AC801A" w14:textId="77777777" w:rsidR="00572F68" w:rsidRPr="00B94D00" w:rsidRDefault="00572F68" w:rsidP="005C0B53">
            <w:pPr>
              <w:spacing w:after="60"/>
              <w:rPr>
                <w:rFonts w:eastAsia="Times New Roman"/>
                <w:iCs/>
                <w:sz w:val="20"/>
                <w:szCs w:val="20"/>
              </w:rPr>
            </w:pPr>
            <w:r w:rsidRPr="00B94D00">
              <w:rPr>
                <w:rFonts w:eastAsia="Times New Roman"/>
                <w:sz w:val="20"/>
                <w:szCs w:val="20"/>
              </w:rPr>
              <w:t>PRC</w:t>
            </w:r>
            <w:r w:rsidRPr="00B94D00">
              <w:rPr>
                <w:rFonts w:eastAsia="Times New Roman"/>
                <w:sz w:val="20"/>
                <w:szCs w:val="20"/>
                <w:vertAlign w:val="subscript"/>
              </w:rPr>
              <w:t>8</w:t>
            </w:r>
          </w:p>
        </w:tc>
        <w:tc>
          <w:tcPr>
            <w:tcW w:w="1151" w:type="dxa"/>
          </w:tcPr>
          <w:p w14:paraId="0FBB40F0" w14:textId="77777777" w:rsidR="00572F68" w:rsidRPr="00B94D00" w:rsidRDefault="00572F68" w:rsidP="005C0B53">
            <w:pPr>
              <w:spacing w:after="60"/>
              <w:rPr>
                <w:rFonts w:eastAsia="Times New Roman"/>
                <w:iCs/>
                <w:sz w:val="20"/>
                <w:szCs w:val="20"/>
              </w:rPr>
            </w:pPr>
            <w:r w:rsidRPr="00B94D00">
              <w:rPr>
                <w:rFonts w:eastAsia="Times New Roman"/>
                <w:sz w:val="20"/>
                <w:szCs w:val="20"/>
              </w:rPr>
              <w:t>MW</w:t>
            </w:r>
          </w:p>
        </w:tc>
        <w:tc>
          <w:tcPr>
            <w:tcW w:w="6004" w:type="dxa"/>
          </w:tcPr>
          <w:p w14:paraId="1DB6E259"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sz w:val="20"/>
                <w:szCs w:val="20"/>
              </w:rPr>
              <w:t>ESR capacity capable of providing Primary Frequency Response</w:t>
            </w:r>
          </w:p>
        </w:tc>
      </w:tr>
      <w:tr w:rsidR="00572F68" w:rsidRPr="00B94D00" w14:paraId="793D09C5" w14:textId="77777777" w:rsidTr="005C0B53">
        <w:tc>
          <w:tcPr>
            <w:tcW w:w="2050" w:type="dxa"/>
          </w:tcPr>
          <w:p w14:paraId="4C00647D" w14:textId="77777777" w:rsidR="00572F68" w:rsidRPr="00B94D00" w:rsidRDefault="00572F68" w:rsidP="005C0B53">
            <w:pPr>
              <w:spacing w:after="60"/>
              <w:rPr>
                <w:rFonts w:eastAsia="Times New Roman"/>
                <w:iCs/>
                <w:sz w:val="20"/>
                <w:szCs w:val="20"/>
              </w:rPr>
            </w:pPr>
            <w:r w:rsidRPr="00B94D00">
              <w:rPr>
                <w:rFonts w:eastAsia="Times New Roman"/>
                <w:sz w:val="20"/>
                <w:szCs w:val="20"/>
              </w:rPr>
              <w:t>PRC</w:t>
            </w:r>
            <w:r w:rsidRPr="00B94D00">
              <w:rPr>
                <w:rFonts w:eastAsia="Times New Roman"/>
                <w:sz w:val="20"/>
                <w:szCs w:val="20"/>
                <w:vertAlign w:val="subscript"/>
              </w:rPr>
              <w:t>9</w:t>
            </w:r>
          </w:p>
        </w:tc>
        <w:tc>
          <w:tcPr>
            <w:tcW w:w="1151" w:type="dxa"/>
          </w:tcPr>
          <w:p w14:paraId="461BDA6A" w14:textId="77777777" w:rsidR="00572F68" w:rsidRPr="00B94D00" w:rsidRDefault="00572F68" w:rsidP="005C0B53">
            <w:pPr>
              <w:spacing w:after="60"/>
              <w:rPr>
                <w:rFonts w:eastAsia="Times New Roman"/>
                <w:iCs/>
                <w:sz w:val="20"/>
                <w:szCs w:val="20"/>
              </w:rPr>
            </w:pPr>
            <w:r w:rsidRPr="00B94D00">
              <w:rPr>
                <w:rFonts w:eastAsia="Times New Roman"/>
                <w:sz w:val="20"/>
                <w:szCs w:val="20"/>
              </w:rPr>
              <w:t>MW</w:t>
            </w:r>
          </w:p>
        </w:tc>
        <w:tc>
          <w:tcPr>
            <w:tcW w:w="6004" w:type="dxa"/>
          </w:tcPr>
          <w:p w14:paraId="3596E788"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sz w:val="20"/>
                <w:szCs w:val="20"/>
              </w:rPr>
              <w:t>Capacity from DC-Coupled Resources capable of providing Primary Frequency Response</w:t>
            </w:r>
          </w:p>
        </w:tc>
      </w:tr>
      <w:tr w:rsidR="00572F68" w:rsidRPr="00B94D00" w14:paraId="0AD104B3" w14:textId="77777777" w:rsidTr="005C0B53">
        <w:tc>
          <w:tcPr>
            <w:tcW w:w="2050" w:type="dxa"/>
          </w:tcPr>
          <w:p w14:paraId="35ACC1B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PRC</w:t>
            </w:r>
          </w:p>
        </w:tc>
        <w:tc>
          <w:tcPr>
            <w:tcW w:w="1151" w:type="dxa"/>
          </w:tcPr>
          <w:p w14:paraId="3F8FE90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0EEBE586" w14:textId="77777777" w:rsidR="00572F68" w:rsidRPr="00B94D00" w:rsidRDefault="00572F68" w:rsidP="005C0B53">
            <w:pPr>
              <w:tabs>
                <w:tab w:val="left" w:pos="1080"/>
              </w:tabs>
              <w:spacing w:after="60"/>
              <w:rPr>
                <w:rFonts w:eastAsia="Times New Roman"/>
                <w:iCs/>
                <w:sz w:val="20"/>
                <w:szCs w:val="20"/>
              </w:rPr>
            </w:pPr>
            <w:r w:rsidRPr="00B94D00">
              <w:rPr>
                <w:rFonts w:eastAsia="Times New Roman"/>
                <w:iCs/>
                <w:sz w:val="20"/>
                <w:szCs w:val="20"/>
              </w:rPr>
              <w:t>Physical Responsive Capability</w:t>
            </w:r>
          </w:p>
        </w:tc>
      </w:tr>
      <w:tr w:rsidR="00572F68" w:rsidRPr="00B94D00" w14:paraId="7EF05F2D" w14:textId="77777777" w:rsidTr="005C0B53">
        <w:tc>
          <w:tcPr>
            <w:tcW w:w="2050" w:type="dxa"/>
          </w:tcPr>
          <w:p w14:paraId="0FADF14A" w14:textId="77777777" w:rsidR="00572F68" w:rsidRPr="00B94D00" w:rsidRDefault="00572F68" w:rsidP="005C0B53">
            <w:pPr>
              <w:spacing w:after="60"/>
              <w:rPr>
                <w:rFonts w:eastAsia="Times New Roman"/>
                <w:iCs/>
                <w:sz w:val="20"/>
                <w:szCs w:val="20"/>
              </w:rPr>
            </w:pPr>
            <w:r w:rsidRPr="00B94D00">
              <w:rPr>
                <w:rFonts w:eastAsia="Times New Roman"/>
                <w:sz w:val="20"/>
                <w:szCs w:val="20"/>
              </w:rPr>
              <w:lastRenderedPageBreak/>
              <w:t>X</w:t>
            </w:r>
          </w:p>
        </w:tc>
        <w:tc>
          <w:tcPr>
            <w:tcW w:w="1151" w:type="dxa"/>
          </w:tcPr>
          <w:p w14:paraId="1F0E6872" w14:textId="77777777" w:rsidR="00572F68" w:rsidRPr="00B94D00" w:rsidRDefault="00572F68" w:rsidP="005C0B53">
            <w:pPr>
              <w:spacing w:after="60"/>
              <w:rPr>
                <w:rFonts w:eastAsia="Times New Roman"/>
                <w:iCs/>
                <w:sz w:val="20"/>
                <w:szCs w:val="20"/>
              </w:rPr>
            </w:pPr>
            <w:r w:rsidRPr="00B94D00">
              <w:rPr>
                <w:rFonts w:eastAsia="Times New Roman"/>
                <w:sz w:val="20"/>
                <w:szCs w:val="20"/>
              </w:rPr>
              <w:t>Percentage</w:t>
            </w:r>
          </w:p>
        </w:tc>
        <w:tc>
          <w:tcPr>
            <w:tcW w:w="6004" w:type="dxa"/>
          </w:tcPr>
          <w:p w14:paraId="06C9989C" w14:textId="77777777" w:rsidR="00572F68" w:rsidRPr="00B94D00" w:rsidRDefault="00572F68" w:rsidP="005C0B53">
            <w:pPr>
              <w:spacing w:after="60"/>
              <w:rPr>
                <w:rFonts w:eastAsia="Times New Roman"/>
                <w:iCs/>
                <w:sz w:val="20"/>
                <w:szCs w:val="20"/>
              </w:rPr>
            </w:pPr>
            <w:r w:rsidRPr="00B94D00">
              <w:rPr>
                <w:rFonts w:eastAsia="Times New Roman"/>
                <w:sz w:val="20"/>
                <w:szCs w:val="20"/>
              </w:rPr>
              <w:t>Percent threshold based on the Governor droop setting of ESRs</w:t>
            </w:r>
          </w:p>
        </w:tc>
      </w:tr>
      <w:tr w:rsidR="00572F68" w:rsidRPr="00B94D00" w14:paraId="2C7B7373" w14:textId="77777777" w:rsidTr="005C0B53">
        <w:tc>
          <w:tcPr>
            <w:tcW w:w="2050" w:type="dxa"/>
          </w:tcPr>
          <w:p w14:paraId="66803EA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RDF</w:t>
            </w:r>
          </w:p>
        </w:tc>
        <w:tc>
          <w:tcPr>
            <w:tcW w:w="1151" w:type="dxa"/>
          </w:tcPr>
          <w:p w14:paraId="60EF74F0" w14:textId="77777777" w:rsidR="00572F68" w:rsidRPr="00B94D00" w:rsidRDefault="00572F68" w:rsidP="005C0B53">
            <w:pPr>
              <w:spacing w:after="60"/>
              <w:rPr>
                <w:rFonts w:eastAsia="Times New Roman"/>
                <w:iCs/>
                <w:sz w:val="20"/>
                <w:szCs w:val="20"/>
              </w:rPr>
            </w:pPr>
          </w:p>
        </w:tc>
        <w:tc>
          <w:tcPr>
            <w:tcW w:w="6004" w:type="dxa"/>
          </w:tcPr>
          <w:p w14:paraId="5D65FBD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currently approved</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w:t>
            </w:r>
            <w:r w:rsidRPr="00B94D00">
              <w:rPr>
                <w:rFonts w:eastAsia="Times New Roman"/>
                <w:iCs/>
                <w:sz w:val="20"/>
                <w:szCs w:val="20"/>
              </w:rPr>
              <w:tab/>
            </w:r>
          </w:p>
        </w:tc>
      </w:tr>
      <w:tr w:rsidR="00572F68" w:rsidRPr="00B94D00" w14:paraId="42CCB8F9" w14:textId="77777777" w:rsidTr="005C0B53">
        <w:tc>
          <w:tcPr>
            <w:tcW w:w="2050" w:type="dxa"/>
          </w:tcPr>
          <w:p w14:paraId="1708BE6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RDF</w:t>
            </w:r>
            <w:r w:rsidRPr="00B94D00">
              <w:rPr>
                <w:rFonts w:eastAsia="Times New Roman"/>
                <w:iCs/>
                <w:sz w:val="20"/>
                <w:szCs w:val="20"/>
                <w:vertAlign w:val="subscript"/>
              </w:rPr>
              <w:t>W</w:t>
            </w:r>
          </w:p>
        </w:tc>
        <w:tc>
          <w:tcPr>
            <w:tcW w:w="1151" w:type="dxa"/>
          </w:tcPr>
          <w:p w14:paraId="457DFF30" w14:textId="77777777" w:rsidR="00572F68" w:rsidRPr="00B94D00" w:rsidRDefault="00572F68" w:rsidP="005C0B53">
            <w:pPr>
              <w:spacing w:after="60"/>
              <w:rPr>
                <w:rFonts w:eastAsia="Times New Roman"/>
                <w:iCs/>
                <w:sz w:val="20"/>
                <w:szCs w:val="20"/>
              </w:rPr>
            </w:pPr>
          </w:p>
        </w:tc>
        <w:tc>
          <w:tcPr>
            <w:tcW w:w="6004" w:type="dxa"/>
          </w:tcPr>
          <w:p w14:paraId="0DB3B8F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currently approved Reserve Discount Factor for WGRs</w:t>
            </w:r>
          </w:p>
        </w:tc>
      </w:tr>
      <w:tr w:rsidR="00572F68" w:rsidRPr="00B94D00" w14:paraId="6D11D05B" w14:textId="77777777" w:rsidTr="005C0B53">
        <w:tc>
          <w:tcPr>
            <w:tcW w:w="2050" w:type="dxa"/>
          </w:tcPr>
          <w:p w14:paraId="42E0F3F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LRDF_1</w:t>
            </w:r>
          </w:p>
        </w:tc>
        <w:tc>
          <w:tcPr>
            <w:tcW w:w="1151" w:type="dxa"/>
          </w:tcPr>
          <w:p w14:paraId="4AFCE7FB" w14:textId="77777777" w:rsidR="00572F68" w:rsidRPr="00B94D00" w:rsidRDefault="00572F68" w:rsidP="005C0B53">
            <w:pPr>
              <w:spacing w:after="60"/>
              <w:rPr>
                <w:rFonts w:eastAsia="Times New Roman"/>
                <w:iCs/>
                <w:sz w:val="20"/>
                <w:szCs w:val="20"/>
              </w:rPr>
            </w:pPr>
          </w:p>
        </w:tc>
        <w:tc>
          <w:tcPr>
            <w:tcW w:w="6004" w:type="dxa"/>
          </w:tcPr>
          <w:p w14:paraId="635C756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currently approved Load Resource</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 for CLRs awarded an Ancillary Service Resource award</w:t>
            </w:r>
          </w:p>
        </w:tc>
      </w:tr>
      <w:tr w:rsidR="00572F68" w:rsidRPr="00B94D00" w14:paraId="1768CD55" w14:textId="77777777" w:rsidTr="005C0B53">
        <w:tc>
          <w:tcPr>
            <w:tcW w:w="2050" w:type="dxa"/>
          </w:tcPr>
          <w:p w14:paraId="5F73134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LRDF_2</w:t>
            </w:r>
          </w:p>
        </w:tc>
        <w:tc>
          <w:tcPr>
            <w:tcW w:w="1151" w:type="dxa"/>
          </w:tcPr>
          <w:p w14:paraId="5CB6FA3B" w14:textId="77777777" w:rsidR="00572F68" w:rsidRPr="00B94D00" w:rsidRDefault="00572F68" w:rsidP="005C0B53">
            <w:pPr>
              <w:spacing w:after="60"/>
              <w:rPr>
                <w:rFonts w:eastAsia="Times New Roman"/>
                <w:iCs/>
                <w:sz w:val="20"/>
                <w:szCs w:val="20"/>
              </w:rPr>
            </w:pPr>
          </w:p>
        </w:tc>
        <w:tc>
          <w:tcPr>
            <w:tcW w:w="6004" w:type="dxa"/>
          </w:tcPr>
          <w:p w14:paraId="72AAA42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currently approved Load Resource</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 for CLRs not awarded an Ancillary Service Resource award</w:t>
            </w:r>
          </w:p>
        </w:tc>
      </w:tr>
      <w:tr w:rsidR="00572F68" w:rsidRPr="00B94D00" w14:paraId="67DBF103" w14:textId="77777777" w:rsidTr="005C0B53">
        <w:tc>
          <w:tcPr>
            <w:tcW w:w="2050" w:type="dxa"/>
          </w:tcPr>
          <w:p w14:paraId="2A99E2E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FRCHL</w:t>
            </w:r>
          </w:p>
        </w:tc>
        <w:tc>
          <w:tcPr>
            <w:tcW w:w="1151" w:type="dxa"/>
          </w:tcPr>
          <w:p w14:paraId="6CA2E4D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403261B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Telemetered High limit of the FRC for the Resource</w:t>
            </w:r>
          </w:p>
        </w:tc>
      </w:tr>
      <w:tr w:rsidR="00572F68" w:rsidRPr="00B94D00" w14:paraId="677306B9" w14:textId="77777777" w:rsidTr="005C0B53">
        <w:tc>
          <w:tcPr>
            <w:tcW w:w="2050" w:type="dxa"/>
          </w:tcPr>
          <w:p w14:paraId="7BB9F520" w14:textId="77777777" w:rsidR="00572F68" w:rsidRPr="00B94D00" w:rsidDel="001616A9" w:rsidRDefault="00572F68" w:rsidP="005C0B53">
            <w:pPr>
              <w:spacing w:after="60"/>
              <w:rPr>
                <w:rFonts w:eastAsia="Times New Roman"/>
                <w:iCs/>
                <w:sz w:val="20"/>
                <w:szCs w:val="20"/>
              </w:rPr>
            </w:pPr>
            <w:r w:rsidRPr="00B94D00">
              <w:rPr>
                <w:rFonts w:eastAsia="Times New Roman"/>
                <w:iCs/>
                <w:sz w:val="20"/>
                <w:szCs w:val="20"/>
              </w:rPr>
              <w:t>FRCO</w:t>
            </w:r>
          </w:p>
        </w:tc>
        <w:tc>
          <w:tcPr>
            <w:tcW w:w="1151" w:type="dxa"/>
          </w:tcPr>
          <w:p w14:paraId="27FDC23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004" w:type="dxa"/>
          </w:tcPr>
          <w:p w14:paraId="4D0F852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Telemetered output of FRC portion of the Resource</w:t>
            </w:r>
          </w:p>
        </w:tc>
      </w:tr>
    </w:tbl>
    <w:p w14:paraId="42D5C8D7"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The Load Resource</w:t>
      </w:r>
      <w:r w:rsidRPr="00B94D00">
        <w:rPr>
          <w:rFonts w:ascii="Times New Roman Bold" w:eastAsia="Times New Roman" w:hAnsi="Times New Roman Bold"/>
          <w:szCs w:val="20"/>
        </w:rPr>
        <w:t xml:space="preserve"> </w:t>
      </w:r>
      <w:r w:rsidRPr="00B94D00">
        <w:rPr>
          <w:rFonts w:eastAsia="Times New Roman"/>
          <w:szCs w:val="20"/>
        </w:rPr>
        <w:t>Reserve Discount Factors (RDFs) for CLRs (LRDF_1 and LRDF_2) shall be subject to review and approval by TAC.</w:t>
      </w:r>
    </w:p>
    <w:p w14:paraId="1E86AD95" w14:textId="77777777" w:rsidR="00572F68" w:rsidRPr="00B94D00" w:rsidRDefault="00572F68" w:rsidP="00572F68">
      <w:pPr>
        <w:spacing w:after="240"/>
        <w:ind w:left="720" w:hanging="720"/>
        <w:rPr>
          <w:rFonts w:eastAsia="Times New Roman"/>
          <w:szCs w:val="20"/>
        </w:rPr>
      </w:pPr>
      <w:r w:rsidRPr="00B94D00">
        <w:rPr>
          <w:rFonts w:eastAsia="Times New Roman"/>
          <w:szCs w:val="20"/>
        </w:rPr>
        <w:t xml:space="preserve">(3) </w:t>
      </w:r>
      <w:r w:rsidRPr="00B94D00">
        <w:rPr>
          <w:rFonts w:eastAsia="Times New Roman"/>
          <w:szCs w:val="20"/>
        </w:rPr>
        <w:tab/>
        <w:t>The RDFs used in the PRC calculation shall be posted to the ERCOT website no later than three Business Days after approval.</w:t>
      </w:r>
    </w:p>
    <w:p w14:paraId="2FBDFFED" w14:textId="77777777" w:rsidR="00572F68" w:rsidRPr="00B94D00" w:rsidRDefault="00572F68" w:rsidP="00572F68">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ERCOT shall </w:t>
      </w:r>
      <w:proofErr w:type="gramStart"/>
      <w:r w:rsidRPr="00B94D00">
        <w:rPr>
          <w:rFonts w:eastAsia="Times New Roman"/>
          <w:szCs w:val="20"/>
        </w:rPr>
        <w:t>display</w:t>
      </w:r>
      <w:proofErr w:type="gramEnd"/>
      <w:r w:rsidRPr="00B94D00">
        <w:rPr>
          <w:rFonts w:eastAsia="Times New Roman"/>
          <w:szCs w:val="20"/>
        </w:rPr>
        <w:t xml:space="preserve"> on the ERCOT website and update every ten seconds a rolling view of the ERCOT-wide PRC, as defined in paragraph (1)(p) above, for the current Operating Day.</w:t>
      </w:r>
    </w:p>
    <w:p w14:paraId="270FF5ED" w14:textId="77777777" w:rsidR="00572F68" w:rsidRPr="00B94D00" w:rsidRDefault="00572F68" w:rsidP="00572F68">
      <w:pPr>
        <w:keepNext/>
        <w:tabs>
          <w:tab w:val="left" w:pos="1800"/>
        </w:tabs>
        <w:spacing w:before="480" w:after="240"/>
        <w:ind w:left="1800" w:hanging="1800"/>
        <w:outlineLvl w:val="5"/>
        <w:rPr>
          <w:ins w:id="919" w:author="ERCOT" w:date="2024-01-10T14:50:00Z"/>
          <w:b/>
          <w:bCs/>
        </w:rPr>
      </w:pPr>
      <w:ins w:id="920" w:author="ERCOT" w:date="2024-01-10T14:49:00Z">
        <w:r w:rsidRPr="00B94D00">
          <w:rPr>
            <w:b/>
            <w:bCs/>
          </w:rPr>
          <w:t>6.5.7.6.2.</w:t>
        </w:r>
      </w:ins>
      <w:ins w:id="921" w:author="ERCOT" w:date="2024-01-10T14:50:00Z">
        <w:r w:rsidRPr="00B94D00">
          <w:rPr>
            <w:b/>
            <w:bCs/>
          </w:rPr>
          <w:t>5</w:t>
        </w:r>
      </w:ins>
      <w:ins w:id="922" w:author="ERCOT" w:date="2024-01-10T14:49:00Z">
        <w:r w:rsidRPr="00B94D00">
          <w:tab/>
        </w:r>
        <w:r w:rsidRPr="00B94D00">
          <w:rPr>
            <w:b/>
            <w:bCs/>
          </w:rPr>
          <w:t xml:space="preserve">Deployment of </w:t>
        </w:r>
      </w:ins>
      <w:ins w:id="923" w:author="ERCOT" w:date="2024-01-10T14:50:00Z">
        <w:r w:rsidRPr="00B94D00">
          <w:rPr>
            <w:b/>
            <w:bCs/>
          </w:rPr>
          <w:t>Dispatchable Reliability</w:t>
        </w:r>
      </w:ins>
      <w:ins w:id="924" w:author="ERCOT" w:date="2024-01-10T14:49:00Z">
        <w:r w:rsidRPr="00B94D00">
          <w:rPr>
            <w:b/>
            <w:bCs/>
          </w:rPr>
          <w:t xml:space="preserve"> Reserve Service</w:t>
        </w:r>
      </w:ins>
      <w:ins w:id="925" w:author="ERCOT" w:date="2024-01-10T14:50:00Z">
        <w:r w:rsidRPr="00B94D00">
          <w:rPr>
            <w:b/>
            <w:bCs/>
          </w:rPr>
          <w:t xml:space="preserve"> (DRRS)</w:t>
        </w:r>
      </w:ins>
    </w:p>
    <w:p w14:paraId="2A5A3BDF" w14:textId="77777777" w:rsidR="00572F68" w:rsidRPr="00B94D00" w:rsidRDefault="00572F68" w:rsidP="00572F68">
      <w:pPr>
        <w:spacing w:before="240" w:after="240"/>
        <w:ind w:left="720" w:hanging="720"/>
        <w:rPr>
          <w:ins w:id="926" w:author="ERCOT" w:date="2025-11-19T20:41:00Z" w16du:dateUtc="2025-11-20T02:41:00Z"/>
        </w:rPr>
      </w:pPr>
      <w:bookmarkStart w:id="927" w:name="_Toc135992416"/>
      <w:ins w:id="928" w:author="ERCOT" w:date="2025-11-19T20:41:00Z" w16du:dateUtc="2025-11-20T02:41:00Z">
        <w:r w:rsidRPr="00B94D00">
          <w:t>(1)</w:t>
        </w:r>
        <w:r w:rsidRPr="00B94D00">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62B7AB62" w14:textId="77777777" w:rsidR="00572F68" w:rsidRPr="00B94D00" w:rsidRDefault="00572F68" w:rsidP="00572F68">
      <w:pPr>
        <w:spacing w:after="240"/>
        <w:ind w:left="720" w:hanging="720"/>
        <w:rPr>
          <w:ins w:id="929" w:author="ERCOT" w:date="2025-11-19T20:41:00Z" w16du:dateUtc="2025-11-20T02:41:00Z"/>
        </w:rPr>
      </w:pPr>
      <w:ins w:id="930" w:author="ERCOT" w:date="2025-11-19T20:41:00Z" w16du:dateUtc="2025-11-20T02:41:00Z">
        <w:r w:rsidRPr="00B94D00">
          <w:t>(2)</w:t>
        </w:r>
        <w:r w:rsidRPr="00B94D00">
          <w:tab/>
          <w:t>ERCOT shall deploy Off-Line DRRS by operator Dispatch Instruction.  The deployment of DRRS must always be 100% of the Ancillary Service capability for DRRS on an individual Resource.</w:t>
        </w:r>
      </w:ins>
    </w:p>
    <w:p w14:paraId="3B36B27B" w14:textId="77777777" w:rsidR="00572F68" w:rsidRPr="00B94D00" w:rsidRDefault="00572F68" w:rsidP="00572F68">
      <w:pPr>
        <w:spacing w:after="240"/>
        <w:ind w:left="720" w:hanging="720"/>
        <w:rPr>
          <w:ins w:id="931" w:author="ERCOT" w:date="2025-11-19T20:41:00Z" w16du:dateUtc="2025-11-20T02:41:00Z"/>
        </w:rPr>
      </w:pPr>
      <w:ins w:id="932" w:author="ERCOT" w:date="2025-11-19T20:41:00Z" w16du:dateUtc="2025-11-20T02:41:00Z">
        <w:r w:rsidRPr="00B94D00">
          <w:t>(3)</w:t>
        </w:r>
        <w:r w:rsidRPr="00B94D00">
          <w:tab/>
          <w:t xml:space="preserve">Resources providing DRRS must provide an Energy Offer Curve for use by SCED. </w:t>
        </w:r>
      </w:ins>
    </w:p>
    <w:p w14:paraId="3C69F765" w14:textId="77777777" w:rsidR="00572F68" w:rsidRPr="00B94D00" w:rsidRDefault="00572F68" w:rsidP="00572F68">
      <w:pPr>
        <w:spacing w:after="240"/>
        <w:ind w:left="720" w:hanging="720"/>
        <w:rPr>
          <w:iCs/>
        </w:rPr>
      </w:pPr>
      <w:ins w:id="933" w:author="ERCOT" w:date="2025-11-19T20:41:00Z" w16du:dateUtc="2025-11-20T02:41:00Z">
        <w:r w:rsidRPr="00B94D00">
          <w:rPr>
            <w:iCs/>
          </w:rPr>
          <w:t>(4)</w:t>
        </w:r>
        <w:r w:rsidRPr="00B94D00">
          <w:rPr>
            <w:iCs/>
          </w:rPr>
          <w:tab/>
          <w:t>Off-Line</w:t>
        </w:r>
        <w:r w:rsidRPr="00B94D00">
          <w:t xml:space="preserve"> </w:t>
        </w:r>
        <w:r w:rsidRPr="00B94D00">
          <w:rPr>
            <w:iCs/>
          </w:rPr>
          <w:t>Resources providing DRRS must be capable of being dispatched to their DRRS award within two hours of receiving a Dispatch Instruction from ERCOT.</w:t>
        </w:r>
      </w:ins>
    </w:p>
    <w:p w14:paraId="4844A7F2" w14:textId="77777777" w:rsidR="00572F68" w:rsidRPr="00B94D00" w:rsidRDefault="00572F68" w:rsidP="00572F68">
      <w:pPr>
        <w:keepNext/>
        <w:widowControl w:val="0"/>
        <w:spacing w:before="480" w:after="240"/>
        <w:outlineLvl w:val="3"/>
        <w:rPr>
          <w:rFonts w:eastAsia="Times New Roman"/>
          <w:b/>
          <w:bCs/>
          <w:snapToGrid w:val="0"/>
          <w:szCs w:val="20"/>
        </w:rPr>
      </w:pPr>
      <w:bookmarkStart w:id="934" w:name="_Toc214878953"/>
      <w:r w:rsidRPr="00B94D00">
        <w:rPr>
          <w:rFonts w:eastAsia="Times New Roman"/>
          <w:b/>
          <w:bCs/>
          <w:snapToGrid w:val="0"/>
          <w:szCs w:val="20"/>
        </w:rPr>
        <w:t>6.6.1.6</w:t>
      </w:r>
      <w:r w:rsidRPr="00B94D00">
        <w:rPr>
          <w:rFonts w:eastAsia="Times New Roman"/>
          <w:b/>
          <w:bCs/>
          <w:snapToGrid w:val="0"/>
          <w:szCs w:val="20"/>
        </w:rPr>
        <w:tab/>
      </w:r>
      <w:r w:rsidRPr="00B94D00">
        <w:rPr>
          <w:rFonts w:eastAsia="Times New Roman"/>
          <w:b/>
          <w:bCs/>
          <w:snapToGrid w:val="0"/>
          <w:szCs w:val="20"/>
        </w:rPr>
        <w:tab/>
      </w:r>
      <w:r w:rsidRPr="00B94D00">
        <w:rPr>
          <w:rFonts w:eastAsia="Times New Roman"/>
          <w:b/>
          <w:bCs/>
          <w:snapToGrid w:val="0"/>
          <w:szCs w:val="20"/>
        </w:rPr>
        <w:tab/>
        <w:t>Real-Time Market Clearing Prices for Ancillary Services</w:t>
      </w:r>
      <w:bookmarkEnd w:id="934"/>
    </w:p>
    <w:p w14:paraId="0CEBC8FB" w14:textId="77777777" w:rsidR="00572F68" w:rsidRPr="00B94D00" w:rsidRDefault="00572F68" w:rsidP="00572F68">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4C8A0566" w14:textId="77777777" w:rsidR="00572F68" w:rsidRPr="00B94D00" w:rsidRDefault="00572F68" w:rsidP="00572F68">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RTMCPCRU  =   </w:t>
      </w:r>
      <w:r w:rsidRPr="00B94D00">
        <w:rPr>
          <w:rFonts w:eastAsia="Times New Roman"/>
          <w:b/>
          <w:bCs/>
          <w:position w:val="-22"/>
        </w:rPr>
        <w:object w:dxaOrig="225" w:dyaOrig="465" w14:anchorId="6B7642E2">
          <v:shape id="_x0000_i1070" type="#_x0000_t75" style="width:24pt;height:18.6pt" o:ole="">
            <v:imagedata r:id="rId88" o:title=""/>
          </v:shape>
          <o:OLEObject Type="Embed" ProgID="Equation.3" ShapeID="_x0000_i1070" DrawAspect="Content" ObjectID="_1831107136" r:id="rId89"/>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(RTMCPCRUS </w:t>
      </w:r>
      <w:r w:rsidRPr="00B94D00">
        <w:rPr>
          <w:rFonts w:eastAsia="Times New Roman"/>
          <w:b/>
          <w:bCs/>
          <w:i/>
          <w:vertAlign w:val="subscript"/>
        </w:rPr>
        <w:t>y</w:t>
      </w:r>
      <w:r w:rsidRPr="00B94D00">
        <w:rPr>
          <w:rFonts w:eastAsia="Times New Roman"/>
          <w:b/>
          <w:bCs/>
        </w:rPr>
        <w:t xml:space="preserve"> + RTRDPARUS </w:t>
      </w:r>
      <w:r w:rsidRPr="00B94D00">
        <w:rPr>
          <w:rFonts w:eastAsia="Times New Roman"/>
          <w:b/>
          <w:bCs/>
          <w:i/>
          <w:iCs/>
          <w:vertAlign w:val="subscript"/>
        </w:rPr>
        <w:t>y</w:t>
      </w:r>
      <w:r w:rsidRPr="00B94D00">
        <w:rPr>
          <w:rFonts w:eastAsia="Times New Roman"/>
          <w:b/>
          <w:bCs/>
        </w:rPr>
        <w:t>))</w:t>
      </w:r>
    </w:p>
    <w:p w14:paraId="65FDE714" w14:textId="77777777" w:rsidR="00572F68" w:rsidRPr="00B94D00" w:rsidRDefault="00572F68" w:rsidP="00572F68">
      <w:pPr>
        <w:spacing w:after="240"/>
        <w:rPr>
          <w:rFonts w:eastAsia="Times New Roman"/>
          <w:szCs w:val="20"/>
        </w:rPr>
      </w:pPr>
      <w:r w:rsidRPr="00B94D00">
        <w:rPr>
          <w:rFonts w:eastAsia="Times New Roman"/>
          <w:szCs w:val="20"/>
        </w:rPr>
        <w:lastRenderedPageBreak/>
        <w:t>Where:</w:t>
      </w:r>
    </w:p>
    <w:p w14:paraId="5896DFFA" w14:textId="77777777" w:rsidR="00572F68" w:rsidRPr="00B94D00" w:rsidRDefault="00572F68" w:rsidP="00572F68">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2F0CF17">
          <v:shape id="_x0000_i1071" type="#_x0000_t75" style="width:24pt;height:18.6pt" o:ole="">
            <v:imagedata r:id="rId88" o:title=""/>
          </v:shape>
          <o:OLEObject Type="Embed" ProgID="Equation.3" ShapeID="_x0000_i1071" DrawAspect="Content" ObjectID="_1831107137" r:id="rId90"/>
        </w:object>
      </w:r>
      <w:r w:rsidRPr="00B94D00">
        <w:rPr>
          <w:rFonts w:eastAsia="Times New Roman"/>
          <w:szCs w:val="20"/>
        </w:rPr>
        <w:t xml:space="preserve">TLMP </w:t>
      </w:r>
      <w:r w:rsidRPr="00B94D00">
        <w:rPr>
          <w:rFonts w:eastAsia="Times New Roman"/>
          <w:i/>
          <w:szCs w:val="20"/>
          <w:vertAlign w:val="subscript"/>
        </w:rPr>
        <w:t>y</w:t>
      </w:r>
    </w:p>
    <w:p w14:paraId="2F1B615F" w14:textId="77777777" w:rsidR="00572F68" w:rsidRPr="00B94D00" w:rsidRDefault="00572F68" w:rsidP="00572F68">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572F68" w:rsidRPr="00B94D00" w14:paraId="72E68F32" w14:textId="77777777" w:rsidTr="005C0B53">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48735466"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0B79B38F"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56EA3B02"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0240A89B"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12105858"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1819E018"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3B6AE12" w14:textId="77777777" w:rsidR="00572F68" w:rsidRPr="00B94D00" w:rsidRDefault="00572F68" w:rsidP="005C0B53">
            <w:pPr>
              <w:spacing w:after="60"/>
              <w:rPr>
                <w:rFonts w:eastAsia="Times New Roman"/>
                <w:i/>
                <w:sz w:val="20"/>
                <w:szCs w:val="20"/>
              </w:rPr>
            </w:pPr>
            <w:r w:rsidRPr="00B94D00">
              <w:rPr>
                <w:rFonts w:eastAsia="Times New Roman"/>
                <w:i/>
                <w:sz w:val="20"/>
                <w:szCs w:val="18"/>
              </w:rPr>
              <w:t>Real-Time Market Clearing Price for Capacity for Reg-Up -</w:t>
            </w:r>
            <w:r w:rsidRPr="00B94D00">
              <w:rPr>
                <w:rFonts w:eastAsia="Times New Roman"/>
                <w:sz w:val="20"/>
                <w:szCs w:val="20"/>
              </w:rPr>
              <w:t xml:space="preserve"> The Real-Time MCPC for Reg-Up for the 15-minute Settlement Interval.</w:t>
            </w:r>
          </w:p>
        </w:tc>
      </w:tr>
      <w:tr w:rsidR="00572F68" w:rsidRPr="00B94D00" w14:paraId="3558BC47"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05910167" w14:textId="77777777" w:rsidR="00572F68" w:rsidRPr="00B94D00" w:rsidRDefault="00572F68" w:rsidP="005C0B53">
            <w:pPr>
              <w:spacing w:after="60"/>
              <w:rPr>
                <w:rFonts w:eastAsia="Times New Roman"/>
                <w:sz w:val="20"/>
                <w:szCs w:val="20"/>
              </w:rPr>
            </w:pPr>
            <w:r w:rsidRPr="00B94D00">
              <w:rPr>
                <w:rFonts w:eastAsia="Times New Roman"/>
                <w:sz w:val="20"/>
                <w:szCs w:val="20"/>
              </w:rPr>
              <w:t>RTMCPCRUS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26EF7DA6"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CB420BC" w14:textId="77777777" w:rsidR="00572F68" w:rsidRPr="00B94D00" w:rsidRDefault="00572F68" w:rsidP="005C0B53">
            <w:pPr>
              <w:spacing w:after="60"/>
              <w:rPr>
                <w:rFonts w:eastAsia="Times New Roman"/>
                <w:i/>
                <w:sz w:val="20"/>
                <w:szCs w:val="18"/>
              </w:rPr>
            </w:pPr>
            <w:r w:rsidRPr="00B94D00">
              <w:rPr>
                <w:rFonts w:eastAsia="Times New Roman"/>
                <w:i/>
                <w:sz w:val="20"/>
                <w:szCs w:val="18"/>
              </w:rPr>
              <w:t xml:space="preserve">Real-Time Market Clearing Price for Capacity for Reg-Up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Reg-Up for the SCED interval </w:t>
            </w:r>
            <w:r w:rsidRPr="00B94D00">
              <w:rPr>
                <w:rFonts w:eastAsia="Times New Roman"/>
                <w:i/>
                <w:sz w:val="20"/>
                <w:szCs w:val="20"/>
              </w:rPr>
              <w:t>y.</w:t>
            </w:r>
          </w:p>
        </w:tc>
      </w:tr>
      <w:tr w:rsidR="00572F68" w:rsidRPr="00B94D00" w14:paraId="5EBAC7E9" w14:textId="77777777" w:rsidTr="005C0B53">
        <w:trPr>
          <w:cantSplit/>
        </w:trPr>
        <w:tc>
          <w:tcPr>
            <w:tcW w:w="1295" w:type="pct"/>
          </w:tcPr>
          <w:p w14:paraId="283BC836" w14:textId="77777777" w:rsidR="00572F68" w:rsidRPr="00B94D00" w:rsidRDefault="00572F68" w:rsidP="005C0B53">
            <w:pPr>
              <w:spacing w:after="60"/>
              <w:rPr>
                <w:rFonts w:eastAsia="Times New Roman"/>
                <w:i/>
                <w:sz w:val="20"/>
                <w:szCs w:val="20"/>
              </w:rPr>
            </w:pPr>
            <w:r w:rsidRPr="00B94D00">
              <w:rPr>
                <w:rFonts w:eastAsia="Times New Roman"/>
                <w:sz w:val="20"/>
                <w:szCs w:val="20"/>
              </w:rPr>
              <w:t>RTRDPARUS</w:t>
            </w:r>
            <w:r w:rsidRPr="00B94D00">
              <w:rPr>
                <w:rFonts w:ascii="Segoe UI" w:eastAsia="Times New Roman" w:hAnsi="Segoe UI" w:cs="Segoe UI"/>
                <w:color w:val="000000"/>
                <w:sz w:val="20"/>
                <w:szCs w:val="20"/>
              </w:rPr>
              <w:t xml:space="preserve"> </w:t>
            </w:r>
            <w:r w:rsidRPr="00B94D00">
              <w:rPr>
                <w:rFonts w:eastAsia="Times New Roman"/>
                <w:i/>
                <w:sz w:val="20"/>
                <w:szCs w:val="20"/>
                <w:vertAlign w:val="subscript"/>
              </w:rPr>
              <w:t>y</w:t>
            </w:r>
          </w:p>
        </w:tc>
        <w:tc>
          <w:tcPr>
            <w:tcW w:w="631" w:type="pct"/>
          </w:tcPr>
          <w:p w14:paraId="187C7FFC"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Pr>
          <w:p w14:paraId="7B469B25" w14:textId="77777777" w:rsidR="00572F68" w:rsidRPr="00B94D00" w:rsidRDefault="00572F68" w:rsidP="005C0B53">
            <w:pPr>
              <w:spacing w:after="60"/>
              <w:rPr>
                <w:rFonts w:eastAsia="Times New Roman"/>
                <w:sz w:val="20"/>
                <w:szCs w:val="20"/>
              </w:rPr>
            </w:pPr>
            <w:r w:rsidRPr="00B94D00">
              <w:rPr>
                <w:rFonts w:eastAsia="Times New Roman"/>
                <w:i/>
                <w:sz w:val="20"/>
                <w:szCs w:val="18"/>
              </w:rPr>
              <w:t xml:space="preserve">Real-Time </w:t>
            </w:r>
            <w:r w:rsidRPr="00B94D00">
              <w:rPr>
                <w:rFonts w:eastAsia="Times New Roman"/>
                <w:i/>
                <w:sz w:val="20"/>
                <w:szCs w:val="20"/>
              </w:rPr>
              <w:t xml:space="preserve">Reliability Deployment Price Adder for Ancillary Service </w:t>
            </w:r>
            <w:r w:rsidRPr="00B94D00">
              <w:rPr>
                <w:rFonts w:eastAsia="Times New Roman"/>
                <w:i/>
                <w:sz w:val="20"/>
                <w:szCs w:val="18"/>
              </w:rPr>
              <w:t xml:space="preserve">for Reg-Up </w:t>
            </w:r>
            <w:r w:rsidRPr="00B94D00">
              <w:rPr>
                <w:rFonts w:eastAsia="Times New Roman"/>
                <w:i/>
                <w:sz w:val="20"/>
                <w:szCs w:val="20"/>
              </w:rPr>
              <w:t>per SCED interval</w:t>
            </w:r>
            <w:r w:rsidRPr="00B94D00">
              <w:rPr>
                <w:rFonts w:eastAsia="Times New Roman"/>
                <w:sz w:val="20"/>
                <w:szCs w:val="20"/>
              </w:rPr>
              <w:t xml:space="preserve"> - The Real-Time price adder for Reg-Up that captures the impact of reliability deployments on Reg-Up prices for the SCED interval y.</w:t>
            </w:r>
          </w:p>
        </w:tc>
      </w:tr>
      <w:tr w:rsidR="00572F68" w:rsidRPr="00B94D00" w14:paraId="4E33305C" w14:textId="77777777" w:rsidTr="005C0B53">
        <w:trPr>
          <w:cantSplit/>
        </w:trPr>
        <w:tc>
          <w:tcPr>
            <w:tcW w:w="1295" w:type="pct"/>
          </w:tcPr>
          <w:p w14:paraId="3E941E05"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535080A1" w14:textId="77777777" w:rsidR="00572F68" w:rsidRPr="00B94D00" w:rsidRDefault="00572F68" w:rsidP="005C0B53">
            <w:pPr>
              <w:spacing w:after="60"/>
              <w:rPr>
                <w:rFonts w:eastAsia="Times New Roman"/>
                <w:sz w:val="20"/>
                <w:szCs w:val="20"/>
              </w:rPr>
            </w:pPr>
            <w:r w:rsidRPr="00B94D00">
              <w:rPr>
                <w:rFonts w:eastAsia="Times New Roman"/>
                <w:iCs/>
                <w:sz w:val="20"/>
                <w:szCs w:val="20"/>
              </w:rPr>
              <w:t>none</w:t>
            </w:r>
          </w:p>
        </w:tc>
        <w:tc>
          <w:tcPr>
            <w:tcW w:w="3074" w:type="pct"/>
          </w:tcPr>
          <w:p w14:paraId="52638005" w14:textId="77777777" w:rsidR="00572F68" w:rsidRPr="00B94D00" w:rsidRDefault="00572F68" w:rsidP="005C0B53">
            <w:pPr>
              <w:spacing w:after="60"/>
              <w:rPr>
                <w:rFonts w:eastAsia="Times New Roman"/>
                <w:i/>
                <w:sz w:val="20"/>
                <w:szCs w:val="18"/>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572F68" w:rsidRPr="00B94D00" w14:paraId="28BDC1A9" w14:textId="77777777" w:rsidTr="005C0B53">
        <w:trPr>
          <w:cantSplit/>
        </w:trPr>
        <w:tc>
          <w:tcPr>
            <w:tcW w:w="1295" w:type="pct"/>
          </w:tcPr>
          <w:p w14:paraId="1CD30C85"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67940EA6" w14:textId="77777777" w:rsidR="00572F68" w:rsidRPr="00B94D00" w:rsidRDefault="00572F68" w:rsidP="005C0B53">
            <w:pPr>
              <w:spacing w:after="60"/>
              <w:rPr>
                <w:rFonts w:eastAsia="Times New Roman"/>
                <w:sz w:val="20"/>
                <w:szCs w:val="20"/>
              </w:rPr>
            </w:pPr>
            <w:r w:rsidRPr="00B94D00">
              <w:rPr>
                <w:rFonts w:eastAsia="Times New Roman"/>
                <w:iCs/>
                <w:sz w:val="20"/>
                <w:szCs w:val="20"/>
              </w:rPr>
              <w:t>second</w:t>
            </w:r>
          </w:p>
        </w:tc>
        <w:tc>
          <w:tcPr>
            <w:tcW w:w="3074" w:type="pct"/>
          </w:tcPr>
          <w:p w14:paraId="3602E952" w14:textId="77777777" w:rsidR="00572F68" w:rsidRPr="00B94D00" w:rsidRDefault="00572F68" w:rsidP="005C0B53">
            <w:pPr>
              <w:spacing w:after="60"/>
              <w:rPr>
                <w:rFonts w:eastAsia="Times New Roman"/>
                <w:i/>
                <w:sz w:val="20"/>
                <w:szCs w:val="18"/>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572F68" w:rsidRPr="00B94D00" w14:paraId="532FA3D2" w14:textId="77777777" w:rsidTr="005C0B53">
        <w:trPr>
          <w:cantSplit/>
        </w:trPr>
        <w:tc>
          <w:tcPr>
            <w:tcW w:w="1295" w:type="pct"/>
          </w:tcPr>
          <w:p w14:paraId="12BB4631" w14:textId="77777777" w:rsidR="00572F68" w:rsidRPr="00B94D00" w:rsidRDefault="00572F68" w:rsidP="005C0B53">
            <w:pPr>
              <w:spacing w:after="60"/>
              <w:rPr>
                <w:rFonts w:eastAsia="Times New Roman"/>
                <w:i/>
                <w:sz w:val="20"/>
                <w:szCs w:val="20"/>
              </w:rPr>
            </w:pPr>
            <w:r w:rsidRPr="00B94D00">
              <w:rPr>
                <w:rFonts w:eastAsia="Times New Roman"/>
                <w:i/>
                <w:sz w:val="20"/>
                <w:szCs w:val="20"/>
              </w:rPr>
              <w:t>y</w:t>
            </w:r>
          </w:p>
        </w:tc>
        <w:tc>
          <w:tcPr>
            <w:tcW w:w="631" w:type="pct"/>
          </w:tcPr>
          <w:p w14:paraId="35807874"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074" w:type="pct"/>
          </w:tcPr>
          <w:p w14:paraId="1C99CBE4" w14:textId="77777777" w:rsidR="00572F68" w:rsidRPr="00B94D00" w:rsidRDefault="00572F68" w:rsidP="005C0B53">
            <w:pPr>
              <w:spacing w:after="60"/>
              <w:rPr>
                <w:rFonts w:eastAsia="Times New Roman"/>
                <w:sz w:val="20"/>
                <w:szCs w:val="20"/>
              </w:rPr>
            </w:pPr>
            <w:r w:rsidRPr="00B94D00">
              <w:rPr>
                <w:rFonts w:eastAsia="Times New Roman"/>
                <w:sz w:val="20"/>
                <w:szCs w:val="20"/>
              </w:rPr>
              <w:t>A SCED interval in the 15-minute Settlement Interval.</w:t>
            </w:r>
          </w:p>
        </w:tc>
      </w:tr>
    </w:tbl>
    <w:p w14:paraId="65AC9FC1" w14:textId="77777777" w:rsidR="00572F68" w:rsidRPr="00B94D00" w:rsidRDefault="00572F68" w:rsidP="00572F68">
      <w:pPr>
        <w:spacing w:before="240" w:after="240"/>
        <w:ind w:left="720" w:hanging="720"/>
        <w:rPr>
          <w:rFonts w:eastAsia="Times New Roman"/>
          <w:szCs w:val="20"/>
        </w:rPr>
      </w:pPr>
      <w:r w:rsidRPr="00B94D00">
        <w:rPr>
          <w:rFonts w:eastAsia="Times New Roman"/>
          <w:bCs/>
          <w:snapToGrid w:val="0"/>
          <w:szCs w:val="20"/>
        </w:rPr>
        <w:t>(2)</w:t>
      </w:r>
      <w:r w:rsidRPr="00B94D00">
        <w:rPr>
          <w:rFonts w:eastAsia="Times New Roman"/>
          <w:szCs w:val="20"/>
        </w:rPr>
        <w:t xml:space="preserve"> </w:t>
      </w:r>
      <w:r w:rsidRPr="00B94D00">
        <w:rPr>
          <w:rFonts w:eastAsia="Times New Roman"/>
          <w:szCs w:val="20"/>
        </w:rPr>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2A79A19B" w14:textId="77777777" w:rsidR="00572F68" w:rsidRPr="00B94D00" w:rsidRDefault="00572F68" w:rsidP="00572F68">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RTMCPCRD  =   </w:t>
      </w:r>
      <w:r w:rsidRPr="00B94D00">
        <w:rPr>
          <w:rFonts w:eastAsia="Times New Roman"/>
          <w:b/>
          <w:bCs/>
          <w:position w:val="-22"/>
        </w:rPr>
        <w:object w:dxaOrig="225" w:dyaOrig="465" w14:anchorId="5B4569EA">
          <v:shape id="_x0000_i1072" type="#_x0000_t75" style="width:24pt;height:18.6pt" o:ole="">
            <v:imagedata r:id="rId88" o:title=""/>
          </v:shape>
          <o:OLEObject Type="Embed" ProgID="Equation.3" ShapeID="_x0000_i1072" DrawAspect="Content" ObjectID="_1831107138" r:id="rId91"/>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(RTMCPCRDS </w:t>
      </w:r>
      <w:r w:rsidRPr="00B94D00">
        <w:rPr>
          <w:rFonts w:eastAsia="Times New Roman"/>
          <w:b/>
          <w:bCs/>
          <w:i/>
          <w:vertAlign w:val="subscript"/>
        </w:rPr>
        <w:t>y</w:t>
      </w:r>
      <w:r w:rsidRPr="00B94D00">
        <w:rPr>
          <w:rFonts w:eastAsia="Times New Roman"/>
          <w:b/>
          <w:bCs/>
        </w:rPr>
        <w:t xml:space="preserve">+ RTRDPARDS </w:t>
      </w:r>
      <w:r w:rsidRPr="00B94D00">
        <w:rPr>
          <w:rFonts w:eastAsia="Times New Roman"/>
          <w:b/>
          <w:bCs/>
          <w:i/>
          <w:vertAlign w:val="subscript"/>
        </w:rPr>
        <w:t>y</w:t>
      </w:r>
      <w:r w:rsidRPr="00B94D00">
        <w:rPr>
          <w:rFonts w:eastAsia="Times New Roman"/>
          <w:b/>
          <w:bCs/>
        </w:rPr>
        <w:t>))</w:t>
      </w:r>
    </w:p>
    <w:p w14:paraId="17397FC4" w14:textId="77777777" w:rsidR="00572F68" w:rsidRPr="00B94D00" w:rsidRDefault="00572F68" w:rsidP="00572F68">
      <w:pPr>
        <w:spacing w:after="240"/>
        <w:rPr>
          <w:rFonts w:eastAsia="Times New Roman"/>
          <w:szCs w:val="20"/>
        </w:rPr>
      </w:pPr>
      <w:r w:rsidRPr="00B94D00">
        <w:rPr>
          <w:rFonts w:eastAsia="Times New Roman"/>
          <w:szCs w:val="20"/>
        </w:rPr>
        <w:t>Where:</w:t>
      </w:r>
    </w:p>
    <w:p w14:paraId="13E74E7C" w14:textId="77777777" w:rsidR="00572F68" w:rsidRPr="00B94D00" w:rsidRDefault="00572F68" w:rsidP="00572F68">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10FD1791">
          <v:shape id="_x0000_i1073" type="#_x0000_t75" style="width:24pt;height:18.6pt" o:ole="">
            <v:imagedata r:id="rId88" o:title=""/>
          </v:shape>
          <o:OLEObject Type="Embed" ProgID="Equation.3" ShapeID="_x0000_i1073" DrawAspect="Content" ObjectID="_1831107139" r:id="rId92"/>
        </w:object>
      </w:r>
      <w:r w:rsidRPr="00B94D00">
        <w:rPr>
          <w:rFonts w:eastAsia="Times New Roman"/>
          <w:szCs w:val="20"/>
        </w:rPr>
        <w:t xml:space="preserve">TLMP </w:t>
      </w:r>
      <w:r w:rsidRPr="00B94D00">
        <w:rPr>
          <w:rFonts w:eastAsia="Times New Roman"/>
          <w:i/>
          <w:szCs w:val="20"/>
          <w:vertAlign w:val="subscript"/>
        </w:rPr>
        <w:t>y</w:t>
      </w:r>
    </w:p>
    <w:p w14:paraId="2BBA9B14" w14:textId="77777777" w:rsidR="00572F68" w:rsidRPr="00B94D00" w:rsidRDefault="00572F68" w:rsidP="00572F68">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572F68" w:rsidRPr="00B94D00" w14:paraId="5C50F11F" w14:textId="77777777" w:rsidTr="005C0B53">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0DC124D"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05B6EB1E"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55669AE4"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5A0E3BFF"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283F195D"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17BCDC3B"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35975EF" w14:textId="77777777" w:rsidR="00572F68" w:rsidRPr="00B94D00" w:rsidRDefault="00572F68" w:rsidP="005C0B53">
            <w:pPr>
              <w:spacing w:after="60"/>
              <w:rPr>
                <w:rFonts w:eastAsia="Times New Roman"/>
                <w:i/>
                <w:sz w:val="20"/>
                <w:szCs w:val="20"/>
              </w:rPr>
            </w:pPr>
            <w:r w:rsidRPr="00B94D00">
              <w:rPr>
                <w:rFonts w:eastAsia="Times New Roman"/>
                <w:i/>
                <w:sz w:val="20"/>
                <w:szCs w:val="18"/>
              </w:rPr>
              <w:t>Real-Time Market Clearing Price for Capacity for Reg-Down -</w:t>
            </w:r>
            <w:r w:rsidRPr="00B94D00">
              <w:rPr>
                <w:rFonts w:eastAsia="Times New Roman"/>
                <w:sz w:val="20"/>
                <w:szCs w:val="20"/>
              </w:rPr>
              <w:t xml:space="preserve"> The Real-Time MCPC for Reg-Down for the 15-minute Settlement Interval.</w:t>
            </w:r>
          </w:p>
        </w:tc>
      </w:tr>
      <w:tr w:rsidR="00572F68" w:rsidRPr="00B94D00" w14:paraId="38B1A0CD"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6F208E3C" w14:textId="77777777" w:rsidR="00572F68" w:rsidRPr="00B94D00" w:rsidRDefault="00572F68" w:rsidP="005C0B53">
            <w:pPr>
              <w:spacing w:after="60"/>
              <w:rPr>
                <w:rFonts w:eastAsia="Times New Roman"/>
                <w:sz w:val="20"/>
                <w:szCs w:val="20"/>
              </w:rPr>
            </w:pPr>
            <w:r w:rsidRPr="00B94D00">
              <w:rPr>
                <w:rFonts w:eastAsia="Times New Roman"/>
                <w:sz w:val="20"/>
                <w:szCs w:val="20"/>
              </w:rPr>
              <w:t>RTMCPCRDS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4EFD8384"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EAB3232" w14:textId="77777777" w:rsidR="00572F68" w:rsidRPr="00B94D00" w:rsidRDefault="00572F68" w:rsidP="005C0B53">
            <w:pPr>
              <w:spacing w:after="60"/>
              <w:rPr>
                <w:rFonts w:eastAsia="Times New Roman"/>
                <w:i/>
                <w:sz w:val="20"/>
                <w:szCs w:val="18"/>
              </w:rPr>
            </w:pPr>
            <w:r w:rsidRPr="00B94D00">
              <w:rPr>
                <w:rFonts w:eastAsia="Times New Roman"/>
                <w:i/>
                <w:sz w:val="20"/>
                <w:szCs w:val="18"/>
              </w:rPr>
              <w:t xml:space="preserve">Real-Time Market Clearing Price for Capacity for Reg-Down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Reg-Down for the SCED interval </w:t>
            </w:r>
            <w:r w:rsidRPr="00B94D00">
              <w:rPr>
                <w:rFonts w:eastAsia="Times New Roman"/>
                <w:i/>
                <w:sz w:val="20"/>
                <w:szCs w:val="20"/>
              </w:rPr>
              <w:t>y.</w:t>
            </w:r>
          </w:p>
        </w:tc>
      </w:tr>
      <w:tr w:rsidR="00572F68" w:rsidRPr="00B94D00" w14:paraId="58003DA7" w14:textId="77777777" w:rsidTr="005C0B53">
        <w:trPr>
          <w:cantSplit/>
        </w:trPr>
        <w:tc>
          <w:tcPr>
            <w:tcW w:w="1295" w:type="pct"/>
          </w:tcPr>
          <w:p w14:paraId="11729D09" w14:textId="77777777" w:rsidR="00572F68" w:rsidRPr="00B94D00" w:rsidRDefault="00572F68" w:rsidP="005C0B53">
            <w:pPr>
              <w:spacing w:after="60"/>
              <w:rPr>
                <w:rFonts w:eastAsia="Times New Roman"/>
                <w:i/>
                <w:sz w:val="20"/>
                <w:szCs w:val="20"/>
              </w:rPr>
            </w:pPr>
            <w:r w:rsidRPr="00B94D00">
              <w:rPr>
                <w:rFonts w:eastAsia="Times New Roman"/>
                <w:sz w:val="20"/>
                <w:szCs w:val="20"/>
              </w:rPr>
              <w:t xml:space="preserve">RTRDPARDS </w:t>
            </w:r>
            <w:r w:rsidRPr="00B94D00">
              <w:rPr>
                <w:rFonts w:eastAsia="Times New Roman"/>
                <w:i/>
                <w:sz w:val="20"/>
                <w:szCs w:val="20"/>
              </w:rPr>
              <w:t>y</w:t>
            </w:r>
          </w:p>
        </w:tc>
        <w:tc>
          <w:tcPr>
            <w:tcW w:w="631" w:type="pct"/>
          </w:tcPr>
          <w:p w14:paraId="74FF1D76"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Pr>
          <w:p w14:paraId="7A1A24BC" w14:textId="77777777" w:rsidR="00572F68" w:rsidRPr="00B94D00" w:rsidRDefault="00572F68" w:rsidP="005C0B53">
            <w:pPr>
              <w:spacing w:after="60"/>
              <w:rPr>
                <w:rFonts w:eastAsia="Times New Roman"/>
                <w:sz w:val="20"/>
                <w:szCs w:val="20"/>
              </w:rPr>
            </w:pPr>
            <w:r w:rsidRPr="00B94D00">
              <w:rPr>
                <w:rFonts w:eastAsia="Times New Roman"/>
                <w:i/>
                <w:sz w:val="20"/>
                <w:szCs w:val="18"/>
              </w:rPr>
              <w:t xml:space="preserve">Real-Time </w:t>
            </w:r>
            <w:r w:rsidRPr="00B94D00">
              <w:rPr>
                <w:rFonts w:eastAsia="Times New Roman"/>
                <w:i/>
                <w:sz w:val="20"/>
                <w:szCs w:val="20"/>
              </w:rPr>
              <w:t xml:space="preserve">Reliability Deployment Price Adder for Ancillary Service </w:t>
            </w:r>
            <w:r w:rsidRPr="00B94D00">
              <w:rPr>
                <w:rFonts w:eastAsia="Times New Roman"/>
                <w:i/>
                <w:sz w:val="20"/>
                <w:szCs w:val="18"/>
              </w:rPr>
              <w:t xml:space="preserve">for Reg-Down </w:t>
            </w:r>
            <w:r w:rsidRPr="00B94D00">
              <w:rPr>
                <w:rFonts w:eastAsia="Times New Roman"/>
                <w:i/>
                <w:sz w:val="20"/>
                <w:szCs w:val="20"/>
              </w:rPr>
              <w:t xml:space="preserve">per SCED interval </w:t>
            </w:r>
            <w:r w:rsidRPr="00B94D00">
              <w:rPr>
                <w:rFonts w:eastAsia="Times New Roman"/>
                <w:sz w:val="20"/>
                <w:szCs w:val="20"/>
              </w:rPr>
              <w:t xml:space="preserve">- The Real-Time price adder for Reg-Down that captures the impact of reliability deployments on Reg-Down prices for the SCED interval </w:t>
            </w:r>
            <w:r w:rsidRPr="00B94D00">
              <w:rPr>
                <w:rFonts w:eastAsia="Times New Roman"/>
                <w:i/>
                <w:sz w:val="20"/>
                <w:szCs w:val="20"/>
              </w:rPr>
              <w:t>y</w:t>
            </w:r>
            <w:r w:rsidRPr="00B94D00">
              <w:rPr>
                <w:rFonts w:eastAsia="Times New Roman"/>
                <w:sz w:val="20"/>
                <w:szCs w:val="20"/>
              </w:rPr>
              <w:t>.</w:t>
            </w:r>
          </w:p>
        </w:tc>
      </w:tr>
      <w:tr w:rsidR="00572F68" w:rsidRPr="00B94D00" w14:paraId="69E8CF60" w14:textId="77777777" w:rsidTr="005C0B53">
        <w:trPr>
          <w:cantSplit/>
        </w:trPr>
        <w:tc>
          <w:tcPr>
            <w:tcW w:w="1295" w:type="pct"/>
          </w:tcPr>
          <w:p w14:paraId="1C4A052A" w14:textId="77777777" w:rsidR="00572F68" w:rsidRPr="00B94D00" w:rsidRDefault="00572F68" w:rsidP="005C0B53">
            <w:pPr>
              <w:spacing w:after="60"/>
              <w:rPr>
                <w:rFonts w:eastAsia="Times New Roman"/>
                <w:sz w:val="20"/>
                <w:szCs w:val="20"/>
              </w:rPr>
            </w:pPr>
            <w:r w:rsidRPr="00B94D00">
              <w:rPr>
                <w:rFonts w:eastAsia="Times New Roman"/>
                <w:iCs/>
                <w:sz w:val="20"/>
                <w:szCs w:val="20"/>
              </w:rPr>
              <w:lastRenderedPageBreak/>
              <w:t xml:space="preserve">RNWF </w:t>
            </w:r>
            <w:r w:rsidRPr="00B94D00">
              <w:rPr>
                <w:rFonts w:eastAsia="Times New Roman"/>
                <w:i/>
                <w:iCs/>
                <w:sz w:val="20"/>
                <w:szCs w:val="20"/>
                <w:vertAlign w:val="subscript"/>
              </w:rPr>
              <w:t>y</w:t>
            </w:r>
          </w:p>
        </w:tc>
        <w:tc>
          <w:tcPr>
            <w:tcW w:w="631" w:type="pct"/>
          </w:tcPr>
          <w:p w14:paraId="5EB4D966" w14:textId="77777777" w:rsidR="00572F68" w:rsidRPr="00B94D00" w:rsidRDefault="00572F68" w:rsidP="005C0B53">
            <w:pPr>
              <w:spacing w:after="60"/>
              <w:rPr>
                <w:rFonts w:eastAsia="Times New Roman"/>
                <w:sz w:val="20"/>
                <w:szCs w:val="20"/>
              </w:rPr>
            </w:pPr>
            <w:r w:rsidRPr="00B94D00">
              <w:rPr>
                <w:rFonts w:eastAsia="Times New Roman"/>
                <w:iCs/>
                <w:sz w:val="20"/>
                <w:szCs w:val="20"/>
              </w:rPr>
              <w:t>none</w:t>
            </w:r>
          </w:p>
        </w:tc>
        <w:tc>
          <w:tcPr>
            <w:tcW w:w="3074" w:type="pct"/>
          </w:tcPr>
          <w:p w14:paraId="5B050049" w14:textId="77777777" w:rsidR="00572F68" w:rsidRPr="00B94D00" w:rsidRDefault="00572F68" w:rsidP="005C0B53">
            <w:pPr>
              <w:spacing w:after="60"/>
              <w:rPr>
                <w:rFonts w:eastAsia="Times New Roman"/>
                <w:i/>
                <w:sz w:val="20"/>
                <w:szCs w:val="18"/>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572F68" w:rsidRPr="00B94D00" w14:paraId="1664E59C" w14:textId="77777777" w:rsidTr="005C0B53">
        <w:trPr>
          <w:cantSplit/>
        </w:trPr>
        <w:tc>
          <w:tcPr>
            <w:tcW w:w="1295" w:type="pct"/>
          </w:tcPr>
          <w:p w14:paraId="2368946E"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7E1311C7" w14:textId="77777777" w:rsidR="00572F68" w:rsidRPr="00B94D00" w:rsidRDefault="00572F68" w:rsidP="005C0B53">
            <w:pPr>
              <w:spacing w:after="60"/>
              <w:rPr>
                <w:rFonts w:eastAsia="Times New Roman"/>
                <w:sz w:val="20"/>
                <w:szCs w:val="20"/>
              </w:rPr>
            </w:pPr>
            <w:r w:rsidRPr="00B94D00">
              <w:rPr>
                <w:rFonts w:eastAsia="Times New Roman"/>
                <w:iCs/>
                <w:sz w:val="20"/>
                <w:szCs w:val="20"/>
              </w:rPr>
              <w:t>second</w:t>
            </w:r>
          </w:p>
        </w:tc>
        <w:tc>
          <w:tcPr>
            <w:tcW w:w="3074" w:type="pct"/>
          </w:tcPr>
          <w:p w14:paraId="3C9E0CFC" w14:textId="77777777" w:rsidR="00572F68" w:rsidRPr="00B94D00" w:rsidRDefault="00572F68" w:rsidP="005C0B53">
            <w:pPr>
              <w:spacing w:after="60"/>
              <w:rPr>
                <w:rFonts w:eastAsia="Times New Roman"/>
                <w:i/>
                <w:sz w:val="20"/>
                <w:szCs w:val="18"/>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572F68" w:rsidRPr="00B94D00" w14:paraId="591CA41B" w14:textId="77777777" w:rsidTr="005C0B53">
        <w:trPr>
          <w:cantSplit/>
        </w:trPr>
        <w:tc>
          <w:tcPr>
            <w:tcW w:w="1295" w:type="pct"/>
          </w:tcPr>
          <w:p w14:paraId="37C93EC8" w14:textId="77777777" w:rsidR="00572F68" w:rsidRPr="00B94D00" w:rsidRDefault="00572F68" w:rsidP="005C0B53">
            <w:pPr>
              <w:spacing w:after="60"/>
              <w:rPr>
                <w:rFonts w:eastAsia="Times New Roman"/>
                <w:i/>
                <w:sz w:val="20"/>
                <w:szCs w:val="20"/>
              </w:rPr>
            </w:pPr>
            <w:r w:rsidRPr="00B94D00">
              <w:rPr>
                <w:rFonts w:eastAsia="Times New Roman"/>
                <w:i/>
                <w:sz w:val="20"/>
                <w:szCs w:val="20"/>
              </w:rPr>
              <w:t>y</w:t>
            </w:r>
          </w:p>
        </w:tc>
        <w:tc>
          <w:tcPr>
            <w:tcW w:w="631" w:type="pct"/>
          </w:tcPr>
          <w:p w14:paraId="3E7A3F78"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074" w:type="pct"/>
          </w:tcPr>
          <w:p w14:paraId="72E1BD00" w14:textId="77777777" w:rsidR="00572F68" w:rsidRPr="00B94D00" w:rsidRDefault="00572F68" w:rsidP="005C0B53">
            <w:pPr>
              <w:spacing w:after="60"/>
              <w:rPr>
                <w:rFonts w:eastAsia="Times New Roman"/>
                <w:sz w:val="20"/>
                <w:szCs w:val="20"/>
              </w:rPr>
            </w:pPr>
            <w:r w:rsidRPr="00B94D00">
              <w:rPr>
                <w:rFonts w:eastAsia="Times New Roman"/>
                <w:sz w:val="20"/>
                <w:szCs w:val="20"/>
              </w:rPr>
              <w:t>A SCED interval in the 15-minute Settlement Interval.</w:t>
            </w:r>
          </w:p>
        </w:tc>
      </w:tr>
    </w:tbl>
    <w:p w14:paraId="3AD08A6F" w14:textId="77777777" w:rsidR="00572F68" w:rsidRPr="00B94D00" w:rsidRDefault="00572F68" w:rsidP="00572F68">
      <w:pPr>
        <w:spacing w:before="240" w:after="240"/>
        <w:ind w:left="720" w:hanging="720"/>
        <w:rPr>
          <w:rFonts w:eastAsia="Times New Roman"/>
          <w:szCs w:val="20"/>
        </w:rPr>
      </w:pPr>
      <w:r w:rsidRPr="00B94D00">
        <w:rPr>
          <w:rFonts w:eastAsia="Times New Roman"/>
          <w:bCs/>
          <w:snapToGrid w:val="0"/>
          <w:szCs w:val="20"/>
        </w:rPr>
        <w:t>(3)</w:t>
      </w:r>
      <w:r w:rsidRPr="00B94D00">
        <w:rPr>
          <w:rFonts w:eastAsia="Times New Roman"/>
          <w:szCs w:val="20"/>
        </w:rPr>
        <w:t xml:space="preserve"> </w:t>
      </w:r>
      <w:r w:rsidRPr="00B94D00">
        <w:rPr>
          <w:rFonts w:eastAsia="Times New Roman"/>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6D5B8A01" w14:textId="77777777" w:rsidR="00572F68" w:rsidRPr="00B94D00" w:rsidRDefault="00572F68" w:rsidP="00572F68">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RTMCPCRR  =   </w:t>
      </w:r>
      <w:r w:rsidRPr="00B94D00">
        <w:rPr>
          <w:rFonts w:eastAsia="Times New Roman"/>
          <w:b/>
          <w:bCs/>
          <w:position w:val="-22"/>
        </w:rPr>
        <w:object w:dxaOrig="225" w:dyaOrig="465" w14:anchorId="587DDC2F">
          <v:shape id="_x0000_i1074" type="#_x0000_t75" style="width:24pt;height:18.6pt" o:ole="">
            <v:imagedata r:id="rId88" o:title=""/>
          </v:shape>
          <o:OLEObject Type="Embed" ProgID="Equation.3" ShapeID="_x0000_i1074" DrawAspect="Content" ObjectID="_1831107140" r:id="rId93"/>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(RTMCPCRRS </w:t>
      </w:r>
      <w:r w:rsidRPr="00B94D00">
        <w:rPr>
          <w:rFonts w:eastAsia="Times New Roman"/>
          <w:b/>
          <w:bCs/>
          <w:i/>
          <w:vertAlign w:val="subscript"/>
        </w:rPr>
        <w:t>y</w:t>
      </w:r>
      <w:r w:rsidRPr="00B94D00">
        <w:rPr>
          <w:rFonts w:eastAsia="Times New Roman"/>
          <w:b/>
          <w:bCs/>
        </w:rPr>
        <w:t xml:space="preserve"> + RTRDPARRS </w:t>
      </w:r>
      <w:r w:rsidRPr="00B94D00">
        <w:rPr>
          <w:rFonts w:eastAsia="Times New Roman"/>
          <w:b/>
          <w:bCs/>
          <w:i/>
          <w:vertAlign w:val="subscript"/>
        </w:rPr>
        <w:t>y</w:t>
      </w:r>
      <w:r w:rsidRPr="00B94D00">
        <w:rPr>
          <w:rFonts w:eastAsia="Times New Roman"/>
          <w:b/>
          <w:bCs/>
        </w:rPr>
        <w:t>))</w:t>
      </w:r>
    </w:p>
    <w:p w14:paraId="6BCA45B7" w14:textId="77777777" w:rsidR="00572F68" w:rsidRPr="00B94D00" w:rsidRDefault="00572F68" w:rsidP="00572F68">
      <w:pPr>
        <w:spacing w:after="240"/>
        <w:rPr>
          <w:rFonts w:eastAsia="Times New Roman"/>
          <w:szCs w:val="20"/>
        </w:rPr>
      </w:pPr>
      <w:r w:rsidRPr="00B94D00">
        <w:rPr>
          <w:rFonts w:eastAsia="Times New Roman"/>
          <w:szCs w:val="20"/>
        </w:rPr>
        <w:t>Where:</w:t>
      </w:r>
    </w:p>
    <w:p w14:paraId="49E17956" w14:textId="77777777" w:rsidR="00572F68" w:rsidRPr="00B94D00" w:rsidRDefault="00572F68" w:rsidP="00572F68">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6F74CDFD">
          <v:shape id="_x0000_i1075" type="#_x0000_t75" style="width:12pt;height:12pt" o:ole="">
            <v:imagedata r:id="rId88" o:title=""/>
          </v:shape>
          <o:OLEObject Type="Embed" ProgID="Equation.3" ShapeID="_x0000_i1075" DrawAspect="Content" ObjectID="_1831107141" r:id="rId94"/>
        </w:object>
      </w:r>
      <w:r w:rsidRPr="00B94D00">
        <w:rPr>
          <w:rFonts w:eastAsia="Times New Roman"/>
          <w:szCs w:val="20"/>
        </w:rPr>
        <w:t xml:space="preserve">TLMP </w:t>
      </w:r>
      <w:r w:rsidRPr="00B94D00">
        <w:rPr>
          <w:rFonts w:eastAsia="Times New Roman"/>
          <w:i/>
          <w:szCs w:val="20"/>
          <w:vertAlign w:val="subscript"/>
        </w:rPr>
        <w:t>y</w:t>
      </w:r>
    </w:p>
    <w:p w14:paraId="69F8BBD2" w14:textId="77777777" w:rsidR="00572F68" w:rsidRPr="00B94D00" w:rsidRDefault="00572F68" w:rsidP="00572F68">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572F68" w:rsidRPr="00B94D00" w14:paraId="56D182F6" w14:textId="77777777" w:rsidTr="005C0B53">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64A507E"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6BFEA625"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2338D85F"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4A6FDC16"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3E99F806"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33CCE428"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5659B489" w14:textId="77777777" w:rsidR="00572F68" w:rsidRPr="00B94D00" w:rsidRDefault="00572F68" w:rsidP="005C0B53">
            <w:pPr>
              <w:spacing w:after="60"/>
              <w:rPr>
                <w:rFonts w:eastAsia="Times New Roman"/>
                <w:i/>
                <w:sz w:val="20"/>
                <w:szCs w:val="20"/>
              </w:rPr>
            </w:pPr>
            <w:r w:rsidRPr="00B94D00">
              <w:rPr>
                <w:rFonts w:eastAsia="Times New Roman"/>
                <w:i/>
                <w:sz w:val="20"/>
                <w:szCs w:val="18"/>
              </w:rPr>
              <w:t>Real-Time Market Clearing Price for Capacity for Responsive Reserve -</w:t>
            </w:r>
            <w:r w:rsidRPr="00B94D00">
              <w:rPr>
                <w:rFonts w:eastAsia="Times New Roman"/>
                <w:sz w:val="20"/>
                <w:szCs w:val="20"/>
              </w:rPr>
              <w:t xml:space="preserve"> The Real-Time MCPC for RRS for the 15-minute Settlement Interval.</w:t>
            </w:r>
          </w:p>
        </w:tc>
      </w:tr>
      <w:tr w:rsidR="00572F68" w:rsidRPr="00B94D00" w14:paraId="4412C9C2"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405B1C8C" w14:textId="77777777" w:rsidR="00572F68" w:rsidRPr="00B94D00" w:rsidRDefault="00572F68" w:rsidP="005C0B53">
            <w:pPr>
              <w:spacing w:after="60"/>
              <w:rPr>
                <w:rFonts w:eastAsia="Times New Roman"/>
                <w:sz w:val="20"/>
                <w:szCs w:val="20"/>
              </w:rPr>
            </w:pPr>
            <w:r w:rsidRPr="00B94D00">
              <w:rPr>
                <w:rFonts w:eastAsia="Times New Roman"/>
                <w:sz w:val="20"/>
                <w:szCs w:val="20"/>
              </w:rPr>
              <w:t>RTMCPCRRS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0262F790"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9BFF47B" w14:textId="77777777" w:rsidR="00572F68" w:rsidRPr="00B94D00" w:rsidRDefault="00572F68" w:rsidP="005C0B53">
            <w:pPr>
              <w:spacing w:after="60"/>
              <w:rPr>
                <w:rFonts w:eastAsia="Times New Roman"/>
                <w:i/>
                <w:sz w:val="20"/>
                <w:szCs w:val="18"/>
              </w:rPr>
            </w:pPr>
            <w:r w:rsidRPr="00B94D00">
              <w:rPr>
                <w:rFonts w:eastAsia="Times New Roman"/>
                <w:i/>
                <w:sz w:val="20"/>
                <w:szCs w:val="18"/>
              </w:rPr>
              <w:t xml:space="preserve">Real-Time Market Clearing Price for Capacity for Responsive 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RRS for the SCED interval </w:t>
            </w:r>
            <w:r w:rsidRPr="00B94D00">
              <w:rPr>
                <w:rFonts w:eastAsia="Times New Roman"/>
                <w:i/>
                <w:sz w:val="20"/>
                <w:szCs w:val="20"/>
              </w:rPr>
              <w:t>y.</w:t>
            </w:r>
          </w:p>
        </w:tc>
      </w:tr>
      <w:tr w:rsidR="00572F68" w:rsidRPr="00B94D00" w14:paraId="25AF2535" w14:textId="77777777" w:rsidTr="005C0B53">
        <w:trPr>
          <w:cantSplit/>
        </w:trPr>
        <w:tc>
          <w:tcPr>
            <w:tcW w:w="1295" w:type="pct"/>
          </w:tcPr>
          <w:p w14:paraId="1FD2F55D" w14:textId="77777777" w:rsidR="00572F68" w:rsidRPr="00B94D00" w:rsidRDefault="00572F68" w:rsidP="005C0B53">
            <w:pPr>
              <w:spacing w:after="60"/>
              <w:rPr>
                <w:rFonts w:eastAsia="Times New Roman"/>
                <w:i/>
                <w:sz w:val="20"/>
                <w:szCs w:val="20"/>
              </w:rPr>
            </w:pPr>
            <w:r w:rsidRPr="00B94D00">
              <w:rPr>
                <w:rFonts w:eastAsia="Times New Roman"/>
                <w:sz w:val="20"/>
                <w:szCs w:val="20"/>
              </w:rPr>
              <w:t xml:space="preserve">RTRDPARRS </w:t>
            </w:r>
            <w:r w:rsidRPr="00B94D00">
              <w:rPr>
                <w:rFonts w:eastAsia="Times New Roman"/>
                <w:i/>
                <w:sz w:val="20"/>
                <w:szCs w:val="20"/>
              </w:rPr>
              <w:t>y</w:t>
            </w:r>
          </w:p>
        </w:tc>
        <w:tc>
          <w:tcPr>
            <w:tcW w:w="631" w:type="pct"/>
          </w:tcPr>
          <w:p w14:paraId="7B1BBB1C"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Pr>
          <w:p w14:paraId="71E62891" w14:textId="77777777" w:rsidR="00572F68" w:rsidRPr="00B94D00" w:rsidRDefault="00572F68" w:rsidP="005C0B53">
            <w:pPr>
              <w:spacing w:after="60"/>
              <w:rPr>
                <w:rFonts w:eastAsia="Times New Roman"/>
                <w:sz w:val="20"/>
                <w:szCs w:val="20"/>
              </w:rPr>
            </w:pPr>
            <w:r w:rsidRPr="00B94D00">
              <w:rPr>
                <w:rFonts w:eastAsia="Times New Roman"/>
                <w:i/>
                <w:sz w:val="20"/>
                <w:szCs w:val="20"/>
              </w:rPr>
              <w:t>Real-Time Reliability Deployment Price Adder for Ancillary Service for Responsive Reserve per SCED interval</w:t>
            </w:r>
            <w:r w:rsidRPr="00B94D00">
              <w:rPr>
                <w:rFonts w:eastAsia="Times New Roman"/>
                <w:sz w:val="20"/>
                <w:szCs w:val="20"/>
              </w:rPr>
              <w:t xml:space="preserve"> - The Real-Time price adder for RRS that captures the impact of reliability deployments on RRS prices for the SCED interval y. </w:t>
            </w:r>
          </w:p>
        </w:tc>
      </w:tr>
      <w:tr w:rsidR="00572F68" w:rsidRPr="00B94D00" w14:paraId="0F719979" w14:textId="77777777" w:rsidTr="005C0B53">
        <w:trPr>
          <w:cantSplit/>
        </w:trPr>
        <w:tc>
          <w:tcPr>
            <w:tcW w:w="1295" w:type="pct"/>
          </w:tcPr>
          <w:p w14:paraId="4B3336B3"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06C63FB5" w14:textId="77777777" w:rsidR="00572F68" w:rsidRPr="00B94D00" w:rsidRDefault="00572F68" w:rsidP="005C0B53">
            <w:pPr>
              <w:spacing w:after="60"/>
              <w:rPr>
                <w:rFonts w:eastAsia="Times New Roman"/>
                <w:sz w:val="20"/>
                <w:szCs w:val="20"/>
              </w:rPr>
            </w:pPr>
            <w:r w:rsidRPr="00B94D00">
              <w:rPr>
                <w:rFonts w:eastAsia="Times New Roman"/>
                <w:iCs/>
                <w:sz w:val="20"/>
                <w:szCs w:val="20"/>
              </w:rPr>
              <w:t>none</w:t>
            </w:r>
          </w:p>
        </w:tc>
        <w:tc>
          <w:tcPr>
            <w:tcW w:w="3074" w:type="pct"/>
          </w:tcPr>
          <w:p w14:paraId="7E86AB96"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572F68" w:rsidRPr="00B94D00" w14:paraId="1C46E0EA" w14:textId="77777777" w:rsidTr="005C0B53">
        <w:trPr>
          <w:cantSplit/>
        </w:trPr>
        <w:tc>
          <w:tcPr>
            <w:tcW w:w="1295" w:type="pct"/>
          </w:tcPr>
          <w:p w14:paraId="141973BA"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F7965F6" w14:textId="77777777" w:rsidR="00572F68" w:rsidRPr="00B94D00" w:rsidRDefault="00572F68" w:rsidP="005C0B53">
            <w:pPr>
              <w:spacing w:after="60"/>
              <w:rPr>
                <w:rFonts w:eastAsia="Times New Roman"/>
                <w:sz w:val="20"/>
                <w:szCs w:val="20"/>
              </w:rPr>
            </w:pPr>
            <w:r w:rsidRPr="00B94D00">
              <w:rPr>
                <w:rFonts w:eastAsia="Times New Roman"/>
                <w:iCs/>
                <w:sz w:val="20"/>
                <w:szCs w:val="20"/>
              </w:rPr>
              <w:t>second</w:t>
            </w:r>
          </w:p>
        </w:tc>
        <w:tc>
          <w:tcPr>
            <w:tcW w:w="3074" w:type="pct"/>
          </w:tcPr>
          <w:p w14:paraId="5F495B78" w14:textId="77777777" w:rsidR="00572F68" w:rsidRPr="00B94D00" w:rsidRDefault="00572F68" w:rsidP="005C0B53">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572F68" w:rsidRPr="00B94D00" w14:paraId="31F5EBFA" w14:textId="77777777" w:rsidTr="005C0B53">
        <w:trPr>
          <w:cantSplit/>
        </w:trPr>
        <w:tc>
          <w:tcPr>
            <w:tcW w:w="1295" w:type="pct"/>
          </w:tcPr>
          <w:p w14:paraId="662F2E13" w14:textId="77777777" w:rsidR="00572F68" w:rsidRPr="00B94D00" w:rsidRDefault="00572F68" w:rsidP="005C0B53">
            <w:pPr>
              <w:spacing w:after="60"/>
              <w:rPr>
                <w:rFonts w:eastAsia="Times New Roman"/>
                <w:i/>
                <w:sz w:val="20"/>
                <w:szCs w:val="20"/>
              </w:rPr>
            </w:pPr>
            <w:r w:rsidRPr="00B94D00">
              <w:rPr>
                <w:rFonts w:eastAsia="Times New Roman"/>
                <w:i/>
                <w:sz w:val="20"/>
                <w:szCs w:val="20"/>
              </w:rPr>
              <w:t>y</w:t>
            </w:r>
          </w:p>
        </w:tc>
        <w:tc>
          <w:tcPr>
            <w:tcW w:w="631" w:type="pct"/>
          </w:tcPr>
          <w:p w14:paraId="3B076A2A"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074" w:type="pct"/>
          </w:tcPr>
          <w:p w14:paraId="2680B03D" w14:textId="77777777" w:rsidR="00572F68" w:rsidRPr="00B94D00" w:rsidRDefault="00572F68" w:rsidP="005C0B53">
            <w:pPr>
              <w:spacing w:after="60"/>
              <w:rPr>
                <w:rFonts w:eastAsia="Times New Roman"/>
                <w:sz w:val="20"/>
                <w:szCs w:val="20"/>
              </w:rPr>
            </w:pPr>
            <w:r w:rsidRPr="00B94D00">
              <w:rPr>
                <w:rFonts w:eastAsia="Times New Roman"/>
                <w:sz w:val="20"/>
                <w:szCs w:val="20"/>
              </w:rPr>
              <w:t>A SCED interval in the 15-minute Settlement Interval.</w:t>
            </w:r>
          </w:p>
        </w:tc>
      </w:tr>
    </w:tbl>
    <w:p w14:paraId="426AAB2A" w14:textId="77777777" w:rsidR="00572F68" w:rsidRPr="00B94D00" w:rsidRDefault="00572F68" w:rsidP="00572F68">
      <w:pPr>
        <w:spacing w:before="240" w:after="240"/>
        <w:ind w:left="720" w:hanging="720"/>
        <w:rPr>
          <w:rFonts w:eastAsia="Times New Roman"/>
          <w:szCs w:val="20"/>
        </w:rPr>
      </w:pPr>
      <w:r w:rsidRPr="00B94D00">
        <w:rPr>
          <w:rFonts w:eastAsia="Times New Roman"/>
          <w:bCs/>
          <w:snapToGrid w:val="0"/>
          <w:szCs w:val="20"/>
        </w:rPr>
        <w:t>(4)</w:t>
      </w:r>
      <w:r w:rsidRPr="00B94D00">
        <w:rPr>
          <w:rFonts w:eastAsia="Times New Roman"/>
          <w:szCs w:val="20"/>
        </w:rPr>
        <w:t xml:space="preserve"> </w:t>
      </w:r>
      <w:r w:rsidRPr="00B94D00">
        <w:rPr>
          <w:rFonts w:eastAsia="Times New Roman"/>
          <w:szCs w:val="20"/>
        </w:rPr>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11353FD4" w14:textId="77777777" w:rsidR="00572F68" w:rsidRPr="00B94D00" w:rsidRDefault="00572F68" w:rsidP="00572F68">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RTMCPCECR  =   </w:t>
      </w:r>
      <w:r w:rsidRPr="00B94D00">
        <w:rPr>
          <w:rFonts w:eastAsia="Times New Roman"/>
          <w:b/>
          <w:bCs/>
          <w:position w:val="-22"/>
        </w:rPr>
        <w:object w:dxaOrig="225" w:dyaOrig="465" w14:anchorId="6F0F57B9">
          <v:shape id="_x0000_i1076" type="#_x0000_t75" style="width:24pt;height:18.6pt" o:ole="">
            <v:imagedata r:id="rId88" o:title=""/>
          </v:shape>
          <o:OLEObject Type="Embed" ProgID="Equation.3" ShapeID="_x0000_i1076" DrawAspect="Content" ObjectID="_1831107142" r:id="rId95"/>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(RTMCPCECRS </w:t>
      </w:r>
      <w:r w:rsidRPr="00B94D00">
        <w:rPr>
          <w:rFonts w:eastAsia="Times New Roman"/>
          <w:b/>
          <w:bCs/>
          <w:i/>
          <w:vertAlign w:val="subscript"/>
        </w:rPr>
        <w:t>y</w:t>
      </w:r>
      <w:r w:rsidRPr="00B94D00">
        <w:rPr>
          <w:rFonts w:eastAsia="Times New Roman"/>
          <w:b/>
          <w:bCs/>
        </w:rPr>
        <w:t xml:space="preserve">+ RTRDPAECRS </w:t>
      </w:r>
      <w:r w:rsidRPr="00B94D00">
        <w:rPr>
          <w:rFonts w:eastAsia="Times New Roman"/>
          <w:b/>
          <w:bCs/>
          <w:i/>
          <w:vertAlign w:val="subscript"/>
        </w:rPr>
        <w:t>y</w:t>
      </w:r>
      <w:r w:rsidRPr="00B94D00">
        <w:rPr>
          <w:rFonts w:eastAsia="Times New Roman"/>
          <w:b/>
          <w:bCs/>
        </w:rPr>
        <w:t>))</w:t>
      </w:r>
    </w:p>
    <w:p w14:paraId="42DE6C20" w14:textId="77777777" w:rsidR="00572F68" w:rsidRPr="00B94D00" w:rsidRDefault="00572F68" w:rsidP="00572F68">
      <w:pPr>
        <w:spacing w:after="240"/>
        <w:rPr>
          <w:rFonts w:eastAsia="Times New Roman"/>
          <w:szCs w:val="20"/>
        </w:rPr>
      </w:pPr>
      <w:r w:rsidRPr="00B94D00">
        <w:rPr>
          <w:rFonts w:eastAsia="Times New Roman"/>
          <w:szCs w:val="20"/>
        </w:rPr>
        <w:t>Where:</w:t>
      </w:r>
    </w:p>
    <w:p w14:paraId="69E6E5BC" w14:textId="77777777" w:rsidR="00572F68" w:rsidRPr="00B94D00" w:rsidRDefault="00572F68" w:rsidP="00572F68">
      <w:pPr>
        <w:spacing w:after="240"/>
        <w:ind w:firstLine="720"/>
        <w:rPr>
          <w:rFonts w:eastAsia="Times New Roman"/>
          <w:i/>
          <w:szCs w:val="20"/>
          <w:vertAlign w:val="subscript"/>
        </w:rPr>
      </w:pPr>
      <w:r w:rsidRPr="00B94D00">
        <w:rPr>
          <w:rFonts w:eastAsia="Times New Roman"/>
          <w:szCs w:val="20"/>
        </w:rPr>
        <w:lastRenderedPageBreak/>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AA534F1">
          <v:shape id="_x0000_i1077" type="#_x0000_t75" style="width:24pt;height:18.6pt" o:ole="">
            <v:imagedata r:id="rId88" o:title=""/>
          </v:shape>
          <o:OLEObject Type="Embed" ProgID="Equation.3" ShapeID="_x0000_i1077" DrawAspect="Content" ObjectID="_1831107143" r:id="rId96"/>
        </w:object>
      </w:r>
      <w:r w:rsidRPr="00B94D00">
        <w:rPr>
          <w:rFonts w:eastAsia="Times New Roman"/>
          <w:szCs w:val="20"/>
        </w:rPr>
        <w:t xml:space="preserve">TLMP </w:t>
      </w:r>
      <w:r w:rsidRPr="00B94D00">
        <w:rPr>
          <w:rFonts w:eastAsia="Times New Roman"/>
          <w:i/>
          <w:szCs w:val="20"/>
          <w:vertAlign w:val="subscript"/>
        </w:rPr>
        <w:t>y</w:t>
      </w:r>
    </w:p>
    <w:p w14:paraId="5A083C88" w14:textId="77777777" w:rsidR="00572F68" w:rsidRPr="00B94D00" w:rsidRDefault="00572F68" w:rsidP="00572F68">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572F68" w:rsidRPr="00B94D00" w14:paraId="0A54F9D8" w14:textId="77777777" w:rsidTr="005C0B53">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9070214"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6CE7767B"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06B935E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3E097AC0"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790185AB"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4A71E5C9"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E8922D2" w14:textId="77777777" w:rsidR="00572F68" w:rsidRPr="00B94D00" w:rsidRDefault="00572F68" w:rsidP="005C0B53">
            <w:pPr>
              <w:spacing w:after="60"/>
              <w:rPr>
                <w:rFonts w:eastAsia="Times New Roman"/>
                <w:i/>
                <w:sz w:val="20"/>
                <w:szCs w:val="20"/>
              </w:rPr>
            </w:pPr>
            <w:r w:rsidRPr="00B94D00">
              <w:rPr>
                <w:rFonts w:eastAsia="Times New Roman"/>
                <w:i/>
                <w:sz w:val="20"/>
                <w:szCs w:val="18"/>
              </w:rPr>
              <w:t xml:space="preserve">Real-Time Market Clearing Price for Capacity for </w:t>
            </w:r>
            <w:r w:rsidRPr="00B94D00">
              <w:rPr>
                <w:rFonts w:eastAsia="Times New Roman"/>
                <w:i/>
                <w:sz w:val="20"/>
                <w:szCs w:val="20"/>
              </w:rPr>
              <w:t>ERCOT Contingency Reserve</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ECRS for the 15-minute Settlement Interval.</w:t>
            </w:r>
          </w:p>
        </w:tc>
      </w:tr>
      <w:tr w:rsidR="00572F68" w:rsidRPr="00B94D00" w14:paraId="4710B479"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0CB6F4E4" w14:textId="77777777" w:rsidR="00572F68" w:rsidRPr="00B94D00" w:rsidRDefault="00572F68" w:rsidP="005C0B53">
            <w:pPr>
              <w:spacing w:after="60"/>
              <w:rPr>
                <w:rFonts w:eastAsia="Times New Roman"/>
                <w:sz w:val="20"/>
                <w:szCs w:val="20"/>
              </w:rPr>
            </w:pPr>
            <w:r w:rsidRPr="00B94D00">
              <w:rPr>
                <w:rFonts w:eastAsia="Times New Roman"/>
                <w:sz w:val="20"/>
                <w:szCs w:val="20"/>
              </w:rPr>
              <w:t>RTMCPCECRS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1DD79D6"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897EAA0" w14:textId="77777777" w:rsidR="00572F68" w:rsidRPr="00B94D00" w:rsidRDefault="00572F68" w:rsidP="005C0B53">
            <w:pPr>
              <w:spacing w:after="60"/>
              <w:rPr>
                <w:rFonts w:eastAsia="Times New Roman"/>
                <w:i/>
                <w:sz w:val="20"/>
                <w:szCs w:val="18"/>
              </w:rPr>
            </w:pPr>
            <w:r w:rsidRPr="00B94D00">
              <w:rPr>
                <w:rFonts w:eastAsia="Times New Roman"/>
                <w:i/>
                <w:sz w:val="20"/>
                <w:szCs w:val="18"/>
              </w:rPr>
              <w:t xml:space="preserve">Real-Time Market Clearing Price for Capacity for </w:t>
            </w:r>
            <w:r w:rsidRPr="00B94D00">
              <w:rPr>
                <w:rFonts w:eastAsia="Times New Roman"/>
                <w:i/>
                <w:sz w:val="20"/>
                <w:szCs w:val="20"/>
              </w:rPr>
              <w:t>ERCOT Contingency Reserve</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ECRS for the SCED interval </w:t>
            </w:r>
            <w:r w:rsidRPr="00B94D00">
              <w:rPr>
                <w:rFonts w:eastAsia="Times New Roman"/>
                <w:i/>
                <w:sz w:val="20"/>
                <w:szCs w:val="20"/>
              </w:rPr>
              <w:t>y.</w:t>
            </w:r>
          </w:p>
        </w:tc>
      </w:tr>
      <w:tr w:rsidR="00572F68" w:rsidRPr="00B94D00" w14:paraId="3AB1507C" w14:textId="77777777" w:rsidTr="005C0B53">
        <w:trPr>
          <w:cantSplit/>
        </w:trPr>
        <w:tc>
          <w:tcPr>
            <w:tcW w:w="1295" w:type="pct"/>
          </w:tcPr>
          <w:p w14:paraId="66E85035" w14:textId="77777777" w:rsidR="00572F68" w:rsidRPr="00B94D00" w:rsidRDefault="00572F68" w:rsidP="005C0B53">
            <w:pPr>
              <w:spacing w:after="60"/>
              <w:rPr>
                <w:rFonts w:eastAsia="Times New Roman"/>
                <w:i/>
                <w:sz w:val="20"/>
                <w:szCs w:val="20"/>
              </w:rPr>
            </w:pPr>
            <w:r w:rsidRPr="00B94D00">
              <w:rPr>
                <w:rFonts w:eastAsia="Times New Roman"/>
                <w:sz w:val="20"/>
                <w:szCs w:val="20"/>
              </w:rPr>
              <w:t xml:space="preserve">RTRDPAECRS </w:t>
            </w:r>
            <w:r w:rsidRPr="00B94D00">
              <w:rPr>
                <w:rFonts w:eastAsia="Times New Roman"/>
                <w:i/>
                <w:sz w:val="20"/>
                <w:szCs w:val="20"/>
              </w:rPr>
              <w:t>y</w:t>
            </w:r>
          </w:p>
        </w:tc>
        <w:tc>
          <w:tcPr>
            <w:tcW w:w="631" w:type="pct"/>
          </w:tcPr>
          <w:p w14:paraId="795A01AE"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Pr>
          <w:p w14:paraId="0CFF56CB" w14:textId="77777777" w:rsidR="00572F68" w:rsidRPr="00B94D00" w:rsidRDefault="00572F68" w:rsidP="005C0B53">
            <w:pPr>
              <w:spacing w:after="60"/>
              <w:rPr>
                <w:rFonts w:eastAsia="Times New Roman"/>
                <w:sz w:val="20"/>
                <w:szCs w:val="20"/>
              </w:rPr>
            </w:pPr>
            <w:r w:rsidRPr="00B94D00">
              <w:rPr>
                <w:rFonts w:eastAsia="Times New Roman"/>
                <w:i/>
                <w:sz w:val="20"/>
                <w:szCs w:val="20"/>
              </w:rPr>
              <w:t>Real-Time Reliability Deployment Price Adder for Ancillary Service for ECRS per SCED interval</w:t>
            </w:r>
            <w:r w:rsidRPr="00B94D00">
              <w:rPr>
                <w:rFonts w:eastAsia="Times New Roman"/>
                <w:sz w:val="20"/>
                <w:szCs w:val="20"/>
              </w:rPr>
              <w:t xml:space="preserve"> - The Real-Time price adder for ECRS that captures the impact of reliability deployments on ECRS</w:t>
            </w:r>
            <w:r w:rsidRPr="00B94D00" w:rsidDel="00DA63CB">
              <w:rPr>
                <w:rFonts w:eastAsia="Times New Roman"/>
                <w:sz w:val="20"/>
                <w:szCs w:val="20"/>
              </w:rPr>
              <w:t xml:space="preserve"> </w:t>
            </w:r>
            <w:r w:rsidRPr="00B94D00">
              <w:rPr>
                <w:rFonts w:eastAsia="Times New Roman"/>
                <w:sz w:val="20"/>
                <w:szCs w:val="20"/>
              </w:rPr>
              <w:t xml:space="preserve">prices for the SCED interval y. </w:t>
            </w:r>
          </w:p>
        </w:tc>
      </w:tr>
      <w:tr w:rsidR="00572F68" w:rsidRPr="00B94D00" w14:paraId="1C745482" w14:textId="77777777" w:rsidTr="005C0B53">
        <w:trPr>
          <w:cantSplit/>
        </w:trPr>
        <w:tc>
          <w:tcPr>
            <w:tcW w:w="1295" w:type="pct"/>
          </w:tcPr>
          <w:p w14:paraId="3F697B5D"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4CAE8237" w14:textId="77777777" w:rsidR="00572F68" w:rsidRPr="00B94D00" w:rsidRDefault="00572F68" w:rsidP="005C0B53">
            <w:pPr>
              <w:spacing w:after="60"/>
              <w:rPr>
                <w:rFonts w:eastAsia="Times New Roman"/>
                <w:sz w:val="20"/>
                <w:szCs w:val="20"/>
              </w:rPr>
            </w:pPr>
            <w:r w:rsidRPr="00B94D00">
              <w:rPr>
                <w:rFonts w:eastAsia="Times New Roman"/>
                <w:iCs/>
                <w:sz w:val="20"/>
                <w:szCs w:val="20"/>
              </w:rPr>
              <w:t>none</w:t>
            </w:r>
          </w:p>
        </w:tc>
        <w:tc>
          <w:tcPr>
            <w:tcW w:w="3074" w:type="pct"/>
          </w:tcPr>
          <w:p w14:paraId="5DC6533E"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572F68" w:rsidRPr="00B94D00" w14:paraId="205EE3A5" w14:textId="77777777" w:rsidTr="005C0B53">
        <w:trPr>
          <w:cantSplit/>
        </w:trPr>
        <w:tc>
          <w:tcPr>
            <w:tcW w:w="1295" w:type="pct"/>
          </w:tcPr>
          <w:p w14:paraId="35DAB0AE"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1B8D88E" w14:textId="77777777" w:rsidR="00572F68" w:rsidRPr="00B94D00" w:rsidRDefault="00572F68" w:rsidP="005C0B53">
            <w:pPr>
              <w:spacing w:after="60"/>
              <w:rPr>
                <w:rFonts w:eastAsia="Times New Roman"/>
                <w:sz w:val="20"/>
                <w:szCs w:val="20"/>
              </w:rPr>
            </w:pPr>
            <w:r w:rsidRPr="00B94D00">
              <w:rPr>
                <w:rFonts w:eastAsia="Times New Roman"/>
                <w:iCs/>
                <w:sz w:val="20"/>
                <w:szCs w:val="20"/>
              </w:rPr>
              <w:t>second</w:t>
            </w:r>
          </w:p>
        </w:tc>
        <w:tc>
          <w:tcPr>
            <w:tcW w:w="3074" w:type="pct"/>
          </w:tcPr>
          <w:p w14:paraId="4B589527" w14:textId="77777777" w:rsidR="00572F68" w:rsidRPr="00B94D00" w:rsidRDefault="00572F68" w:rsidP="005C0B53">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572F68" w:rsidRPr="00B94D00" w14:paraId="0562051F" w14:textId="77777777" w:rsidTr="005C0B53">
        <w:trPr>
          <w:cantSplit/>
        </w:trPr>
        <w:tc>
          <w:tcPr>
            <w:tcW w:w="1295" w:type="pct"/>
          </w:tcPr>
          <w:p w14:paraId="734FE8AF" w14:textId="77777777" w:rsidR="00572F68" w:rsidRPr="00B94D00" w:rsidRDefault="00572F68" w:rsidP="005C0B53">
            <w:pPr>
              <w:spacing w:after="60"/>
              <w:rPr>
                <w:rFonts w:eastAsia="Times New Roman"/>
                <w:i/>
                <w:sz w:val="20"/>
                <w:szCs w:val="20"/>
              </w:rPr>
            </w:pPr>
            <w:r w:rsidRPr="00B94D00">
              <w:rPr>
                <w:rFonts w:eastAsia="Times New Roman"/>
                <w:i/>
                <w:sz w:val="20"/>
                <w:szCs w:val="20"/>
              </w:rPr>
              <w:t>y</w:t>
            </w:r>
          </w:p>
        </w:tc>
        <w:tc>
          <w:tcPr>
            <w:tcW w:w="631" w:type="pct"/>
          </w:tcPr>
          <w:p w14:paraId="5B9E872C"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074" w:type="pct"/>
          </w:tcPr>
          <w:p w14:paraId="6BB477BA" w14:textId="77777777" w:rsidR="00572F68" w:rsidRPr="00B94D00" w:rsidRDefault="00572F68" w:rsidP="005C0B53">
            <w:pPr>
              <w:spacing w:after="60"/>
              <w:rPr>
                <w:rFonts w:eastAsia="Times New Roman"/>
                <w:sz w:val="20"/>
                <w:szCs w:val="20"/>
              </w:rPr>
            </w:pPr>
            <w:r w:rsidRPr="00B94D00">
              <w:rPr>
                <w:rFonts w:eastAsia="Times New Roman"/>
                <w:sz w:val="20"/>
                <w:szCs w:val="20"/>
              </w:rPr>
              <w:t>A SCED interval in the 15-minute Settlement Interval.</w:t>
            </w:r>
          </w:p>
        </w:tc>
      </w:tr>
    </w:tbl>
    <w:p w14:paraId="1C6B3521" w14:textId="77777777" w:rsidR="00572F68" w:rsidRPr="00B94D00" w:rsidRDefault="00572F68" w:rsidP="00572F68">
      <w:pPr>
        <w:spacing w:before="240" w:after="240"/>
        <w:ind w:left="720" w:hanging="720"/>
        <w:rPr>
          <w:rFonts w:eastAsia="Times New Roman"/>
          <w:szCs w:val="20"/>
        </w:rPr>
      </w:pPr>
      <w:r w:rsidRPr="00B94D00">
        <w:rPr>
          <w:rFonts w:eastAsia="Times New Roman"/>
          <w:bCs/>
          <w:snapToGrid w:val="0"/>
          <w:szCs w:val="20"/>
        </w:rPr>
        <w:t>(5)</w:t>
      </w:r>
      <w:r w:rsidRPr="00B94D00">
        <w:rPr>
          <w:rFonts w:eastAsia="Times New Roman"/>
          <w:szCs w:val="20"/>
        </w:rPr>
        <w:t xml:space="preserve"> </w:t>
      </w:r>
      <w:r w:rsidRPr="00B94D00">
        <w:rPr>
          <w:rFonts w:eastAsia="Times New Roman"/>
          <w:szCs w:val="20"/>
        </w:rPr>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57E1F5AC" w14:textId="77777777" w:rsidR="00572F68" w:rsidRPr="00B94D00" w:rsidRDefault="00572F68" w:rsidP="00572F68">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RTMCPCNS  =   </w:t>
      </w:r>
      <w:r w:rsidRPr="00B94D00">
        <w:rPr>
          <w:rFonts w:eastAsia="Times New Roman"/>
          <w:b/>
          <w:bCs/>
          <w:position w:val="-22"/>
        </w:rPr>
        <w:object w:dxaOrig="225" w:dyaOrig="465" w14:anchorId="6EECC835">
          <v:shape id="_x0000_i1078" type="#_x0000_t75" style="width:24pt;height:18.6pt" o:ole="">
            <v:imagedata r:id="rId88" o:title=""/>
          </v:shape>
          <o:OLEObject Type="Embed" ProgID="Equation.3" ShapeID="_x0000_i1078" DrawAspect="Content" ObjectID="_1831107144" r:id="rId97"/>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(RTMCPCNSS </w:t>
      </w:r>
      <w:r w:rsidRPr="00B94D00">
        <w:rPr>
          <w:rFonts w:eastAsia="Times New Roman"/>
          <w:b/>
          <w:bCs/>
          <w:i/>
          <w:vertAlign w:val="subscript"/>
        </w:rPr>
        <w:t>y</w:t>
      </w:r>
      <w:r w:rsidRPr="00B94D00">
        <w:rPr>
          <w:rFonts w:eastAsia="Times New Roman"/>
          <w:b/>
          <w:bCs/>
        </w:rPr>
        <w:t xml:space="preserve">+ RTRDPANSS </w:t>
      </w:r>
      <w:r w:rsidRPr="00B94D00">
        <w:rPr>
          <w:rFonts w:eastAsia="Times New Roman"/>
          <w:b/>
          <w:bCs/>
          <w:i/>
          <w:vertAlign w:val="subscript"/>
        </w:rPr>
        <w:t>y</w:t>
      </w:r>
      <w:r w:rsidRPr="00B94D00">
        <w:rPr>
          <w:rFonts w:eastAsia="Times New Roman"/>
          <w:b/>
          <w:bCs/>
        </w:rPr>
        <w:t>))</w:t>
      </w:r>
    </w:p>
    <w:p w14:paraId="129ABAA7" w14:textId="77777777" w:rsidR="00572F68" w:rsidRPr="00B94D00" w:rsidRDefault="00572F68" w:rsidP="00572F68">
      <w:pPr>
        <w:spacing w:after="240"/>
        <w:rPr>
          <w:rFonts w:eastAsia="Times New Roman"/>
          <w:szCs w:val="20"/>
        </w:rPr>
      </w:pPr>
      <w:r w:rsidRPr="00B94D00">
        <w:rPr>
          <w:rFonts w:eastAsia="Times New Roman"/>
          <w:szCs w:val="20"/>
        </w:rPr>
        <w:t>Where:</w:t>
      </w:r>
    </w:p>
    <w:p w14:paraId="54F7531C" w14:textId="77777777" w:rsidR="00572F68" w:rsidRPr="00B94D00" w:rsidRDefault="00572F68" w:rsidP="00572F68">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0CC97E1C">
          <v:shape id="_x0000_i1079" type="#_x0000_t75" style="width:24pt;height:18.6pt" o:ole="">
            <v:imagedata r:id="rId88" o:title=""/>
          </v:shape>
          <o:OLEObject Type="Embed" ProgID="Equation.3" ShapeID="_x0000_i1079" DrawAspect="Content" ObjectID="_1831107145" r:id="rId98"/>
        </w:object>
      </w:r>
      <w:r w:rsidRPr="00B94D00">
        <w:rPr>
          <w:rFonts w:eastAsia="Times New Roman"/>
          <w:szCs w:val="20"/>
        </w:rPr>
        <w:t xml:space="preserve">TLMP </w:t>
      </w:r>
      <w:r w:rsidRPr="00B94D00">
        <w:rPr>
          <w:rFonts w:eastAsia="Times New Roman"/>
          <w:i/>
          <w:szCs w:val="20"/>
          <w:vertAlign w:val="subscript"/>
        </w:rPr>
        <w:t>y</w:t>
      </w:r>
    </w:p>
    <w:p w14:paraId="2F3C4D16" w14:textId="77777777" w:rsidR="00572F68" w:rsidRPr="00B94D00" w:rsidRDefault="00572F68" w:rsidP="00572F68">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572F68" w:rsidRPr="00B94D00" w14:paraId="1584ED8F" w14:textId="77777777" w:rsidTr="005C0B53">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7661EC2"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63B6C32E"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56A9938"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28911329"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279A564D"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66ED8929"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1B3C4C8" w14:textId="77777777" w:rsidR="00572F68" w:rsidRPr="00B94D00" w:rsidRDefault="00572F68" w:rsidP="005C0B53">
            <w:pPr>
              <w:spacing w:after="60"/>
              <w:rPr>
                <w:rFonts w:eastAsia="Times New Roman"/>
                <w:i/>
                <w:sz w:val="20"/>
                <w:szCs w:val="20"/>
              </w:rPr>
            </w:pPr>
            <w:r w:rsidRPr="00B94D00">
              <w:rPr>
                <w:rFonts w:eastAsia="Times New Roman"/>
                <w:i/>
                <w:sz w:val="20"/>
                <w:szCs w:val="18"/>
              </w:rPr>
              <w:t xml:space="preserve">Real-Time Market Clearing Price for Capacity for </w:t>
            </w:r>
            <w:r w:rsidRPr="00B94D00">
              <w:rPr>
                <w:rFonts w:eastAsia="Times New Roman"/>
                <w:i/>
                <w:sz w:val="20"/>
                <w:szCs w:val="20"/>
              </w:rPr>
              <w:t>Non-Spin</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Non-Spin for the 15-minute Settlement Interval.</w:t>
            </w:r>
          </w:p>
        </w:tc>
      </w:tr>
      <w:tr w:rsidR="00572F68" w:rsidRPr="00B94D00" w14:paraId="6FE5E2BD" w14:textId="77777777" w:rsidTr="005C0B53">
        <w:trPr>
          <w:cantSplit/>
        </w:trPr>
        <w:tc>
          <w:tcPr>
            <w:tcW w:w="1295" w:type="pct"/>
            <w:tcBorders>
              <w:top w:val="single" w:sz="4" w:space="0" w:color="auto"/>
              <w:left w:val="single" w:sz="4" w:space="0" w:color="auto"/>
              <w:bottom w:val="single" w:sz="4" w:space="0" w:color="auto"/>
              <w:right w:val="single" w:sz="4" w:space="0" w:color="auto"/>
            </w:tcBorders>
            <w:hideMark/>
          </w:tcPr>
          <w:p w14:paraId="6098D1F3" w14:textId="77777777" w:rsidR="00572F68" w:rsidRPr="00B94D00" w:rsidRDefault="00572F68" w:rsidP="005C0B53">
            <w:pPr>
              <w:spacing w:after="60"/>
              <w:rPr>
                <w:rFonts w:eastAsia="Times New Roman"/>
                <w:sz w:val="20"/>
                <w:szCs w:val="20"/>
              </w:rPr>
            </w:pPr>
            <w:r w:rsidRPr="00B94D00">
              <w:rPr>
                <w:rFonts w:eastAsia="Times New Roman"/>
                <w:sz w:val="20"/>
                <w:szCs w:val="20"/>
              </w:rPr>
              <w:t>RTMCPCNSS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1BB511C"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A238659" w14:textId="77777777" w:rsidR="00572F68" w:rsidRPr="00B94D00" w:rsidRDefault="00572F68" w:rsidP="005C0B53">
            <w:pPr>
              <w:spacing w:after="60"/>
              <w:rPr>
                <w:rFonts w:eastAsia="Times New Roman"/>
                <w:i/>
                <w:sz w:val="20"/>
                <w:szCs w:val="18"/>
              </w:rPr>
            </w:pPr>
            <w:r w:rsidRPr="00B94D00">
              <w:rPr>
                <w:rFonts w:eastAsia="Times New Roman"/>
                <w:i/>
                <w:sz w:val="20"/>
                <w:szCs w:val="18"/>
              </w:rPr>
              <w:t xml:space="preserve">Real-Time Market Clearing Price for Capacity for </w:t>
            </w:r>
            <w:r w:rsidRPr="00B94D00">
              <w:rPr>
                <w:rFonts w:eastAsia="Times New Roman"/>
                <w:i/>
                <w:sz w:val="20"/>
                <w:szCs w:val="20"/>
              </w:rPr>
              <w:t>Non-Spin</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Non-Spin for the SCED interval </w:t>
            </w:r>
            <w:r w:rsidRPr="00B94D00">
              <w:rPr>
                <w:rFonts w:eastAsia="Times New Roman"/>
                <w:i/>
                <w:sz w:val="20"/>
                <w:szCs w:val="20"/>
              </w:rPr>
              <w:t>y.</w:t>
            </w:r>
          </w:p>
        </w:tc>
      </w:tr>
      <w:tr w:rsidR="00572F68" w:rsidRPr="00B94D00" w14:paraId="757C2004" w14:textId="77777777" w:rsidTr="005C0B53">
        <w:trPr>
          <w:cantSplit/>
        </w:trPr>
        <w:tc>
          <w:tcPr>
            <w:tcW w:w="1295" w:type="pct"/>
          </w:tcPr>
          <w:p w14:paraId="613867C4" w14:textId="77777777" w:rsidR="00572F68" w:rsidRPr="00B94D00" w:rsidRDefault="00572F68" w:rsidP="005C0B53">
            <w:pPr>
              <w:spacing w:after="60"/>
              <w:rPr>
                <w:rFonts w:eastAsia="Times New Roman"/>
                <w:i/>
                <w:sz w:val="20"/>
                <w:szCs w:val="20"/>
              </w:rPr>
            </w:pPr>
            <w:r w:rsidRPr="00B94D00">
              <w:rPr>
                <w:rFonts w:eastAsia="Times New Roman"/>
                <w:sz w:val="20"/>
                <w:szCs w:val="20"/>
              </w:rPr>
              <w:t xml:space="preserve">RTRDPANSS </w:t>
            </w:r>
            <w:r w:rsidRPr="00B94D00">
              <w:rPr>
                <w:rFonts w:eastAsia="Times New Roman"/>
                <w:i/>
                <w:sz w:val="20"/>
                <w:szCs w:val="20"/>
              </w:rPr>
              <w:t>y</w:t>
            </w:r>
          </w:p>
        </w:tc>
        <w:tc>
          <w:tcPr>
            <w:tcW w:w="631" w:type="pct"/>
          </w:tcPr>
          <w:p w14:paraId="4BF1B4D3" w14:textId="77777777" w:rsidR="00572F68" w:rsidRPr="00B94D00" w:rsidRDefault="00572F68" w:rsidP="005C0B53">
            <w:pPr>
              <w:spacing w:after="60"/>
              <w:rPr>
                <w:rFonts w:eastAsia="Times New Roman"/>
                <w:sz w:val="20"/>
                <w:szCs w:val="20"/>
              </w:rPr>
            </w:pPr>
            <w:r w:rsidRPr="00B94D00">
              <w:rPr>
                <w:rFonts w:eastAsia="Times New Roman"/>
                <w:sz w:val="20"/>
                <w:szCs w:val="20"/>
              </w:rPr>
              <w:t>$/MW</w:t>
            </w:r>
          </w:p>
        </w:tc>
        <w:tc>
          <w:tcPr>
            <w:tcW w:w="3074" w:type="pct"/>
          </w:tcPr>
          <w:p w14:paraId="12B2EEB4" w14:textId="77777777" w:rsidR="00572F68" w:rsidRPr="00B94D00" w:rsidRDefault="00572F68" w:rsidP="005C0B53">
            <w:pPr>
              <w:spacing w:after="60"/>
              <w:rPr>
                <w:rFonts w:eastAsia="Times New Roman"/>
                <w:sz w:val="20"/>
                <w:szCs w:val="20"/>
              </w:rPr>
            </w:pPr>
            <w:r w:rsidRPr="00B94D00">
              <w:rPr>
                <w:rFonts w:eastAsia="Times New Roman"/>
                <w:i/>
                <w:sz w:val="20"/>
                <w:szCs w:val="20"/>
              </w:rPr>
              <w:t>Real-Time Reliability Deployment Price Adder for Ancillary Service for Non-Spin per SCED interval</w:t>
            </w:r>
            <w:r w:rsidRPr="00B94D00">
              <w:rPr>
                <w:rFonts w:eastAsia="Times New Roman"/>
                <w:sz w:val="20"/>
                <w:szCs w:val="20"/>
              </w:rPr>
              <w:t xml:space="preserve"> - The Real-Time price adder for Non-Spin that captures the impact of reliability deployments on Non-Spin prices for the SCED interval y. </w:t>
            </w:r>
          </w:p>
        </w:tc>
      </w:tr>
      <w:tr w:rsidR="00572F68" w:rsidRPr="00B94D00" w14:paraId="1B941FEC" w14:textId="77777777" w:rsidTr="005C0B53">
        <w:trPr>
          <w:cantSplit/>
        </w:trPr>
        <w:tc>
          <w:tcPr>
            <w:tcW w:w="1295" w:type="pct"/>
          </w:tcPr>
          <w:p w14:paraId="35E5353C" w14:textId="77777777" w:rsidR="00572F68" w:rsidRPr="00B94D00" w:rsidRDefault="00572F68" w:rsidP="005C0B53">
            <w:pPr>
              <w:spacing w:after="60"/>
              <w:rPr>
                <w:rFonts w:eastAsia="Times New Roman"/>
                <w:sz w:val="20"/>
                <w:szCs w:val="20"/>
              </w:rPr>
            </w:pPr>
            <w:r w:rsidRPr="00B94D00">
              <w:rPr>
                <w:rFonts w:eastAsia="Times New Roman"/>
                <w:iCs/>
                <w:sz w:val="20"/>
                <w:szCs w:val="20"/>
              </w:rPr>
              <w:lastRenderedPageBreak/>
              <w:t xml:space="preserve">RNWF </w:t>
            </w:r>
            <w:r w:rsidRPr="00B94D00">
              <w:rPr>
                <w:rFonts w:eastAsia="Times New Roman"/>
                <w:i/>
                <w:iCs/>
                <w:sz w:val="20"/>
                <w:szCs w:val="20"/>
                <w:vertAlign w:val="subscript"/>
              </w:rPr>
              <w:t>y</w:t>
            </w:r>
          </w:p>
        </w:tc>
        <w:tc>
          <w:tcPr>
            <w:tcW w:w="631" w:type="pct"/>
          </w:tcPr>
          <w:p w14:paraId="35381B56" w14:textId="77777777" w:rsidR="00572F68" w:rsidRPr="00B94D00" w:rsidRDefault="00572F68" w:rsidP="005C0B53">
            <w:pPr>
              <w:spacing w:after="60"/>
              <w:rPr>
                <w:rFonts w:eastAsia="Times New Roman"/>
                <w:sz w:val="20"/>
                <w:szCs w:val="20"/>
              </w:rPr>
            </w:pPr>
            <w:r w:rsidRPr="00B94D00">
              <w:rPr>
                <w:rFonts w:eastAsia="Times New Roman"/>
                <w:iCs/>
                <w:sz w:val="20"/>
                <w:szCs w:val="20"/>
              </w:rPr>
              <w:t>none</w:t>
            </w:r>
          </w:p>
        </w:tc>
        <w:tc>
          <w:tcPr>
            <w:tcW w:w="3074" w:type="pct"/>
          </w:tcPr>
          <w:p w14:paraId="447D723B"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572F68" w:rsidRPr="00B94D00" w14:paraId="71EBE5B9" w14:textId="77777777" w:rsidTr="005C0B53">
        <w:trPr>
          <w:cantSplit/>
        </w:trPr>
        <w:tc>
          <w:tcPr>
            <w:tcW w:w="1295" w:type="pct"/>
          </w:tcPr>
          <w:p w14:paraId="1C995616"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41884A0E" w14:textId="77777777" w:rsidR="00572F68" w:rsidRPr="00B94D00" w:rsidRDefault="00572F68" w:rsidP="005C0B53">
            <w:pPr>
              <w:spacing w:after="60"/>
              <w:rPr>
                <w:rFonts w:eastAsia="Times New Roman"/>
                <w:sz w:val="20"/>
                <w:szCs w:val="20"/>
              </w:rPr>
            </w:pPr>
            <w:r w:rsidRPr="00B94D00">
              <w:rPr>
                <w:rFonts w:eastAsia="Times New Roman"/>
                <w:iCs/>
                <w:sz w:val="20"/>
                <w:szCs w:val="20"/>
              </w:rPr>
              <w:t>second</w:t>
            </w:r>
          </w:p>
        </w:tc>
        <w:tc>
          <w:tcPr>
            <w:tcW w:w="3074" w:type="pct"/>
          </w:tcPr>
          <w:p w14:paraId="248DE08A" w14:textId="77777777" w:rsidR="00572F68" w:rsidRPr="00B94D00" w:rsidRDefault="00572F68" w:rsidP="005C0B53">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572F68" w:rsidRPr="00B94D00" w14:paraId="1908B9FE" w14:textId="77777777" w:rsidTr="005C0B53">
        <w:trPr>
          <w:cantSplit/>
        </w:trPr>
        <w:tc>
          <w:tcPr>
            <w:tcW w:w="1295" w:type="pct"/>
          </w:tcPr>
          <w:p w14:paraId="01D8D103" w14:textId="77777777" w:rsidR="00572F68" w:rsidRPr="00B94D00" w:rsidRDefault="00572F68" w:rsidP="005C0B53">
            <w:pPr>
              <w:spacing w:after="60"/>
              <w:rPr>
                <w:rFonts w:eastAsia="Times New Roman"/>
                <w:i/>
                <w:sz w:val="20"/>
                <w:szCs w:val="20"/>
              </w:rPr>
            </w:pPr>
            <w:r w:rsidRPr="00B94D00">
              <w:rPr>
                <w:rFonts w:eastAsia="Times New Roman"/>
                <w:i/>
                <w:sz w:val="20"/>
                <w:szCs w:val="20"/>
              </w:rPr>
              <w:t>y</w:t>
            </w:r>
          </w:p>
        </w:tc>
        <w:tc>
          <w:tcPr>
            <w:tcW w:w="631" w:type="pct"/>
          </w:tcPr>
          <w:p w14:paraId="75D71BA8"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074" w:type="pct"/>
          </w:tcPr>
          <w:p w14:paraId="584CE562" w14:textId="77777777" w:rsidR="00572F68" w:rsidRPr="00B94D00" w:rsidRDefault="00572F68" w:rsidP="005C0B53">
            <w:pPr>
              <w:spacing w:after="60"/>
              <w:rPr>
                <w:rFonts w:eastAsia="Times New Roman"/>
                <w:sz w:val="20"/>
                <w:szCs w:val="20"/>
              </w:rPr>
            </w:pPr>
            <w:r w:rsidRPr="00B94D00">
              <w:rPr>
                <w:rFonts w:eastAsia="Times New Roman"/>
                <w:sz w:val="20"/>
                <w:szCs w:val="20"/>
              </w:rPr>
              <w:t>A SCED interval in the 15-minute Settlement Interval.</w:t>
            </w:r>
          </w:p>
        </w:tc>
      </w:tr>
    </w:tbl>
    <w:p w14:paraId="7ED4137F" w14:textId="77777777" w:rsidR="00572F68" w:rsidRPr="00B94D00" w:rsidRDefault="00572F68" w:rsidP="00572F68">
      <w:pPr>
        <w:spacing w:before="240" w:after="240"/>
        <w:ind w:left="720" w:hanging="720"/>
        <w:rPr>
          <w:ins w:id="935" w:author="ERCOT" w:date="2025-07-30T09:03:00Z" w16du:dateUtc="2025-07-30T14:03:00Z"/>
          <w:rFonts w:eastAsia="Times New Roman"/>
          <w:szCs w:val="20"/>
        </w:rPr>
      </w:pPr>
      <w:ins w:id="936" w:author="ERCOT" w:date="2025-07-30T09:03:00Z" w16du:dateUtc="2025-07-30T14:03:00Z">
        <w:r w:rsidRPr="00B94D00">
          <w:rPr>
            <w:rFonts w:eastAsia="Times New Roman"/>
            <w:bCs/>
            <w:snapToGrid w:val="0"/>
            <w:szCs w:val="20"/>
          </w:rPr>
          <w:t>(</w:t>
        </w:r>
      </w:ins>
      <w:ins w:id="937" w:author="ERCOT" w:date="2025-12-09T11:24:00Z" w16du:dateUtc="2025-12-09T17:24:00Z">
        <w:r w:rsidRPr="00B94D00">
          <w:rPr>
            <w:rFonts w:eastAsia="Times New Roman"/>
            <w:bCs/>
            <w:snapToGrid w:val="0"/>
            <w:szCs w:val="20"/>
          </w:rPr>
          <w:t>6</w:t>
        </w:r>
      </w:ins>
      <w:ins w:id="938" w:author="ERCOT" w:date="2025-07-30T09:03:00Z" w16du:dateUtc="2025-07-30T14:03:00Z">
        <w:r w:rsidRPr="00B94D00">
          <w:rPr>
            <w:rFonts w:eastAsia="Times New Roman"/>
            <w:bCs/>
            <w:snapToGrid w:val="0"/>
            <w:szCs w:val="20"/>
          </w:rPr>
          <w:t>)</w:t>
        </w:r>
        <w:r w:rsidRPr="00B94D00">
          <w:rPr>
            <w:rFonts w:eastAsia="Times New Roman"/>
            <w:szCs w:val="20"/>
          </w:rPr>
          <w:t xml:space="preserve"> </w:t>
        </w:r>
        <w:r w:rsidRPr="00B94D00">
          <w:rPr>
            <w:rFonts w:eastAsia="Times New Roman"/>
            <w:szCs w:val="20"/>
          </w:rPr>
          <w:tab/>
          <w:t xml:space="preserve">The Real-Time MCPC for </w:t>
        </w:r>
      </w:ins>
      <w:ins w:id="939" w:author="ERCOT" w:date="2025-07-30T09:04:00Z" w16du:dateUtc="2025-07-30T14:04:00Z">
        <w:r w:rsidRPr="00B94D00">
          <w:rPr>
            <w:rFonts w:eastAsia="Times New Roman"/>
            <w:szCs w:val="20"/>
          </w:rPr>
          <w:t>DRRS</w:t>
        </w:r>
      </w:ins>
      <w:ins w:id="940" w:author="ERCOT" w:date="2025-07-30T09:03:00Z" w16du:dateUtc="2025-07-30T14:03:00Z">
        <w:r w:rsidRPr="00B94D00">
          <w:rPr>
            <w:rFonts w:eastAsia="Times New Roman"/>
            <w:szCs w:val="20"/>
          </w:rPr>
          <w:t xml:space="preserve"> is the time-weighted average of the sum of the Real-Time MCPC for </w:t>
        </w:r>
      </w:ins>
      <w:ins w:id="941" w:author="ERCOT" w:date="2025-07-30T09:04:00Z" w16du:dateUtc="2025-07-30T14:04:00Z">
        <w:r w:rsidRPr="00B94D00">
          <w:rPr>
            <w:rFonts w:eastAsia="Times New Roman"/>
            <w:szCs w:val="20"/>
          </w:rPr>
          <w:t>DRRS</w:t>
        </w:r>
      </w:ins>
      <w:ins w:id="942" w:author="ERCOT" w:date="2025-07-30T09:03:00Z" w16du:dateUtc="2025-07-30T14:03:00Z">
        <w:r w:rsidRPr="00B94D00">
          <w:rPr>
            <w:rFonts w:eastAsia="Times New Roman"/>
            <w:szCs w:val="20"/>
          </w:rPr>
          <w:t xml:space="preserve"> and Real-Time Reliability Deployment Price Adders for Ancillary Service for </w:t>
        </w:r>
      </w:ins>
      <w:ins w:id="943" w:author="ERCOT" w:date="2025-07-30T09:04:00Z" w16du:dateUtc="2025-07-30T14:04:00Z">
        <w:r w:rsidRPr="00B94D00">
          <w:rPr>
            <w:rFonts w:eastAsia="Times New Roman"/>
            <w:szCs w:val="20"/>
          </w:rPr>
          <w:t>DRRS</w:t>
        </w:r>
      </w:ins>
      <w:ins w:id="944" w:author="ERCOT" w:date="2025-07-30T09:03:00Z" w16du:dateUtc="2025-07-30T14:03:00Z">
        <w:r w:rsidRPr="00B94D00">
          <w:rPr>
            <w:rFonts w:eastAsia="Times New Roman"/>
            <w:szCs w:val="20"/>
          </w:rPr>
          <w:t xml:space="preserve"> of each SCED interval in the 15-minute Settlement Interval.  The Real-Time MCPC for </w:t>
        </w:r>
      </w:ins>
      <w:ins w:id="945" w:author="ERCOT" w:date="2025-07-30T09:04:00Z" w16du:dateUtc="2025-07-30T14:04:00Z">
        <w:r w:rsidRPr="00B94D00">
          <w:rPr>
            <w:rFonts w:eastAsia="Times New Roman"/>
            <w:szCs w:val="20"/>
          </w:rPr>
          <w:t>DRRS</w:t>
        </w:r>
      </w:ins>
      <w:ins w:id="946" w:author="ERCOT" w:date="2025-07-30T09:03:00Z" w16du:dateUtc="2025-07-30T14:03:00Z">
        <w:r w:rsidRPr="00B94D00">
          <w:rPr>
            <w:rFonts w:eastAsia="Times New Roman"/>
            <w:szCs w:val="20"/>
          </w:rPr>
          <w:t xml:space="preserve"> for a 15-minute Settlement Interval is calculated as follows:</w:t>
        </w:r>
      </w:ins>
    </w:p>
    <w:p w14:paraId="28FCE141" w14:textId="77777777" w:rsidR="00572F68" w:rsidRPr="00B94D00" w:rsidRDefault="00572F68" w:rsidP="00572F68">
      <w:pPr>
        <w:tabs>
          <w:tab w:val="left" w:pos="2250"/>
          <w:tab w:val="left" w:pos="3150"/>
          <w:tab w:val="left" w:pos="3960"/>
        </w:tabs>
        <w:spacing w:after="240"/>
        <w:ind w:left="3960" w:hanging="3240"/>
        <w:rPr>
          <w:ins w:id="947" w:author="ERCOT" w:date="2025-07-30T09:03:00Z" w16du:dateUtc="2025-07-30T14:03:00Z"/>
          <w:rFonts w:eastAsia="Times New Roman"/>
          <w:b/>
          <w:bCs/>
          <w:i/>
          <w:iCs/>
          <w:vertAlign w:val="subscript"/>
        </w:rPr>
      </w:pPr>
      <w:ins w:id="948" w:author="ERCOT" w:date="2025-07-30T09:03:00Z" w16du:dateUtc="2025-07-30T14:03:00Z">
        <w:r w:rsidRPr="00B94D00">
          <w:rPr>
            <w:rFonts w:eastAsia="Times New Roman"/>
            <w:b/>
            <w:bCs/>
          </w:rPr>
          <w:t>RTMCPC</w:t>
        </w:r>
      </w:ins>
      <w:ins w:id="949" w:author="ERCOT" w:date="2025-07-30T09:04:00Z" w16du:dateUtc="2025-07-30T14:04:00Z">
        <w:r w:rsidRPr="00B94D00">
          <w:rPr>
            <w:rFonts w:eastAsia="Times New Roman"/>
            <w:b/>
            <w:bCs/>
          </w:rPr>
          <w:t>DRR</w:t>
        </w:r>
      </w:ins>
      <w:ins w:id="950" w:author="ERCOT" w:date="2025-07-30T09:03:00Z">
        <w:r w:rsidRPr="00B94D00">
          <w:rPr>
            <w:rFonts w:eastAsia="Times New Roman"/>
            <w:b/>
            <w:bCs/>
          </w:rPr>
          <w:t xml:space="preserve">  =   </w:t>
        </w:r>
      </w:ins>
      <w:ins w:id="951" w:author="ERCOT" w:date="2025-11-20T07:06:00Z" w16du:dateUtc="2025-11-20T13:06:00Z">
        <w:r w:rsidRPr="00B94D00">
          <w:rPr>
            <w:rFonts w:eastAsia="Times New Roman"/>
            <w:b/>
            <w:bCs/>
            <w:position w:val="-22"/>
          </w:rPr>
          <w:object w:dxaOrig="225" w:dyaOrig="465" w14:anchorId="28F7BE88">
            <v:shape id="_x0000_i1080" type="#_x0000_t75" style="width:21.6pt;height:26.4pt" o:ole="">
              <v:imagedata r:id="rId88" o:title=""/>
            </v:shape>
            <o:OLEObject Type="Embed" ProgID="Equation.3" ShapeID="_x0000_i1080" DrawAspect="Content" ObjectID="_1831107146" r:id="rId99"/>
          </w:object>
        </w:r>
      </w:ins>
      <w:ins w:id="952" w:author="ERCOT" w:date="2025-07-30T09:03:00Z">
        <w:r w:rsidRPr="00B94D00">
          <w:rPr>
            <w:rFonts w:eastAsia="Times New Roman"/>
            <w:b/>
            <w:bCs/>
          </w:rPr>
          <w:t xml:space="preserve">(RNWF </w:t>
        </w:r>
        <w:r w:rsidRPr="00B94D00">
          <w:rPr>
            <w:rFonts w:eastAsia="Times New Roman"/>
            <w:b/>
            <w:bCs/>
            <w:i/>
            <w:iCs/>
            <w:vertAlign w:val="subscript"/>
          </w:rPr>
          <w:t>y</w:t>
        </w:r>
        <w:r w:rsidRPr="00B94D00">
          <w:rPr>
            <w:rFonts w:eastAsia="Times New Roman"/>
            <w:b/>
            <w:bCs/>
          </w:rPr>
          <w:t xml:space="preserve"> * (RTMCPC</w:t>
        </w:r>
      </w:ins>
      <w:ins w:id="953" w:author="ERCOT" w:date="2025-07-30T09:04:00Z" w16du:dateUtc="2025-07-30T14:04:00Z">
        <w:r w:rsidRPr="00B94D00">
          <w:rPr>
            <w:rFonts w:eastAsia="Times New Roman"/>
            <w:b/>
            <w:bCs/>
          </w:rPr>
          <w:t>DRR</w:t>
        </w:r>
      </w:ins>
      <w:ins w:id="954" w:author="ERCOT" w:date="2025-07-30T09:03:00Z" w16du:dateUtc="2025-07-30T14:03:00Z">
        <w:r w:rsidRPr="00B94D00">
          <w:rPr>
            <w:rFonts w:eastAsia="Times New Roman"/>
            <w:b/>
            <w:bCs/>
          </w:rPr>
          <w:t xml:space="preserve">S </w:t>
        </w:r>
        <w:r w:rsidRPr="00B94D00">
          <w:rPr>
            <w:rFonts w:eastAsia="Times New Roman"/>
            <w:b/>
            <w:bCs/>
            <w:i/>
            <w:iCs/>
            <w:vertAlign w:val="subscript"/>
          </w:rPr>
          <w:t>y</w:t>
        </w:r>
        <w:r w:rsidRPr="00B94D00">
          <w:rPr>
            <w:rFonts w:eastAsia="Times New Roman"/>
            <w:b/>
            <w:bCs/>
          </w:rPr>
          <w:t xml:space="preserve"> + RTRDPA</w:t>
        </w:r>
      </w:ins>
      <w:ins w:id="955" w:author="ERCOT" w:date="2025-07-30T09:04:00Z" w16du:dateUtc="2025-07-30T14:04:00Z">
        <w:r w:rsidRPr="00B94D00">
          <w:rPr>
            <w:rFonts w:eastAsia="Times New Roman"/>
            <w:b/>
            <w:bCs/>
          </w:rPr>
          <w:t>DRR</w:t>
        </w:r>
      </w:ins>
      <w:ins w:id="956" w:author="ERCOT" w:date="2025-07-30T09:03:00Z" w16du:dateUtc="2025-07-30T14:03:00Z">
        <w:r w:rsidRPr="00B94D00">
          <w:rPr>
            <w:rFonts w:eastAsia="Times New Roman"/>
            <w:b/>
            <w:bCs/>
          </w:rPr>
          <w:t xml:space="preserve">S </w:t>
        </w:r>
        <w:r w:rsidRPr="00B94D00">
          <w:rPr>
            <w:rFonts w:eastAsia="Times New Roman"/>
            <w:b/>
            <w:bCs/>
            <w:i/>
            <w:iCs/>
            <w:vertAlign w:val="subscript"/>
          </w:rPr>
          <w:t>y</w:t>
        </w:r>
        <w:r w:rsidRPr="00B94D00">
          <w:rPr>
            <w:rFonts w:eastAsia="Times New Roman"/>
            <w:b/>
            <w:bCs/>
          </w:rPr>
          <w:t>))</w:t>
        </w:r>
      </w:ins>
    </w:p>
    <w:p w14:paraId="085A46AB" w14:textId="77777777" w:rsidR="00572F68" w:rsidRPr="00B94D00" w:rsidRDefault="00572F68" w:rsidP="00572F68">
      <w:pPr>
        <w:spacing w:after="240"/>
        <w:rPr>
          <w:ins w:id="957" w:author="ERCOT" w:date="2025-07-30T09:03:00Z" w16du:dateUtc="2025-07-30T14:03:00Z"/>
          <w:rFonts w:eastAsia="Times New Roman"/>
          <w:szCs w:val="20"/>
        </w:rPr>
      </w:pPr>
      <w:ins w:id="958" w:author="ERCOT" w:date="2025-07-30T09:03:00Z" w16du:dateUtc="2025-07-30T14:03:00Z">
        <w:r w:rsidRPr="00B94D00">
          <w:rPr>
            <w:rFonts w:eastAsia="Times New Roman"/>
            <w:szCs w:val="20"/>
          </w:rPr>
          <w:t>Where:</w:t>
        </w:r>
      </w:ins>
    </w:p>
    <w:p w14:paraId="0A55CF9D" w14:textId="77777777" w:rsidR="00572F68" w:rsidRPr="00B94D00" w:rsidRDefault="00572F68" w:rsidP="00572F68">
      <w:pPr>
        <w:spacing w:after="240"/>
        <w:ind w:firstLine="720"/>
        <w:rPr>
          <w:ins w:id="959" w:author="ERCOT" w:date="2025-07-30T09:03:00Z" w16du:dateUtc="2025-07-30T14:03:00Z"/>
          <w:rFonts w:eastAsia="Times New Roman"/>
          <w:i/>
          <w:iCs/>
          <w:vertAlign w:val="subscript"/>
        </w:rPr>
      </w:pPr>
      <w:ins w:id="960" w:author="ERCOT" w:date="2025-07-30T09:03:00Z" w16du:dateUtc="2025-07-30T14:03:00Z">
        <w:r w:rsidRPr="00B94D00">
          <w:rPr>
            <w:rFonts w:eastAsia="Times New Roman"/>
          </w:rPr>
          <w:t xml:space="preserve">RNWF </w:t>
        </w:r>
        <w:r w:rsidRPr="00B94D00">
          <w:rPr>
            <w:rFonts w:eastAsia="Times New Roman"/>
            <w:i/>
            <w:iCs/>
            <w:vertAlign w:val="subscript"/>
          </w:rPr>
          <w:t xml:space="preserve">y   </w:t>
        </w:r>
        <w:r w:rsidRPr="00B94D00">
          <w:rPr>
            <w:rFonts w:eastAsia="Times New Roman"/>
          </w:rPr>
          <w:t xml:space="preserve">=  TLMP </w:t>
        </w:r>
        <w:r w:rsidRPr="00B94D00">
          <w:rPr>
            <w:rFonts w:eastAsia="Times New Roman"/>
            <w:i/>
            <w:iCs/>
            <w:vertAlign w:val="subscript"/>
          </w:rPr>
          <w:t>y</w:t>
        </w:r>
        <w:r w:rsidRPr="00B94D00">
          <w:rPr>
            <w:rFonts w:eastAsia="Times New Roman"/>
          </w:rPr>
          <w:t xml:space="preserve"> </w:t>
        </w:r>
        <w:r w:rsidRPr="00B94D00">
          <w:rPr>
            <w:rFonts w:eastAsia="Times New Roman"/>
            <w:color w:val="000000" w:themeColor="text1"/>
            <w:sz w:val="32"/>
            <w:szCs w:val="32"/>
          </w:rPr>
          <w:t>/</w:t>
        </w:r>
        <w:r w:rsidRPr="00B94D00">
          <w:rPr>
            <w:rFonts w:eastAsia="Times New Roman"/>
            <w:color w:val="000000" w:themeColor="text1"/>
          </w:rPr>
          <w:t xml:space="preserve"> </w:t>
        </w:r>
      </w:ins>
      <w:ins w:id="961" w:author="ERCOT" w:date="2025-11-20T07:05:00Z" w16du:dateUtc="2025-11-20T13:05:00Z">
        <w:r w:rsidRPr="00B94D00">
          <w:rPr>
            <w:rFonts w:eastAsia="Times New Roman"/>
            <w:b/>
            <w:bCs/>
            <w:position w:val="-22"/>
          </w:rPr>
          <w:object w:dxaOrig="225" w:dyaOrig="465" w14:anchorId="43553063">
            <v:shape id="_x0000_i1081" type="#_x0000_t75" style="width:21.6pt;height:26.4pt" o:ole="">
              <v:imagedata r:id="rId88" o:title=""/>
            </v:shape>
            <o:OLEObject Type="Embed" ProgID="Equation.3" ShapeID="_x0000_i1081" DrawAspect="Content" ObjectID="_1831107147" r:id="rId100"/>
          </w:object>
        </w:r>
      </w:ins>
      <w:ins w:id="962" w:author="ERCOT" w:date="2025-07-30T09:03:00Z">
        <w:r w:rsidRPr="00B94D00">
          <w:rPr>
            <w:rFonts w:eastAsia="Times New Roman"/>
          </w:rPr>
          <w:t xml:space="preserve">TLMP </w:t>
        </w:r>
        <w:r w:rsidRPr="00B94D00">
          <w:rPr>
            <w:rFonts w:eastAsia="Times New Roman"/>
            <w:i/>
            <w:iCs/>
            <w:vertAlign w:val="subscript"/>
          </w:rPr>
          <w:t>y</w:t>
        </w:r>
      </w:ins>
    </w:p>
    <w:p w14:paraId="190A6413" w14:textId="77777777" w:rsidR="00572F68" w:rsidRPr="00B94D00" w:rsidRDefault="00572F68" w:rsidP="00572F68">
      <w:pPr>
        <w:ind w:left="720" w:hanging="720"/>
        <w:rPr>
          <w:ins w:id="963" w:author="ERCOT" w:date="2025-07-30T09:03:00Z" w16du:dateUtc="2025-07-30T14:03:00Z"/>
          <w:rFonts w:eastAsia="Times New Roman"/>
          <w:iCs/>
        </w:rPr>
      </w:pPr>
      <w:ins w:id="964" w:author="ERCOT" w:date="2025-07-30T09:03:00Z" w16du:dateUtc="2025-07-30T14:03: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572F68" w:rsidRPr="00B94D00" w14:paraId="3A9D6B27" w14:textId="77777777" w:rsidTr="005C0B53">
        <w:trPr>
          <w:cantSplit/>
          <w:tblHeader/>
          <w:ins w:id="965"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3EADDC8F" w14:textId="77777777" w:rsidR="00572F68" w:rsidRPr="00B94D00" w:rsidRDefault="00572F68" w:rsidP="005C0B53">
            <w:pPr>
              <w:spacing w:after="120"/>
              <w:rPr>
                <w:ins w:id="966" w:author="ERCOT" w:date="2025-12-09T11:25:00Z" w16du:dateUtc="2025-12-09T17:25:00Z"/>
                <w:rFonts w:eastAsia="Times New Roman"/>
                <w:b/>
                <w:iCs/>
                <w:sz w:val="20"/>
                <w:szCs w:val="20"/>
              </w:rPr>
            </w:pPr>
            <w:ins w:id="967" w:author="ERCOT" w:date="2025-12-09T11:25:00Z" w16du:dateUtc="2025-12-09T17:25:00Z">
              <w:r w:rsidRPr="00B94D00">
                <w:rPr>
                  <w:rFonts w:eastAsia="Times New Roman"/>
                  <w:b/>
                  <w:iCs/>
                  <w:sz w:val="20"/>
                  <w:szCs w:val="20"/>
                </w:rPr>
                <w:t>Variable</w:t>
              </w:r>
            </w:ins>
          </w:p>
        </w:tc>
        <w:tc>
          <w:tcPr>
            <w:tcW w:w="631" w:type="pct"/>
            <w:tcBorders>
              <w:top w:val="single" w:sz="4" w:space="0" w:color="auto"/>
              <w:left w:val="single" w:sz="4" w:space="0" w:color="auto"/>
              <w:bottom w:val="single" w:sz="4" w:space="0" w:color="auto"/>
              <w:right w:val="single" w:sz="4" w:space="0" w:color="auto"/>
            </w:tcBorders>
            <w:hideMark/>
          </w:tcPr>
          <w:p w14:paraId="2EF32182" w14:textId="77777777" w:rsidR="00572F68" w:rsidRPr="00B94D00" w:rsidRDefault="00572F68" w:rsidP="005C0B53">
            <w:pPr>
              <w:spacing w:after="120"/>
              <w:rPr>
                <w:ins w:id="968" w:author="ERCOT" w:date="2025-12-09T11:25:00Z" w16du:dateUtc="2025-12-09T17:25:00Z"/>
                <w:rFonts w:eastAsia="Times New Roman"/>
                <w:b/>
                <w:iCs/>
                <w:sz w:val="20"/>
                <w:szCs w:val="20"/>
              </w:rPr>
            </w:pPr>
            <w:ins w:id="969" w:author="ERCOT" w:date="2025-12-09T11:25:00Z" w16du:dateUtc="2025-12-09T17:25:00Z">
              <w:r w:rsidRPr="00B94D00">
                <w:rPr>
                  <w:rFonts w:eastAsia="Times New Roman"/>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40593D9C" w14:textId="77777777" w:rsidR="00572F68" w:rsidRPr="00B94D00" w:rsidRDefault="00572F68" w:rsidP="005C0B53">
            <w:pPr>
              <w:spacing w:after="120"/>
              <w:rPr>
                <w:ins w:id="970" w:author="ERCOT" w:date="2025-12-09T11:25:00Z" w16du:dateUtc="2025-12-09T17:25:00Z"/>
                <w:rFonts w:eastAsia="Times New Roman"/>
                <w:b/>
                <w:iCs/>
                <w:sz w:val="20"/>
                <w:szCs w:val="20"/>
              </w:rPr>
            </w:pPr>
            <w:ins w:id="971" w:author="ERCOT" w:date="2025-12-09T11:25:00Z" w16du:dateUtc="2025-12-09T17:25:00Z">
              <w:r w:rsidRPr="00B94D00">
                <w:rPr>
                  <w:rFonts w:eastAsia="Times New Roman"/>
                  <w:b/>
                  <w:iCs/>
                  <w:sz w:val="20"/>
                  <w:szCs w:val="20"/>
                </w:rPr>
                <w:t>Description</w:t>
              </w:r>
            </w:ins>
          </w:p>
        </w:tc>
      </w:tr>
      <w:tr w:rsidR="00572F68" w:rsidRPr="00B94D00" w14:paraId="6BD21148" w14:textId="77777777" w:rsidTr="005C0B53">
        <w:trPr>
          <w:cantSplit/>
          <w:ins w:id="972"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44249D12" w14:textId="77777777" w:rsidR="00572F68" w:rsidRPr="00B94D00" w:rsidRDefault="00572F68" w:rsidP="005C0B53">
            <w:pPr>
              <w:spacing w:after="60"/>
              <w:rPr>
                <w:ins w:id="973" w:author="ERCOT" w:date="2025-12-09T11:25:00Z" w16du:dateUtc="2025-12-09T17:25:00Z"/>
                <w:rFonts w:eastAsia="Times New Roman"/>
                <w:sz w:val="20"/>
                <w:szCs w:val="20"/>
              </w:rPr>
            </w:pPr>
            <w:ins w:id="974" w:author="ERCOT" w:date="2025-12-09T11:25:00Z" w16du:dateUtc="2025-12-09T17:25:00Z">
              <w:r w:rsidRPr="00B94D00">
                <w:rPr>
                  <w:rFonts w:eastAsia="Times New Roman"/>
                  <w:sz w:val="20"/>
                  <w:szCs w:val="20"/>
                </w:rPr>
                <w:t xml:space="preserve">RTMCPCDRR </w:t>
              </w:r>
            </w:ins>
          </w:p>
        </w:tc>
        <w:tc>
          <w:tcPr>
            <w:tcW w:w="631" w:type="pct"/>
            <w:tcBorders>
              <w:top w:val="single" w:sz="4" w:space="0" w:color="auto"/>
              <w:left w:val="single" w:sz="4" w:space="0" w:color="auto"/>
              <w:bottom w:val="single" w:sz="4" w:space="0" w:color="auto"/>
              <w:right w:val="single" w:sz="4" w:space="0" w:color="auto"/>
            </w:tcBorders>
            <w:hideMark/>
          </w:tcPr>
          <w:p w14:paraId="4BAA9694" w14:textId="77777777" w:rsidR="00572F68" w:rsidRPr="00B94D00" w:rsidRDefault="00572F68" w:rsidP="005C0B53">
            <w:pPr>
              <w:spacing w:after="60"/>
              <w:rPr>
                <w:ins w:id="975" w:author="ERCOT" w:date="2025-12-09T11:25:00Z" w16du:dateUtc="2025-12-09T17:25:00Z"/>
                <w:rFonts w:eastAsia="Times New Roman"/>
                <w:sz w:val="20"/>
                <w:szCs w:val="20"/>
              </w:rPr>
            </w:pPr>
            <w:ins w:id="976" w:author="ERCOT" w:date="2025-12-09T11:25:00Z" w16du:dateUtc="2025-12-09T17:25:00Z">
              <w:r w:rsidRPr="00B94D00">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6A5F79D7" w14:textId="77777777" w:rsidR="00572F68" w:rsidRPr="00B94D00" w:rsidRDefault="00572F68" w:rsidP="005C0B53">
            <w:pPr>
              <w:spacing w:after="60"/>
              <w:rPr>
                <w:ins w:id="977" w:author="ERCOT" w:date="2025-12-09T11:25:00Z" w16du:dateUtc="2025-12-09T17:25:00Z"/>
                <w:rFonts w:eastAsia="Times New Roman"/>
                <w:i/>
                <w:sz w:val="20"/>
                <w:szCs w:val="20"/>
              </w:rPr>
            </w:pPr>
            <w:ins w:id="978" w:author="ERCOT" w:date="2025-12-09T11:25:00Z" w16du:dateUtc="2025-12-09T17:25:00Z">
              <w:r w:rsidRPr="00B94D00">
                <w:rPr>
                  <w:rFonts w:eastAsia="Times New Roman"/>
                  <w:i/>
                  <w:sz w:val="20"/>
                  <w:szCs w:val="18"/>
                </w:rPr>
                <w:t xml:space="preserve">Real-Time Market Clearing Price for Capacity for </w:t>
              </w:r>
              <w:r w:rsidRPr="00B94D00">
                <w:rPr>
                  <w:rFonts w:eastAsia="Times New Roman"/>
                  <w:i/>
                  <w:sz w:val="20"/>
                  <w:szCs w:val="20"/>
                </w:rPr>
                <w:t>Dispatchable Reliability Reserve Service</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DRRS for the 15-minute Settlement Interval.</w:t>
              </w:r>
            </w:ins>
          </w:p>
        </w:tc>
      </w:tr>
      <w:tr w:rsidR="00572F68" w:rsidRPr="00B94D00" w14:paraId="418E510F" w14:textId="77777777" w:rsidTr="005C0B53">
        <w:trPr>
          <w:cantSplit/>
          <w:ins w:id="979"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74EDF1BC" w14:textId="77777777" w:rsidR="00572F68" w:rsidRPr="00B94D00" w:rsidRDefault="00572F68" w:rsidP="005C0B53">
            <w:pPr>
              <w:spacing w:after="60"/>
              <w:rPr>
                <w:ins w:id="980" w:author="ERCOT" w:date="2025-12-09T11:25:00Z" w16du:dateUtc="2025-12-09T17:25:00Z"/>
                <w:rFonts w:eastAsia="Times New Roman"/>
                <w:sz w:val="20"/>
                <w:szCs w:val="20"/>
              </w:rPr>
            </w:pPr>
            <w:ins w:id="981" w:author="ERCOT" w:date="2025-12-09T11:25:00Z" w16du:dateUtc="2025-12-09T17:25:00Z">
              <w:r w:rsidRPr="00B94D00">
                <w:rPr>
                  <w:rFonts w:eastAsia="Times New Roman"/>
                  <w:sz w:val="20"/>
                  <w:szCs w:val="20"/>
                </w:rPr>
                <w:t>RTMCPCDRRS</w:t>
              </w:r>
              <w:r w:rsidRPr="00B94D00">
                <w:rPr>
                  <w:rFonts w:eastAsia="Times New Roman"/>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675FBFCB" w14:textId="77777777" w:rsidR="00572F68" w:rsidRPr="00B94D00" w:rsidRDefault="00572F68" w:rsidP="005C0B53">
            <w:pPr>
              <w:spacing w:after="60"/>
              <w:rPr>
                <w:ins w:id="982" w:author="ERCOT" w:date="2025-12-09T11:25:00Z" w16du:dateUtc="2025-12-09T17:25:00Z"/>
                <w:rFonts w:eastAsia="Times New Roman"/>
                <w:sz w:val="20"/>
                <w:szCs w:val="20"/>
              </w:rPr>
            </w:pPr>
            <w:ins w:id="983" w:author="ERCOT" w:date="2025-12-09T11:25:00Z" w16du:dateUtc="2025-12-09T17:25:00Z">
              <w:r w:rsidRPr="00B94D00">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5F4DAA62" w14:textId="77777777" w:rsidR="00572F68" w:rsidRPr="00B94D00" w:rsidRDefault="00572F68" w:rsidP="005C0B53">
            <w:pPr>
              <w:spacing w:after="60"/>
              <w:rPr>
                <w:ins w:id="984" w:author="ERCOT" w:date="2025-12-09T11:25:00Z" w16du:dateUtc="2025-12-09T17:25:00Z"/>
                <w:rFonts w:eastAsia="Times New Roman"/>
                <w:i/>
                <w:sz w:val="20"/>
                <w:szCs w:val="18"/>
              </w:rPr>
            </w:pPr>
            <w:ins w:id="985" w:author="ERCOT" w:date="2025-12-09T11:25:00Z" w16du:dateUtc="2025-12-09T17:25:00Z">
              <w:r w:rsidRPr="00B94D00">
                <w:rPr>
                  <w:rFonts w:eastAsia="Times New Roman"/>
                  <w:i/>
                  <w:sz w:val="20"/>
                  <w:szCs w:val="18"/>
                </w:rPr>
                <w:t xml:space="preserve">Real-Time Market Clearing Price for Capacity for </w:t>
              </w:r>
              <w:r w:rsidRPr="00B94D00">
                <w:rPr>
                  <w:rFonts w:eastAsia="Times New Roman"/>
                  <w:i/>
                  <w:sz w:val="20"/>
                  <w:szCs w:val="20"/>
                </w:rPr>
                <w:t>Dispatchable Reliability Reserve Service</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DRRS for the SCED interval </w:t>
              </w:r>
              <w:r w:rsidRPr="00B94D00">
                <w:rPr>
                  <w:rFonts w:eastAsia="Times New Roman"/>
                  <w:i/>
                  <w:sz w:val="20"/>
                  <w:szCs w:val="20"/>
                </w:rPr>
                <w:t>y.</w:t>
              </w:r>
            </w:ins>
          </w:p>
        </w:tc>
      </w:tr>
      <w:tr w:rsidR="00572F68" w:rsidRPr="00B94D00" w14:paraId="159975A1" w14:textId="77777777" w:rsidTr="005C0B53">
        <w:trPr>
          <w:cantSplit/>
          <w:ins w:id="986" w:author="ERCOT" w:date="2025-12-09T11:25:00Z"/>
        </w:trPr>
        <w:tc>
          <w:tcPr>
            <w:tcW w:w="1295" w:type="pct"/>
          </w:tcPr>
          <w:p w14:paraId="0BC89607" w14:textId="77777777" w:rsidR="00572F68" w:rsidRPr="00B94D00" w:rsidRDefault="00572F68" w:rsidP="005C0B53">
            <w:pPr>
              <w:spacing w:after="60"/>
              <w:rPr>
                <w:ins w:id="987" w:author="ERCOT" w:date="2025-12-09T11:25:00Z" w16du:dateUtc="2025-12-09T17:25:00Z"/>
                <w:rFonts w:eastAsia="Times New Roman"/>
                <w:i/>
                <w:sz w:val="20"/>
                <w:szCs w:val="20"/>
              </w:rPr>
            </w:pPr>
            <w:ins w:id="988" w:author="ERCOT" w:date="2025-12-09T11:25:00Z" w16du:dateUtc="2025-12-09T17:25:00Z">
              <w:r w:rsidRPr="00B94D00">
                <w:rPr>
                  <w:rFonts w:eastAsia="Times New Roman"/>
                  <w:sz w:val="20"/>
                  <w:szCs w:val="20"/>
                </w:rPr>
                <w:t xml:space="preserve">RTRDPADRRS </w:t>
              </w:r>
              <w:r w:rsidRPr="00B94D00">
                <w:rPr>
                  <w:rFonts w:eastAsia="Times New Roman"/>
                  <w:i/>
                  <w:sz w:val="20"/>
                  <w:szCs w:val="20"/>
                </w:rPr>
                <w:t>y</w:t>
              </w:r>
            </w:ins>
          </w:p>
        </w:tc>
        <w:tc>
          <w:tcPr>
            <w:tcW w:w="631" w:type="pct"/>
          </w:tcPr>
          <w:p w14:paraId="29303B66" w14:textId="77777777" w:rsidR="00572F68" w:rsidRPr="00B94D00" w:rsidRDefault="00572F68" w:rsidP="005C0B53">
            <w:pPr>
              <w:spacing w:after="60"/>
              <w:rPr>
                <w:ins w:id="989" w:author="ERCOT" w:date="2025-12-09T11:25:00Z" w16du:dateUtc="2025-12-09T17:25:00Z"/>
                <w:rFonts w:eastAsia="Times New Roman"/>
                <w:sz w:val="20"/>
                <w:szCs w:val="20"/>
              </w:rPr>
            </w:pPr>
            <w:ins w:id="990" w:author="ERCOT" w:date="2025-12-09T11:25:00Z" w16du:dateUtc="2025-12-09T17:25:00Z">
              <w:r w:rsidRPr="00B94D00">
                <w:rPr>
                  <w:rFonts w:eastAsia="Times New Roman"/>
                  <w:sz w:val="20"/>
                  <w:szCs w:val="20"/>
                </w:rPr>
                <w:t>$/MW</w:t>
              </w:r>
            </w:ins>
          </w:p>
        </w:tc>
        <w:tc>
          <w:tcPr>
            <w:tcW w:w="3074" w:type="pct"/>
          </w:tcPr>
          <w:p w14:paraId="3A637C04" w14:textId="77777777" w:rsidR="00572F68" w:rsidRPr="00B94D00" w:rsidRDefault="00572F68" w:rsidP="005C0B53">
            <w:pPr>
              <w:spacing w:after="60"/>
              <w:rPr>
                <w:ins w:id="991" w:author="ERCOT" w:date="2025-12-09T11:25:00Z" w16du:dateUtc="2025-12-09T17:25:00Z"/>
                <w:rFonts w:eastAsia="Times New Roman"/>
                <w:sz w:val="20"/>
                <w:szCs w:val="20"/>
              </w:rPr>
            </w:pPr>
            <w:ins w:id="992" w:author="ERCOT" w:date="2025-12-09T11:25:00Z" w16du:dateUtc="2025-12-09T17:25:00Z">
              <w:r w:rsidRPr="00B94D00">
                <w:rPr>
                  <w:rFonts w:eastAsia="Times New Roman"/>
                  <w:i/>
                  <w:sz w:val="20"/>
                  <w:szCs w:val="20"/>
                </w:rPr>
                <w:t>Real-Time Reliability Deployment Price Adder for Ancillary Service for Dispatchable Reliability Reserve Service</w:t>
              </w:r>
              <w:r w:rsidRPr="00B94D00">
                <w:rPr>
                  <w:rFonts w:eastAsia="Times New Roman"/>
                  <w:sz w:val="20"/>
                  <w:szCs w:val="20"/>
                </w:rPr>
                <w:t xml:space="preserve"> </w:t>
              </w:r>
              <w:r w:rsidRPr="00B94D00">
                <w:rPr>
                  <w:rFonts w:eastAsia="Times New Roman"/>
                  <w:i/>
                  <w:sz w:val="20"/>
                  <w:szCs w:val="20"/>
                </w:rPr>
                <w:t>per SCED interval</w:t>
              </w:r>
              <w:r w:rsidRPr="00B94D00">
                <w:rPr>
                  <w:rFonts w:eastAsia="Times New Roman"/>
                  <w:sz w:val="20"/>
                  <w:szCs w:val="20"/>
                </w:rPr>
                <w:t xml:space="preserve"> - The Real-Time price adder for DRRS that captures the impact of reliability deployments on DRRS prices for the SCED interval y. </w:t>
              </w:r>
            </w:ins>
          </w:p>
        </w:tc>
      </w:tr>
      <w:tr w:rsidR="00572F68" w:rsidRPr="00B94D00" w14:paraId="44AFE167" w14:textId="77777777" w:rsidTr="005C0B53">
        <w:trPr>
          <w:cantSplit/>
          <w:ins w:id="993" w:author="ERCOT" w:date="2025-12-09T11:25:00Z"/>
        </w:trPr>
        <w:tc>
          <w:tcPr>
            <w:tcW w:w="1295" w:type="pct"/>
          </w:tcPr>
          <w:p w14:paraId="3B42629A" w14:textId="77777777" w:rsidR="00572F68" w:rsidRPr="00B94D00" w:rsidRDefault="00572F68" w:rsidP="005C0B53">
            <w:pPr>
              <w:spacing w:after="60"/>
              <w:rPr>
                <w:ins w:id="994" w:author="ERCOT" w:date="2025-12-09T11:25:00Z" w16du:dateUtc="2025-12-09T17:25:00Z"/>
                <w:rFonts w:eastAsia="Times New Roman"/>
                <w:sz w:val="20"/>
                <w:szCs w:val="20"/>
              </w:rPr>
            </w:pPr>
            <w:ins w:id="995" w:author="ERCOT" w:date="2025-12-09T11:25:00Z" w16du:dateUtc="2025-12-09T17:25:00Z">
              <w:r w:rsidRPr="00B94D00">
                <w:rPr>
                  <w:rFonts w:eastAsia="Times New Roman"/>
                  <w:iCs/>
                  <w:sz w:val="20"/>
                  <w:szCs w:val="20"/>
                </w:rPr>
                <w:t xml:space="preserve">RNWF </w:t>
              </w:r>
              <w:r w:rsidRPr="00B94D00">
                <w:rPr>
                  <w:rFonts w:eastAsia="Times New Roman"/>
                  <w:i/>
                  <w:iCs/>
                  <w:sz w:val="20"/>
                  <w:szCs w:val="20"/>
                  <w:vertAlign w:val="subscript"/>
                </w:rPr>
                <w:t>y</w:t>
              </w:r>
            </w:ins>
          </w:p>
        </w:tc>
        <w:tc>
          <w:tcPr>
            <w:tcW w:w="631" w:type="pct"/>
          </w:tcPr>
          <w:p w14:paraId="7CCD81DD" w14:textId="77777777" w:rsidR="00572F68" w:rsidRPr="00B94D00" w:rsidRDefault="00572F68" w:rsidP="005C0B53">
            <w:pPr>
              <w:spacing w:after="60"/>
              <w:rPr>
                <w:ins w:id="996" w:author="ERCOT" w:date="2025-12-09T11:25:00Z" w16du:dateUtc="2025-12-09T17:25:00Z"/>
                <w:rFonts w:eastAsia="Times New Roman"/>
                <w:sz w:val="20"/>
                <w:szCs w:val="20"/>
              </w:rPr>
            </w:pPr>
            <w:ins w:id="997" w:author="ERCOT" w:date="2025-12-09T11:25:00Z" w16du:dateUtc="2025-12-09T17:25:00Z">
              <w:r w:rsidRPr="00B94D00">
                <w:rPr>
                  <w:rFonts w:eastAsia="Times New Roman"/>
                  <w:iCs/>
                  <w:sz w:val="20"/>
                  <w:szCs w:val="20"/>
                </w:rPr>
                <w:t>none</w:t>
              </w:r>
            </w:ins>
          </w:p>
        </w:tc>
        <w:tc>
          <w:tcPr>
            <w:tcW w:w="3074" w:type="pct"/>
          </w:tcPr>
          <w:p w14:paraId="72FBE5E8" w14:textId="77777777" w:rsidR="00572F68" w:rsidRPr="00B94D00" w:rsidRDefault="00572F68" w:rsidP="005C0B53">
            <w:pPr>
              <w:spacing w:after="60"/>
              <w:rPr>
                <w:ins w:id="998" w:author="ERCOT" w:date="2025-12-09T11:25:00Z" w16du:dateUtc="2025-12-09T17:25:00Z"/>
                <w:rFonts w:eastAsia="Times New Roman"/>
                <w:i/>
                <w:sz w:val="20"/>
                <w:szCs w:val="20"/>
              </w:rPr>
            </w:pPr>
            <w:ins w:id="999" w:author="ERCOT" w:date="2025-12-09T11:25:00Z" w16du:dateUtc="2025-12-09T17:25:00Z">
              <w:r w:rsidRPr="00B94D00">
                <w:rPr>
                  <w:rFonts w:eastAsia="Times New Roman"/>
                  <w:i/>
                  <w:iCs/>
                  <w:sz w:val="20"/>
                  <w:szCs w:val="20"/>
                </w:rPr>
                <w:t xml:space="preserve">Resource Node Weighting Factor per </w:t>
              </w:r>
              <w:proofErr w:type="spellStart"/>
              <w:r w:rsidRPr="00B94D00">
                <w:rPr>
                  <w:rFonts w:eastAsia="Times New Roman"/>
                  <w:i/>
                  <w:iCs/>
                  <w:sz w:val="20"/>
                  <w:szCs w:val="20"/>
                </w:rPr>
                <w:t>interval</w:t>
              </w:r>
              <w:r w:rsidRPr="00B94D00">
                <w:rPr>
                  <w:rFonts w:ascii="Symbol" w:eastAsia="Symbol" w:hAnsi="Symbol" w:cs="Symbol"/>
                  <w:sz w:val="20"/>
                  <w:szCs w:val="20"/>
                </w:rPr>
                <w:t>¾</w:t>
              </w:r>
              <w:r w:rsidRPr="00B94D00">
                <w:rPr>
                  <w:rFonts w:eastAsia="Times New Roman"/>
                  <w:iCs/>
                  <w:sz w:val="20"/>
                  <w:szCs w:val="20"/>
                </w:rPr>
                <w:t>The</w:t>
              </w:r>
              <w:proofErr w:type="spellEnd"/>
              <w:r w:rsidRPr="00B94D00">
                <w:rPr>
                  <w:rFonts w:eastAsia="Times New Roman"/>
                  <w:iCs/>
                  <w:sz w:val="20"/>
                  <w:szCs w:val="20"/>
                </w:rPr>
                <w:t xml:space="preserv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ins>
          </w:p>
        </w:tc>
      </w:tr>
      <w:tr w:rsidR="00572F68" w:rsidRPr="00B94D00" w14:paraId="202B763F" w14:textId="77777777" w:rsidTr="005C0B53">
        <w:trPr>
          <w:cantSplit/>
          <w:ins w:id="1000" w:author="ERCOT" w:date="2025-12-09T11:25:00Z"/>
        </w:trPr>
        <w:tc>
          <w:tcPr>
            <w:tcW w:w="1295" w:type="pct"/>
          </w:tcPr>
          <w:p w14:paraId="2A670A74" w14:textId="77777777" w:rsidR="00572F68" w:rsidRPr="00B94D00" w:rsidRDefault="00572F68" w:rsidP="005C0B53">
            <w:pPr>
              <w:spacing w:after="60"/>
              <w:rPr>
                <w:ins w:id="1001" w:author="ERCOT" w:date="2025-12-09T11:25:00Z" w16du:dateUtc="2025-12-09T17:25:00Z"/>
                <w:rFonts w:eastAsia="Times New Roman"/>
                <w:sz w:val="20"/>
                <w:szCs w:val="20"/>
              </w:rPr>
            </w:pPr>
            <w:ins w:id="1002" w:author="ERCOT" w:date="2025-12-09T11:25:00Z" w16du:dateUtc="2025-12-09T17:25:00Z">
              <w:r w:rsidRPr="00B94D00">
                <w:rPr>
                  <w:rFonts w:eastAsia="Times New Roman"/>
                  <w:iCs/>
                  <w:sz w:val="20"/>
                  <w:szCs w:val="20"/>
                </w:rPr>
                <w:t xml:space="preserve">TLMP </w:t>
              </w:r>
              <w:r w:rsidRPr="00B94D00">
                <w:rPr>
                  <w:rFonts w:eastAsia="Times New Roman"/>
                  <w:i/>
                  <w:iCs/>
                  <w:sz w:val="20"/>
                  <w:szCs w:val="20"/>
                  <w:vertAlign w:val="subscript"/>
                </w:rPr>
                <w:t>y</w:t>
              </w:r>
            </w:ins>
          </w:p>
        </w:tc>
        <w:tc>
          <w:tcPr>
            <w:tcW w:w="631" w:type="pct"/>
          </w:tcPr>
          <w:p w14:paraId="4E08DC68" w14:textId="77777777" w:rsidR="00572F68" w:rsidRPr="00B94D00" w:rsidRDefault="00572F68" w:rsidP="005C0B53">
            <w:pPr>
              <w:spacing w:after="60"/>
              <w:rPr>
                <w:ins w:id="1003" w:author="ERCOT" w:date="2025-12-09T11:25:00Z" w16du:dateUtc="2025-12-09T17:25:00Z"/>
                <w:rFonts w:eastAsia="Times New Roman"/>
                <w:sz w:val="20"/>
                <w:szCs w:val="20"/>
              </w:rPr>
            </w:pPr>
            <w:ins w:id="1004" w:author="ERCOT" w:date="2025-12-09T11:25:00Z" w16du:dateUtc="2025-12-09T17:25:00Z">
              <w:r w:rsidRPr="00B94D00">
                <w:rPr>
                  <w:rFonts w:eastAsia="Times New Roman"/>
                  <w:iCs/>
                  <w:sz w:val="20"/>
                  <w:szCs w:val="20"/>
                </w:rPr>
                <w:t>second</w:t>
              </w:r>
            </w:ins>
          </w:p>
        </w:tc>
        <w:tc>
          <w:tcPr>
            <w:tcW w:w="3074" w:type="pct"/>
          </w:tcPr>
          <w:p w14:paraId="44FC5A92" w14:textId="77777777" w:rsidR="00572F68" w:rsidRPr="00B94D00" w:rsidRDefault="00572F68" w:rsidP="005C0B53">
            <w:pPr>
              <w:spacing w:after="60"/>
              <w:rPr>
                <w:ins w:id="1005" w:author="ERCOT" w:date="2025-12-09T11:25:00Z" w16du:dateUtc="2025-12-09T17:25:00Z"/>
                <w:rFonts w:eastAsia="Times New Roman"/>
                <w:i/>
                <w:sz w:val="20"/>
                <w:szCs w:val="20"/>
              </w:rPr>
            </w:pPr>
            <w:ins w:id="1006" w:author="ERCOT" w:date="2025-12-09T11:25:00Z" w16du:dateUtc="2025-12-09T17:25:00Z">
              <w:r w:rsidRPr="00B94D00">
                <w:rPr>
                  <w:rFonts w:eastAsia="Times New Roman"/>
                  <w:i/>
                  <w:sz w:val="20"/>
                  <w:szCs w:val="20"/>
                </w:rPr>
                <w:t xml:space="preserve">Duration of SCED interval per </w:t>
              </w:r>
              <w:proofErr w:type="spellStart"/>
              <w:r w:rsidRPr="00B94D00">
                <w:rPr>
                  <w:rFonts w:eastAsia="Times New Roman"/>
                  <w:i/>
                  <w:sz w:val="20"/>
                  <w:szCs w:val="20"/>
                </w:rPr>
                <w:t>interval</w:t>
              </w:r>
              <w:r w:rsidRPr="00B94D00">
                <w:rPr>
                  <w:rFonts w:ascii="Symbol" w:eastAsia="Symbol" w:hAnsi="Symbol" w:cs="Symbol"/>
                  <w:sz w:val="20"/>
                  <w:szCs w:val="20"/>
                </w:rPr>
                <w:t>¾</w:t>
              </w:r>
              <w:r w:rsidRPr="00B94D00">
                <w:rPr>
                  <w:rFonts w:eastAsia="Times New Roman"/>
                  <w:iCs/>
                  <w:sz w:val="20"/>
                  <w:szCs w:val="20"/>
                </w:rPr>
                <w:t>The</w:t>
              </w:r>
              <w:proofErr w:type="spellEnd"/>
              <w:r w:rsidRPr="00B94D00">
                <w:rPr>
                  <w:rFonts w:eastAsia="Times New Roman"/>
                  <w:iCs/>
                  <w:sz w:val="20"/>
                  <w:szCs w:val="20"/>
                </w:rPr>
                <w:t xml:space="preserv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ins>
          </w:p>
        </w:tc>
      </w:tr>
      <w:tr w:rsidR="00572F68" w:rsidRPr="00B94D00" w14:paraId="3DBFE284" w14:textId="77777777" w:rsidTr="005C0B53">
        <w:trPr>
          <w:cantSplit/>
          <w:ins w:id="1007" w:author="ERCOT" w:date="2025-12-09T11:25:00Z"/>
        </w:trPr>
        <w:tc>
          <w:tcPr>
            <w:tcW w:w="1295" w:type="pct"/>
          </w:tcPr>
          <w:p w14:paraId="3E64153F" w14:textId="77777777" w:rsidR="00572F68" w:rsidRPr="00B94D00" w:rsidRDefault="00572F68" w:rsidP="005C0B53">
            <w:pPr>
              <w:spacing w:after="60"/>
              <w:rPr>
                <w:ins w:id="1008" w:author="ERCOT" w:date="2025-12-09T11:25:00Z" w16du:dateUtc="2025-12-09T17:25:00Z"/>
                <w:rFonts w:eastAsia="Times New Roman"/>
                <w:i/>
                <w:sz w:val="20"/>
                <w:szCs w:val="20"/>
              </w:rPr>
            </w:pPr>
            <w:ins w:id="1009" w:author="ERCOT" w:date="2025-12-09T11:25:00Z" w16du:dateUtc="2025-12-09T17:25:00Z">
              <w:r w:rsidRPr="00B94D00">
                <w:rPr>
                  <w:rFonts w:eastAsia="Times New Roman"/>
                  <w:i/>
                  <w:sz w:val="20"/>
                  <w:szCs w:val="20"/>
                </w:rPr>
                <w:t>y</w:t>
              </w:r>
            </w:ins>
          </w:p>
        </w:tc>
        <w:tc>
          <w:tcPr>
            <w:tcW w:w="631" w:type="pct"/>
          </w:tcPr>
          <w:p w14:paraId="208FDADE" w14:textId="77777777" w:rsidR="00572F68" w:rsidRPr="00B94D00" w:rsidRDefault="00572F68" w:rsidP="005C0B53">
            <w:pPr>
              <w:spacing w:after="60"/>
              <w:rPr>
                <w:ins w:id="1010" w:author="ERCOT" w:date="2025-12-09T11:25:00Z" w16du:dateUtc="2025-12-09T17:25:00Z"/>
                <w:rFonts w:eastAsia="Times New Roman"/>
                <w:sz w:val="20"/>
                <w:szCs w:val="20"/>
              </w:rPr>
            </w:pPr>
            <w:ins w:id="1011" w:author="ERCOT" w:date="2025-12-09T11:25:00Z" w16du:dateUtc="2025-12-09T17:25:00Z">
              <w:r w:rsidRPr="00B94D00">
                <w:rPr>
                  <w:rFonts w:eastAsia="Times New Roman"/>
                  <w:sz w:val="20"/>
                  <w:szCs w:val="20"/>
                </w:rPr>
                <w:t>none</w:t>
              </w:r>
            </w:ins>
          </w:p>
        </w:tc>
        <w:tc>
          <w:tcPr>
            <w:tcW w:w="3074" w:type="pct"/>
          </w:tcPr>
          <w:p w14:paraId="49CC4D57" w14:textId="77777777" w:rsidR="00572F68" w:rsidRPr="00B94D00" w:rsidRDefault="00572F68" w:rsidP="005C0B53">
            <w:pPr>
              <w:spacing w:after="60"/>
              <w:rPr>
                <w:ins w:id="1012" w:author="ERCOT" w:date="2025-12-09T11:25:00Z" w16du:dateUtc="2025-12-09T17:25:00Z"/>
                <w:rFonts w:eastAsia="Times New Roman"/>
                <w:sz w:val="20"/>
                <w:szCs w:val="20"/>
              </w:rPr>
            </w:pPr>
            <w:ins w:id="1013" w:author="ERCOT" w:date="2025-12-09T11:25:00Z" w16du:dateUtc="2025-12-09T17:25:00Z">
              <w:r w:rsidRPr="00B94D00">
                <w:rPr>
                  <w:rFonts w:eastAsia="Times New Roman"/>
                  <w:sz w:val="20"/>
                  <w:szCs w:val="20"/>
                </w:rPr>
                <w:t>A SCED interval in the 15-minute Settlement Interval.</w:t>
              </w:r>
            </w:ins>
          </w:p>
        </w:tc>
      </w:tr>
    </w:tbl>
    <w:p w14:paraId="0561A89D" w14:textId="77777777" w:rsidR="00572F68" w:rsidRPr="00B94D00" w:rsidRDefault="00572F68" w:rsidP="00572F68">
      <w:pPr>
        <w:keepNext/>
        <w:widowControl w:val="0"/>
        <w:tabs>
          <w:tab w:val="left" w:pos="1260"/>
        </w:tabs>
        <w:spacing w:before="480" w:after="240"/>
        <w:ind w:left="1267" w:hanging="1267"/>
        <w:outlineLvl w:val="3"/>
        <w:rPr>
          <w:rFonts w:eastAsia="Times New Roman"/>
          <w:b/>
          <w:bCs/>
          <w:snapToGrid w:val="0"/>
          <w:szCs w:val="20"/>
        </w:rPr>
      </w:pPr>
      <w:bookmarkStart w:id="1014" w:name="_Toc214879013"/>
      <w:bookmarkStart w:id="1015" w:name="_Toc135992418"/>
      <w:bookmarkEnd w:id="927"/>
      <w:r w:rsidRPr="00B94D00">
        <w:rPr>
          <w:rFonts w:eastAsia="Times New Roman"/>
          <w:b/>
          <w:bCs/>
          <w:snapToGrid w:val="0"/>
          <w:szCs w:val="20"/>
        </w:rPr>
        <w:t>6.6.9.1</w:t>
      </w:r>
      <w:r w:rsidRPr="00B94D00">
        <w:rPr>
          <w:rFonts w:eastAsia="Times New Roman"/>
          <w:b/>
          <w:bCs/>
          <w:snapToGrid w:val="0"/>
          <w:szCs w:val="20"/>
        </w:rPr>
        <w:tab/>
        <w:t>Payment for Emergency Operations Settlement</w:t>
      </w:r>
      <w:bookmarkEnd w:id="1014"/>
    </w:p>
    <w:p w14:paraId="0E8E4D87" w14:textId="77777777" w:rsidR="00572F68" w:rsidRPr="00B94D00" w:rsidRDefault="00572F68" w:rsidP="00572F68">
      <w:pPr>
        <w:spacing w:after="240"/>
        <w:ind w:left="720" w:hanging="720"/>
        <w:rPr>
          <w:rFonts w:eastAsia="Times New Roman"/>
          <w:iCs/>
          <w:szCs w:val="20"/>
        </w:rPr>
      </w:pPr>
      <w:bookmarkStart w:id="1016" w:name="_Hlk216172087"/>
      <w:r w:rsidRPr="00B94D00">
        <w:rPr>
          <w:rFonts w:eastAsia="Times New Roman"/>
          <w:iCs/>
          <w:szCs w:val="20"/>
        </w:rPr>
        <w:t>(1)</w:t>
      </w:r>
      <w:r w:rsidRPr="00B94D0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0440FA41" w14:textId="77777777" w:rsidR="00572F68" w:rsidRPr="00B94D00" w:rsidRDefault="00572F68" w:rsidP="00572F68">
      <w:pPr>
        <w:tabs>
          <w:tab w:val="left" w:pos="2340"/>
          <w:tab w:val="left" w:pos="3420"/>
        </w:tabs>
        <w:spacing w:before="240" w:after="240"/>
        <w:ind w:left="3420" w:hanging="2700"/>
        <w:rPr>
          <w:rFonts w:eastAsia="Calibri"/>
          <w:b/>
          <w:szCs w:val="20"/>
          <w:lang w:val="pt-BR"/>
        </w:rPr>
      </w:pPr>
      <w:r w:rsidRPr="00B94D00">
        <w:rPr>
          <w:rFonts w:eastAsia="Times New Roman"/>
          <w:b/>
          <w:bCs/>
          <w:szCs w:val="20"/>
          <w:lang w:val="pt-BR"/>
        </w:rPr>
        <w:lastRenderedPageBreak/>
        <w:t xml:space="preserve">EMREAMT </w:t>
      </w:r>
      <w:r w:rsidRPr="00B94D00">
        <w:rPr>
          <w:rFonts w:eastAsia="Times New Roman"/>
          <w:b/>
          <w:bCs/>
          <w:i/>
          <w:szCs w:val="20"/>
          <w:vertAlign w:val="subscript"/>
          <w:lang w:val="pt-BR"/>
        </w:rPr>
        <w:t>q, r, p</w:t>
      </w:r>
      <w:r w:rsidRPr="00B94D00">
        <w:rPr>
          <w:rFonts w:eastAsia="Times New Roman"/>
          <w:b/>
          <w:bCs/>
          <w:szCs w:val="20"/>
          <w:lang w:val="pt-BR"/>
        </w:rPr>
        <w:tab/>
        <w:t>=</w:t>
      </w:r>
      <w:r w:rsidRPr="00B94D00">
        <w:rPr>
          <w:rFonts w:eastAsia="Times New Roman"/>
          <w:b/>
          <w:bCs/>
          <w:szCs w:val="20"/>
          <w:lang w:val="pt-BR"/>
        </w:rPr>
        <w:tab/>
        <w:t xml:space="preserve">(-1) * (EMREPRGEN </w:t>
      </w:r>
      <w:r w:rsidRPr="00B94D00">
        <w:rPr>
          <w:rFonts w:eastAsia="Times New Roman"/>
          <w:b/>
          <w:bCs/>
          <w:i/>
          <w:szCs w:val="20"/>
          <w:vertAlign w:val="subscript"/>
          <w:lang w:val="pt-BR"/>
        </w:rPr>
        <w:t>q, r, p</w:t>
      </w:r>
      <w:r w:rsidRPr="00B94D00">
        <w:rPr>
          <w:rFonts w:eastAsia="Times New Roman"/>
          <w:b/>
          <w:bCs/>
          <w:szCs w:val="20"/>
          <w:lang w:val="pt-BR"/>
        </w:rPr>
        <w:t xml:space="preserve"> * EMREGEN </w:t>
      </w:r>
      <w:r w:rsidRPr="00B94D00">
        <w:rPr>
          <w:rFonts w:eastAsia="Times New Roman"/>
          <w:b/>
          <w:bCs/>
          <w:i/>
          <w:szCs w:val="20"/>
          <w:vertAlign w:val="subscript"/>
          <w:lang w:val="pt-BR"/>
        </w:rPr>
        <w:t>q, r, p</w:t>
      </w:r>
      <w:r w:rsidRPr="00B94D00">
        <w:rPr>
          <w:rFonts w:eastAsia="Times New Roman"/>
          <w:b/>
          <w:bCs/>
          <w:szCs w:val="20"/>
          <w:lang w:val="pt-BR"/>
        </w:rPr>
        <w:t>)</w:t>
      </w:r>
      <w:r w:rsidRPr="00B94D00">
        <w:rPr>
          <w:rFonts w:eastAsia="Calibri"/>
          <w:b/>
          <w:szCs w:val="20"/>
          <w:lang w:val="pt-BR"/>
        </w:rPr>
        <w:t xml:space="preserve"> </w:t>
      </w:r>
    </w:p>
    <w:p w14:paraId="4BCD4AA8" w14:textId="77777777" w:rsidR="00572F68" w:rsidRPr="00B94D00" w:rsidRDefault="00572F68" w:rsidP="00572F68">
      <w:pPr>
        <w:tabs>
          <w:tab w:val="left" w:pos="2340"/>
          <w:tab w:val="left" w:pos="3420"/>
        </w:tabs>
        <w:spacing w:before="240" w:after="240"/>
        <w:ind w:left="3420" w:hanging="2700"/>
        <w:rPr>
          <w:rFonts w:eastAsia="Times New Roman"/>
          <w:b/>
          <w:bCs/>
          <w:szCs w:val="20"/>
          <w:lang w:val="pt-BR"/>
        </w:rPr>
      </w:pPr>
      <w:r w:rsidRPr="00B94D00">
        <w:rPr>
          <w:rFonts w:eastAsia="Times New Roman"/>
          <w:b/>
          <w:bCs/>
          <w:szCs w:val="20"/>
          <w:lang w:val="pt-BR"/>
        </w:rPr>
        <w:tab/>
      </w:r>
      <w:r w:rsidRPr="00B94D00">
        <w:rPr>
          <w:rFonts w:eastAsia="Times New Roman"/>
          <w:b/>
          <w:bCs/>
          <w:szCs w:val="20"/>
          <w:lang w:val="pt-BR"/>
        </w:rPr>
        <w:tab/>
      </w:r>
      <w:r w:rsidRPr="00B94D00">
        <w:rPr>
          <w:rFonts w:eastAsia="Calibri"/>
          <w:b/>
          <w:szCs w:val="20"/>
          <w:lang w:val="pt-BR"/>
        </w:rPr>
        <w:t xml:space="preserve">+ </w:t>
      </w:r>
      <w:r w:rsidRPr="00B94D00">
        <w:rPr>
          <w:rFonts w:eastAsia="Times New Roman"/>
          <w:b/>
          <w:bCs/>
          <w:szCs w:val="20"/>
          <w:lang w:val="pt-BR"/>
        </w:rPr>
        <w:t>(</w:t>
      </w:r>
      <w:r w:rsidRPr="00B94D00">
        <w:rPr>
          <w:rFonts w:eastAsia="Calibri"/>
          <w:b/>
          <w:szCs w:val="20"/>
          <w:lang w:val="pt-BR"/>
        </w:rPr>
        <w:t xml:space="preserve">EMREPRLOAD </w:t>
      </w:r>
      <w:r w:rsidRPr="00B94D00">
        <w:rPr>
          <w:rFonts w:eastAsia="Calibri"/>
          <w:b/>
          <w:i/>
          <w:szCs w:val="20"/>
          <w:vertAlign w:val="subscript"/>
          <w:lang w:val="pt-BR"/>
        </w:rPr>
        <w:t>q, r, p</w:t>
      </w:r>
      <w:r w:rsidRPr="00B94D00">
        <w:rPr>
          <w:rFonts w:eastAsia="Calibri"/>
          <w:b/>
          <w:szCs w:val="20"/>
          <w:lang w:val="pt-BR"/>
        </w:rPr>
        <w:t xml:space="preserve"> * EMRELOAD </w:t>
      </w:r>
      <w:r w:rsidRPr="00B94D00">
        <w:rPr>
          <w:rFonts w:eastAsia="Calibri"/>
          <w:b/>
          <w:i/>
          <w:szCs w:val="20"/>
          <w:vertAlign w:val="subscript"/>
          <w:lang w:val="pt-BR"/>
        </w:rPr>
        <w:t>q, r, p</w:t>
      </w:r>
      <w:r w:rsidRPr="00B94D00">
        <w:rPr>
          <w:rFonts w:eastAsia="Times New Roman"/>
          <w:b/>
          <w:bCs/>
          <w:szCs w:val="20"/>
          <w:lang w:val="pt-BR"/>
        </w:rPr>
        <w:t>)</w:t>
      </w:r>
    </w:p>
    <w:p w14:paraId="1DB5EDF8" w14:textId="77777777" w:rsidR="00572F68" w:rsidRPr="00B94D00" w:rsidRDefault="00572F68" w:rsidP="00572F68">
      <w:pPr>
        <w:spacing w:after="240"/>
        <w:rPr>
          <w:rFonts w:eastAsia="Times New Roman"/>
          <w:szCs w:val="20"/>
          <w:lang w:val="pt-BR"/>
        </w:rPr>
      </w:pPr>
      <w:r w:rsidRPr="00B94D00">
        <w:rPr>
          <w:rFonts w:eastAsia="Times New Roman"/>
          <w:szCs w:val="20"/>
          <w:lang w:val="pt-BR"/>
        </w:rPr>
        <w:t>Where:</w:t>
      </w:r>
    </w:p>
    <w:p w14:paraId="6776FBE3"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&gt; 0 then:</w:t>
      </w:r>
    </w:p>
    <w:p w14:paraId="5AAA2787"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EMREPRGEN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Max (0, EBPWAPRGEN </w:t>
      </w:r>
      <w:r w:rsidRPr="00B94D00">
        <w:rPr>
          <w:rFonts w:eastAsia="Times New Roman"/>
          <w:bCs/>
          <w:i/>
          <w:szCs w:val="20"/>
          <w:vertAlign w:val="subscript"/>
          <w:lang w:val="pt-BR"/>
        </w:rPr>
        <w:t>q, r, p</w:t>
      </w:r>
      <w:r w:rsidRPr="00B94D00">
        <w:rPr>
          <w:rFonts w:eastAsia="Times New Roman"/>
          <w:bCs/>
          <w:szCs w:val="20"/>
          <w:lang w:val="pt-BR"/>
        </w:rPr>
        <w:t xml:space="preserve"> – RTSPP </w:t>
      </w:r>
      <w:r w:rsidRPr="00B94D00">
        <w:rPr>
          <w:rFonts w:eastAsia="Times New Roman"/>
          <w:bCs/>
          <w:i/>
          <w:szCs w:val="20"/>
          <w:vertAlign w:val="subscript"/>
          <w:lang w:val="pt-BR"/>
        </w:rPr>
        <w:t>p</w:t>
      </w:r>
      <w:r w:rsidRPr="00B94D00">
        <w:rPr>
          <w:rFonts w:eastAsia="Times New Roman"/>
          <w:bCs/>
          <w:szCs w:val="20"/>
          <w:lang w:val="pt-BR"/>
        </w:rPr>
        <w:t>)</w:t>
      </w:r>
    </w:p>
    <w:p w14:paraId="4CBB4DBE"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EBPWAPRGEN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362E1CA8">
          <v:shape id="_x0000_i1082" type="#_x0000_t75" style="width:12pt;height:24pt" o:ole="">
            <v:imagedata r:id="rId101" o:title=""/>
          </v:shape>
          <o:OLEObject Type="Embed" ProgID="Equation.3" ShapeID="_x0000_i1082" DrawAspect="Content" ObjectID="_1831107148" r:id="rId102"/>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Max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48A25AD9"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220E38F1">
          <v:shape id="_x0000_i1083" type="#_x0000_t75" style="width:12pt;height:24pt" o:ole="">
            <v:imagedata r:id="rId103" o:title=""/>
          </v:shape>
          <o:OLEObject Type="Embed" ProgID="Equation.3" ShapeID="_x0000_i1083" DrawAspect="Content" ObjectID="_1831107149" r:id="rId104"/>
        </w:object>
      </w:r>
      <w:r w:rsidRPr="00B94D00">
        <w:rPr>
          <w:rFonts w:eastAsia="Times New Roman"/>
          <w:bCs/>
          <w:szCs w:val="20"/>
          <w:lang w:val="es-MX"/>
        </w:rPr>
        <w:t xml:space="preserve">(Max (0.001, EBP </w:t>
      </w:r>
      <w:r w:rsidRPr="00B94D00">
        <w:rPr>
          <w:rFonts w:eastAsia="Times New Roman"/>
          <w:bCs/>
          <w:i/>
          <w:szCs w:val="20"/>
          <w:vertAlign w:val="subscript"/>
          <w:lang w:val="es-MX"/>
        </w:rPr>
        <w:t>q, r, p, y</w:t>
      </w:r>
      <w:r w:rsidRPr="00B94D00">
        <w:rPr>
          <w:rFonts w:eastAsia="Times New Roman"/>
          <w:bCs/>
          <w:szCs w:val="20"/>
          <w:lang w:val="pt-BR"/>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17841518"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EMREGEN</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w:t>
      </w:r>
      <w:r w:rsidRPr="00B94D00">
        <w:rPr>
          <w:rFonts w:eastAsia="Times New Roman"/>
          <w:bCs/>
          <w:szCs w:val="20"/>
          <w:lang w:val="es-MX"/>
        </w:rPr>
        <w:tab/>
        <w:t>Max (0, Min (</w:t>
      </w: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RTMG </w:t>
      </w:r>
      <w:r w:rsidRPr="00B94D00">
        <w:rPr>
          <w:rFonts w:eastAsia="Times New Roman"/>
          <w:bCs/>
          <w:i/>
          <w:szCs w:val="20"/>
          <w:vertAlign w:val="subscript"/>
          <w:lang w:val="es-MX"/>
        </w:rPr>
        <w:t>q, r, p</w:t>
      </w:r>
      <w:r w:rsidRPr="00B94D00">
        <w:rPr>
          <w:rFonts w:eastAsia="Times New Roman"/>
          <w:bCs/>
          <w:szCs w:val="20"/>
          <w:lang w:val="es-MX"/>
        </w:rPr>
        <w:t xml:space="preserve">) – ¼ * Max (0, BP </w:t>
      </w:r>
      <w:r w:rsidRPr="00B94D00">
        <w:rPr>
          <w:rFonts w:eastAsia="Times New Roman"/>
          <w:bCs/>
          <w:i/>
          <w:szCs w:val="20"/>
          <w:vertAlign w:val="subscript"/>
          <w:lang w:val="es-MX"/>
        </w:rPr>
        <w:t>q, r, p</w:t>
      </w:r>
      <w:r w:rsidRPr="00B94D00">
        <w:rPr>
          <w:rFonts w:eastAsia="Times New Roman"/>
          <w:bCs/>
          <w:szCs w:val="20"/>
          <w:lang w:val="es-MX"/>
        </w:rPr>
        <w:t>))</w:t>
      </w:r>
    </w:p>
    <w:p w14:paraId="412A0087"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16AB3C36">
          <v:shape id="_x0000_i1084" type="#_x0000_t75" style="width:12pt;height:24pt" o:ole="">
            <v:imagedata r:id="rId103" o:title=""/>
          </v:shape>
          <o:OLEObject Type="Embed" ProgID="Equation.3" ShapeID="_x0000_i1084" DrawAspect="Content" ObjectID="_1831107150" r:id="rId105"/>
        </w:object>
      </w:r>
      <w:r w:rsidRPr="00B94D00">
        <w:rPr>
          <w:rFonts w:eastAsia="Times New Roman"/>
          <w:bCs/>
          <w:szCs w:val="20"/>
          <w:lang w:val="pt-BR"/>
        </w:rPr>
        <w:t xml:space="preserve"> (Max (0,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03630779" w14:textId="77777777" w:rsidR="00572F68" w:rsidRPr="00B94D00" w:rsidRDefault="00572F68" w:rsidP="00572F68">
      <w:pPr>
        <w:tabs>
          <w:tab w:val="left" w:pos="2340"/>
          <w:tab w:val="left" w:pos="2880"/>
        </w:tabs>
        <w:spacing w:after="240"/>
        <w:ind w:left="720"/>
        <w:rPr>
          <w:rFonts w:eastAsia="Times New Roman"/>
          <w:bCs/>
          <w:szCs w:val="20"/>
          <w:lang w:val="pt-BR"/>
        </w:rPr>
      </w:pPr>
      <w:r w:rsidRPr="00B94D00">
        <w:rPr>
          <w:rFonts w:eastAsia="Times New Roman"/>
          <w:bCs/>
          <w:szCs w:val="20"/>
          <w:lang w:val="pt-BR"/>
        </w:rPr>
        <w:t>If any EBP &lt; 0 then:</w:t>
      </w:r>
    </w:p>
    <w:p w14:paraId="09226AED" w14:textId="77777777" w:rsidR="00572F68" w:rsidRPr="00B94D00" w:rsidRDefault="00572F68" w:rsidP="00572F68">
      <w:pPr>
        <w:tabs>
          <w:tab w:val="left" w:pos="2340"/>
          <w:tab w:val="left" w:pos="2880"/>
        </w:tabs>
        <w:spacing w:after="240"/>
        <w:ind w:left="720"/>
        <w:rPr>
          <w:rFonts w:eastAsia="Times New Roman"/>
          <w:bCs/>
          <w:szCs w:val="20"/>
          <w:lang w:val="pt-BR"/>
        </w:rPr>
      </w:pPr>
      <w:r w:rsidRPr="00B94D00">
        <w:rPr>
          <w:rFonts w:eastAsia="Times New Roman"/>
          <w:bCs/>
          <w:szCs w:val="20"/>
          <w:lang w:val="pt-BR"/>
        </w:rPr>
        <w:t xml:space="preserve">EMREPRLOAD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Max (0, RTSPP</w:t>
      </w:r>
      <w:r w:rsidRPr="00B94D00">
        <w:rPr>
          <w:rFonts w:eastAsia="Times New Roman"/>
          <w:bCs/>
          <w:i/>
          <w:szCs w:val="20"/>
          <w:vertAlign w:val="subscript"/>
          <w:lang w:val="pt-BR"/>
        </w:rPr>
        <w:t xml:space="preserve"> p</w:t>
      </w:r>
      <w:r w:rsidRPr="00B94D00">
        <w:rPr>
          <w:rFonts w:eastAsia="Times New Roman"/>
          <w:bCs/>
          <w:szCs w:val="20"/>
          <w:lang w:val="pt-BR"/>
        </w:rPr>
        <w:t xml:space="preserve"> – EBPWAPRLOAD </w:t>
      </w:r>
      <w:r w:rsidRPr="00B94D00">
        <w:rPr>
          <w:rFonts w:eastAsia="Times New Roman"/>
          <w:bCs/>
          <w:i/>
          <w:szCs w:val="20"/>
          <w:vertAlign w:val="subscript"/>
          <w:lang w:val="pt-BR"/>
        </w:rPr>
        <w:t>q, r, p</w:t>
      </w:r>
      <w:r w:rsidRPr="00B94D00">
        <w:rPr>
          <w:rFonts w:eastAsia="Times New Roman"/>
          <w:bCs/>
          <w:szCs w:val="20"/>
          <w:lang w:val="pt-BR"/>
        </w:rPr>
        <w:t>)</w:t>
      </w:r>
    </w:p>
    <w:p w14:paraId="086CC1E5" w14:textId="77777777" w:rsidR="00572F68" w:rsidRPr="00B94D00" w:rsidRDefault="00572F68" w:rsidP="00572F68">
      <w:pPr>
        <w:tabs>
          <w:tab w:val="left" w:pos="2340"/>
          <w:tab w:val="left" w:pos="2880"/>
        </w:tabs>
        <w:spacing w:after="240"/>
        <w:ind w:left="720"/>
        <w:rPr>
          <w:rFonts w:eastAsia="Times New Roman"/>
          <w:b/>
          <w:bCs/>
          <w:sz w:val="32"/>
          <w:szCs w:val="32"/>
          <w:lang w:val="pt-BR"/>
        </w:rPr>
      </w:pPr>
      <w:r w:rsidRPr="00B94D00">
        <w:rPr>
          <w:rFonts w:eastAsia="Times New Roman"/>
          <w:bCs/>
          <w:szCs w:val="20"/>
          <w:lang w:val="pt-BR"/>
        </w:rPr>
        <w:t xml:space="preserve">EBPWAPRLOAD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4231A21C">
          <v:shape id="_x0000_i1085" type="#_x0000_t75" style="width:12pt;height:24pt" o:ole="">
            <v:imagedata r:id="rId101" o:title=""/>
          </v:shape>
          <o:OLEObject Type="Embed" ProgID="Equation.3" ShapeID="_x0000_i1085" DrawAspect="Content" ObjectID="_1831107151" r:id="rId106"/>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Min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4F571FB8" w14:textId="77777777" w:rsidR="00572F68" w:rsidRPr="00B94D00" w:rsidRDefault="00572F68" w:rsidP="00572F68">
      <w:pPr>
        <w:tabs>
          <w:tab w:val="left" w:pos="2340"/>
          <w:tab w:val="left" w:pos="2880"/>
        </w:tabs>
        <w:spacing w:after="240"/>
        <w:ind w:left="720"/>
        <w:rPr>
          <w:rFonts w:eastAsia="Times New Roman"/>
          <w:bCs/>
          <w:szCs w:val="20"/>
          <w:lang w:val="es-MX"/>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0524D262">
          <v:shape id="_x0000_i1086" type="#_x0000_t75" style="width:12pt;height:24pt" o:ole="">
            <v:imagedata r:id="rId103" o:title=""/>
          </v:shape>
          <o:OLEObject Type="Embed" ProgID="Equation.3" ShapeID="_x0000_i1086" DrawAspect="Content" ObjectID="_1831107152" r:id="rId107"/>
        </w:object>
      </w:r>
      <w:r w:rsidRPr="00B94D00">
        <w:rPr>
          <w:rFonts w:eastAsia="Times New Roman"/>
          <w:bCs/>
          <w:szCs w:val="20"/>
          <w:lang w:val="es-MX"/>
        </w:rPr>
        <w:t>(</w:t>
      </w:r>
      <w:r w:rsidRPr="00B94D00">
        <w:rPr>
          <w:rFonts w:eastAsia="Times New Roman"/>
          <w:bCs/>
          <w:szCs w:val="20"/>
          <w:lang w:val="pt-BR"/>
        </w:rPr>
        <w:t xml:space="preserve">Min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5C68B227" w14:textId="77777777" w:rsidR="00572F68" w:rsidRPr="00B94D00" w:rsidRDefault="00572F68" w:rsidP="00572F68">
      <w:pPr>
        <w:tabs>
          <w:tab w:val="left" w:pos="2340"/>
          <w:tab w:val="left" w:pos="2880"/>
        </w:tabs>
        <w:spacing w:after="240"/>
        <w:ind w:left="720"/>
        <w:rPr>
          <w:rFonts w:eastAsia="Times New Roman"/>
          <w:bCs/>
          <w:szCs w:val="20"/>
          <w:lang w:val="es-MX"/>
        </w:rPr>
      </w:pPr>
      <w:r w:rsidRPr="00B94D00">
        <w:rPr>
          <w:rFonts w:eastAsia="Times New Roman"/>
          <w:bCs/>
          <w:szCs w:val="20"/>
          <w:lang w:val="pt-BR"/>
        </w:rPr>
        <w:t>EMRELOAD</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      Min (0, Max (</w:t>
      </w:r>
      <w:r w:rsidRPr="00B94D00">
        <w:rPr>
          <w:rFonts w:eastAsia="Times New Roman"/>
          <w:bCs/>
          <w:szCs w:val="20"/>
          <w:lang w:val="pt-BR"/>
        </w:rPr>
        <w:t>AEBPLOAD</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RTCL </w:t>
      </w:r>
      <w:r w:rsidRPr="00B94D00">
        <w:rPr>
          <w:rFonts w:eastAsia="Times New Roman"/>
          <w:bCs/>
          <w:i/>
          <w:szCs w:val="20"/>
          <w:vertAlign w:val="subscript"/>
          <w:lang w:val="es-MX"/>
        </w:rPr>
        <w:t>q, r, p</w:t>
      </w:r>
      <w:r w:rsidRPr="00B94D00">
        <w:rPr>
          <w:rFonts w:eastAsia="Times New Roman"/>
          <w:bCs/>
          <w:szCs w:val="20"/>
          <w:lang w:val="es-MX"/>
        </w:rPr>
        <w:t xml:space="preserve">) – ¼ * Min (0, BP </w:t>
      </w:r>
      <w:r w:rsidRPr="00B94D00">
        <w:rPr>
          <w:rFonts w:eastAsia="Times New Roman"/>
          <w:bCs/>
          <w:i/>
          <w:szCs w:val="20"/>
          <w:vertAlign w:val="subscript"/>
          <w:lang w:val="es-MX"/>
        </w:rPr>
        <w:t>q, r, p</w:t>
      </w:r>
      <w:r w:rsidRPr="00B94D00">
        <w:rPr>
          <w:rFonts w:eastAsia="Times New Roman"/>
          <w:bCs/>
          <w:szCs w:val="20"/>
          <w:lang w:val="es-MX"/>
        </w:rPr>
        <w:t>))</w:t>
      </w:r>
    </w:p>
    <w:p w14:paraId="378779FB" w14:textId="77777777" w:rsidR="00572F68" w:rsidRPr="00B94D00" w:rsidRDefault="00572F68" w:rsidP="00572F68">
      <w:pPr>
        <w:tabs>
          <w:tab w:val="left" w:pos="2340"/>
          <w:tab w:val="left" w:pos="2880"/>
        </w:tabs>
        <w:spacing w:after="240"/>
        <w:ind w:left="720"/>
        <w:rPr>
          <w:rFonts w:eastAsia="Times New Roman"/>
          <w:bCs/>
          <w:szCs w:val="20"/>
          <w:lang w:val="pt-BR"/>
        </w:rPr>
      </w:pPr>
      <w:r w:rsidRPr="00B94D00">
        <w:rPr>
          <w:rFonts w:eastAsia="Times New Roman"/>
          <w:bCs/>
          <w:szCs w:val="20"/>
          <w:lang w:val="pt-BR"/>
        </w:rPr>
        <w:t>AEBPLOAD</w:t>
      </w:r>
      <w:r w:rsidRPr="00B94D00">
        <w:rPr>
          <w:rFonts w:eastAsia="Times New Roman"/>
          <w:bCs/>
          <w:i/>
          <w:szCs w:val="20"/>
          <w:vertAlign w:val="subscript"/>
          <w:lang w:val="pt-BR"/>
        </w:rPr>
        <w:t xml:space="preserve"> 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70A7B4A4">
          <v:shape id="_x0000_i1087" type="#_x0000_t75" style="width:12pt;height:24pt" o:ole="">
            <v:imagedata r:id="rId103" o:title=""/>
          </v:shape>
          <o:OLEObject Type="Embed" ProgID="Equation.3" ShapeID="_x0000_i1087" DrawAspect="Content" ObjectID="_1831107153" r:id="rId108"/>
        </w:object>
      </w:r>
      <w:r w:rsidRPr="00B94D00">
        <w:rPr>
          <w:rFonts w:eastAsia="Times New Roman"/>
          <w:bCs/>
          <w:szCs w:val="20"/>
          <w:lang w:val="pt-BR"/>
        </w:rPr>
        <w:t xml:space="preserve"> (Min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635F56AB" w14:textId="77777777" w:rsidR="00572F68" w:rsidRPr="00B94D00" w:rsidRDefault="00572F68" w:rsidP="00572F68">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572F68" w:rsidRPr="00B94D00" w14:paraId="5862256E" w14:textId="77777777" w:rsidTr="005C0B53">
        <w:trPr>
          <w:cantSplit/>
          <w:tblHeader/>
        </w:trPr>
        <w:tc>
          <w:tcPr>
            <w:tcW w:w="934" w:type="pct"/>
          </w:tcPr>
          <w:p w14:paraId="5B8CB8B5"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Variable</w:t>
            </w:r>
          </w:p>
        </w:tc>
        <w:tc>
          <w:tcPr>
            <w:tcW w:w="481" w:type="pct"/>
          </w:tcPr>
          <w:p w14:paraId="4096E8BF"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Unit</w:t>
            </w:r>
          </w:p>
        </w:tc>
        <w:tc>
          <w:tcPr>
            <w:tcW w:w="3585" w:type="pct"/>
          </w:tcPr>
          <w:p w14:paraId="786BBDED"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Definition</w:t>
            </w:r>
          </w:p>
        </w:tc>
      </w:tr>
      <w:tr w:rsidR="00572F68" w:rsidRPr="00B94D00" w14:paraId="1F759039" w14:textId="77777777" w:rsidTr="005C0B53">
        <w:trPr>
          <w:cantSplit/>
        </w:trPr>
        <w:tc>
          <w:tcPr>
            <w:tcW w:w="934" w:type="pct"/>
          </w:tcPr>
          <w:p w14:paraId="4842E26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81" w:type="pct"/>
          </w:tcPr>
          <w:p w14:paraId="48F3488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38333498"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04D212AB" w14:textId="77777777" w:rsidTr="005C0B53">
        <w:trPr>
          <w:cantSplit/>
        </w:trPr>
        <w:tc>
          <w:tcPr>
            <w:tcW w:w="934" w:type="pct"/>
          </w:tcPr>
          <w:p w14:paraId="7C2AAED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EMREPRGEN </w:t>
            </w:r>
            <w:r w:rsidRPr="00B94D00">
              <w:rPr>
                <w:rFonts w:eastAsia="Times New Roman"/>
                <w:i/>
                <w:iCs/>
                <w:sz w:val="20"/>
                <w:szCs w:val="20"/>
                <w:vertAlign w:val="subscript"/>
              </w:rPr>
              <w:t>q, r, p</w:t>
            </w:r>
          </w:p>
        </w:tc>
        <w:tc>
          <w:tcPr>
            <w:tcW w:w="481" w:type="pct"/>
          </w:tcPr>
          <w:p w14:paraId="0C82BA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0E343B4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Energy Price for Generation per QSE per Settlement Point per Resource</w:t>
            </w:r>
            <w:r w:rsidRPr="00B94D00">
              <w:rPr>
                <w:rFonts w:eastAsia="Times New Roman"/>
                <w:iCs/>
                <w:sz w:val="20"/>
                <w:szCs w:val="20"/>
              </w:rPr>
              <w:t xml:space="preserve">—The compensation rate for 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314D60A0" w14:textId="77777777" w:rsidTr="005C0B53">
        <w:trPr>
          <w:cantSplit/>
        </w:trPr>
        <w:tc>
          <w:tcPr>
            <w:tcW w:w="934" w:type="pct"/>
          </w:tcPr>
          <w:p w14:paraId="0A22ECB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EMREPRLOAD </w:t>
            </w:r>
            <w:r w:rsidRPr="00B94D00">
              <w:rPr>
                <w:rFonts w:eastAsia="Times New Roman"/>
                <w:i/>
                <w:iCs/>
                <w:sz w:val="20"/>
                <w:szCs w:val="20"/>
                <w:vertAlign w:val="subscript"/>
              </w:rPr>
              <w:t>q, r, p</w:t>
            </w:r>
          </w:p>
        </w:tc>
        <w:tc>
          <w:tcPr>
            <w:tcW w:w="481" w:type="pct"/>
          </w:tcPr>
          <w:p w14:paraId="78E0AE2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5E850CE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Energy Price for Charging Load per QSE per Settlement Point per Resource</w:t>
            </w:r>
            <w:r w:rsidRPr="00B94D00">
              <w:rPr>
                <w:rFonts w:eastAsia="Times New Roman"/>
                <w:iCs/>
                <w:sz w:val="20"/>
                <w:szCs w:val="20"/>
              </w:rPr>
              <w:t xml:space="preserve">—The compensation rate for 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572F68" w:rsidRPr="00B94D00" w14:paraId="7FADE741" w14:textId="77777777" w:rsidTr="005C0B53">
        <w:trPr>
          <w:cantSplit/>
        </w:trPr>
        <w:tc>
          <w:tcPr>
            <w:tcW w:w="934" w:type="pct"/>
          </w:tcPr>
          <w:p w14:paraId="0080980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EMREGEN </w:t>
            </w:r>
            <w:r w:rsidRPr="00B94D00">
              <w:rPr>
                <w:rFonts w:eastAsia="Times New Roman"/>
                <w:i/>
                <w:iCs/>
                <w:sz w:val="20"/>
                <w:szCs w:val="20"/>
                <w:vertAlign w:val="subscript"/>
              </w:rPr>
              <w:t>q, r, p</w:t>
            </w:r>
          </w:p>
        </w:tc>
        <w:tc>
          <w:tcPr>
            <w:tcW w:w="481" w:type="pct"/>
          </w:tcPr>
          <w:p w14:paraId="6054ACA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2B6FEB9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Energy for Generation per QSE per Settlement Point per Resource</w:t>
            </w:r>
            <w:r w:rsidRPr="00B94D00">
              <w:rPr>
                <w:rFonts w:eastAsia="Times New Roman"/>
                <w:iCs/>
                <w:sz w:val="20"/>
                <w:szCs w:val="20"/>
              </w:rPr>
              <w:t xml:space="preserve">—The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2D1856B3" w14:textId="77777777" w:rsidTr="005C0B53">
        <w:trPr>
          <w:cantSplit/>
        </w:trPr>
        <w:tc>
          <w:tcPr>
            <w:tcW w:w="934" w:type="pct"/>
          </w:tcPr>
          <w:p w14:paraId="4D8D9BE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EMRELOAD </w:t>
            </w:r>
            <w:r w:rsidRPr="00B94D00">
              <w:rPr>
                <w:rFonts w:eastAsia="Times New Roman"/>
                <w:i/>
                <w:iCs/>
                <w:sz w:val="20"/>
                <w:szCs w:val="20"/>
                <w:vertAlign w:val="subscript"/>
              </w:rPr>
              <w:t>q, r, p</w:t>
            </w:r>
          </w:p>
        </w:tc>
        <w:tc>
          <w:tcPr>
            <w:tcW w:w="481" w:type="pct"/>
          </w:tcPr>
          <w:p w14:paraId="4CA3C1E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415320A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Energy for Charging Load per QSE per Settlement Point per Resource</w:t>
            </w:r>
            <w:r w:rsidRPr="00B94D00">
              <w:rPr>
                <w:rFonts w:eastAsia="Times New Roman"/>
                <w:iCs/>
                <w:sz w:val="20"/>
                <w:szCs w:val="20"/>
              </w:rPr>
              <w:t xml:space="preserve">—The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572F68" w:rsidRPr="00B94D00" w14:paraId="5BB416EE" w14:textId="77777777" w:rsidTr="005C0B53">
        <w:trPr>
          <w:cantSplit/>
        </w:trPr>
        <w:tc>
          <w:tcPr>
            <w:tcW w:w="934" w:type="pct"/>
          </w:tcPr>
          <w:p w14:paraId="19C2D51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EBPWAPRGEN </w:t>
            </w:r>
            <w:r w:rsidRPr="00B94D00">
              <w:rPr>
                <w:rFonts w:eastAsia="Times New Roman"/>
                <w:i/>
                <w:iCs/>
                <w:sz w:val="20"/>
                <w:szCs w:val="20"/>
                <w:vertAlign w:val="subscript"/>
              </w:rPr>
              <w:t>q, r, p</w:t>
            </w:r>
          </w:p>
        </w:tc>
        <w:tc>
          <w:tcPr>
            <w:tcW w:w="481" w:type="pct"/>
          </w:tcPr>
          <w:p w14:paraId="62749DF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2EDC7CF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Base Point Weighted Average Price for Generation per QSE per Settlement Point per Resource</w:t>
            </w:r>
            <w:r w:rsidRPr="00B94D00">
              <w:rPr>
                <w:rFonts w:eastAsia="Times New Roman"/>
                <w:iCs/>
                <w:sz w:val="20"/>
                <w:szCs w:val="20"/>
              </w:rPr>
              <w:t xml:space="preserve">—The weighted average of the Emergency Base Point Prices corresponding with the positive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479662FE" w14:textId="77777777" w:rsidTr="005C0B53">
        <w:trPr>
          <w:cantSplit/>
        </w:trPr>
        <w:tc>
          <w:tcPr>
            <w:tcW w:w="934" w:type="pct"/>
          </w:tcPr>
          <w:p w14:paraId="26E08F9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EBPWAPRLOAD </w:t>
            </w:r>
            <w:r w:rsidRPr="00B94D00">
              <w:rPr>
                <w:rFonts w:eastAsia="Times New Roman"/>
                <w:i/>
                <w:iCs/>
                <w:sz w:val="20"/>
                <w:szCs w:val="20"/>
                <w:vertAlign w:val="subscript"/>
              </w:rPr>
              <w:t>q, r, p</w:t>
            </w:r>
          </w:p>
        </w:tc>
        <w:tc>
          <w:tcPr>
            <w:tcW w:w="481" w:type="pct"/>
          </w:tcPr>
          <w:p w14:paraId="0FF05EC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136FEAF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Base Point Weighted Average Price for Charging Load per QSE per Settlement Point per Resource</w:t>
            </w:r>
            <w:r w:rsidRPr="00B94D00">
              <w:rPr>
                <w:rFonts w:eastAsia="Times New Roman"/>
                <w:iCs/>
                <w:sz w:val="20"/>
                <w:szCs w:val="20"/>
              </w:rPr>
              <w:t xml:space="preserve">—The weighted average of the Emergency Base Point Prices corresponding with the negative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w:t>
            </w:r>
          </w:p>
        </w:tc>
      </w:tr>
      <w:tr w:rsidR="00572F68" w:rsidRPr="00B94D00" w14:paraId="33EA0FFC" w14:textId="77777777" w:rsidTr="005C0B53">
        <w:trPr>
          <w:cantSplit/>
        </w:trPr>
        <w:tc>
          <w:tcPr>
            <w:tcW w:w="934" w:type="pct"/>
          </w:tcPr>
          <w:p w14:paraId="6F6092D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BP </w:t>
            </w:r>
            <w:r w:rsidRPr="00B94D00">
              <w:rPr>
                <w:rFonts w:eastAsia="Times New Roman"/>
                <w:i/>
                <w:iCs/>
                <w:sz w:val="20"/>
                <w:szCs w:val="20"/>
                <w:vertAlign w:val="subscript"/>
              </w:rPr>
              <w:t>q, r, p</w:t>
            </w:r>
          </w:p>
        </w:tc>
        <w:tc>
          <w:tcPr>
            <w:tcW w:w="481" w:type="pct"/>
          </w:tcPr>
          <w:p w14:paraId="66EF64B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08F82D2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Base Point per QSE per Settlement Point per Resource</w:t>
            </w:r>
            <w:r w:rsidRPr="00B94D00">
              <w:rPr>
                <w:rFonts w:eastAsia="Times New Roman"/>
                <w:iCs/>
                <w:sz w:val="20"/>
                <w:szCs w:val="20"/>
              </w:rPr>
              <w:t xml:space="preserve">—The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from the SCED prior to the Emergency Condition or Watch.  For a Combined Cycle Train, the Resource </w:t>
            </w:r>
            <w:r w:rsidRPr="00B94D00">
              <w:rPr>
                <w:rFonts w:eastAsia="Times New Roman"/>
                <w:i/>
                <w:iCs/>
                <w:sz w:val="20"/>
                <w:szCs w:val="20"/>
              </w:rPr>
              <w:t>r</w:t>
            </w:r>
            <w:r w:rsidRPr="00B94D00">
              <w:rPr>
                <w:rFonts w:eastAsia="Times New Roman"/>
                <w:iCs/>
                <w:sz w:val="20"/>
                <w:szCs w:val="20"/>
              </w:rPr>
              <w:t xml:space="preserve"> must be one of the registered Combined Cycle Generation Resources within the Combined Cycle Train.</w:t>
            </w:r>
          </w:p>
        </w:tc>
      </w:tr>
      <w:tr w:rsidR="00572F68" w:rsidRPr="00B94D00" w14:paraId="04964B8C"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3573FAF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AEBPGEN</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D6F5CA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44134D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Aggregated Emergency Base Point for Generation</w:t>
            </w:r>
            <w:r w:rsidRPr="00B94D00">
              <w:rPr>
                <w:rFonts w:eastAsia="Times New Roman"/>
                <w:iCs/>
                <w:sz w:val="20"/>
                <w:szCs w:val="20"/>
              </w:rPr>
              <w:t xml:space="preserve">—The aggregation of the positive Emergency Base Points for the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572F68" w:rsidRPr="00B94D00" w14:paraId="45198300"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14DCE92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AEBPLOAD</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9E8D52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446398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Aggregated Emergency Base Point for Charging Load</w:t>
            </w:r>
            <w:r w:rsidRPr="00B94D00">
              <w:rPr>
                <w:rFonts w:eastAsia="Times New Roman"/>
                <w:iCs/>
                <w:sz w:val="20"/>
                <w:szCs w:val="20"/>
              </w:rPr>
              <w:t xml:space="preserve">—The aggregation of the negative Emergency Base Points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572F68" w:rsidRPr="00B94D00" w14:paraId="4CCC8357" w14:textId="77777777" w:rsidTr="005C0B53">
        <w:trPr>
          <w:cantSplit/>
        </w:trPr>
        <w:tc>
          <w:tcPr>
            <w:tcW w:w="934" w:type="pct"/>
          </w:tcPr>
          <w:p w14:paraId="7EC36F3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EBP </w:t>
            </w:r>
            <w:r w:rsidRPr="00B94D00">
              <w:rPr>
                <w:rFonts w:eastAsia="Times New Roman"/>
                <w:i/>
                <w:iCs/>
                <w:sz w:val="20"/>
                <w:szCs w:val="20"/>
                <w:vertAlign w:val="subscript"/>
              </w:rPr>
              <w:t>q, r, p, y</w:t>
            </w:r>
          </w:p>
        </w:tc>
        <w:tc>
          <w:tcPr>
            <w:tcW w:w="481" w:type="pct"/>
          </w:tcPr>
          <w:p w14:paraId="2A8D7CA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10F2C71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Base Point per QSE per Settlement Point per Resource by interval</w:t>
            </w:r>
            <w:r w:rsidRPr="00B94D00">
              <w:rPr>
                <w:rFonts w:eastAsia="Times New Roman"/>
                <w:iCs/>
                <w:sz w:val="20"/>
                <w:szCs w:val="20"/>
              </w:rPr>
              <w:t xml:space="preserve">—The Emergency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w:t>
            </w:r>
            <w:r w:rsidRPr="00B94D00">
              <w:rPr>
                <w:rFonts w:eastAsia="Times New Roman"/>
                <w:i/>
                <w:iCs/>
                <w:sz w:val="20"/>
                <w:szCs w:val="20"/>
              </w:rPr>
              <w:t xml:space="preserve"> y</w:t>
            </w:r>
            <w:r w:rsidRPr="00B94D00">
              <w:rPr>
                <w:rFonts w:eastAsia="Times New Roman"/>
                <w:iCs/>
                <w:sz w:val="20"/>
                <w:szCs w:val="20"/>
              </w:rPr>
              <w:t xml:space="preserve">.  If a Base Point instead of an Emergency Base Point is effective during the interval </w:t>
            </w:r>
            <w:r w:rsidRPr="00B94D00">
              <w:rPr>
                <w:rFonts w:eastAsia="Times New Roman"/>
                <w:i/>
                <w:iCs/>
                <w:sz w:val="20"/>
                <w:szCs w:val="20"/>
              </w:rPr>
              <w:t>y</w:t>
            </w:r>
            <w:r w:rsidRPr="00B94D00">
              <w:rPr>
                <w:rFonts w:eastAsia="Times New Roman"/>
                <w:iCs/>
                <w:sz w:val="20"/>
                <w:szCs w:val="20"/>
              </w:rPr>
              <w:t xml:space="preserve">, its value equals the Base Point.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76F1EBBB" w14:textId="77777777" w:rsidTr="005C0B53">
        <w:trPr>
          <w:cantSplit/>
        </w:trPr>
        <w:tc>
          <w:tcPr>
            <w:tcW w:w="934" w:type="pct"/>
          </w:tcPr>
          <w:p w14:paraId="5CD76D1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EBPPR </w:t>
            </w:r>
            <w:r w:rsidRPr="00B94D00">
              <w:rPr>
                <w:rFonts w:eastAsia="Times New Roman"/>
                <w:i/>
                <w:iCs/>
                <w:sz w:val="20"/>
                <w:szCs w:val="20"/>
                <w:vertAlign w:val="subscript"/>
              </w:rPr>
              <w:t>q, r, p, y</w:t>
            </w:r>
          </w:p>
        </w:tc>
        <w:tc>
          <w:tcPr>
            <w:tcW w:w="481" w:type="pct"/>
          </w:tcPr>
          <w:p w14:paraId="4F81901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388239D8"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Base Point Price per QSE per Settlement Point per Resource by interval</w:t>
            </w:r>
            <w:r w:rsidRPr="00B94D00">
              <w:rPr>
                <w:rFonts w:eastAsia="Times New Roman"/>
                <w:iCs/>
                <w:sz w:val="20"/>
                <w:szCs w:val="20"/>
              </w:rPr>
              <w:t xml:space="preserve">—The price on the Energy Offer Curve or Energy Bid/Offer Curve corresponding to the Emergency Base Point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 </w:t>
            </w:r>
            <w:r w:rsidRPr="00B94D00">
              <w:rPr>
                <w:rFonts w:eastAsia="Times New Roman"/>
                <w:i/>
                <w:iCs/>
                <w:sz w:val="20"/>
                <w:szCs w:val="20"/>
              </w:rPr>
              <w:t>y</w:t>
            </w:r>
            <w:r w:rsidRPr="00B94D00">
              <w:rPr>
                <w:rFonts w:eastAsia="Times New Roman"/>
                <w:iCs/>
                <w:sz w:val="20"/>
                <w:szCs w:val="20"/>
              </w:rPr>
              <w:t>.  The Energy Offer Curve shall be capped by the MOC pursuant to Section 4.4.9.4.1, Mitigated Offer Cap</w:t>
            </w:r>
            <w:ins w:id="1017" w:author="ERCOT" w:date="2025-12-15T13:56:00Z" w16du:dateUtc="2025-12-15T19:56:00Z">
              <w:r>
                <w:rPr>
                  <w:rFonts w:eastAsia="Times New Roman"/>
                  <w:iCs/>
                  <w:sz w:val="20"/>
                  <w:szCs w:val="20"/>
                </w:rPr>
                <w:t>,</w:t>
              </w:r>
            </w:ins>
            <w:r w:rsidRPr="00B94D00">
              <w:rPr>
                <w:rFonts w:ascii="Calibri" w:eastAsia="Calibri" w:hAnsi="Calibri"/>
                <w:sz w:val="22"/>
                <w:szCs w:val="22"/>
              </w:rPr>
              <w:t xml:space="preserve"> </w:t>
            </w:r>
            <w:r w:rsidRPr="00B94D00">
              <w:rPr>
                <w:rFonts w:eastAsia="Times New Roman"/>
                <w:iCs/>
                <w:sz w:val="20"/>
                <w:szCs w:val="20"/>
              </w:rPr>
              <w:t xml:space="preserve">and the Energy Bid/Offer Curve shall be capped by the maximum RTSPP at the Settlement Point for the Operating Day, per paragraph (12) of Section 6.6.9.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2EC69456" w14:textId="77777777" w:rsidTr="005C0B53">
        <w:trPr>
          <w:cantSplit/>
        </w:trPr>
        <w:tc>
          <w:tcPr>
            <w:tcW w:w="934" w:type="pct"/>
          </w:tcPr>
          <w:p w14:paraId="39ED641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RTSPP</w:t>
            </w:r>
            <w:r w:rsidRPr="00B94D00">
              <w:rPr>
                <w:rFonts w:eastAsia="Times New Roman"/>
                <w:i/>
                <w:iCs/>
                <w:sz w:val="20"/>
                <w:szCs w:val="20"/>
              </w:rPr>
              <w:t xml:space="preserve"> </w:t>
            </w:r>
            <w:r w:rsidRPr="00B94D00">
              <w:rPr>
                <w:rFonts w:eastAsia="Times New Roman"/>
                <w:i/>
                <w:iCs/>
                <w:sz w:val="20"/>
                <w:szCs w:val="20"/>
                <w:vertAlign w:val="subscript"/>
              </w:rPr>
              <w:t>p</w:t>
            </w:r>
          </w:p>
        </w:tc>
        <w:tc>
          <w:tcPr>
            <w:tcW w:w="481" w:type="pct"/>
          </w:tcPr>
          <w:p w14:paraId="6325834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3129E1C2"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Settlement Point Price per Settlement Point</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for the 15-minute Settlement Interval.</w:t>
            </w:r>
          </w:p>
        </w:tc>
      </w:tr>
      <w:tr w:rsidR="00572F68" w:rsidRPr="00B94D00" w14:paraId="69589181" w14:textId="77777777" w:rsidTr="005C0B53">
        <w:trPr>
          <w:cantSplit/>
        </w:trPr>
        <w:tc>
          <w:tcPr>
            <w:tcW w:w="934" w:type="pct"/>
          </w:tcPr>
          <w:p w14:paraId="13357E5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p</w:t>
            </w:r>
          </w:p>
        </w:tc>
        <w:tc>
          <w:tcPr>
            <w:tcW w:w="481" w:type="pct"/>
          </w:tcPr>
          <w:p w14:paraId="063B791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32A11969"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Metered Generation per QSE per Settlement Point per Resource</w:t>
            </w:r>
            <w:r w:rsidRPr="00B94D00">
              <w:rPr>
                <w:rFonts w:eastAsia="Times New Roman"/>
                <w:iCs/>
                <w:sz w:val="20"/>
                <w:szCs w:val="20"/>
              </w:rPr>
              <w:t xml:space="preserve">—The metered generation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7E6540F8" w14:textId="77777777" w:rsidTr="005C0B53">
        <w:trPr>
          <w:cantSplit/>
        </w:trPr>
        <w:tc>
          <w:tcPr>
            <w:tcW w:w="934" w:type="pct"/>
          </w:tcPr>
          <w:p w14:paraId="05D3033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RTCL </w:t>
            </w:r>
            <w:r w:rsidRPr="00B94D00">
              <w:rPr>
                <w:rFonts w:eastAsia="Times New Roman"/>
                <w:i/>
                <w:iCs/>
                <w:sz w:val="20"/>
                <w:szCs w:val="20"/>
                <w:vertAlign w:val="subscript"/>
              </w:rPr>
              <w:t>q, r, p</w:t>
            </w:r>
          </w:p>
        </w:tc>
        <w:tc>
          <w:tcPr>
            <w:tcW w:w="481" w:type="pct"/>
          </w:tcPr>
          <w:p w14:paraId="0B2E35E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06D6ED9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Charging Load per QSE per Resource per Settlement Point</w:t>
            </w:r>
            <w:r w:rsidRPr="00B94D00">
              <w:rPr>
                <w:rFonts w:eastAsia="Times New Roman"/>
                <w:iCs/>
                <w:sz w:val="20"/>
                <w:szCs w:val="20"/>
              </w:rPr>
              <w:t xml:space="preserve">—The charging load 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w:t>
            </w:r>
            <w:r w:rsidRPr="00B94D00">
              <w:rPr>
                <w:rFonts w:eastAsia="Times New Roman"/>
                <w:i/>
                <w:iCs/>
                <w:sz w:val="20"/>
                <w:szCs w:val="20"/>
              </w:rPr>
              <w:t xml:space="preserve"> p </w:t>
            </w:r>
            <w:r w:rsidRPr="00B94D00">
              <w:rPr>
                <w:rFonts w:eastAsia="Times New Roman"/>
                <w:iCs/>
                <w:sz w:val="20"/>
                <w:szCs w:val="20"/>
              </w:rPr>
              <w:t xml:space="preserve">represented by the QSE </w:t>
            </w:r>
            <w:r w:rsidRPr="00B94D00">
              <w:rPr>
                <w:rFonts w:eastAsia="Times New Roman"/>
                <w:i/>
                <w:iCs/>
                <w:sz w:val="20"/>
                <w:szCs w:val="20"/>
              </w:rPr>
              <w:t xml:space="preserve">q, </w:t>
            </w:r>
            <w:r w:rsidRPr="00B94D00">
              <w:rPr>
                <w:rFonts w:eastAsia="Times New Roman"/>
                <w:iCs/>
                <w:sz w:val="20"/>
                <w:szCs w:val="20"/>
              </w:rPr>
              <w:t>represented as a negative value,</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p>
        </w:tc>
      </w:tr>
      <w:tr w:rsidR="00572F68" w:rsidRPr="00B94D00" w14:paraId="75DA8D6D"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0D7A741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2DC5467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042E0DF8" w14:textId="77777777" w:rsidR="00572F68" w:rsidRPr="00B94D00" w:rsidRDefault="00572F68" w:rsidP="005C0B53">
            <w:pPr>
              <w:spacing w:after="60"/>
              <w:rPr>
                <w:rFonts w:eastAsia="Times New Roman"/>
                <w:iCs/>
                <w:sz w:val="20"/>
                <w:szCs w:val="20"/>
              </w:rPr>
            </w:pPr>
            <w:r w:rsidRPr="00B94D00">
              <w:rPr>
                <w:rFonts w:eastAsia="Times New Roman"/>
                <w:i/>
                <w:sz w:val="20"/>
                <w:szCs w:val="20"/>
              </w:rPr>
              <w:t>Duration of Emergency Base Point interval or SCED interval per interval</w:t>
            </w:r>
            <w:r w:rsidRPr="00B94D00">
              <w:rPr>
                <w:rFonts w:eastAsia="Times New Roman"/>
                <w:iCs/>
                <w:sz w:val="20"/>
                <w:szCs w:val="20"/>
              </w:rPr>
              <w:t xml:space="preserve">—The duration of the portion of the Emergency Base Point interval or SCED interval </w:t>
            </w:r>
            <w:r w:rsidRPr="00B94D00">
              <w:rPr>
                <w:rFonts w:eastAsia="Times New Roman"/>
                <w:i/>
                <w:iCs/>
                <w:sz w:val="20"/>
                <w:szCs w:val="20"/>
              </w:rPr>
              <w:t>y</w:t>
            </w:r>
            <w:r w:rsidRPr="00B94D00">
              <w:rPr>
                <w:rFonts w:eastAsia="Times New Roman"/>
                <w:iCs/>
                <w:sz w:val="20"/>
                <w:szCs w:val="20"/>
              </w:rPr>
              <w:t xml:space="preserve"> </w:t>
            </w:r>
            <w:r w:rsidRPr="00B94D00">
              <w:rPr>
                <w:rFonts w:eastAsia="Times New Roman"/>
                <w:sz w:val="20"/>
                <w:szCs w:val="20"/>
              </w:rPr>
              <w:t>within the 15-minute Settlement Interval</w:t>
            </w:r>
            <w:r w:rsidRPr="00B94D00">
              <w:rPr>
                <w:rFonts w:eastAsia="Times New Roman"/>
                <w:iCs/>
                <w:sz w:val="20"/>
                <w:szCs w:val="20"/>
              </w:rPr>
              <w:t>.</w:t>
            </w:r>
          </w:p>
        </w:tc>
      </w:tr>
      <w:tr w:rsidR="00572F68" w:rsidRPr="00B94D00" w14:paraId="6CF756E0"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5C70807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62FE18D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490C03B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660B22E8"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67CCAF9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3278C9A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EDD2CC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 Node Settlement Point.</w:t>
            </w:r>
          </w:p>
        </w:tc>
      </w:tr>
      <w:tr w:rsidR="00572F68" w:rsidRPr="00B94D00" w14:paraId="5CA67261"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544717F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466F37F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3C30BB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Generation Resource or ESR.</w:t>
            </w:r>
          </w:p>
        </w:tc>
      </w:tr>
      <w:tr w:rsidR="00572F68" w:rsidRPr="00B94D00" w14:paraId="4DDD0D23"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787EE4D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371D80F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1E874F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 Emergency Base Point interval or SCED interval that overlaps the 15-minute Settlement Interval.</w:t>
            </w:r>
          </w:p>
        </w:tc>
      </w:tr>
      <w:tr w:rsidR="00572F68" w:rsidRPr="00B94D00" w14:paraId="14E08C03"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344DE1E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ADFC11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4FE8FD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number of seconds in one hour.</w:t>
            </w:r>
          </w:p>
        </w:tc>
      </w:tr>
    </w:tbl>
    <w:p w14:paraId="05681A52" w14:textId="77777777" w:rsidR="00572F68" w:rsidRPr="00B94D00" w:rsidRDefault="00572F68" w:rsidP="00572F68">
      <w:pPr>
        <w:spacing w:before="240"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05C67D5B" w14:textId="77777777" w:rsidR="00572F68" w:rsidRPr="00B94D00" w:rsidRDefault="00572F68" w:rsidP="00572F68">
      <w:pPr>
        <w:tabs>
          <w:tab w:val="left" w:pos="2880"/>
        </w:tabs>
        <w:spacing w:after="240"/>
        <w:ind w:left="720"/>
        <w:rPr>
          <w:rFonts w:eastAsia="Times New Roman"/>
          <w:b/>
          <w:szCs w:val="20"/>
        </w:rPr>
      </w:pPr>
      <w:r w:rsidRPr="00B94D00">
        <w:rPr>
          <w:rFonts w:eastAsia="Times New Roman"/>
          <w:b/>
          <w:szCs w:val="20"/>
          <w:lang w:val="pt-BR"/>
        </w:rPr>
        <w:t xml:space="preserve">EMREAMT </w:t>
      </w:r>
      <w:r w:rsidRPr="00B94D00">
        <w:rPr>
          <w:rFonts w:eastAsia="Times New Roman"/>
          <w:b/>
          <w:bCs/>
          <w:i/>
          <w:iCs/>
          <w:sz w:val="16"/>
          <w:szCs w:val="16"/>
        </w:rPr>
        <w:t xml:space="preserve">q, r, p </w:t>
      </w:r>
      <w:r w:rsidRPr="00B94D00">
        <w:rPr>
          <w:rFonts w:eastAsia="Times New Roman"/>
          <w:b/>
          <w:bCs/>
          <w:i/>
          <w:iCs/>
          <w:sz w:val="16"/>
          <w:szCs w:val="16"/>
        </w:rPr>
        <w:tab/>
      </w:r>
      <w:r w:rsidRPr="00B94D00">
        <w:rPr>
          <w:rFonts w:eastAsia="Times New Roman"/>
          <w:b/>
          <w:szCs w:val="20"/>
        </w:rPr>
        <w:t xml:space="preserve"> = </w:t>
      </w:r>
      <w:r w:rsidRPr="00B94D00">
        <w:rPr>
          <w:rFonts w:eastAsia="Times New Roman"/>
          <w:b/>
          <w:szCs w:val="20"/>
        </w:rPr>
        <w:tab/>
        <w:t xml:space="preserve">Min (0, </w:t>
      </w:r>
      <w:r w:rsidRPr="00B94D00">
        <w:rPr>
          <w:rFonts w:eastAsia="Times New Roman"/>
          <w:b/>
          <w:szCs w:val="20"/>
          <w:lang w:val="pt-BR"/>
        </w:rPr>
        <w:t xml:space="preserve">RTENET </w:t>
      </w:r>
      <w:r w:rsidRPr="00B94D00">
        <w:rPr>
          <w:rFonts w:eastAsia="Times New Roman"/>
          <w:b/>
          <w:i/>
          <w:szCs w:val="20"/>
          <w:vertAlign w:val="subscript"/>
          <w:lang w:val="pt-BR"/>
        </w:rPr>
        <w:t>q, r, p</w:t>
      </w:r>
      <w:r w:rsidRPr="00B94D00">
        <w:rPr>
          <w:rFonts w:eastAsia="Times New Roman"/>
          <w:b/>
          <w:szCs w:val="20"/>
        </w:rPr>
        <w:t xml:space="preserve"> + RTASNET </w:t>
      </w:r>
      <w:r w:rsidRPr="00B94D00">
        <w:rPr>
          <w:rFonts w:eastAsia="Times New Roman"/>
          <w:b/>
          <w:bCs/>
          <w:i/>
          <w:iCs/>
          <w:sz w:val="16"/>
          <w:szCs w:val="16"/>
        </w:rPr>
        <w:t>q, r</w:t>
      </w:r>
      <w:r w:rsidRPr="00B94D00">
        <w:rPr>
          <w:rFonts w:eastAsia="Times New Roman"/>
          <w:b/>
          <w:szCs w:val="20"/>
        </w:rPr>
        <w:t>)</w:t>
      </w:r>
    </w:p>
    <w:p w14:paraId="2AC3BD10"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Where the Real-Time Energy Net Revenue is calculated as follows:</w:t>
      </w:r>
    </w:p>
    <w:p w14:paraId="3238E0B6" w14:textId="77777777" w:rsidR="00572F68" w:rsidRPr="00B94D00" w:rsidRDefault="00572F68" w:rsidP="00572F68">
      <w:pPr>
        <w:spacing w:after="240"/>
        <w:ind w:left="2340" w:hanging="1620"/>
        <w:rPr>
          <w:rFonts w:eastAsia="Times New Roman"/>
          <w:i/>
          <w:szCs w:val="20"/>
          <w:vertAlign w:val="subscript"/>
          <w:lang w:val="pt-BR"/>
        </w:rPr>
      </w:pPr>
      <w:r w:rsidRPr="00B94D00">
        <w:rPr>
          <w:rFonts w:eastAsia="Times New Roman"/>
          <w:szCs w:val="20"/>
          <w:lang w:val="pt-BR"/>
        </w:rPr>
        <w:t xml:space="preserve">RTENET </w:t>
      </w:r>
      <w:r w:rsidRPr="00B94D00">
        <w:rPr>
          <w:rFonts w:eastAsia="Times New Roman"/>
          <w:bCs/>
          <w:i/>
          <w:iCs/>
          <w:sz w:val="16"/>
          <w:szCs w:val="16"/>
          <w:lang w:val="pt-BR"/>
        </w:rPr>
        <w:t>q, r, p</w:t>
      </w:r>
      <w:r w:rsidRPr="00B94D00">
        <w:rPr>
          <w:rFonts w:eastAsia="Times New Roman"/>
          <w:bCs/>
          <w:i/>
          <w:iCs/>
          <w:sz w:val="16"/>
          <w:szCs w:val="16"/>
          <w:lang w:val="pt-BR"/>
        </w:rPr>
        <w:tab/>
      </w:r>
      <w:r w:rsidRPr="00B94D00">
        <w:rPr>
          <w:rFonts w:eastAsia="Times New Roman"/>
          <w:bCs/>
          <w:i/>
          <w:iCs/>
          <w:sz w:val="16"/>
          <w:szCs w:val="16"/>
          <w:lang w:val="pt-BR"/>
        </w:rPr>
        <w:tab/>
      </w:r>
      <w:r w:rsidRPr="00B94D00">
        <w:rPr>
          <w:rFonts w:eastAsia="Times New Roman"/>
          <w:szCs w:val="20"/>
          <w:lang w:val="pt-BR"/>
        </w:rPr>
        <w:t xml:space="preserve">= </w:t>
      </w:r>
      <w:r w:rsidRPr="00B94D00">
        <w:rPr>
          <w:rFonts w:eastAsia="Times New Roman"/>
          <w:szCs w:val="20"/>
          <w:lang w:val="pt-BR"/>
        </w:rPr>
        <w:tab/>
        <w:t>RTEREV</w:t>
      </w:r>
      <w:r w:rsidRPr="00B94D00">
        <w:rPr>
          <w:rFonts w:eastAsia="Times New Roman"/>
          <w:i/>
          <w:szCs w:val="20"/>
          <w:vertAlign w:val="subscript"/>
          <w:lang w:val="pt-BR"/>
        </w:rPr>
        <w:t xml:space="preserve">q, r, p </w:t>
      </w:r>
      <w:r w:rsidRPr="00B94D00">
        <w:rPr>
          <w:rFonts w:eastAsia="Times New Roman"/>
          <w:szCs w:val="20"/>
          <w:lang w:val="pt-BR"/>
        </w:rPr>
        <w:t>- RTEREVT</w:t>
      </w:r>
      <w:r w:rsidRPr="00B94D00">
        <w:rPr>
          <w:rFonts w:eastAsia="Times New Roman"/>
          <w:i/>
          <w:szCs w:val="20"/>
          <w:vertAlign w:val="subscript"/>
          <w:lang w:val="pt-BR"/>
        </w:rPr>
        <w:t xml:space="preserve">q, r, p </w:t>
      </w:r>
    </w:p>
    <w:p w14:paraId="4B116E0C" w14:textId="77777777" w:rsidR="00572F68" w:rsidRPr="00B94D00" w:rsidRDefault="00572F68" w:rsidP="00572F68">
      <w:pPr>
        <w:spacing w:after="240"/>
        <w:ind w:left="2340" w:hanging="1620"/>
        <w:rPr>
          <w:rFonts w:eastAsia="Times New Roman"/>
          <w:i/>
          <w:szCs w:val="20"/>
          <w:vertAlign w:val="subscript"/>
          <w:lang w:val="pt-BR"/>
        </w:rPr>
      </w:pPr>
      <w:r w:rsidRPr="00B94D00">
        <w:rPr>
          <w:rFonts w:eastAsia="Times New Roman"/>
          <w:szCs w:val="20"/>
          <w:lang w:val="pt-BR"/>
        </w:rPr>
        <w:t>Where:</w:t>
      </w:r>
    </w:p>
    <w:p w14:paraId="76B7AA95"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RTEREV</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RTSPP </w:t>
      </w:r>
      <w:r w:rsidRPr="00B94D00">
        <w:rPr>
          <w:rFonts w:eastAsia="Times New Roman"/>
          <w:bCs/>
          <w:i/>
          <w:szCs w:val="20"/>
          <w:vertAlign w:val="subscript"/>
          <w:lang w:val="pt-BR"/>
        </w:rPr>
        <w:t>p</w:t>
      </w:r>
      <w:r w:rsidRPr="00B94D00">
        <w:rPr>
          <w:rFonts w:eastAsia="Times New Roman"/>
          <w:bCs/>
          <w:szCs w:val="20"/>
          <w:lang w:val="pt-BR"/>
        </w:rPr>
        <w:t xml:space="preserve"> * (EMREGEN </w:t>
      </w:r>
      <w:r w:rsidRPr="00B94D00">
        <w:rPr>
          <w:rFonts w:eastAsia="Times New Roman"/>
          <w:bCs/>
          <w:i/>
          <w:szCs w:val="20"/>
          <w:vertAlign w:val="subscript"/>
          <w:lang w:val="pt-BR"/>
        </w:rPr>
        <w:t xml:space="preserve">q, r, p </w:t>
      </w:r>
      <w:r w:rsidRPr="00B94D00">
        <w:rPr>
          <w:rFonts w:eastAsia="Calibri"/>
          <w:szCs w:val="20"/>
          <w:lang w:val="pt-BR"/>
        </w:rPr>
        <w:t xml:space="preserve">+ EMRELOAD </w:t>
      </w:r>
      <w:r w:rsidRPr="00B94D00">
        <w:rPr>
          <w:rFonts w:eastAsia="Calibri"/>
          <w:i/>
          <w:szCs w:val="20"/>
          <w:vertAlign w:val="subscript"/>
          <w:lang w:val="pt-BR"/>
        </w:rPr>
        <w:t>q, r, p</w:t>
      </w:r>
      <w:r w:rsidRPr="00B94D00">
        <w:rPr>
          <w:rFonts w:eastAsia="Calibri"/>
          <w:szCs w:val="20"/>
          <w:lang w:val="pt-BR"/>
        </w:rPr>
        <w:t>)</w:t>
      </w:r>
    </w:p>
    <w:p w14:paraId="7F18095D" w14:textId="77777777" w:rsidR="00572F68" w:rsidRPr="00B94D00" w:rsidRDefault="00572F68" w:rsidP="00572F68">
      <w:pPr>
        <w:tabs>
          <w:tab w:val="left" w:pos="2340"/>
          <w:tab w:val="left" w:pos="2880"/>
        </w:tabs>
        <w:spacing w:after="240"/>
        <w:ind w:left="987" w:hanging="269"/>
        <w:rPr>
          <w:rFonts w:eastAsia="Calibri"/>
          <w:szCs w:val="20"/>
          <w:lang w:val="pt-BR"/>
        </w:rPr>
      </w:pPr>
      <w:r w:rsidRPr="00B94D00">
        <w:rPr>
          <w:rFonts w:eastAsia="Times New Roman"/>
          <w:bCs/>
          <w:szCs w:val="20"/>
          <w:lang w:val="pt-BR"/>
        </w:rPr>
        <w:t>RTEREVT</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EBPWAPRGEN </w:t>
      </w:r>
      <w:r w:rsidRPr="00B94D00">
        <w:rPr>
          <w:rFonts w:eastAsia="Times New Roman"/>
          <w:bCs/>
          <w:i/>
          <w:szCs w:val="20"/>
          <w:vertAlign w:val="subscript"/>
          <w:lang w:val="pt-BR"/>
        </w:rPr>
        <w:t>q, r, p</w:t>
      </w:r>
      <w:r w:rsidRPr="00B94D00">
        <w:rPr>
          <w:rFonts w:eastAsia="Times New Roman"/>
          <w:bCs/>
          <w:szCs w:val="20"/>
          <w:lang w:val="pt-BR"/>
        </w:rPr>
        <w:t xml:space="preserve"> * EMREGEN </w:t>
      </w:r>
      <w:r w:rsidRPr="00B94D00">
        <w:rPr>
          <w:rFonts w:eastAsia="Times New Roman"/>
          <w:bCs/>
          <w:i/>
          <w:szCs w:val="20"/>
          <w:vertAlign w:val="subscript"/>
          <w:lang w:val="pt-BR"/>
        </w:rPr>
        <w:t>q, r, p</w:t>
      </w:r>
      <w:r w:rsidRPr="00B94D00">
        <w:rPr>
          <w:rFonts w:eastAsia="Calibri"/>
          <w:szCs w:val="20"/>
          <w:lang w:val="pt-BR"/>
        </w:rPr>
        <w:t xml:space="preserve"> + </w:t>
      </w:r>
    </w:p>
    <w:p w14:paraId="582C4313"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Calibri"/>
          <w:szCs w:val="20"/>
          <w:lang w:val="pt-BR"/>
        </w:rPr>
        <w:t xml:space="preserve">EBPWAPRLOAD </w:t>
      </w:r>
      <w:r w:rsidRPr="00B94D00">
        <w:rPr>
          <w:rFonts w:eastAsia="Calibri"/>
          <w:i/>
          <w:szCs w:val="20"/>
          <w:vertAlign w:val="subscript"/>
          <w:lang w:val="pt-BR"/>
        </w:rPr>
        <w:t>q, r, p</w:t>
      </w:r>
      <w:r w:rsidRPr="00B94D00">
        <w:rPr>
          <w:rFonts w:eastAsia="Calibri"/>
          <w:szCs w:val="20"/>
          <w:lang w:val="pt-BR"/>
        </w:rPr>
        <w:t xml:space="preserve"> * EMRELOAD </w:t>
      </w:r>
      <w:r w:rsidRPr="00B94D00">
        <w:rPr>
          <w:rFonts w:eastAsia="Calibri"/>
          <w:i/>
          <w:szCs w:val="20"/>
          <w:vertAlign w:val="subscript"/>
          <w:lang w:val="pt-BR"/>
        </w:rPr>
        <w:t>q, r, p</w:t>
      </w:r>
      <w:r w:rsidRPr="00B94D00">
        <w:rPr>
          <w:rFonts w:ascii="Calibri" w:eastAsia="Calibri" w:hAnsi="Calibri"/>
          <w:i/>
          <w:sz w:val="22"/>
          <w:szCs w:val="22"/>
          <w:vertAlign w:val="subscript"/>
          <w:lang w:val="pt-BR"/>
        </w:rPr>
        <w:t xml:space="preserve">  </w:t>
      </w:r>
    </w:p>
    <w:p w14:paraId="35160758"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lastRenderedPageBreak/>
        <w:t>If any EBP &gt; 0 then:</w:t>
      </w:r>
    </w:p>
    <w:p w14:paraId="292493D6"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EBPWAPRGEN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6CC9FCE0">
          <v:shape id="_x0000_i1088" type="#_x0000_t75" style="width:12pt;height:24pt" o:ole="">
            <v:imagedata r:id="rId101" o:title=""/>
          </v:shape>
          <o:OLEObject Type="Embed" ProgID="Equation.3" ShapeID="_x0000_i1088" DrawAspect="Content" ObjectID="_1831107154" r:id="rId109"/>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Max (0.001, EBP </w:t>
      </w:r>
      <w:r w:rsidRPr="00B94D00">
        <w:rPr>
          <w:rFonts w:eastAsia="Times New Roman"/>
          <w:bCs/>
          <w:i/>
          <w:szCs w:val="20"/>
          <w:vertAlign w:val="subscript"/>
          <w:lang w:val="pt-BR"/>
        </w:rPr>
        <w:t>q, r, p,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7B483C8D"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1BF6FC9D">
          <v:shape id="_x0000_i1089" type="#_x0000_t75" style="width:12pt;height:24pt" o:ole="">
            <v:imagedata r:id="rId103" o:title=""/>
          </v:shape>
          <o:OLEObject Type="Embed" ProgID="Equation.3" ShapeID="_x0000_i1089" DrawAspect="Content" ObjectID="_1831107155" r:id="rId110"/>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1D47D5D3"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EMREGEN</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r>
      <w:r w:rsidRPr="00B94D00">
        <w:rPr>
          <w:rFonts w:eastAsia="Times New Roman"/>
          <w:bCs/>
          <w:szCs w:val="20"/>
          <w:lang w:val="es-MX"/>
        </w:rPr>
        <w:tab/>
        <w:t xml:space="preserve">=  </w:t>
      </w:r>
      <w:r w:rsidRPr="00B94D00">
        <w:rPr>
          <w:rFonts w:eastAsia="Times New Roman"/>
          <w:bCs/>
          <w:szCs w:val="20"/>
          <w:lang w:val="es-MX"/>
        </w:rPr>
        <w:tab/>
        <w:t>Max (0, Min (</w:t>
      </w: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RTMG </w:t>
      </w:r>
      <w:r w:rsidRPr="00B94D00">
        <w:rPr>
          <w:rFonts w:eastAsia="Times New Roman"/>
          <w:bCs/>
          <w:i/>
          <w:szCs w:val="20"/>
          <w:vertAlign w:val="subscript"/>
          <w:lang w:val="es-MX"/>
        </w:rPr>
        <w:t>q, r, p</w:t>
      </w:r>
      <w:r w:rsidRPr="00B94D00">
        <w:rPr>
          <w:rFonts w:eastAsia="Times New Roman"/>
          <w:bCs/>
          <w:szCs w:val="20"/>
          <w:lang w:val="es-MX"/>
        </w:rPr>
        <w:t>))</w:t>
      </w:r>
    </w:p>
    <w:p w14:paraId="67E2C901"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 xml:space="preserve">= </w:t>
      </w:r>
      <w:r w:rsidRPr="00B94D00">
        <w:rPr>
          <w:rFonts w:eastAsia="Times New Roman"/>
          <w:bCs/>
          <w:szCs w:val="20"/>
          <w:lang w:val="pt-BR"/>
        </w:rPr>
        <w:tab/>
        <w:t xml:space="preserve"> </w:t>
      </w:r>
      <w:r w:rsidRPr="00B94D00">
        <w:rPr>
          <w:rFonts w:eastAsia="Times New Roman"/>
          <w:bCs/>
          <w:position w:val="-22"/>
          <w:szCs w:val="20"/>
        </w:rPr>
        <w:object w:dxaOrig="225" w:dyaOrig="450" w14:anchorId="6D45C16A">
          <v:shape id="_x0000_i1090" type="#_x0000_t75" style="width:12pt;height:24pt" o:ole="">
            <v:imagedata r:id="rId103" o:title=""/>
          </v:shape>
          <o:OLEObject Type="Embed" ProgID="Equation.3" ShapeID="_x0000_i1090" DrawAspect="Content" ObjectID="_1831107156" r:id="rId111"/>
        </w:object>
      </w:r>
      <w:r w:rsidRPr="00B94D00">
        <w:rPr>
          <w:rFonts w:eastAsia="Times New Roman"/>
          <w:bCs/>
          <w:szCs w:val="20"/>
          <w:lang w:val="pt-BR"/>
        </w:rPr>
        <w:t xml:space="preserve"> (Max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024624E7"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&lt; 0 then:</w:t>
      </w:r>
    </w:p>
    <w:p w14:paraId="580256DB" w14:textId="77777777" w:rsidR="00572F68" w:rsidRPr="00B94D00" w:rsidRDefault="00572F68" w:rsidP="00572F68">
      <w:pPr>
        <w:tabs>
          <w:tab w:val="left" w:pos="2340"/>
          <w:tab w:val="left" w:pos="2880"/>
        </w:tabs>
        <w:spacing w:after="240"/>
        <w:ind w:left="987" w:hanging="269"/>
        <w:rPr>
          <w:rFonts w:eastAsia="Times New Roman"/>
          <w:b/>
          <w:bCs/>
          <w:sz w:val="32"/>
          <w:szCs w:val="32"/>
          <w:lang w:val="pt-BR"/>
        </w:rPr>
      </w:pPr>
      <w:r w:rsidRPr="00B94D00">
        <w:rPr>
          <w:rFonts w:eastAsia="Times New Roman"/>
          <w:bCs/>
          <w:szCs w:val="20"/>
          <w:lang w:val="pt-BR"/>
        </w:rPr>
        <w:t xml:space="preserve">EBPWAPRLOAD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2819EA0F">
          <v:shape id="_x0000_i1091" type="#_x0000_t75" style="width:12pt;height:24pt" o:ole="">
            <v:imagedata r:id="rId101" o:title=""/>
          </v:shape>
          <o:OLEObject Type="Embed" ProgID="Equation.3" ShapeID="_x0000_i1091" DrawAspect="Content" ObjectID="_1831107157" r:id="rId112"/>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Min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6CCAFE74"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05350051">
          <v:shape id="_x0000_i1092" type="#_x0000_t75" style="width:12pt;height:24pt" o:ole="">
            <v:imagedata r:id="rId103" o:title=""/>
          </v:shape>
          <o:OLEObject Type="Embed" ProgID="Equation.3" ShapeID="_x0000_i1092" DrawAspect="Content" ObjectID="_1831107158" r:id="rId113"/>
        </w:object>
      </w:r>
      <w:r w:rsidRPr="00B94D00">
        <w:rPr>
          <w:rFonts w:eastAsia="Times New Roman"/>
          <w:bCs/>
          <w:szCs w:val="20"/>
          <w:lang w:val="es-MX"/>
        </w:rPr>
        <w:t>(</w:t>
      </w:r>
      <w:r w:rsidRPr="00B94D00">
        <w:rPr>
          <w:rFonts w:eastAsia="Times New Roman"/>
          <w:bCs/>
          <w:szCs w:val="20"/>
          <w:lang w:val="pt-BR"/>
        </w:rPr>
        <w:t xml:space="preserve">Min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42909264"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EMRELOAD</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w:t>
      </w:r>
      <w:r w:rsidRPr="00B94D00">
        <w:rPr>
          <w:rFonts w:eastAsia="Times New Roman"/>
          <w:bCs/>
          <w:szCs w:val="20"/>
          <w:lang w:val="es-MX"/>
        </w:rPr>
        <w:tab/>
        <w:t>Min (0, Max (</w:t>
      </w:r>
      <w:r w:rsidRPr="00B94D00">
        <w:rPr>
          <w:rFonts w:eastAsia="Times New Roman"/>
          <w:bCs/>
          <w:szCs w:val="20"/>
          <w:lang w:val="pt-BR"/>
        </w:rPr>
        <w:t>AEBPLOAD</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RTCL </w:t>
      </w:r>
      <w:r w:rsidRPr="00B94D00">
        <w:rPr>
          <w:rFonts w:eastAsia="Times New Roman"/>
          <w:bCs/>
          <w:i/>
          <w:szCs w:val="20"/>
          <w:vertAlign w:val="subscript"/>
          <w:lang w:val="es-MX"/>
        </w:rPr>
        <w:t>q, r, p</w:t>
      </w:r>
      <w:r w:rsidRPr="00B94D00">
        <w:rPr>
          <w:rFonts w:eastAsia="Times New Roman"/>
          <w:bCs/>
          <w:szCs w:val="20"/>
          <w:lang w:val="es-MX"/>
        </w:rPr>
        <w:t>))</w:t>
      </w:r>
    </w:p>
    <w:p w14:paraId="3F4CCFAF"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AEBPLOAD</w:t>
      </w:r>
      <w:r w:rsidRPr="00B94D00">
        <w:rPr>
          <w:rFonts w:eastAsia="Times New Roman"/>
          <w:bCs/>
          <w:i/>
          <w:szCs w:val="20"/>
          <w:vertAlign w:val="subscript"/>
          <w:lang w:val="pt-BR"/>
        </w:rPr>
        <w:t xml:space="preserve"> 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5D59E61C">
          <v:shape id="_x0000_i1093" type="#_x0000_t75" style="width:12pt;height:24pt" o:ole="">
            <v:imagedata r:id="rId103" o:title=""/>
          </v:shape>
          <o:OLEObject Type="Embed" ProgID="Equation.3" ShapeID="_x0000_i1093" DrawAspect="Content" ObjectID="_1831107159" r:id="rId114"/>
        </w:object>
      </w:r>
      <w:r w:rsidRPr="00B94D00">
        <w:rPr>
          <w:rFonts w:eastAsia="Times New Roman"/>
          <w:bCs/>
          <w:szCs w:val="20"/>
          <w:lang w:val="pt-BR"/>
        </w:rPr>
        <w:t xml:space="preserve"> (Min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00C83FC0" w14:textId="77777777" w:rsidR="00572F68" w:rsidRPr="00B94D00" w:rsidRDefault="00572F68" w:rsidP="00572F68">
      <w:pPr>
        <w:spacing w:after="240"/>
        <w:ind w:left="1440" w:hanging="720"/>
        <w:rPr>
          <w:rFonts w:eastAsia="Times New Roman"/>
          <w:szCs w:val="20"/>
          <w:lang w:val="pt-BR"/>
        </w:rPr>
      </w:pPr>
      <w:r w:rsidRPr="00B94D00">
        <w:rPr>
          <w:rFonts w:eastAsia="Times New Roman"/>
          <w:szCs w:val="20"/>
          <w:lang w:val="pt-BR"/>
        </w:rPr>
        <w:t>(b)</w:t>
      </w:r>
      <w:r w:rsidRPr="00B94D00">
        <w:rPr>
          <w:rFonts w:eastAsia="Times New Roman"/>
          <w:szCs w:val="20"/>
          <w:lang w:val="pt-BR"/>
        </w:rPr>
        <w:tab/>
        <w:t>Where the Real-Time Ancillary Services Net Revenue is calculated as follows:</w:t>
      </w:r>
    </w:p>
    <w:p w14:paraId="1D424DB1" w14:textId="77777777" w:rsidR="00572F68" w:rsidRPr="00B94D00" w:rsidRDefault="00572F68" w:rsidP="00572F68">
      <w:pPr>
        <w:tabs>
          <w:tab w:val="left" w:pos="2790"/>
        </w:tabs>
        <w:spacing w:after="240"/>
        <w:ind w:left="3600" w:hanging="2880"/>
        <w:rPr>
          <w:rFonts w:eastAsia="Times New Roman"/>
          <w:szCs w:val="20"/>
          <w:lang w:val="pt-BR"/>
        </w:rPr>
      </w:pPr>
      <w:r w:rsidRPr="00B94D00">
        <w:rPr>
          <w:rFonts w:eastAsia="Times New Roman"/>
          <w:szCs w:val="20"/>
          <w:lang w:val="pt-BR"/>
        </w:rPr>
        <w:t>RTASNET</w:t>
      </w:r>
      <w:r w:rsidRPr="00B94D00">
        <w:rPr>
          <w:rFonts w:eastAsia="Times New Roman"/>
          <w:b/>
          <w:bCs/>
          <w:i/>
          <w:iCs/>
          <w:sz w:val="16"/>
          <w:szCs w:val="16"/>
          <w:lang w:val="pt-BR"/>
        </w:rPr>
        <w:t xml:space="preserve"> </w:t>
      </w:r>
      <w:r w:rsidRPr="00B94D00">
        <w:rPr>
          <w:rFonts w:eastAsia="Times New Roman"/>
          <w:bCs/>
          <w:i/>
          <w:iCs/>
          <w:sz w:val="16"/>
          <w:szCs w:val="16"/>
          <w:lang w:val="pt-BR"/>
        </w:rPr>
        <w:t xml:space="preserve">q, r </w:t>
      </w:r>
      <w:r w:rsidRPr="00B94D00">
        <w:rPr>
          <w:rFonts w:eastAsia="Times New Roman"/>
          <w:bCs/>
          <w:i/>
          <w:iCs/>
          <w:sz w:val="16"/>
          <w:szCs w:val="16"/>
          <w:lang w:val="pt-BR"/>
        </w:rPr>
        <w:tab/>
        <w:t xml:space="preserve">  </w:t>
      </w:r>
      <w:r w:rsidRPr="00B94D00">
        <w:rPr>
          <w:rFonts w:eastAsia="Times New Roman"/>
          <w:bCs/>
          <w:iCs/>
          <w:sz w:val="20"/>
          <w:szCs w:val="16"/>
          <w:lang w:val="pt-BR"/>
        </w:rPr>
        <w:t xml:space="preserve">=  </w:t>
      </w:r>
      <w:r w:rsidRPr="00B94D00">
        <w:rPr>
          <w:rFonts w:eastAsia="Times New Roman"/>
          <w:bCs/>
          <w:iCs/>
          <w:sz w:val="20"/>
          <w:szCs w:val="16"/>
          <w:lang w:val="pt-BR"/>
        </w:rPr>
        <w:tab/>
      </w:r>
      <w:r w:rsidRPr="00B94D00">
        <w:rPr>
          <w:rFonts w:eastAsia="Times New Roman"/>
          <w:bCs/>
          <w:iCs/>
          <w:szCs w:val="20"/>
          <w:lang w:val="pt-BR"/>
        </w:rPr>
        <w:t xml:space="preserve">RTRUNET </w:t>
      </w:r>
      <w:r w:rsidRPr="00B94D00">
        <w:rPr>
          <w:rFonts w:eastAsia="Times New Roman"/>
          <w:bCs/>
          <w:i/>
          <w:iCs/>
          <w:szCs w:val="20"/>
          <w:vertAlign w:val="subscript"/>
          <w:lang w:val="pt-BR"/>
        </w:rPr>
        <w:t>q, r</w:t>
      </w:r>
      <w:r w:rsidRPr="00B94D00">
        <w:rPr>
          <w:rFonts w:eastAsia="Times New Roman"/>
          <w:bCs/>
          <w:iCs/>
          <w:szCs w:val="20"/>
          <w:vertAlign w:val="subscript"/>
          <w:lang w:val="pt-BR"/>
        </w:rPr>
        <w:t xml:space="preserve"> </w:t>
      </w:r>
      <w:r w:rsidRPr="00B94D00">
        <w:rPr>
          <w:rFonts w:eastAsia="Times New Roman"/>
          <w:bCs/>
          <w:iCs/>
          <w:szCs w:val="20"/>
          <w:lang w:val="pt-BR"/>
        </w:rPr>
        <w:t xml:space="preserve">+ RTRDNET </w:t>
      </w:r>
      <w:r w:rsidRPr="00B94D00">
        <w:rPr>
          <w:rFonts w:eastAsia="Times New Roman"/>
          <w:bCs/>
          <w:i/>
          <w:iCs/>
          <w:szCs w:val="20"/>
          <w:vertAlign w:val="subscript"/>
          <w:lang w:val="pt-BR"/>
        </w:rPr>
        <w:t xml:space="preserve">q, r </w:t>
      </w:r>
      <w:r w:rsidRPr="00B94D00">
        <w:rPr>
          <w:rFonts w:eastAsia="Times New Roman"/>
          <w:bCs/>
          <w:iCs/>
          <w:szCs w:val="20"/>
          <w:lang w:val="pt-BR"/>
        </w:rPr>
        <w:t xml:space="preserve">+ RTNSNET </w:t>
      </w:r>
      <w:r w:rsidRPr="00B94D00">
        <w:rPr>
          <w:rFonts w:eastAsia="Times New Roman"/>
          <w:bCs/>
          <w:i/>
          <w:iCs/>
          <w:szCs w:val="20"/>
          <w:vertAlign w:val="subscript"/>
          <w:lang w:val="pt-BR"/>
        </w:rPr>
        <w:t>q, r</w:t>
      </w:r>
      <w:r w:rsidRPr="00B94D00">
        <w:rPr>
          <w:rFonts w:eastAsia="Times New Roman"/>
          <w:bCs/>
          <w:iCs/>
          <w:szCs w:val="20"/>
          <w:lang w:val="pt-BR"/>
        </w:rPr>
        <w:t xml:space="preserve"> + RTRRNET </w:t>
      </w:r>
      <w:r w:rsidRPr="00B94D00">
        <w:rPr>
          <w:rFonts w:eastAsia="Times New Roman"/>
          <w:bCs/>
          <w:i/>
          <w:iCs/>
          <w:szCs w:val="20"/>
          <w:vertAlign w:val="subscript"/>
          <w:lang w:val="pt-BR"/>
        </w:rPr>
        <w:t>q, r</w:t>
      </w:r>
      <w:r w:rsidRPr="00B94D00">
        <w:rPr>
          <w:rFonts w:eastAsia="Times New Roman"/>
          <w:bCs/>
          <w:iCs/>
          <w:szCs w:val="20"/>
          <w:lang w:val="pt-BR"/>
        </w:rPr>
        <w:t xml:space="preserve"> + RTECRNET </w:t>
      </w:r>
      <w:r w:rsidRPr="00B94D00">
        <w:rPr>
          <w:rFonts w:eastAsia="Times New Roman"/>
          <w:bCs/>
          <w:i/>
          <w:iCs/>
          <w:szCs w:val="20"/>
          <w:vertAlign w:val="subscript"/>
          <w:lang w:val="pt-BR"/>
        </w:rPr>
        <w:t>q, r</w:t>
      </w:r>
      <w:ins w:id="1018" w:author="ERCOT" w:date="2025-12-09T11:31:00Z" w16du:dateUtc="2025-12-09T17:31:00Z">
        <w:r w:rsidRPr="00B94D00">
          <w:rPr>
            <w:rFonts w:eastAsia="Times New Roman"/>
            <w:bCs/>
            <w:i/>
            <w:iCs/>
            <w:szCs w:val="20"/>
            <w:vertAlign w:val="subscript"/>
            <w:lang w:val="pt-BR"/>
          </w:rPr>
          <w:t xml:space="preserve"> </w:t>
        </w:r>
        <w:r w:rsidRPr="00B94D00">
          <w:rPr>
            <w:rFonts w:eastAsia="Times New Roman"/>
            <w:bCs/>
            <w:iCs/>
            <w:szCs w:val="20"/>
            <w:lang w:val="pt-BR"/>
          </w:rPr>
          <w:t xml:space="preserve">+ RTDRRNET </w:t>
        </w:r>
        <w:r w:rsidRPr="00B94D00">
          <w:rPr>
            <w:rFonts w:eastAsia="Times New Roman"/>
            <w:bCs/>
            <w:i/>
            <w:iCs/>
            <w:szCs w:val="20"/>
            <w:vertAlign w:val="subscript"/>
            <w:lang w:val="pt-BR"/>
          </w:rPr>
          <w:t>q, r</w:t>
        </w:r>
      </w:ins>
    </w:p>
    <w:p w14:paraId="13AB47D6" w14:textId="77777777" w:rsidR="00572F68" w:rsidRPr="00B94D00" w:rsidRDefault="00572F68" w:rsidP="00572F68">
      <w:pPr>
        <w:tabs>
          <w:tab w:val="left" w:pos="2340"/>
          <w:tab w:val="left" w:pos="2880"/>
        </w:tabs>
        <w:spacing w:after="240"/>
        <w:ind w:left="987" w:hanging="269"/>
        <w:rPr>
          <w:rFonts w:eastAsia="Times New Roman"/>
          <w:bCs/>
          <w:szCs w:val="20"/>
        </w:rPr>
      </w:pPr>
      <w:r w:rsidRPr="00B94D00">
        <w:rPr>
          <w:rFonts w:eastAsia="Times New Roman"/>
          <w:bCs/>
          <w:szCs w:val="20"/>
        </w:rPr>
        <w:t>Where for Reg-Up:</w:t>
      </w:r>
    </w:p>
    <w:p w14:paraId="2CEF9521" w14:textId="77777777" w:rsidR="00572F68" w:rsidRPr="00B94D00" w:rsidRDefault="00572F68" w:rsidP="00572F68">
      <w:pPr>
        <w:tabs>
          <w:tab w:val="left" w:pos="2340"/>
          <w:tab w:val="left" w:pos="2880"/>
        </w:tabs>
        <w:spacing w:after="240"/>
        <w:ind w:left="987" w:hanging="269"/>
        <w:rPr>
          <w:rFonts w:eastAsia="Times New Roman"/>
          <w:bCs/>
          <w:i/>
          <w:szCs w:val="20"/>
          <w:vertAlign w:val="subscript"/>
        </w:rPr>
      </w:pPr>
      <w:r w:rsidRPr="00B94D00">
        <w:rPr>
          <w:rFonts w:eastAsia="Times New Roman"/>
          <w:bCs/>
          <w:szCs w:val="20"/>
        </w:rPr>
        <w:t xml:space="preserve">RTRUNET </w:t>
      </w:r>
      <w:r w:rsidRPr="00B94D00">
        <w:rPr>
          <w:rFonts w:eastAsia="Times New Roman"/>
          <w:bCs/>
          <w:i/>
          <w:iCs/>
          <w:sz w:val="16"/>
          <w:szCs w:val="16"/>
        </w:rPr>
        <w:t xml:space="preserve">q, r </w:t>
      </w:r>
      <w:r w:rsidRPr="00B94D00">
        <w:rPr>
          <w:rFonts w:eastAsia="Times New Roman"/>
          <w:bCs/>
          <w:szCs w:val="20"/>
        </w:rPr>
        <w:t xml:space="preserve"> </w:t>
      </w:r>
      <w:r w:rsidRPr="00B94D00">
        <w:rPr>
          <w:rFonts w:eastAsia="Times New Roman"/>
          <w:bCs/>
          <w:szCs w:val="20"/>
        </w:rPr>
        <w:tab/>
      </w:r>
      <w:r w:rsidRPr="00B94D00">
        <w:rPr>
          <w:rFonts w:eastAsia="Times New Roman"/>
          <w:bCs/>
          <w:szCs w:val="20"/>
        </w:rPr>
        <w:tab/>
        <w:t xml:space="preserve">= </w:t>
      </w:r>
      <w:r w:rsidRPr="00B94D00">
        <w:rPr>
          <w:rFonts w:eastAsia="Times New Roman"/>
          <w:bCs/>
          <w:szCs w:val="20"/>
        </w:rPr>
        <w:tab/>
      </w:r>
      <w:r w:rsidRPr="00B94D00">
        <w:rPr>
          <w:rFonts w:eastAsia="Times New Roman"/>
          <w:bCs/>
          <w:szCs w:val="20"/>
          <w:lang w:val="pt-BR"/>
        </w:rPr>
        <w:t xml:space="preserve">RTRUREV </w:t>
      </w:r>
      <w:r w:rsidRPr="00B94D00">
        <w:rPr>
          <w:rFonts w:eastAsia="Times New Roman"/>
          <w:bCs/>
          <w:i/>
          <w:szCs w:val="20"/>
          <w:vertAlign w:val="subscript"/>
          <w:lang w:val="pt-BR"/>
        </w:rPr>
        <w:t xml:space="preserve">q, r </w:t>
      </w:r>
      <w:r w:rsidRPr="00B94D00">
        <w:rPr>
          <w:rFonts w:eastAsia="Times New Roman"/>
          <w:bCs/>
          <w:szCs w:val="20"/>
        </w:rPr>
        <w:t>- (</w:t>
      </w:r>
      <w:r w:rsidRPr="00B94D00">
        <w:rPr>
          <w:rFonts w:eastAsia="Times New Roman"/>
          <w:bCs/>
          <w:szCs w:val="20"/>
          <w:lang w:val="es-MX"/>
        </w:rPr>
        <w:t>¼</w:t>
      </w:r>
      <w:r w:rsidRPr="00B94D00">
        <w:rPr>
          <w:rFonts w:eastAsia="Times New Roman"/>
          <w:bCs/>
          <w:szCs w:val="20"/>
        </w:rPr>
        <w:t xml:space="preserve">) * RTRUREVT </w:t>
      </w:r>
      <w:r w:rsidRPr="00B94D00">
        <w:rPr>
          <w:rFonts w:eastAsia="Times New Roman"/>
          <w:bCs/>
          <w:i/>
          <w:iCs/>
          <w:sz w:val="16"/>
          <w:szCs w:val="16"/>
        </w:rPr>
        <w:t>q, r, p</w:t>
      </w:r>
      <w:r w:rsidRPr="00B94D00">
        <w:rPr>
          <w:rFonts w:eastAsia="Times New Roman"/>
          <w:bCs/>
          <w:i/>
          <w:szCs w:val="20"/>
          <w:vertAlign w:val="subscript"/>
        </w:rPr>
        <w:t xml:space="preserve"> </w:t>
      </w:r>
    </w:p>
    <w:p w14:paraId="7E38CD8B"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RTRUREVT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RTRUWAPR </w:t>
      </w:r>
      <w:r w:rsidRPr="00B94D00">
        <w:rPr>
          <w:rFonts w:eastAsia="Times New Roman"/>
          <w:bCs/>
          <w:i/>
          <w:szCs w:val="20"/>
          <w:vertAlign w:val="subscript"/>
          <w:lang w:val="pt-BR"/>
        </w:rPr>
        <w:t>q, r, p</w:t>
      </w:r>
      <w:r w:rsidRPr="00B94D00">
        <w:rPr>
          <w:rFonts w:eastAsia="Times New Roman"/>
          <w:bCs/>
          <w:szCs w:val="20"/>
          <w:lang w:val="pt-BR"/>
        </w:rPr>
        <w:t xml:space="preserve"> * RTRUAWD </w:t>
      </w:r>
      <w:r w:rsidRPr="00B94D00">
        <w:rPr>
          <w:rFonts w:eastAsia="Times New Roman"/>
          <w:bCs/>
          <w:i/>
          <w:szCs w:val="20"/>
          <w:vertAlign w:val="subscript"/>
          <w:lang w:val="pt-BR"/>
        </w:rPr>
        <w:t>q, r</w:t>
      </w:r>
    </w:p>
    <w:p w14:paraId="643238AE"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RTRUWAPR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t xml:space="preserve"> </w:t>
      </w:r>
      <w:r w:rsidRPr="00B94D00">
        <w:rPr>
          <w:rFonts w:eastAsia="Times New Roman"/>
          <w:bCs/>
          <w:position w:val="-22"/>
          <w:szCs w:val="20"/>
        </w:rPr>
        <w:object w:dxaOrig="225" w:dyaOrig="450" w14:anchorId="5CDDB356">
          <v:shape id="_x0000_i1094" type="#_x0000_t75" style="width:12pt;height:24pt" o:ole="">
            <v:imagedata r:id="rId101" o:title=""/>
          </v:shape>
          <o:OLEObject Type="Embed" ProgID="Equation.3" ShapeID="_x0000_i1094" DrawAspect="Content" ObjectID="_1831107160" r:id="rId115"/>
        </w:object>
      </w:r>
      <w:r w:rsidRPr="00B94D00">
        <w:rPr>
          <w:rFonts w:eastAsia="Times New Roman"/>
          <w:bCs/>
          <w:szCs w:val="20"/>
          <w:lang w:val="pt-BR"/>
        </w:rPr>
        <w:t xml:space="preserve">(RTRUOPR </w:t>
      </w:r>
      <w:r w:rsidRPr="00B94D00">
        <w:rPr>
          <w:rFonts w:eastAsia="Times New Roman"/>
          <w:bCs/>
          <w:i/>
          <w:szCs w:val="20"/>
          <w:vertAlign w:val="subscript"/>
          <w:lang w:val="pt-BR"/>
        </w:rPr>
        <w:t>q, r, y</w:t>
      </w:r>
      <w:r w:rsidRPr="00B94D00">
        <w:rPr>
          <w:rFonts w:eastAsia="Times New Roman"/>
          <w:bCs/>
          <w:szCs w:val="20"/>
          <w:lang w:val="pt-BR"/>
        </w:rPr>
        <w:t xml:space="preserve"> * Max (0.001, RTRUAWDS </w:t>
      </w:r>
      <w:r w:rsidRPr="00B94D00">
        <w:rPr>
          <w:rFonts w:eastAsia="Times New Roman"/>
          <w:bCs/>
          <w:i/>
          <w:szCs w:val="20"/>
          <w:vertAlign w:val="subscript"/>
          <w:lang w:val="pt-BR"/>
        </w:rPr>
        <w:t>q, r, y</w:t>
      </w:r>
      <w:r w:rsidRPr="00B94D00">
        <w:rPr>
          <w:rFonts w:eastAsia="Times New Roman"/>
          <w:bCs/>
          <w:szCs w:val="20"/>
          <w:lang w:val="es-MX"/>
        </w:rPr>
        <w:t>)</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75B55216"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4035CB0D">
          <v:shape id="_x0000_i1095" type="#_x0000_t75" style="width:12pt;height:24pt" o:ole="">
            <v:imagedata r:id="rId103" o:title=""/>
          </v:shape>
          <o:OLEObject Type="Embed" ProgID="Equation.3" ShapeID="_x0000_i1095" DrawAspect="Content" ObjectID="_1831107161" r:id="rId116"/>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RTRUAWDS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481AFEE4" w14:textId="77777777" w:rsidR="00572F68" w:rsidRPr="00B94D00" w:rsidRDefault="00572F68" w:rsidP="00572F68">
      <w:pPr>
        <w:tabs>
          <w:tab w:val="left" w:pos="2340"/>
          <w:tab w:val="left" w:pos="2880"/>
        </w:tabs>
        <w:spacing w:after="240"/>
        <w:ind w:left="987" w:hanging="269"/>
        <w:rPr>
          <w:rFonts w:eastAsia="Times New Roman"/>
          <w:bCs/>
          <w:szCs w:val="20"/>
        </w:rPr>
      </w:pPr>
      <w:r w:rsidRPr="00B94D00">
        <w:rPr>
          <w:rFonts w:eastAsia="Times New Roman"/>
          <w:bCs/>
          <w:szCs w:val="20"/>
        </w:rPr>
        <w:t>Where for Reg-Down:</w:t>
      </w:r>
    </w:p>
    <w:p w14:paraId="4EB1560E" w14:textId="77777777" w:rsidR="00572F68" w:rsidRPr="00B94D00" w:rsidRDefault="00572F68" w:rsidP="00572F68">
      <w:pPr>
        <w:spacing w:after="240"/>
        <w:ind w:left="2340" w:hanging="1620"/>
        <w:rPr>
          <w:rFonts w:eastAsia="Times New Roman"/>
          <w:i/>
          <w:szCs w:val="20"/>
          <w:vertAlign w:val="subscript"/>
          <w:lang w:val="pt-BR"/>
        </w:rPr>
      </w:pPr>
      <w:r w:rsidRPr="00B94D00">
        <w:rPr>
          <w:rFonts w:eastAsia="Times New Roman"/>
          <w:szCs w:val="20"/>
          <w:lang w:val="pt-BR"/>
        </w:rPr>
        <w:t xml:space="preserve">RTRDNET </w:t>
      </w:r>
      <w:r w:rsidRPr="00B94D00">
        <w:rPr>
          <w:rFonts w:eastAsia="Times New Roman"/>
          <w:bCs/>
          <w:i/>
          <w:iCs/>
          <w:sz w:val="16"/>
          <w:szCs w:val="16"/>
          <w:lang w:val="pt-BR"/>
        </w:rPr>
        <w:t>q, r</w:t>
      </w:r>
      <w:r w:rsidRPr="00B94D00">
        <w:rPr>
          <w:rFonts w:eastAsia="Times New Roman"/>
          <w:bCs/>
          <w:i/>
          <w:iCs/>
          <w:sz w:val="16"/>
          <w:szCs w:val="16"/>
          <w:lang w:val="pt-BR"/>
        </w:rPr>
        <w:tab/>
      </w:r>
      <w:r w:rsidRPr="00B94D00">
        <w:rPr>
          <w:rFonts w:eastAsia="Times New Roman"/>
          <w:bCs/>
          <w:i/>
          <w:iCs/>
          <w:sz w:val="16"/>
          <w:szCs w:val="16"/>
          <w:lang w:val="pt-BR"/>
        </w:rPr>
        <w:tab/>
      </w:r>
      <w:r w:rsidRPr="00B94D00">
        <w:rPr>
          <w:rFonts w:eastAsia="Times New Roman"/>
          <w:szCs w:val="20"/>
          <w:lang w:val="pt-BR"/>
        </w:rPr>
        <w:t xml:space="preserve">= </w:t>
      </w:r>
      <w:r w:rsidRPr="00B94D00">
        <w:rPr>
          <w:rFonts w:eastAsia="Times New Roman"/>
          <w:szCs w:val="20"/>
          <w:lang w:val="pt-BR"/>
        </w:rPr>
        <w:tab/>
      </w:r>
      <w:r w:rsidRPr="00B94D00">
        <w:rPr>
          <w:rFonts w:eastAsia="Times New Roman"/>
          <w:iCs/>
          <w:szCs w:val="20"/>
          <w:lang w:val="pt-BR"/>
        </w:rPr>
        <w:t xml:space="preserve">RTRDREV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RTRDREVT </w:t>
      </w:r>
      <w:r w:rsidRPr="00B94D00">
        <w:rPr>
          <w:rFonts w:eastAsia="Times New Roman"/>
          <w:bCs/>
          <w:i/>
          <w:iCs/>
          <w:sz w:val="16"/>
          <w:szCs w:val="16"/>
          <w:lang w:val="pt-BR"/>
        </w:rPr>
        <w:t>q, r, p</w:t>
      </w:r>
    </w:p>
    <w:p w14:paraId="043F4024"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lastRenderedPageBreak/>
        <w:t>RTRDREVT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RTRDWAPR </w:t>
      </w:r>
      <w:r w:rsidRPr="00B94D00">
        <w:rPr>
          <w:rFonts w:eastAsia="Times New Roman"/>
          <w:bCs/>
          <w:i/>
          <w:szCs w:val="20"/>
          <w:vertAlign w:val="subscript"/>
          <w:lang w:val="pt-BR"/>
        </w:rPr>
        <w:t>q, r, p</w:t>
      </w:r>
      <w:r w:rsidRPr="00B94D00">
        <w:rPr>
          <w:rFonts w:eastAsia="Times New Roman"/>
          <w:bCs/>
          <w:szCs w:val="20"/>
          <w:lang w:val="pt-BR"/>
        </w:rPr>
        <w:t xml:space="preserve"> * RTRDAWD </w:t>
      </w:r>
      <w:r w:rsidRPr="00B94D00">
        <w:rPr>
          <w:rFonts w:eastAsia="Times New Roman"/>
          <w:bCs/>
          <w:i/>
          <w:szCs w:val="20"/>
          <w:vertAlign w:val="subscript"/>
          <w:lang w:val="pt-BR"/>
        </w:rPr>
        <w:t>q, r</w:t>
      </w:r>
    </w:p>
    <w:p w14:paraId="098C4B85"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RTRDWAPR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6ABB7F45">
          <v:shape id="_x0000_i1096" type="#_x0000_t75" style="width:12pt;height:24pt" o:ole="">
            <v:imagedata r:id="rId101" o:title=""/>
          </v:shape>
          <o:OLEObject Type="Embed" ProgID="Equation.3" ShapeID="_x0000_i1096" DrawAspect="Content" ObjectID="_1831107162" r:id="rId117"/>
        </w:object>
      </w:r>
      <w:r w:rsidRPr="00B94D00">
        <w:rPr>
          <w:rFonts w:eastAsia="Times New Roman"/>
          <w:bCs/>
          <w:szCs w:val="20"/>
          <w:lang w:val="pt-BR"/>
        </w:rPr>
        <w:t xml:space="preserve">(RTRDOPR </w:t>
      </w:r>
      <w:r w:rsidRPr="00B94D00">
        <w:rPr>
          <w:rFonts w:eastAsia="Times New Roman"/>
          <w:bCs/>
          <w:i/>
          <w:szCs w:val="20"/>
          <w:vertAlign w:val="subscript"/>
          <w:lang w:val="pt-BR"/>
        </w:rPr>
        <w:t>q, r, y</w:t>
      </w:r>
      <w:r w:rsidRPr="00B94D00">
        <w:rPr>
          <w:rFonts w:eastAsia="Times New Roman"/>
          <w:bCs/>
          <w:szCs w:val="20"/>
          <w:lang w:val="pt-BR"/>
        </w:rPr>
        <w:t xml:space="preserve"> * Max (0.001, RTRDAWDS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6639E7C2"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360E7A32">
          <v:shape id="_x0000_i1097" type="#_x0000_t75" style="width:12pt;height:24pt" o:ole="">
            <v:imagedata r:id="rId103" o:title=""/>
          </v:shape>
          <o:OLEObject Type="Embed" ProgID="Equation.3" ShapeID="_x0000_i1097" DrawAspect="Content" ObjectID="_1831107163" r:id="rId118"/>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RTRDAWDS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567CF164" w14:textId="77777777" w:rsidR="00572F68" w:rsidRPr="00B94D00" w:rsidRDefault="00572F68" w:rsidP="00572F68">
      <w:pPr>
        <w:tabs>
          <w:tab w:val="left" w:pos="2340"/>
          <w:tab w:val="left" w:pos="2880"/>
        </w:tabs>
        <w:spacing w:after="240"/>
        <w:ind w:left="987" w:hanging="269"/>
        <w:rPr>
          <w:rFonts w:eastAsia="Times New Roman"/>
          <w:bCs/>
          <w:szCs w:val="20"/>
        </w:rPr>
      </w:pPr>
      <w:r w:rsidRPr="00B94D00">
        <w:rPr>
          <w:rFonts w:eastAsia="Times New Roman"/>
          <w:bCs/>
          <w:szCs w:val="20"/>
        </w:rPr>
        <w:t>Where for RRS:</w:t>
      </w:r>
    </w:p>
    <w:p w14:paraId="12456318" w14:textId="77777777" w:rsidR="00572F68" w:rsidRPr="00B94D00" w:rsidRDefault="00572F68" w:rsidP="00572F68">
      <w:pPr>
        <w:spacing w:after="240"/>
        <w:ind w:left="2340" w:hanging="1620"/>
        <w:rPr>
          <w:rFonts w:eastAsia="Times New Roman"/>
          <w:bCs/>
          <w:i/>
          <w:iCs/>
          <w:sz w:val="16"/>
          <w:szCs w:val="16"/>
          <w:lang w:val="pt-BR"/>
        </w:rPr>
      </w:pPr>
      <w:r w:rsidRPr="00B94D00">
        <w:rPr>
          <w:rFonts w:eastAsia="Times New Roman"/>
          <w:szCs w:val="20"/>
          <w:lang w:val="pt-BR"/>
        </w:rPr>
        <w:t xml:space="preserve">RTRRNET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RTRRREV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RTRRREVT </w:t>
      </w:r>
      <w:r w:rsidRPr="00B94D00">
        <w:rPr>
          <w:rFonts w:eastAsia="Times New Roman"/>
          <w:bCs/>
          <w:i/>
          <w:iCs/>
          <w:sz w:val="16"/>
          <w:szCs w:val="16"/>
          <w:lang w:val="pt-BR"/>
        </w:rPr>
        <w:t>q, r, p</w:t>
      </w:r>
    </w:p>
    <w:p w14:paraId="0AF75A6D"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RTRRREVT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RTRRWAPR </w:t>
      </w:r>
      <w:r w:rsidRPr="00B94D00">
        <w:rPr>
          <w:rFonts w:eastAsia="Times New Roman"/>
          <w:bCs/>
          <w:i/>
          <w:szCs w:val="20"/>
          <w:vertAlign w:val="subscript"/>
          <w:lang w:val="pt-BR"/>
        </w:rPr>
        <w:t>q, r, p</w:t>
      </w:r>
      <w:r w:rsidRPr="00B94D00">
        <w:rPr>
          <w:rFonts w:eastAsia="Times New Roman"/>
          <w:bCs/>
          <w:szCs w:val="20"/>
          <w:lang w:val="pt-BR"/>
        </w:rPr>
        <w:t xml:space="preserve"> * RTRRAWD </w:t>
      </w:r>
      <w:r w:rsidRPr="00B94D00">
        <w:rPr>
          <w:rFonts w:eastAsia="Times New Roman"/>
          <w:bCs/>
          <w:i/>
          <w:szCs w:val="20"/>
          <w:vertAlign w:val="subscript"/>
          <w:lang w:val="pt-BR"/>
        </w:rPr>
        <w:t>q, r</w:t>
      </w:r>
    </w:p>
    <w:p w14:paraId="4E54BEBF"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 xml:space="preserve">RTRRWAPR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64729ADE">
          <v:shape id="_x0000_i1098" type="#_x0000_t75" style="width:12pt;height:24pt" o:ole="">
            <v:imagedata r:id="rId101" o:title=""/>
          </v:shape>
          <o:OLEObject Type="Embed" ProgID="Equation.3" ShapeID="_x0000_i1098" DrawAspect="Content" ObjectID="_1831107164" r:id="rId119"/>
        </w:object>
      </w:r>
      <w:r w:rsidRPr="00B94D00">
        <w:rPr>
          <w:rFonts w:eastAsia="Times New Roman"/>
          <w:bCs/>
          <w:szCs w:val="20"/>
          <w:lang w:val="pt-BR"/>
        </w:rPr>
        <w:t xml:space="preserve">(RTRROPR </w:t>
      </w:r>
      <w:r w:rsidRPr="00B94D00">
        <w:rPr>
          <w:rFonts w:eastAsia="Times New Roman"/>
          <w:bCs/>
          <w:i/>
          <w:szCs w:val="20"/>
          <w:vertAlign w:val="subscript"/>
          <w:lang w:val="pt-BR"/>
        </w:rPr>
        <w:t>q, r, y</w:t>
      </w:r>
      <w:r w:rsidRPr="00B94D00">
        <w:rPr>
          <w:rFonts w:eastAsia="Times New Roman"/>
          <w:bCs/>
          <w:szCs w:val="20"/>
          <w:lang w:val="pt-BR"/>
        </w:rPr>
        <w:t xml:space="preserve"> * Max (0.001, RTRRAWDS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 xml:space="preserve">/ </w:t>
      </w:r>
      <w:r w:rsidRPr="00B94D00">
        <w:rPr>
          <w:rFonts w:eastAsia="Times New Roman"/>
          <w:bCs/>
          <w:position w:val="-22"/>
          <w:szCs w:val="20"/>
        </w:rPr>
        <w:object w:dxaOrig="225" w:dyaOrig="450" w14:anchorId="1BAC1429">
          <v:shape id="_x0000_i1099" type="#_x0000_t75" style="width:12pt;height:24pt" o:ole="">
            <v:imagedata r:id="rId103" o:title=""/>
          </v:shape>
          <o:OLEObject Type="Embed" ProgID="Equation.3" ShapeID="_x0000_i1099" DrawAspect="Content" ObjectID="_1831107165" r:id="rId120"/>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RTRRAWDS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2426733D" w14:textId="77777777" w:rsidR="00572F68" w:rsidRPr="00B94D00" w:rsidRDefault="00572F68" w:rsidP="00572F68">
      <w:pPr>
        <w:tabs>
          <w:tab w:val="left" w:pos="2340"/>
          <w:tab w:val="left" w:pos="2880"/>
        </w:tabs>
        <w:spacing w:after="240"/>
        <w:ind w:left="987" w:hanging="269"/>
        <w:rPr>
          <w:rFonts w:eastAsia="Times New Roman"/>
          <w:bCs/>
          <w:szCs w:val="20"/>
        </w:rPr>
      </w:pPr>
      <w:r w:rsidRPr="00B94D00">
        <w:rPr>
          <w:rFonts w:eastAsia="Times New Roman"/>
          <w:bCs/>
          <w:szCs w:val="20"/>
        </w:rPr>
        <w:t>Where for Non-Spin:</w:t>
      </w:r>
    </w:p>
    <w:p w14:paraId="721FBA6E" w14:textId="77777777" w:rsidR="00572F68" w:rsidRPr="00B94D00" w:rsidRDefault="00572F68" w:rsidP="00572F68">
      <w:pPr>
        <w:spacing w:after="240"/>
        <w:ind w:left="2340" w:hanging="1620"/>
        <w:rPr>
          <w:rFonts w:eastAsia="Times New Roman"/>
          <w:bCs/>
          <w:i/>
          <w:iCs/>
          <w:sz w:val="16"/>
          <w:szCs w:val="16"/>
          <w:lang w:val="pt-BR"/>
        </w:rPr>
      </w:pPr>
      <w:r w:rsidRPr="00B94D00">
        <w:rPr>
          <w:rFonts w:eastAsia="Times New Roman"/>
          <w:szCs w:val="20"/>
          <w:lang w:val="pt-BR"/>
        </w:rPr>
        <w:t xml:space="preserve">RTNSNET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RTNSREV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RTNSREVT </w:t>
      </w:r>
      <w:r w:rsidRPr="00B94D00">
        <w:rPr>
          <w:rFonts w:eastAsia="Times New Roman"/>
          <w:bCs/>
          <w:i/>
          <w:iCs/>
          <w:sz w:val="16"/>
          <w:szCs w:val="16"/>
          <w:lang w:val="pt-BR"/>
        </w:rPr>
        <w:t>q, r, p</w:t>
      </w:r>
    </w:p>
    <w:p w14:paraId="464014E8"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RTNSREVT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RTNSWAPR </w:t>
      </w:r>
      <w:r w:rsidRPr="00B94D00">
        <w:rPr>
          <w:rFonts w:eastAsia="Times New Roman"/>
          <w:bCs/>
          <w:i/>
          <w:szCs w:val="20"/>
          <w:vertAlign w:val="subscript"/>
          <w:lang w:val="pt-BR"/>
        </w:rPr>
        <w:t>q, r, p</w:t>
      </w:r>
      <w:r w:rsidRPr="00B94D00">
        <w:rPr>
          <w:rFonts w:eastAsia="Times New Roman"/>
          <w:bCs/>
          <w:szCs w:val="20"/>
          <w:lang w:val="pt-BR"/>
        </w:rPr>
        <w:t xml:space="preserve"> * RTNSAWD </w:t>
      </w:r>
      <w:r w:rsidRPr="00B94D00">
        <w:rPr>
          <w:rFonts w:eastAsia="Times New Roman"/>
          <w:bCs/>
          <w:i/>
          <w:szCs w:val="20"/>
          <w:vertAlign w:val="subscript"/>
          <w:lang w:val="pt-BR"/>
        </w:rPr>
        <w:t>q, r</w:t>
      </w:r>
    </w:p>
    <w:p w14:paraId="236EE75E"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 xml:space="preserve">RTNSWAPR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338E36BF">
          <v:shape id="_x0000_i1100" type="#_x0000_t75" style="width:12pt;height:24pt" o:ole="">
            <v:imagedata r:id="rId101" o:title=""/>
          </v:shape>
          <o:OLEObject Type="Embed" ProgID="Equation.3" ShapeID="_x0000_i1100" DrawAspect="Content" ObjectID="_1831107166" r:id="rId121"/>
        </w:object>
      </w:r>
      <w:r w:rsidRPr="00B94D00">
        <w:rPr>
          <w:rFonts w:eastAsia="Times New Roman"/>
          <w:bCs/>
          <w:szCs w:val="20"/>
          <w:lang w:val="pt-BR"/>
        </w:rPr>
        <w:t xml:space="preserve">(RTNSOPR </w:t>
      </w:r>
      <w:r w:rsidRPr="00B94D00">
        <w:rPr>
          <w:rFonts w:eastAsia="Times New Roman"/>
          <w:bCs/>
          <w:i/>
          <w:szCs w:val="20"/>
          <w:vertAlign w:val="subscript"/>
          <w:lang w:val="pt-BR"/>
        </w:rPr>
        <w:t>q, r, y</w:t>
      </w:r>
      <w:r w:rsidRPr="00B94D00">
        <w:rPr>
          <w:rFonts w:eastAsia="Times New Roman"/>
          <w:bCs/>
          <w:szCs w:val="20"/>
          <w:lang w:val="pt-BR"/>
        </w:rPr>
        <w:t xml:space="preserve"> * Max (0.001, RTNSAWDS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r w:rsidRPr="00B94D00">
        <w:rPr>
          <w:rFonts w:eastAsia="Times New Roman"/>
          <w:bCs/>
          <w:position w:val="-22"/>
          <w:szCs w:val="20"/>
        </w:rPr>
        <w:object w:dxaOrig="225" w:dyaOrig="450" w14:anchorId="71D70CA8">
          <v:shape id="_x0000_i1101" type="#_x0000_t75" style="width:12pt;height:24pt" o:ole="">
            <v:imagedata r:id="rId103" o:title=""/>
          </v:shape>
          <o:OLEObject Type="Embed" ProgID="Equation.3" ShapeID="_x0000_i1101" DrawAspect="Content" ObjectID="_1831107167" r:id="rId122"/>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RTNSAWDS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70AEC7E1" w14:textId="77777777" w:rsidR="00572F68" w:rsidRPr="00B94D00" w:rsidRDefault="00572F68" w:rsidP="00572F68">
      <w:pPr>
        <w:tabs>
          <w:tab w:val="left" w:pos="2340"/>
          <w:tab w:val="left" w:pos="2880"/>
        </w:tabs>
        <w:spacing w:after="240"/>
        <w:ind w:left="987" w:hanging="269"/>
        <w:rPr>
          <w:rFonts w:eastAsia="Times New Roman"/>
          <w:bCs/>
          <w:szCs w:val="20"/>
        </w:rPr>
      </w:pPr>
      <w:r w:rsidRPr="00B94D00">
        <w:rPr>
          <w:rFonts w:eastAsia="Times New Roman"/>
          <w:bCs/>
          <w:szCs w:val="20"/>
        </w:rPr>
        <w:t>Where for ERCOT Contingency Reserve (ECRS):</w:t>
      </w:r>
    </w:p>
    <w:p w14:paraId="7C36EE8F" w14:textId="77777777" w:rsidR="00572F68" w:rsidRPr="00B94D00" w:rsidRDefault="00572F68" w:rsidP="00572F68">
      <w:pPr>
        <w:spacing w:after="240"/>
        <w:ind w:left="2340" w:hanging="1620"/>
        <w:rPr>
          <w:rFonts w:eastAsia="Times New Roman"/>
          <w:bCs/>
          <w:i/>
          <w:iCs/>
          <w:sz w:val="16"/>
          <w:szCs w:val="16"/>
          <w:lang w:val="pt-BR"/>
        </w:rPr>
      </w:pPr>
      <w:r w:rsidRPr="00B94D00">
        <w:rPr>
          <w:rFonts w:eastAsia="Times New Roman"/>
          <w:szCs w:val="20"/>
          <w:lang w:val="pt-BR"/>
        </w:rPr>
        <w:t xml:space="preserve">RTECRNET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RTECRREV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RTECRREVT </w:t>
      </w:r>
      <w:r w:rsidRPr="00B94D00">
        <w:rPr>
          <w:rFonts w:eastAsia="Times New Roman"/>
          <w:bCs/>
          <w:i/>
          <w:iCs/>
          <w:sz w:val="16"/>
          <w:szCs w:val="16"/>
          <w:lang w:val="pt-BR"/>
        </w:rPr>
        <w:t>q, r, p</w:t>
      </w:r>
    </w:p>
    <w:p w14:paraId="626ACC79" w14:textId="77777777" w:rsidR="00572F68" w:rsidRPr="00B94D00" w:rsidRDefault="00572F68" w:rsidP="00572F68">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RTECRREVT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RTECRWAPR </w:t>
      </w:r>
      <w:r w:rsidRPr="00B94D00">
        <w:rPr>
          <w:rFonts w:eastAsia="Times New Roman"/>
          <w:bCs/>
          <w:i/>
          <w:szCs w:val="20"/>
          <w:vertAlign w:val="subscript"/>
          <w:lang w:val="pt-BR"/>
        </w:rPr>
        <w:t>q, r, p</w:t>
      </w:r>
      <w:r w:rsidRPr="00B94D00">
        <w:rPr>
          <w:rFonts w:eastAsia="Times New Roman"/>
          <w:bCs/>
          <w:szCs w:val="20"/>
          <w:lang w:val="pt-BR"/>
        </w:rPr>
        <w:t xml:space="preserve"> * RTECRAWD </w:t>
      </w:r>
      <w:r w:rsidRPr="00B94D00">
        <w:rPr>
          <w:rFonts w:eastAsia="Times New Roman"/>
          <w:bCs/>
          <w:i/>
          <w:szCs w:val="20"/>
          <w:vertAlign w:val="subscript"/>
          <w:lang w:val="pt-BR"/>
        </w:rPr>
        <w:t>q, r</w:t>
      </w:r>
    </w:p>
    <w:p w14:paraId="363326C8" w14:textId="77777777" w:rsidR="00572F68" w:rsidRPr="00B94D00" w:rsidRDefault="00572F68" w:rsidP="00572F68">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 xml:space="preserve">RTECRWAPR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620D8FFA">
          <v:shape id="_x0000_i1102" type="#_x0000_t75" style="width:12pt;height:24pt" o:ole="">
            <v:imagedata r:id="rId101" o:title=""/>
          </v:shape>
          <o:OLEObject Type="Embed" ProgID="Equation.3" ShapeID="_x0000_i1102" DrawAspect="Content" ObjectID="_1831107168" r:id="rId123"/>
        </w:object>
      </w:r>
      <w:r w:rsidRPr="00B94D00">
        <w:rPr>
          <w:rFonts w:eastAsia="Times New Roman"/>
          <w:bCs/>
          <w:szCs w:val="20"/>
          <w:lang w:val="pt-BR"/>
        </w:rPr>
        <w:t xml:space="preserve">(RTECROPR </w:t>
      </w:r>
      <w:r w:rsidRPr="00B94D00">
        <w:rPr>
          <w:rFonts w:eastAsia="Times New Roman"/>
          <w:bCs/>
          <w:i/>
          <w:szCs w:val="20"/>
          <w:vertAlign w:val="subscript"/>
          <w:lang w:val="pt-BR"/>
        </w:rPr>
        <w:t>q, r, y</w:t>
      </w:r>
      <w:r w:rsidRPr="00B94D00">
        <w:rPr>
          <w:rFonts w:eastAsia="Times New Roman"/>
          <w:bCs/>
          <w:szCs w:val="20"/>
          <w:lang w:val="pt-BR"/>
        </w:rPr>
        <w:t xml:space="preserve"> * Max (0.001, RTECRAWDS </w:t>
      </w:r>
      <w:r w:rsidRPr="00B94D00">
        <w:rPr>
          <w:rFonts w:eastAsia="Times New Roman"/>
          <w:bCs/>
          <w:i/>
          <w:szCs w:val="20"/>
          <w:vertAlign w:val="subscript"/>
          <w:lang w:val="pt-BR"/>
        </w:rPr>
        <w:t>q, r, y</w:t>
      </w:r>
      <w:r w:rsidRPr="00B94D00">
        <w:rPr>
          <w:rFonts w:eastAsia="Times New Roman"/>
          <w:bCs/>
          <w:szCs w:val="20"/>
          <w:lang w:val="es-MX"/>
        </w:rPr>
        <w:t>)</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r w:rsidRPr="00B94D00">
        <w:rPr>
          <w:rFonts w:eastAsia="Times New Roman"/>
          <w:bCs/>
          <w:szCs w:val="20"/>
        </w:rPr>
        <w:tab/>
      </w:r>
      <w:r w:rsidRPr="00B94D00">
        <w:rPr>
          <w:rFonts w:eastAsia="Times New Roman"/>
          <w:bCs/>
          <w:position w:val="-22"/>
          <w:szCs w:val="20"/>
        </w:rPr>
        <w:object w:dxaOrig="225" w:dyaOrig="450" w14:anchorId="3D5948E8">
          <v:shape id="_x0000_i1103" type="#_x0000_t75" style="width:12pt;height:24pt" o:ole="">
            <v:imagedata r:id="rId103" o:title=""/>
          </v:shape>
          <o:OLEObject Type="Embed" ProgID="Equation.3" ShapeID="_x0000_i1103" DrawAspect="Content" ObjectID="_1831107169" r:id="rId124"/>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RTECRAWDS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6363A4EA" w14:textId="77777777" w:rsidR="00572F68" w:rsidRPr="00B94D00" w:rsidRDefault="00572F68" w:rsidP="00572F68">
      <w:pPr>
        <w:tabs>
          <w:tab w:val="left" w:pos="2340"/>
          <w:tab w:val="left" w:pos="2880"/>
        </w:tabs>
        <w:spacing w:after="240"/>
        <w:ind w:left="987" w:hanging="269"/>
        <w:rPr>
          <w:ins w:id="1019" w:author="ERCOT" w:date="2025-07-29T16:02:00Z" w16du:dateUtc="2025-07-29T21:02:00Z"/>
          <w:rFonts w:eastAsia="Times New Roman"/>
        </w:rPr>
      </w:pPr>
      <w:ins w:id="1020" w:author="ERCOT" w:date="2025-07-29T16:02:00Z" w16du:dateUtc="2025-07-29T21:02:00Z">
        <w:r w:rsidRPr="00B94D00">
          <w:rPr>
            <w:rFonts w:eastAsia="Times New Roman"/>
          </w:rPr>
          <w:t>Where for Dispatchable Reli</w:t>
        </w:r>
      </w:ins>
      <w:ins w:id="1021" w:author="ERCOT" w:date="2025-09-15T12:11:00Z" w16du:dateUtc="2025-09-15T17:11:00Z">
        <w:r w:rsidRPr="00B94D00">
          <w:rPr>
            <w:rFonts w:eastAsia="Times New Roman"/>
          </w:rPr>
          <w:t>a</w:t>
        </w:r>
      </w:ins>
      <w:ins w:id="1022" w:author="ERCOT" w:date="2025-07-29T16:02:00Z" w16du:dateUtc="2025-07-29T21:02:00Z">
        <w:r w:rsidRPr="00B94D00">
          <w:rPr>
            <w:rFonts w:eastAsia="Times New Roman"/>
          </w:rPr>
          <w:t>bility Reserve</w:t>
        </w:r>
      </w:ins>
      <w:ins w:id="1023" w:author="ERCOT" w:date="2025-10-24T21:09:00Z">
        <w:r w:rsidRPr="00B94D00">
          <w:rPr>
            <w:rFonts w:eastAsia="Times New Roman"/>
          </w:rPr>
          <w:t xml:space="preserve"> Service</w:t>
        </w:r>
      </w:ins>
      <w:ins w:id="1024" w:author="ERCOT" w:date="2025-07-29T16:02:00Z">
        <w:r w:rsidRPr="00B94D00">
          <w:rPr>
            <w:rFonts w:eastAsia="Times New Roman"/>
          </w:rPr>
          <w:t xml:space="preserve"> </w:t>
        </w:r>
      </w:ins>
      <w:ins w:id="1025" w:author="ERCOT" w:date="2025-07-29T16:02:00Z" w16du:dateUtc="2025-07-29T21:02:00Z">
        <w:r w:rsidRPr="00B94D00">
          <w:rPr>
            <w:rFonts w:eastAsia="Times New Roman"/>
          </w:rPr>
          <w:t>(DRRS):</w:t>
        </w:r>
      </w:ins>
    </w:p>
    <w:p w14:paraId="00BA922F" w14:textId="77777777" w:rsidR="00572F68" w:rsidRPr="00B94D00" w:rsidRDefault="00572F68" w:rsidP="00572F68">
      <w:pPr>
        <w:spacing w:after="240"/>
        <w:ind w:left="2340" w:hanging="1620"/>
        <w:rPr>
          <w:ins w:id="1026" w:author="ERCOT" w:date="2025-07-29T16:02:00Z" w16du:dateUtc="2025-07-29T21:02:00Z"/>
          <w:rFonts w:eastAsia="Times New Roman"/>
          <w:bCs/>
          <w:i/>
          <w:iCs/>
          <w:sz w:val="16"/>
          <w:szCs w:val="16"/>
          <w:lang w:val="pt-BR"/>
        </w:rPr>
      </w:pPr>
      <w:ins w:id="1027" w:author="ERCOT" w:date="2025-07-29T16:02:00Z" w16du:dateUtc="2025-07-29T21:02:00Z">
        <w:r w:rsidRPr="00B94D00">
          <w:rPr>
            <w:rFonts w:eastAsia="Times New Roman"/>
            <w:szCs w:val="20"/>
            <w:lang w:val="pt-BR"/>
          </w:rPr>
          <w:t xml:space="preserve">RTDRRNET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RTDRRREV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RTDRRREVT </w:t>
        </w:r>
        <w:r w:rsidRPr="00B94D00">
          <w:rPr>
            <w:rFonts w:eastAsia="Times New Roman"/>
            <w:bCs/>
            <w:i/>
            <w:iCs/>
            <w:sz w:val="16"/>
            <w:szCs w:val="16"/>
            <w:lang w:val="pt-BR"/>
          </w:rPr>
          <w:t>q, r, p</w:t>
        </w:r>
      </w:ins>
    </w:p>
    <w:p w14:paraId="1086BB24" w14:textId="77777777" w:rsidR="00572F68" w:rsidRPr="00B94D00" w:rsidRDefault="00572F68" w:rsidP="00572F68">
      <w:pPr>
        <w:tabs>
          <w:tab w:val="left" w:pos="2340"/>
          <w:tab w:val="left" w:pos="2880"/>
        </w:tabs>
        <w:spacing w:after="240"/>
        <w:ind w:left="987" w:hanging="269"/>
        <w:rPr>
          <w:ins w:id="1028" w:author="ERCOT" w:date="2025-07-29T16:02:00Z" w16du:dateUtc="2025-07-29T21:02:00Z"/>
          <w:rFonts w:eastAsia="Times New Roman"/>
          <w:bCs/>
          <w:szCs w:val="20"/>
          <w:lang w:val="pt-BR"/>
        </w:rPr>
      </w:pPr>
      <w:ins w:id="1029" w:author="ERCOT" w:date="2025-07-29T16:02:00Z" w16du:dateUtc="2025-07-29T21:02:00Z">
        <w:r w:rsidRPr="00B94D00">
          <w:rPr>
            <w:rFonts w:eastAsia="Times New Roman"/>
            <w:bCs/>
            <w:szCs w:val="20"/>
            <w:lang w:val="pt-BR"/>
          </w:rPr>
          <w:t>RTDRRREVT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RTDRRWAPR </w:t>
        </w:r>
        <w:r w:rsidRPr="00B94D00">
          <w:rPr>
            <w:rFonts w:eastAsia="Times New Roman"/>
            <w:bCs/>
            <w:i/>
            <w:szCs w:val="20"/>
            <w:vertAlign w:val="subscript"/>
            <w:lang w:val="pt-BR"/>
          </w:rPr>
          <w:t>q, r, p</w:t>
        </w:r>
        <w:r w:rsidRPr="00B94D00">
          <w:rPr>
            <w:rFonts w:eastAsia="Times New Roman"/>
            <w:bCs/>
            <w:szCs w:val="20"/>
            <w:lang w:val="pt-BR"/>
          </w:rPr>
          <w:t xml:space="preserve"> * RTDRRAWD </w:t>
        </w:r>
        <w:r w:rsidRPr="00B94D00">
          <w:rPr>
            <w:rFonts w:eastAsia="Times New Roman"/>
            <w:bCs/>
            <w:i/>
            <w:szCs w:val="20"/>
            <w:vertAlign w:val="subscript"/>
            <w:lang w:val="pt-BR"/>
          </w:rPr>
          <w:t>q, r</w:t>
        </w:r>
      </w:ins>
    </w:p>
    <w:p w14:paraId="1BC6120C" w14:textId="77777777" w:rsidR="00572F68" w:rsidRPr="00B94D00" w:rsidRDefault="00572F68" w:rsidP="00572F68">
      <w:pPr>
        <w:tabs>
          <w:tab w:val="left" w:pos="2340"/>
          <w:tab w:val="left" w:pos="2880"/>
        </w:tabs>
        <w:spacing w:after="240"/>
        <w:ind w:left="987" w:hanging="269"/>
        <w:rPr>
          <w:rFonts w:eastAsia="Times New Roman"/>
          <w:lang w:val="es-MX"/>
        </w:rPr>
      </w:pPr>
      <w:ins w:id="1030" w:author="ERCOT" w:date="2025-07-29T16:02:00Z" w16du:dateUtc="2025-07-29T21:02:00Z">
        <w:r w:rsidRPr="00B94D00">
          <w:rPr>
            <w:rFonts w:eastAsia="Times New Roman"/>
            <w:lang w:val="pt-BR"/>
          </w:rPr>
          <w:lastRenderedPageBreak/>
          <w:t xml:space="preserve">RTDRRWAPR </w:t>
        </w:r>
        <w:r w:rsidRPr="00B94D00">
          <w:rPr>
            <w:rFonts w:eastAsia="Times New Roman"/>
            <w:i/>
            <w:iCs/>
            <w:vertAlign w:val="subscript"/>
            <w:lang w:val="pt-BR"/>
          </w:rPr>
          <w:t>q, r, p</w:t>
        </w:r>
        <w:r w:rsidRPr="00B94D00">
          <w:tab/>
        </w:r>
        <w:r w:rsidRPr="00B94D00">
          <w:rPr>
            <w:rFonts w:eastAsia="Times New Roman"/>
            <w:lang w:val="pt-BR"/>
          </w:rPr>
          <w:t xml:space="preserve">=  </w:t>
        </w:r>
        <w:r w:rsidRPr="00B94D00">
          <w:tab/>
        </w:r>
      </w:ins>
      <w:ins w:id="1031" w:author="ERCOT" w:date="2025-11-20T07:08:00Z" w16du:dateUtc="2025-11-20T13:08:00Z">
        <w:r w:rsidRPr="00B94D00">
          <w:rPr>
            <w:rFonts w:eastAsia="Times New Roman"/>
            <w:b/>
            <w:bCs/>
            <w:position w:val="-22"/>
          </w:rPr>
          <w:object w:dxaOrig="225" w:dyaOrig="465" w14:anchorId="254EB304">
            <v:shape id="_x0000_i1104" type="#_x0000_t75" style="width:21.6pt;height:26.4pt" o:ole="">
              <v:imagedata r:id="rId88" o:title=""/>
            </v:shape>
            <o:OLEObject Type="Embed" ProgID="Equation.3" ShapeID="_x0000_i1104" DrawAspect="Content" ObjectID="_1831107170" r:id="rId125"/>
          </w:object>
        </w:r>
      </w:ins>
      <w:ins w:id="1032" w:author="ERCOT" w:date="2025-07-29T16:02:00Z">
        <w:r w:rsidRPr="00B94D00">
          <w:rPr>
            <w:rFonts w:eastAsia="Times New Roman"/>
            <w:lang w:val="pt-BR"/>
          </w:rPr>
          <w:t xml:space="preserve">(RTDRROPR </w:t>
        </w:r>
        <w:r w:rsidRPr="00B94D00">
          <w:rPr>
            <w:rFonts w:eastAsia="Times New Roman"/>
            <w:i/>
            <w:iCs/>
            <w:vertAlign w:val="subscript"/>
            <w:lang w:val="pt-BR"/>
          </w:rPr>
          <w:t>q, r, y</w:t>
        </w:r>
        <w:r w:rsidRPr="00B94D00">
          <w:rPr>
            <w:rFonts w:eastAsia="Times New Roman"/>
            <w:lang w:val="pt-BR"/>
          </w:rPr>
          <w:t xml:space="preserve"> * Max (0.001, RTDRRAWDS </w:t>
        </w:r>
        <w:r w:rsidRPr="00B94D00">
          <w:rPr>
            <w:rFonts w:eastAsia="Times New Roman"/>
            <w:i/>
            <w:iCs/>
            <w:vertAlign w:val="subscript"/>
            <w:lang w:val="pt-BR"/>
          </w:rPr>
          <w:t>q, r, y</w:t>
        </w:r>
        <w:r w:rsidRPr="00B94D00">
          <w:rPr>
            <w:rFonts w:eastAsia="Times New Roman"/>
            <w:lang w:val="es-MX"/>
          </w:rPr>
          <w:t>)</w:t>
        </w:r>
        <w:r w:rsidRPr="00B94D00">
          <w:rPr>
            <w:rFonts w:eastAsia="Times New Roman"/>
            <w:lang w:val="pt-BR"/>
          </w:rPr>
          <w:t xml:space="preserve"> * TLMP </w:t>
        </w:r>
        <w:r w:rsidRPr="00B94D00">
          <w:rPr>
            <w:rFonts w:eastAsia="Times New Roman"/>
            <w:i/>
            <w:iCs/>
            <w:vertAlign w:val="subscript"/>
            <w:lang w:val="pt-BR"/>
          </w:rPr>
          <w:t>y</w:t>
        </w:r>
        <w:r w:rsidRPr="00B94D00">
          <w:rPr>
            <w:rFonts w:eastAsia="Times New Roman"/>
            <w:lang w:val="pt-BR"/>
          </w:rPr>
          <w:t xml:space="preserve">) </w:t>
        </w:r>
        <w:r w:rsidRPr="00B94D00">
          <w:rPr>
            <w:rFonts w:eastAsia="Times New Roman"/>
            <w:b/>
            <w:bCs/>
            <w:sz w:val="32"/>
            <w:szCs w:val="32"/>
            <w:lang w:val="pt-BR"/>
          </w:rPr>
          <w:t>/</w:t>
        </w:r>
        <w:r w:rsidRPr="00B94D00">
          <w:tab/>
        </w:r>
      </w:ins>
      <w:ins w:id="1033" w:author="ERCOT" w:date="2025-11-04T09:30:00Z" w16du:dateUtc="2025-11-04T15:30:00Z">
        <w:r w:rsidRPr="00B94D00">
          <w:rPr>
            <w:rFonts w:eastAsia="Times New Roman"/>
            <w:lang w:val="es-MX"/>
          </w:rPr>
          <w:t xml:space="preserve"> </w:t>
        </w:r>
      </w:ins>
      <w:ins w:id="1034" w:author="ERCOT" w:date="2025-11-20T07:08:00Z" w16du:dateUtc="2025-11-20T13:08:00Z">
        <w:r w:rsidRPr="00B94D00">
          <w:rPr>
            <w:rFonts w:eastAsia="Times New Roman"/>
            <w:b/>
            <w:bCs/>
            <w:position w:val="-22"/>
          </w:rPr>
          <w:object w:dxaOrig="225" w:dyaOrig="465" w14:anchorId="573665E9">
            <v:shape id="_x0000_i1105" type="#_x0000_t75" style="width:21.6pt;height:26.4pt" o:ole="">
              <v:imagedata r:id="rId88" o:title=""/>
            </v:shape>
            <o:OLEObject Type="Embed" ProgID="Equation.3" ShapeID="_x0000_i1105" DrawAspect="Content" ObjectID="_1831107171" r:id="rId126"/>
          </w:object>
        </w:r>
      </w:ins>
      <w:ins w:id="1035" w:author="ERCOT" w:date="2025-07-29T16:02:00Z">
        <w:r w:rsidRPr="00B94D00">
          <w:rPr>
            <w:rFonts w:eastAsia="Times New Roman"/>
            <w:lang w:val="es-MX"/>
          </w:rPr>
          <w:t>(</w:t>
        </w:r>
        <w:r w:rsidRPr="00B94D00">
          <w:rPr>
            <w:rFonts w:eastAsia="Times New Roman"/>
            <w:lang w:val="pt-BR"/>
          </w:rPr>
          <w:t xml:space="preserve">Max (0.001, </w:t>
        </w:r>
        <w:r w:rsidRPr="00B94D00">
          <w:rPr>
            <w:rFonts w:eastAsia="Times New Roman"/>
            <w:lang w:val="es-MX"/>
          </w:rPr>
          <w:t xml:space="preserve">RTDRRAWDS </w:t>
        </w:r>
        <w:r w:rsidRPr="00B94D00">
          <w:rPr>
            <w:rFonts w:eastAsia="Times New Roman"/>
            <w:i/>
            <w:iCs/>
            <w:vertAlign w:val="subscript"/>
            <w:lang w:val="es-MX"/>
          </w:rPr>
          <w:t>q, r, y</w:t>
        </w:r>
        <w:r w:rsidRPr="00B94D00">
          <w:rPr>
            <w:rFonts w:eastAsia="Times New Roman"/>
            <w:lang w:val="es-MX"/>
          </w:rPr>
          <w:t>)</w:t>
        </w:r>
        <w:r w:rsidRPr="00B94D00">
          <w:rPr>
            <w:rFonts w:eastAsia="Times New Roman"/>
            <w:i/>
            <w:iCs/>
            <w:vertAlign w:val="subscript"/>
            <w:lang w:val="es-MX"/>
          </w:rPr>
          <w:t xml:space="preserve"> </w:t>
        </w:r>
        <w:r w:rsidRPr="00B94D00">
          <w:rPr>
            <w:rFonts w:eastAsia="Times New Roman"/>
            <w:lang w:val="es-MX"/>
          </w:rPr>
          <w:t>* TLMP</w:t>
        </w:r>
        <w:r w:rsidRPr="00B94D00">
          <w:rPr>
            <w:rFonts w:eastAsia="Times New Roman"/>
            <w:i/>
            <w:iCs/>
            <w:vertAlign w:val="subscript"/>
            <w:lang w:val="es-MX"/>
          </w:rPr>
          <w:t xml:space="preserve"> y</w:t>
        </w:r>
        <w:r w:rsidRPr="00B94D00">
          <w:rPr>
            <w:rFonts w:eastAsia="Times New Roman"/>
            <w:lang w:val="es-MX"/>
          </w:rPr>
          <w:t>)</w:t>
        </w:r>
      </w:ins>
    </w:p>
    <w:p w14:paraId="18AF1DA8" w14:textId="77777777" w:rsidR="00572F68" w:rsidRPr="00B94D00" w:rsidRDefault="00572F68" w:rsidP="00572F68">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572F68" w:rsidRPr="00B94D00" w14:paraId="431EF58C" w14:textId="77777777" w:rsidTr="005C0B53">
        <w:trPr>
          <w:cantSplit/>
          <w:tblHeader/>
        </w:trPr>
        <w:tc>
          <w:tcPr>
            <w:tcW w:w="934" w:type="pct"/>
          </w:tcPr>
          <w:p w14:paraId="11117636"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Variable</w:t>
            </w:r>
          </w:p>
        </w:tc>
        <w:tc>
          <w:tcPr>
            <w:tcW w:w="481" w:type="pct"/>
          </w:tcPr>
          <w:p w14:paraId="65F0ABFA"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Unit</w:t>
            </w:r>
          </w:p>
        </w:tc>
        <w:tc>
          <w:tcPr>
            <w:tcW w:w="3585" w:type="pct"/>
          </w:tcPr>
          <w:p w14:paraId="5D027A69"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Definition</w:t>
            </w:r>
          </w:p>
        </w:tc>
      </w:tr>
      <w:tr w:rsidR="00572F68" w:rsidRPr="00B94D00" w14:paraId="291E5D39" w14:textId="77777777" w:rsidTr="005C0B53">
        <w:trPr>
          <w:cantSplit/>
        </w:trPr>
        <w:tc>
          <w:tcPr>
            <w:tcW w:w="934" w:type="pct"/>
          </w:tcPr>
          <w:p w14:paraId="15BEC8D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81" w:type="pct"/>
          </w:tcPr>
          <w:p w14:paraId="532A9BF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24AD583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1C81C351" w14:textId="77777777" w:rsidTr="005C0B53">
        <w:trPr>
          <w:cantSplit/>
        </w:trPr>
        <w:tc>
          <w:tcPr>
            <w:tcW w:w="934" w:type="pct"/>
          </w:tcPr>
          <w:p w14:paraId="0CEB175F"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RTENET </w:t>
            </w:r>
            <w:r w:rsidRPr="00B94D00">
              <w:rPr>
                <w:rFonts w:eastAsia="Times New Roman"/>
                <w:i/>
                <w:iCs/>
                <w:sz w:val="20"/>
                <w:szCs w:val="20"/>
                <w:vertAlign w:val="subscript"/>
                <w:lang w:val="pt-BR"/>
              </w:rPr>
              <w:t>q, r, p</w:t>
            </w:r>
          </w:p>
        </w:tc>
        <w:tc>
          <w:tcPr>
            <w:tcW w:w="481" w:type="pct"/>
          </w:tcPr>
          <w:p w14:paraId="31EC4BD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51253C29"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Energy Net Revenue</w:t>
            </w:r>
            <w:r w:rsidRPr="00B94D00">
              <w:rPr>
                <w:rFonts w:eastAsia="Times New Roman"/>
                <w:iCs/>
                <w:sz w:val="20"/>
                <w:szCs w:val="20"/>
              </w:rPr>
              <w:t xml:space="preserve">—The net difference between the Real-Time Energy Revenue and the Real-Time Energy Revenue Target for QSE </w:t>
            </w:r>
            <w:r w:rsidRPr="00B94D00">
              <w:rPr>
                <w:rFonts w:eastAsia="Times New Roman"/>
                <w:i/>
                <w:iCs/>
                <w:sz w:val="20"/>
                <w:szCs w:val="20"/>
              </w:rPr>
              <w:t xml:space="preserve">q </w:t>
            </w:r>
            <w:r w:rsidRPr="00B94D00">
              <w:rPr>
                <w:rFonts w:eastAsia="Times New Roman"/>
                <w:iCs/>
                <w:sz w:val="20"/>
                <w:szCs w:val="20"/>
              </w:rPr>
              <w:t xml:space="preserve">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64292CA6" w14:textId="77777777" w:rsidTr="005C0B53">
        <w:trPr>
          <w:cantSplit/>
        </w:trPr>
        <w:tc>
          <w:tcPr>
            <w:tcW w:w="934" w:type="pct"/>
          </w:tcPr>
          <w:p w14:paraId="392ECCC6"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rPr>
              <w:t xml:space="preserve">RTASNET </w:t>
            </w:r>
            <w:r w:rsidRPr="00B94D00">
              <w:rPr>
                <w:rFonts w:eastAsia="Times New Roman"/>
                <w:bCs/>
                <w:i/>
                <w:sz w:val="20"/>
                <w:szCs w:val="20"/>
                <w:vertAlign w:val="subscript"/>
              </w:rPr>
              <w:t>q, r</w:t>
            </w:r>
          </w:p>
        </w:tc>
        <w:tc>
          <w:tcPr>
            <w:tcW w:w="481" w:type="pct"/>
          </w:tcPr>
          <w:p w14:paraId="5372934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6D8A0D3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Ancillary Service Net Revenue</w:t>
            </w:r>
            <w:r w:rsidRPr="00B94D00">
              <w:rPr>
                <w:rFonts w:eastAsia="Times New Roman"/>
                <w:iCs/>
                <w:sz w:val="20"/>
                <w:szCs w:val="20"/>
              </w:rPr>
              <w:t xml:space="preserve">—The sum of the Ancillary Service net revenues for QSE </w:t>
            </w:r>
            <w:r w:rsidRPr="00B94D00">
              <w:rPr>
                <w:rFonts w:eastAsia="Times New Roman"/>
                <w:i/>
                <w:iCs/>
                <w:sz w:val="20"/>
                <w:szCs w:val="20"/>
              </w:rPr>
              <w:t xml:space="preserve">q </w:t>
            </w:r>
            <w:r w:rsidRPr="00B94D00">
              <w:rPr>
                <w:rFonts w:eastAsia="Times New Roman"/>
                <w:iCs/>
                <w:sz w:val="20"/>
                <w:szCs w:val="20"/>
              </w:rPr>
              <w:t xml:space="preserve">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322906C0" w14:textId="77777777" w:rsidTr="005C0B53">
        <w:trPr>
          <w:cantSplit/>
        </w:trPr>
        <w:tc>
          <w:tcPr>
            <w:tcW w:w="934" w:type="pct"/>
          </w:tcPr>
          <w:p w14:paraId="1AA2D551"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RTEREV </w:t>
            </w:r>
            <w:r w:rsidRPr="00B94D00">
              <w:rPr>
                <w:rFonts w:eastAsia="Times New Roman"/>
                <w:i/>
                <w:iCs/>
                <w:sz w:val="20"/>
                <w:szCs w:val="20"/>
                <w:vertAlign w:val="subscript"/>
              </w:rPr>
              <w:t>q, r, p</w:t>
            </w:r>
          </w:p>
        </w:tc>
        <w:tc>
          <w:tcPr>
            <w:tcW w:w="481" w:type="pct"/>
          </w:tcPr>
          <w:p w14:paraId="73DE455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3115F37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Energy Revenue</w:t>
            </w:r>
            <w:r w:rsidRPr="00B94D00">
              <w:rPr>
                <w:rFonts w:eastAsia="Times New Roman"/>
                <w:iCs/>
                <w:sz w:val="20"/>
                <w:szCs w:val="20"/>
              </w:rPr>
              <w:t xml:space="preserve">—The calculated Real-Time energy revenue at the RTSPP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3F1B40B1" w14:textId="77777777" w:rsidTr="005C0B53">
        <w:trPr>
          <w:cantSplit/>
        </w:trPr>
        <w:tc>
          <w:tcPr>
            <w:tcW w:w="934" w:type="pct"/>
          </w:tcPr>
          <w:p w14:paraId="6AF4BF4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EMREGEN </w:t>
            </w:r>
            <w:r w:rsidRPr="00B94D00">
              <w:rPr>
                <w:rFonts w:eastAsia="Times New Roman"/>
                <w:i/>
                <w:iCs/>
                <w:sz w:val="20"/>
                <w:szCs w:val="20"/>
                <w:vertAlign w:val="subscript"/>
              </w:rPr>
              <w:t>q, r, p</w:t>
            </w:r>
          </w:p>
        </w:tc>
        <w:tc>
          <w:tcPr>
            <w:tcW w:w="481" w:type="pct"/>
          </w:tcPr>
          <w:p w14:paraId="4A5AE43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1BF2726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Energy for Generation per QSE per Settlement Point per Resource</w:t>
            </w:r>
            <w:r w:rsidRPr="00B94D00">
              <w:rPr>
                <w:rFonts w:eastAsia="Times New Roman"/>
                <w:iCs/>
                <w:sz w:val="20"/>
                <w:szCs w:val="20"/>
              </w:rPr>
              <w:t xml:space="preserve">—The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6DAAE262" w14:textId="77777777" w:rsidTr="005C0B53">
        <w:trPr>
          <w:cantSplit/>
        </w:trPr>
        <w:tc>
          <w:tcPr>
            <w:tcW w:w="934" w:type="pct"/>
          </w:tcPr>
          <w:p w14:paraId="138DA26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EMRELOAD </w:t>
            </w:r>
            <w:r w:rsidRPr="00B94D00">
              <w:rPr>
                <w:rFonts w:eastAsia="Times New Roman"/>
                <w:i/>
                <w:iCs/>
                <w:sz w:val="20"/>
                <w:szCs w:val="20"/>
                <w:vertAlign w:val="subscript"/>
              </w:rPr>
              <w:t>q, r, p</w:t>
            </w:r>
          </w:p>
        </w:tc>
        <w:tc>
          <w:tcPr>
            <w:tcW w:w="481" w:type="pct"/>
          </w:tcPr>
          <w:p w14:paraId="3B9B92D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5A5E45D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Energy for Charging Load per QSE per Settlement Point per Resource</w:t>
            </w:r>
            <w:r w:rsidRPr="00B94D00">
              <w:rPr>
                <w:rFonts w:eastAsia="Times New Roman"/>
                <w:iCs/>
                <w:sz w:val="20"/>
                <w:szCs w:val="20"/>
              </w:rPr>
              <w:t xml:space="preserve">—The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572F68" w:rsidRPr="00B94D00" w14:paraId="391619F2" w14:textId="77777777" w:rsidTr="005C0B53">
        <w:trPr>
          <w:cantSplit/>
        </w:trPr>
        <w:tc>
          <w:tcPr>
            <w:tcW w:w="934" w:type="pct"/>
          </w:tcPr>
          <w:p w14:paraId="4FBBC528"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RTEREVT </w:t>
            </w:r>
            <w:r w:rsidRPr="00B94D00">
              <w:rPr>
                <w:rFonts w:eastAsia="Times New Roman"/>
                <w:bCs/>
                <w:i/>
                <w:sz w:val="20"/>
                <w:szCs w:val="16"/>
                <w:vertAlign w:val="subscript"/>
              </w:rPr>
              <w:t>q, r, p</w:t>
            </w:r>
          </w:p>
        </w:tc>
        <w:tc>
          <w:tcPr>
            <w:tcW w:w="481" w:type="pct"/>
          </w:tcPr>
          <w:p w14:paraId="71877D9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75EA504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Energy Revenue Target</w:t>
            </w:r>
            <w:r w:rsidRPr="00B94D00">
              <w:rPr>
                <w:rFonts w:eastAsia="Times New Roman"/>
                <w:iCs/>
                <w:sz w:val="20"/>
                <w:szCs w:val="20"/>
              </w:rPr>
              <w:t xml:space="preserve">—The energy revenue target at the EBPWAPRGEN and EBPWAPRLOAD of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0D337C6F" w14:textId="77777777" w:rsidTr="005C0B53">
        <w:trPr>
          <w:cantSplit/>
        </w:trPr>
        <w:tc>
          <w:tcPr>
            <w:tcW w:w="934" w:type="pct"/>
          </w:tcPr>
          <w:p w14:paraId="1FEE194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EBPWAPRGEN </w:t>
            </w:r>
            <w:r w:rsidRPr="00B94D00">
              <w:rPr>
                <w:rFonts w:eastAsia="Times New Roman"/>
                <w:i/>
                <w:iCs/>
                <w:sz w:val="20"/>
                <w:szCs w:val="20"/>
                <w:vertAlign w:val="subscript"/>
              </w:rPr>
              <w:t>q, r, p</w:t>
            </w:r>
          </w:p>
        </w:tc>
        <w:tc>
          <w:tcPr>
            <w:tcW w:w="481" w:type="pct"/>
          </w:tcPr>
          <w:p w14:paraId="0C4C93C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70CD409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Base Point Weighted Average Price for Generation per QSE per Settlement Point per Resource</w:t>
            </w:r>
            <w:r w:rsidRPr="00B94D00">
              <w:rPr>
                <w:rFonts w:eastAsia="Times New Roman"/>
                <w:iCs/>
                <w:sz w:val="20"/>
                <w:szCs w:val="20"/>
              </w:rPr>
              <w:t xml:space="preserve">—The weighted average of the Emergency Base Point Prices corresponding with the positive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12D23C63" w14:textId="77777777" w:rsidTr="005C0B53">
        <w:trPr>
          <w:cantSplit/>
        </w:trPr>
        <w:tc>
          <w:tcPr>
            <w:tcW w:w="934" w:type="pct"/>
          </w:tcPr>
          <w:p w14:paraId="0B395BC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EBPWAPRLOAD </w:t>
            </w:r>
            <w:r w:rsidRPr="00B94D00">
              <w:rPr>
                <w:rFonts w:eastAsia="Times New Roman"/>
                <w:i/>
                <w:iCs/>
                <w:sz w:val="20"/>
                <w:szCs w:val="20"/>
                <w:vertAlign w:val="subscript"/>
              </w:rPr>
              <w:t>q, r, p</w:t>
            </w:r>
          </w:p>
        </w:tc>
        <w:tc>
          <w:tcPr>
            <w:tcW w:w="481" w:type="pct"/>
          </w:tcPr>
          <w:p w14:paraId="3283D17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0608989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Emergency Base Point Weighted Average Price for Charging Load per QSE per Settlement Point per Resource</w:t>
            </w:r>
            <w:r w:rsidRPr="00B94D00">
              <w:rPr>
                <w:rFonts w:eastAsia="Times New Roman"/>
                <w:iCs/>
                <w:sz w:val="20"/>
                <w:szCs w:val="20"/>
              </w:rPr>
              <w:t xml:space="preserve">—The weighted average of the Emergency Base Point Prices corresponding with the negative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w:t>
            </w:r>
          </w:p>
        </w:tc>
      </w:tr>
      <w:tr w:rsidR="00572F68" w:rsidRPr="00B94D00" w14:paraId="416D6C60"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2663548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AEBPGEN</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BAF234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18E918E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Aggregated Emergency Base Point for Generation</w:t>
            </w:r>
            <w:r w:rsidRPr="00B94D00">
              <w:rPr>
                <w:rFonts w:eastAsia="Times New Roman"/>
                <w:iCs/>
                <w:sz w:val="20"/>
                <w:szCs w:val="20"/>
              </w:rPr>
              <w:t xml:space="preserve">—The aggregation of the positive Emergency Base Points for the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572F68" w:rsidRPr="00B94D00" w14:paraId="7437F398"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1DE36E8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AEBPLOAD</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913E7B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4BAE2E6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Aggregated Emergency Base Point for Charging Load</w:t>
            </w:r>
            <w:r w:rsidRPr="00B94D00">
              <w:rPr>
                <w:rFonts w:eastAsia="Times New Roman"/>
                <w:iCs/>
                <w:sz w:val="20"/>
                <w:szCs w:val="20"/>
              </w:rPr>
              <w:t xml:space="preserve">—The aggregation of the negative Emergency Base Points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572F68" w:rsidRPr="00B94D00" w14:paraId="384C19C4" w14:textId="77777777" w:rsidTr="005C0B53">
        <w:trPr>
          <w:cantSplit/>
        </w:trPr>
        <w:tc>
          <w:tcPr>
            <w:tcW w:w="934" w:type="pct"/>
          </w:tcPr>
          <w:p w14:paraId="218912E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EBP </w:t>
            </w:r>
            <w:r w:rsidRPr="00B94D00">
              <w:rPr>
                <w:rFonts w:eastAsia="Times New Roman"/>
                <w:i/>
                <w:iCs/>
                <w:sz w:val="20"/>
                <w:szCs w:val="20"/>
                <w:vertAlign w:val="subscript"/>
              </w:rPr>
              <w:t>q, r, p, y</w:t>
            </w:r>
          </w:p>
        </w:tc>
        <w:tc>
          <w:tcPr>
            <w:tcW w:w="481" w:type="pct"/>
          </w:tcPr>
          <w:p w14:paraId="22A78F3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112E4CF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Base Point per QSE per Settlement Point per Resource by interval</w:t>
            </w:r>
            <w:r w:rsidRPr="00B94D00">
              <w:rPr>
                <w:rFonts w:eastAsia="Times New Roman"/>
                <w:iCs/>
                <w:sz w:val="20"/>
                <w:szCs w:val="20"/>
              </w:rPr>
              <w:t xml:space="preserve">—The Emergency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w:t>
            </w:r>
            <w:r w:rsidRPr="00B94D00">
              <w:rPr>
                <w:rFonts w:eastAsia="Times New Roman"/>
                <w:i/>
                <w:iCs/>
                <w:sz w:val="20"/>
                <w:szCs w:val="20"/>
              </w:rPr>
              <w:t xml:space="preserve"> y</w:t>
            </w:r>
            <w:r w:rsidRPr="00B94D00">
              <w:rPr>
                <w:rFonts w:eastAsia="Times New Roman"/>
                <w:iCs/>
                <w:sz w:val="20"/>
                <w:szCs w:val="20"/>
              </w:rPr>
              <w:t xml:space="preserve">.  If a Base Point instead of an Emergency Base Point is effective during the interval </w:t>
            </w:r>
            <w:r w:rsidRPr="00B94D00">
              <w:rPr>
                <w:rFonts w:eastAsia="Times New Roman"/>
                <w:i/>
                <w:iCs/>
                <w:sz w:val="20"/>
                <w:szCs w:val="20"/>
              </w:rPr>
              <w:t>y</w:t>
            </w:r>
            <w:r w:rsidRPr="00B94D00">
              <w:rPr>
                <w:rFonts w:eastAsia="Times New Roman"/>
                <w:iCs/>
                <w:sz w:val="20"/>
                <w:szCs w:val="20"/>
              </w:rPr>
              <w:t xml:space="preserve">, its value equals the Base Point.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7A62F7CD" w14:textId="77777777" w:rsidTr="005C0B53">
        <w:trPr>
          <w:cantSplit/>
        </w:trPr>
        <w:tc>
          <w:tcPr>
            <w:tcW w:w="934" w:type="pct"/>
          </w:tcPr>
          <w:p w14:paraId="5A85533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EBPPR </w:t>
            </w:r>
            <w:r w:rsidRPr="00B94D00">
              <w:rPr>
                <w:rFonts w:eastAsia="Times New Roman"/>
                <w:i/>
                <w:iCs/>
                <w:sz w:val="20"/>
                <w:szCs w:val="20"/>
                <w:vertAlign w:val="subscript"/>
              </w:rPr>
              <w:t>q, r, p, y</w:t>
            </w:r>
          </w:p>
        </w:tc>
        <w:tc>
          <w:tcPr>
            <w:tcW w:w="481" w:type="pct"/>
          </w:tcPr>
          <w:p w14:paraId="47D624B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7D4C7CF6"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Base Point Price per QSE per Settlement Point per Resource by interval</w:t>
            </w:r>
            <w:r w:rsidRPr="00B94D00">
              <w:rPr>
                <w:rFonts w:eastAsia="Times New Roman"/>
                <w:iCs/>
                <w:sz w:val="20"/>
                <w:szCs w:val="20"/>
              </w:rPr>
              <w:t>—The price on the Energy Offer Curve</w:t>
            </w:r>
            <w:r w:rsidRPr="00B94D00">
              <w:rPr>
                <w:rFonts w:ascii="Calibri" w:eastAsia="Calibri" w:hAnsi="Calibri"/>
                <w:sz w:val="22"/>
                <w:szCs w:val="22"/>
              </w:rPr>
              <w:t xml:space="preserve"> </w:t>
            </w:r>
            <w:r w:rsidRPr="00B94D00">
              <w:rPr>
                <w:rFonts w:eastAsia="Times New Roman"/>
                <w:iCs/>
                <w:sz w:val="20"/>
                <w:szCs w:val="20"/>
              </w:rPr>
              <w:t>or Energy Bid/Offer Curve corresponding to the Emergency Base Point</w:t>
            </w:r>
            <w:r w:rsidRPr="00B94D00">
              <w:rPr>
                <w:rFonts w:ascii="Calibri" w:eastAsia="Calibri" w:hAnsi="Calibri"/>
                <w:sz w:val="22"/>
                <w:szCs w:val="22"/>
              </w:rPr>
              <w:t xml:space="preserve"> </w:t>
            </w:r>
            <w:r w:rsidRPr="00B94D00">
              <w:rPr>
                <w:rFonts w:eastAsia="Times New Roman"/>
                <w:iCs/>
                <w:sz w:val="20"/>
                <w:szCs w:val="20"/>
              </w:rPr>
              <w:t xml:space="preserve">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 </w:t>
            </w:r>
            <w:r w:rsidRPr="00B94D00">
              <w:rPr>
                <w:rFonts w:eastAsia="Times New Roman"/>
                <w:i/>
                <w:iCs/>
                <w:sz w:val="20"/>
                <w:szCs w:val="20"/>
              </w:rPr>
              <w:t>y</w:t>
            </w:r>
            <w:r w:rsidRPr="00B94D00">
              <w:rPr>
                <w:rFonts w:eastAsia="Times New Roman"/>
                <w:iCs/>
                <w:sz w:val="20"/>
                <w:szCs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5F414F18" w14:textId="77777777" w:rsidTr="005C0B53">
        <w:trPr>
          <w:cantSplit/>
        </w:trPr>
        <w:tc>
          <w:tcPr>
            <w:tcW w:w="934" w:type="pct"/>
          </w:tcPr>
          <w:p w14:paraId="41C97F3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RTSPP</w:t>
            </w:r>
            <w:r w:rsidRPr="00B94D00">
              <w:rPr>
                <w:rFonts w:eastAsia="Times New Roman"/>
                <w:i/>
                <w:iCs/>
                <w:sz w:val="20"/>
                <w:szCs w:val="20"/>
              </w:rPr>
              <w:t xml:space="preserve"> </w:t>
            </w:r>
            <w:r w:rsidRPr="00B94D00">
              <w:rPr>
                <w:rFonts w:eastAsia="Times New Roman"/>
                <w:i/>
                <w:iCs/>
                <w:sz w:val="20"/>
                <w:szCs w:val="20"/>
                <w:vertAlign w:val="subscript"/>
              </w:rPr>
              <w:t>p</w:t>
            </w:r>
          </w:p>
        </w:tc>
        <w:tc>
          <w:tcPr>
            <w:tcW w:w="481" w:type="pct"/>
          </w:tcPr>
          <w:p w14:paraId="6A2231A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3CD8ABBD"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Settlement Point Price per Settlement Point</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for the 15-minute Settlement Interval.</w:t>
            </w:r>
          </w:p>
        </w:tc>
      </w:tr>
      <w:tr w:rsidR="00572F68" w:rsidRPr="00B94D00" w14:paraId="182BD3EA" w14:textId="77777777" w:rsidTr="005C0B53">
        <w:trPr>
          <w:cantSplit/>
        </w:trPr>
        <w:tc>
          <w:tcPr>
            <w:tcW w:w="934" w:type="pct"/>
          </w:tcPr>
          <w:p w14:paraId="678438F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p</w:t>
            </w:r>
          </w:p>
        </w:tc>
        <w:tc>
          <w:tcPr>
            <w:tcW w:w="481" w:type="pct"/>
          </w:tcPr>
          <w:p w14:paraId="568A2F2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0E3EBED6"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Metered Generation per QSE per Settlement Point per Resource</w:t>
            </w:r>
            <w:r w:rsidRPr="00B94D00">
              <w:rPr>
                <w:rFonts w:eastAsia="Times New Roman"/>
                <w:iCs/>
                <w:sz w:val="20"/>
                <w:szCs w:val="20"/>
              </w:rPr>
              <w:t xml:space="preserve">—The metered generation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3EBA5638" w14:textId="77777777" w:rsidTr="005C0B53">
        <w:trPr>
          <w:cantSplit/>
        </w:trPr>
        <w:tc>
          <w:tcPr>
            <w:tcW w:w="934" w:type="pct"/>
          </w:tcPr>
          <w:p w14:paraId="646D660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RTCL </w:t>
            </w:r>
            <w:r w:rsidRPr="00B94D00">
              <w:rPr>
                <w:rFonts w:eastAsia="Times New Roman"/>
                <w:i/>
                <w:iCs/>
                <w:sz w:val="20"/>
                <w:szCs w:val="20"/>
                <w:vertAlign w:val="subscript"/>
              </w:rPr>
              <w:t>q, r, p</w:t>
            </w:r>
          </w:p>
        </w:tc>
        <w:tc>
          <w:tcPr>
            <w:tcW w:w="481" w:type="pct"/>
          </w:tcPr>
          <w:p w14:paraId="53EF6F2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85" w:type="pct"/>
          </w:tcPr>
          <w:p w14:paraId="23884B3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Charging Load per QSE per Resource per Settlement Point</w:t>
            </w:r>
            <w:r w:rsidRPr="00B94D00">
              <w:rPr>
                <w:rFonts w:eastAsia="Times New Roman"/>
                <w:iCs/>
                <w:sz w:val="20"/>
                <w:szCs w:val="20"/>
              </w:rPr>
              <w:t xml:space="preserve">—The charging load 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the QSE </w:t>
            </w:r>
            <w:r w:rsidRPr="00B94D00">
              <w:rPr>
                <w:rFonts w:eastAsia="Times New Roman"/>
                <w:i/>
                <w:iCs/>
                <w:sz w:val="20"/>
                <w:szCs w:val="20"/>
              </w:rPr>
              <w:t xml:space="preserve">q, </w:t>
            </w:r>
            <w:r w:rsidRPr="00B94D00">
              <w:rPr>
                <w:rFonts w:eastAsia="Times New Roman"/>
                <w:iCs/>
                <w:sz w:val="20"/>
                <w:szCs w:val="20"/>
              </w:rPr>
              <w:t>represented as a negative value,</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p>
        </w:tc>
      </w:tr>
      <w:tr w:rsidR="00572F68" w:rsidRPr="00B94D00" w14:paraId="0D9CF332" w14:textId="77777777" w:rsidTr="005C0B53">
        <w:trPr>
          <w:cantSplit/>
        </w:trPr>
        <w:tc>
          <w:tcPr>
            <w:tcW w:w="934" w:type="pct"/>
          </w:tcPr>
          <w:p w14:paraId="0D8A8900" w14:textId="77777777" w:rsidR="00572F68" w:rsidRPr="00B94D00" w:rsidRDefault="00572F68" w:rsidP="005C0B53">
            <w:pPr>
              <w:spacing w:after="60"/>
              <w:rPr>
                <w:rFonts w:eastAsia="Times New Roman"/>
                <w:iCs/>
                <w:sz w:val="20"/>
                <w:szCs w:val="20"/>
              </w:rPr>
            </w:pPr>
            <w:r w:rsidRPr="00B94D00">
              <w:rPr>
                <w:rFonts w:eastAsia="Times New Roman"/>
                <w:bCs/>
                <w:sz w:val="20"/>
                <w:szCs w:val="20"/>
              </w:rPr>
              <w:t>RTRUNET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16B672A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70587C14"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Reg-Up Net Revenue</w:t>
            </w:r>
            <w:r w:rsidRPr="00B94D00">
              <w:rPr>
                <w:rFonts w:eastAsia="Times New Roman"/>
                <w:iCs/>
                <w:sz w:val="20"/>
                <w:szCs w:val="20"/>
              </w:rPr>
              <w:t xml:space="preserve">—The difference between the Real-Time Reg-Up Revenue and the Real-Time Reg-Up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77E3B050" w14:textId="77777777" w:rsidTr="005C0B53">
        <w:trPr>
          <w:cantSplit/>
        </w:trPr>
        <w:tc>
          <w:tcPr>
            <w:tcW w:w="934" w:type="pct"/>
          </w:tcPr>
          <w:p w14:paraId="592A763E" w14:textId="77777777" w:rsidR="00572F68" w:rsidRPr="00B94D00" w:rsidRDefault="00572F68" w:rsidP="005C0B53">
            <w:pPr>
              <w:spacing w:after="60"/>
              <w:rPr>
                <w:rFonts w:eastAsia="Times New Roman"/>
                <w:iCs/>
                <w:sz w:val="20"/>
                <w:szCs w:val="20"/>
              </w:rPr>
            </w:pPr>
            <w:r w:rsidRPr="00B94D00">
              <w:rPr>
                <w:rFonts w:eastAsia="Times New Roman"/>
                <w:bCs/>
                <w:sz w:val="20"/>
                <w:szCs w:val="20"/>
              </w:rPr>
              <w:t>RTRDNET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4D07016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20CD1D2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Reg-Down Net Revenue</w:t>
            </w:r>
            <w:r w:rsidRPr="00B94D00">
              <w:rPr>
                <w:rFonts w:eastAsia="Times New Roman"/>
                <w:iCs/>
                <w:sz w:val="20"/>
                <w:szCs w:val="20"/>
              </w:rPr>
              <w:t xml:space="preserve">—The difference between calculated revenue for the Real-Time Reg-Down Revenue and the Real-Time Reg-Down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67FA5B14" w14:textId="77777777" w:rsidTr="005C0B53">
        <w:trPr>
          <w:cantSplit/>
        </w:trPr>
        <w:tc>
          <w:tcPr>
            <w:tcW w:w="934" w:type="pct"/>
          </w:tcPr>
          <w:p w14:paraId="74EFDCC7" w14:textId="77777777" w:rsidR="00572F68" w:rsidRPr="00B94D00" w:rsidRDefault="00572F68" w:rsidP="005C0B53">
            <w:pPr>
              <w:spacing w:after="60"/>
              <w:rPr>
                <w:rFonts w:eastAsia="Times New Roman"/>
                <w:bCs/>
                <w:sz w:val="20"/>
                <w:szCs w:val="20"/>
              </w:rPr>
            </w:pPr>
            <w:r w:rsidRPr="00B94D00">
              <w:rPr>
                <w:rFonts w:eastAsia="Times New Roman"/>
                <w:bCs/>
                <w:sz w:val="20"/>
                <w:szCs w:val="20"/>
              </w:rPr>
              <w:t>RTRRNET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30F5B7E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5D9CEB4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Responsive Reserve Net Revenue</w:t>
            </w:r>
            <w:r w:rsidRPr="00B94D00">
              <w:rPr>
                <w:rFonts w:eastAsia="Times New Roman"/>
                <w:iCs/>
                <w:sz w:val="20"/>
                <w:szCs w:val="20"/>
              </w:rPr>
              <w:t xml:space="preserve">—The difference between Real-Time RRS Revenue and the Real-Time RRS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43D907F6" w14:textId="77777777" w:rsidTr="005C0B53">
        <w:trPr>
          <w:cantSplit/>
        </w:trPr>
        <w:tc>
          <w:tcPr>
            <w:tcW w:w="934" w:type="pct"/>
          </w:tcPr>
          <w:p w14:paraId="0A850422" w14:textId="77777777" w:rsidR="00572F68" w:rsidRPr="00B94D00" w:rsidRDefault="00572F68" w:rsidP="005C0B53">
            <w:pPr>
              <w:spacing w:after="60"/>
              <w:rPr>
                <w:rFonts w:eastAsia="Times New Roman"/>
                <w:bCs/>
                <w:sz w:val="20"/>
                <w:szCs w:val="20"/>
              </w:rPr>
            </w:pPr>
            <w:r w:rsidRPr="00B94D00">
              <w:rPr>
                <w:rFonts w:eastAsia="Times New Roman"/>
                <w:bCs/>
                <w:sz w:val="20"/>
                <w:szCs w:val="20"/>
              </w:rPr>
              <w:lastRenderedPageBreak/>
              <w:t>RTNSNET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2BFC351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058E6C2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Non-Spin Net Revenue</w:t>
            </w:r>
            <w:r w:rsidRPr="00B94D00">
              <w:rPr>
                <w:rFonts w:eastAsia="Times New Roman"/>
                <w:iCs/>
                <w:sz w:val="20"/>
                <w:szCs w:val="20"/>
              </w:rPr>
              <w:t xml:space="preserve">—The difference between Real-Time Non-Spin Revenue and the Real-Time Non-Spin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43DE2DDD" w14:textId="77777777" w:rsidTr="005C0B53">
        <w:trPr>
          <w:cantSplit/>
        </w:trPr>
        <w:tc>
          <w:tcPr>
            <w:tcW w:w="934" w:type="pct"/>
          </w:tcPr>
          <w:p w14:paraId="78134DBE" w14:textId="77777777" w:rsidR="00572F68" w:rsidRPr="00B94D00" w:rsidRDefault="00572F68" w:rsidP="005C0B53">
            <w:pPr>
              <w:spacing w:after="60"/>
              <w:rPr>
                <w:rFonts w:eastAsia="Times New Roman"/>
                <w:bCs/>
                <w:sz w:val="20"/>
                <w:szCs w:val="20"/>
              </w:rPr>
            </w:pPr>
            <w:r w:rsidRPr="00B94D00">
              <w:rPr>
                <w:rFonts w:eastAsia="Times New Roman"/>
                <w:bCs/>
                <w:sz w:val="20"/>
                <w:szCs w:val="20"/>
              </w:rPr>
              <w:t>RTECRNET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179A690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19BB5CA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ERCOT Contingency Reserve Service Net Revenue</w:t>
            </w:r>
            <w:r w:rsidRPr="00B94D00">
              <w:rPr>
                <w:rFonts w:eastAsia="Times New Roman"/>
                <w:iCs/>
                <w:sz w:val="20"/>
                <w:szCs w:val="20"/>
              </w:rPr>
              <w:t xml:space="preserve">—The difference between Real-Time ECRS Revenue and the Real-Time ECRS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63E0FCE9" w14:textId="77777777" w:rsidTr="005C0B53">
        <w:trPr>
          <w:cantSplit/>
          <w:ins w:id="1036" w:author="ERCOT" w:date="2025-12-09T11:37:00Z"/>
        </w:trPr>
        <w:tc>
          <w:tcPr>
            <w:tcW w:w="934" w:type="pct"/>
          </w:tcPr>
          <w:p w14:paraId="3D923DCB" w14:textId="77777777" w:rsidR="00572F68" w:rsidRPr="00B94D00" w:rsidRDefault="00572F68" w:rsidP="005C0B53">
            <w:pPr>
              <w:spacing w:after="60"/>
              <w:rPr>
                <w:ins w:id="1037" w:author="ERCOT" w:date="2025-12-09T11:37:00Z" w16du:dateUtc="2025-12-09T17:37:00Z"/>
                <w:rFonts w:eastAsia="Times New Roman"/>
                <w:bCs/>
                <w:sz w:val="20"/>
                <w:szCs w:val="20"/>
              </w:rPr>
            </w:pPr>
            <w:ins w:id="1038" w:author="ERCOT" w:date="2025-12-09T11:37:00Z" w16du:dateUtc="2025-12-09T17:37:00Z">
              <w:r w:rsidRPr="00B94D00">
                <w:rPr>
                  <w:rFonts w:eastAsia="Times New Roman"/>
                  <w:bCs/>
                  <w:sz w:val="20"/>
                  <w:szCs w:val="20"/>
                </w:rPr>
                <w:t>RTDRRNET</w:t>
              </w:r>
              <w:r w:rsidRPr="00B94D00">
                <w:rPr>
                  <w:rFonts w:eastAsia="Times New Roman"/>
                  <w:bCs/>
                  <w:iCs/>
                  <w:szCs w:val="20"/>
                </w:rPr>
                <w:t xml:space="preserve"> </w:t>
              </w:r>
              <w:r w:rsidRPr="00B94D00">
                <w:rPr>
                  <w:rFonts w:eastAsia="Times New Roman"/>
                  <w:bCs/>
                  <w:i/>
                  <w:iCs/>
                  <w:szCs w:val="20"/>
                  <w:vertAlign w:val="subscript"/>
                </w:rPr>
                <w:t>q, r</w:t>
              </w:r>
            </w:ins>
          </w:p>
        </w:tc>
        <w:tc>
          <w:tcPr>
            <w:tcW w:w="481" w:type="pct"/>
          </w:tcPr>
          <w:p w14:paraId="2E596BAA" w14:textId="77777777" w:rsidR="00572F68" w:rsidRPr="00B94D00" w:rsidRDefault="00572F68" w:rsidP="005C0B53">
            <w:pPr>
              <w:spacing w:after="60"/>
              <w:rPr>
                <w:ins w:id="1039" w:author="ERCOT" w:date="2025-12-09T11:37:00Z" w16du:dateUtc="2025-12-09T17:37:00Z"/>
                <w:rFonts w:eastAsia="Times New Roman"/>
                <w:iCs/>
                <w:sz w:val="20"/>
                <w:szCs w:val="20"/>
              </w:rPr>
            </w:pPr>
            <w:ins w:id="1040" w:author="ERCOT" w:date="2025-12-09T11:37:00Z" w16du:dateUtc="2025-12-09T17:37:00Z">
              <w:r w:rsidRPr="00B94D00">
                <w:rPr>
                  <w:rFonts w:eastAsia="Times New Roman"/>
                  <w:iCs/>
                  <w:sz w:val="20"/>
                  <w:szCs w:val="20"/>
                </w:rPr>
                <w:t>$</w:t>
              </w:r>
            </w:ins>
          </w:p>
        </w:tc>
        <w:tc>
          <w:tcPr>
            <w:tcW w:w="3585" w:type="pct"/>
          </w:tcPr>
          <w:p w14:paraId="37842735" w14:textId="77777777" w:rsidR="00572F68" w:rsidRPr="00B94D00" w:rsidRDefault="00572F68" w:rsidP="005C0B53">
            <w:pPr>
              <w:spacing w:after="60"/>
              <w:rPr>
                <w:ins w:id="1041" w:author="ERCOT" w:date="2025-12-09T11:37:00Z" w16du:dateUtc="2025-12-09T17:37:00Z"/>
                <w:rFonts w:eastAsia="Times New Roman"/>
                <w:i/>
                <w:iCs/>
                <w:sz w:val="20"/>
                <w:szCs w:val="20"/>
              </w:rPr>
            </w:pPr>
            <w:ins w:id="1042" w:author="ERCOT" w:date="2025-12-09T11:37:00Z" w16du:dateUtc="2025-12-09T17:37:00Z">
              <w:r w:rsidRPr="00B94D00">
                <w:rPr>
                  <w:rFonts w:eastAsia="Times New Roman"/>
                  <w:i/>
                  <w:iCs/>
                  <w:sz w:val="20"/>
                  <w:szCs w:val="20"/>
                </w:rPr>
                <w:t>Real-Time Dispatchable Reliability Reserve Service Net Revenue</w:t>
              </w:r>
              <w:r w:rsidRPr="00B94D00">
                <w:rPr>
                  <w:rFonts w:eastAsia="Times New Roman"/>
                  <w:iCs/>
                  <w:sz w:val="20"/>
                  <w:szCs w:val="20"/>
                </w:rPr>
                <w:t xml:space="preserve">—The difference between Real-Time DRRS Revenue and the Real-Time DRRS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572F68" w:rsidRPr="00B94D00" w14:paraId="182D6EDF" w14:textId="77777777" w:rsidTr="005C0B53">
        <w:trPr>
          <w:cantSplit/>
        </w:trPr>
        <w:tc>
          <w:tcPr>
            <w:tcW w:w="934" w:type="pct"/>
          </w:tcPr>
          <w:p w14:paraId="49535C9F"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RTRUREV </w:t>
            </w:r>
            <w:r w:rsidRPr="00B94D00">
              <w:rPr>
                <w:rFonts w:eastAsia="Times New Roman"/>
                <w:i/>
                <w:iCs/>
                <w:sz w:val="20"/>
                <w:szCs w:val="20"/>
                <w:vertAlign w:val="subscript"/>
              </w:rPr>
              <w:t>q, r</w:t>
            </w:r>
          </w:p>
        </w:tc>
        <w:tc>
          <w:tcPr>
            <w:tcW w:w="481" w:type="pct"/>
          </w:tcPr>
          <w:p w14:paraId="1E1521C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2BBD4C8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Reg-Up Revenue</w:t>
            </w:r>
            <w:r w:rsidRPr="00B94D00">
              <w:rPr>
                <w:rFonts w:eastAsia="Times New Roman"/>
                <w:iCs/>
                <w:sz w:val="20"/>
                <w:szCs w:val="20"/>
              </w:rPr>
              <w:t xml:space="preserve">—The calculated Real-Time Reg-Up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2D877932" w14:textId="77777777" w:rsidTr="005C0B53">
        <w:trPr>
          <w:cantSplit/>
        </w:trPr>
        <w:tc>
          <w:tcPr>
            <w:tcW w:w="934" w:type="pct"/>
          </w:tcPr>
          <w:p w14:paraId="220331B6"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RTRDREV </w:t>
            </w:r>
            <w:r w:rsidRPr="00B94D00">
              <w:rPr>
                <w:rFonts w:eastAsia="Times New Roman"/>
                <w:i/>
                <w:iCs/>
                <w:sz w:val="20"/>
                <w:szCs w:val="20"/>
                <w:vertAlign w:val="subscript"/>
              </w:rPr>
              <w:t>q, r</w:t>
            </w:r>
          </w:p>
        </w:tc>
        <w:tc>
          <w:tcPr>
            <w:tcW w:w="481" w:type="pct"/>
          </w:tcPr>
          <w:p w14:paraId="6F96DEA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09E83D6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Reg-Down Revenue</w:t>
            </w:r>
            <w:r w:rsidRPr="00B94D00">
              <w:rPr>
                <w:rFonts w:eastAsia="Times New Roman"/>
                <w:iCs/>
                <w:sz w:val="20"/>
                <w:szCs w:val="20"/>
              </w:rPr>
              <w:t xml:space="preserve">—The calculated Real-Time Reg-Down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3B85B60A" w14:textId="77777777" w:rsidTr="005C0B53">
        <w:trPr>
          <w:cantSplit/>
        </w:trPr>
        <w:tc>
          <w:tcPr>
            <w:tcW w:w="934" w:type="pct"/>
          </w:tcPr>
          <w:p w14:paraId="41414D87"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RTRRREV </w:t>
            </w:r>
            <w:r w:rsidRPr="00B94D00">
              <w:rPr>
                <w:rFonts w:eastAsia="Times New Roman"/>
                <w:i/>
                <w:iCs/>
                <w:sz w:val="20"/>
                <w:szCs w:val="20"/>
                <w:vertAlign w:val="subscript"/>
              </w:rPr>
              <w:t>q, r</w:t>
            </w:r>
          </w:p>
        </w:tc>
        <w:tc>
          <w:tcPr>
            <w:tcW w:w="481" w:type="pct"/>
          </w:tcPr>
          <w:p w14:paraId="0148102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449FA4E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Responsive Reserve Revenue</w:t>
            </w:r>
            <w:r w:rsidRPr="00B94D00">
              <w:rPr>
                <w:rFonts w:eastAsia="Times New Roman"/>
                <w:iCs/>
                <w:sz w:val="20"/>
                <w:szCs w:val="20"/>
              </w:rPr>
              <w:t xml:space="preserve">—The calculated Real-Time RRS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0A9876FA" w14:textId="77777777" w:rsidTr="005C0B53">
        <w:trPr>
          <w:cantSplit/>
        </w:trPr>
        <w:tc>
          <w:tcPr>
            <w:tcW w:w="934" w:type="pct"/>
          </w:tcPr>
          <w:p w14:paraId="13A58290"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RTNSREV </w:t>
            </w:r>
            <w:r w:rsidRPr="00B94D00">
              <w:rPr>
                <w:rFonts w:eastAsia="Times New Roman"/>
                <w:i/>
                <w:iCs/>
                <w:sz w:val="20"/>
                <w:szCs w:val="20"/>
                <w:vertAlign w:val="subscript"/>
              </w:rPr>
              <w:t>q, r</w:t>
            </w:r>
          </w:p>
        </w:tc>
        <w:tc>
          <w:tcPr>
            <w:tcW w:w="481" w:type="pct"/>
          </w:tcPr>
          <w:p w14:paraId="4F8E9B7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2CEFE7B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Non-Spin Revenue</w:t>
            </w:r>
            <w:r w:rsidRPr="00B94D00">
              <w:rPr>
                <w:rFonts w:eastAsia="Times New Roman"/>
                <w:iCs/>
                <w:sz w:val="20"/>
                <w:szCs w:val="20"/>
              </w:rPr>
              <w:t xml:space="preserve">—The calculated Real-Time Non-Spin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08F149F4" w14:textId="77777777" w:rsidTr="005C0B53">
        <w:trPr>
          <w:cantSplit/>
        </w:trPr>
        <w:tc>
          <w:tcPr>
            <w:tcW w:w="934" w:type="pct"/>
          </w:tcPr>
          <w:p w14:paraId="16190A19"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RTECRREV </w:t>
            </w:r>
            <w:r w:rsidRPr="00B94D00">
              <w:rPr>
                <w:rFonts w:eastAsia="Times New Roman"/>
                <w:i/>
                <w:iCs/>
                <w:sz w:val="20"/>
                <w:szCs w:val="20"/>
                <w:vertAlign w:val="subscript"/>
              </w:rPr>
              <w:t>q, r</w:t>
            </w:r>
          </w:p>
        </w:tc>
        <w:tc>
          <w:tcPr>
            <w:tcW w:w="481" w:type="pct"/>
          </w:tcPr>
          <w:p w14:paraId="59A51A2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2DEA19E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ERCOT Contingency Reserve Service Revenue</w:t>
            </w:r>
            <w:r w:rsidRPr="00B94D00">
              <w:rPr>
                <w:rFonts w:eastAsia="Times New Roman"/>
                <w:iCs/>
                <w:sz w:val="20"/>
                <w:szCs w:val="20"/>
              </w:rPr>
              <w:t xml:space="preserve">—The calculated Real-Time ECRS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3F0585DF" w14:textId="77777777" w:rsidTr="005C0B53">
        <w:trPr>
          <w:cantSplit/>
          <w:ins w:id="1043" w:author="ERCOT" w:date="2025-12-09T11:38:00Z"/>
        </w:trPr>
        <w:tc>
          <w:tcPr>
            <w:tcW w:w="934" w:type="pct"/>
          </w:tcPr>
          <w:p w14:paraId="2BAED99A" w14:textId="77777777" w:rsidR="00572F68" w:rsidRPr="00B94D00" w:rsidRDefault="00572F68" w:rsidP="005C0B53">
            <w:pPr>
              <w:spacing w:after="60"/>
              <w:rPr>
                <w:ins w:id="1044" w:author="ERCOT" w:date="2025-12-09T11:38:00Z" w16du:dateUtc="2025-12-09T17:38:00Z"/>
                <w:rFonts w:eastAsia="Times New Roman"/>
                <w:iCs/>
                <w:sz w:val="20"/>
                <w:szCs w:val="20"/>
              </w:rPr>
            </w:pPr>
            <w:ins w:id="1045" w:author="ERCOT" w:date="2025-12-09T11:38:00Z" w16du:dateUtc="2025-12-09T17:38:00Z">
              <w:r w:rsidRPr="00B94D00">
                <w:rPr>
                  <w:rFonts w:eastAsia="Times New Roman"/>
                  <w:iCs/>
                  <w:sz w:val="20"/>
                  <w:szCs w:val="20"/>
                </w:rPr>
                <w:t xml:space="preserve">RTDRRREV </w:t>
              </w:r>
              <w:r w:rsidRPr="00B94D00">
                <w:rPr>
                  <w:rFonts w:eastAsia="Times New Roman"/>
                  <w:i/>
                  <w:iCs/>
                  <w:sz w:val="20"/>
                  <w:szCs w:val="20"/>
                  <w:vertAlign w:val="subscript"/>
                </w:rPr>
                <w:t>q, r</w:t>
              </w:r>
            </w:ins>
          </w:p>
        </w:tc>
        <w:tc>
          <w:tcPr>
            <w:tcW w:w="481" w:type="pct"/>
          </w:tcPr>
          <w:p w14:paraId="6DDEB91E" w14:textId="77777777" w:rsidR="00572F68" w:rsidRPr="00B94D00" w:rsidRDefault="00572F68" w:rsidP="005C0B53">
            <w:pPr>
              <w:spacing w:after="60"/>
              <w:rPr>
                <w:ins w:id="1046" w:author="ERCOT" w:date="2025-12-09T11:38:00Z" w16du:dateUtc="2025-12-09T17:38:00Z"/>
                <w:rFonts w:eastAsia="Times New Roman"/>
                <w:iCs/>
                <w:sz w:val="20"/>
                <w:szCs w:val="20"/>
              </w:rPr>
            </w:pPr>
            <w:ins w:id="1047" w:author="ERCOT" w:date="2025-12-09T11:38:00Z" w16du:dateUtc="2025-12-09T17:38:00Z">
              <w:r w:rsidRPr="00B94D00">
                <w:rPr>
                  <w:rFonts w:eastAsia="Times New Roman"/>
                  <w:iCs/>
                  <w:sz w:val="20"/>
                  <w:szCs w:val="20"/>
                </w:rPr>
                <w:t>$</w:t>
              </w:r>
            </w:ins>
          </w:p>
        </w:tc>
        <w:tc>
          <w:tcPr>
            <w:tcW w:w="3585" w:type="pct"/>
          </w:tcPr>
          <w:p w14:paraId="14709B61" w14:textId="77777777" w:rsidR="00572F68" w:rsidRPr="00B94D00" w:rsidRDefault="00572F68" w:rsidP="005C0B53">
            <w:pPr>
              <w:spacing w:after="60"/>
              <w:rPr>
                <w:ins w:id="1048" w:author="ERCOT" w:date="2025-12-09T11:38:00Z" w16du:dateUtc="2025-12-09T17:38:00Z"/>
                <w:rFonts w:eastAsia="Times New Roman"/>
                <w:i/>
                <w:iCs/>
                <w:sz w:val="20"/>
                <w:szCs w:val="20"/>
              </w:rPr>
            </w:pPr>
            <w:ins w:id="1049" w:author="ERCOT" w:date="2025-12-09T11:38:00Z" w16du:dateUtc="2025-12-09T17:38:00Z">
              <w:r w:rsidRPr="00B94D00">
                <w:rPr>
                  <w:rFonts w:eastAsia="Times New Roman"/>
                  <w:i/>
                  <w:iCs/>
                  <w:sz w:val="20"/>
                  <w:szCs w:val="20"/>
                </w:rPr>
                <w:t>Real-Time Dispatchable Reliability Reserve Service Revenue</w:t>
              </w:r>
              <w:r w:rsidRPr="00B94D00">
                <w:rPr>
                  <w:rFonts w:eastAsia="Times New Roman"/>
                  <w:iCs/>
                  <w:sz w:val="20"/>
                  <w:szCs w:val="20"/>
                </w:rPr>
                <w:t xml:space="preserve">—The calculated Real-Time DRRS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ins>
          </w:p>
        </w:tc>
      </w:tr>
      <w:tr w:rsidR="00572F68" w:rsidRPr="00B94D00" w14:paraId="44706152" w14:textId="77777777" w:rsidTr="005C0B53">
        <w:trPr>
          <w:cantSplit/>
        </w:trPr>
        <w:tc>
          <w:tcPr>
            <w:tcW w:w="934" w:type="pct"/>
          </w:tcPr>
          <w:p w14:paraId="51ED873D"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RTRUREVT </w:t>
            </w:r>
            <w:r w:rsidRPr="00B94D00">
              <w:rPr>
                <w:rFonts w:eastAsia="Times New Roman"/>
                <w:bCs/>
                <w:i/>
                <w:sz w:val="20"/>
                <w:szCs w:val="16"/>
                <w:vertAlign w:val="subscript"/>
              </w:rPr>
              <w:t>q, r, p</w:t>
            </w:r>
          </w:p>
        </w:tc>
        <w:tc>
          <w:tcPr>
            <w:tcW w:w="481" w:type="pct"/>
          </w:tcPr>
          <w:p w14:paraId="206A171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21047E5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Reg-Up Revenue Target</w:t>
            </w:r>
            <w:r w:rsidRPr="00B94D00">
              <w:rPr>
                <w:rFonts w:eastAsia="Times New Roman"/>
                <w:iCs/>
                <w:sz w:val="20"/>
                <w:szCs w:val="20"/>
              </w:rPr>
              <w:t xml:space="preserve">—The revenue target of the Reg-Up award to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0DBB0649" w14:textId="77777777" w:rsidTr="005C0B53">
        <w:trPr>
          <w:cantSplit/>
        </w:trPr>
        <w:tc>
          <w:tcPr>
            <w:tcW w:w="934" w:type="pct"/>
          </w:tcPr>
          <w:p w14:paraId="26524EB9"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RTRDREVT </w:t>
            </w:r>
            <w:r w:rsidRPr="00B94D00">
              <w:rPr>
                <w:rFonts w:eastAsia="Times New Roman"/>
                <w:bCs/>
                <w:i/>
                <w:sz w:val="20"/>
                <w:szCs w:val="16"/>
                <w:vertAlign w:val="subscript"/>
              </w:rPr>
              <w:t>q, r, p</w:t>
            </w:r>
          </w:p>
        </w:tc>
        <w:tc>
          <w:tcPr>
            <w:tcW w:w="481" w:type="pct"/>
          </w:tcPr>
          <w:p w14:paraId="3EA2D11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073B6C6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Reg-Down Revenue Target</w:t>
            </w:r>
            <w:r w:rsidRPr="00B94D00">
              <w:rPr>
                <w:rFonts w:eastAsia="Times New Roman"/>
                <w:iCs/>
                <w:sz w:val="20"/>
                <w:szCs w:val="20"/>
              </w:rPr>
              <w:t xml:space="preserve">—The revenue target of the Reg-Down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706158FD" w14:textId="77777777" w:rsidTr="005C0B53">
        <w:trPr>
          <w:cantSplit/>
        </w:trPr>
        <w:tc>
          <w:tcPr>
            <w:tcW w:w="934" w:type="pct"/>
          </w:tcPr>
          <w:p w14:paraId="5AECE7F3"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RTRRREVT </w:t>
            </w:r>
            <w:r w:rsidRPr="00B94D00">
              <w:rPr>
                <w:rFonts w:eastAsia="Times New Roman"/>
                <w:bCs/>
                <w:i/>
                <w:sz w:val="20"/>
                <w:szCs w:val="16"/>
                <w:vertAlign w:val="subscript"/>
              </w:rPr>
              <w:t>q, r, p</w:t>
            </w:r>
          </w:p>
        </w:tc>
        <w:tc>
          <w:tcPr>
            <w:tcW w:w="481" w:type="pct"/>
          </w:tcPr>
          <w:p w14:paraId="4D8B2F6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6FA6E30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Responsive Reserve Revenue Target</w:t>
            </w:r>
            <w:r w:rsidRPr="00B94D00">
              <w:rPr>
                <w:rFonts w:eastAsia="Times New Roman"/>
                <w:iCs/>
                <w:sz w:val="20"/>
                <w:szCs w:val="20"/>
              </w:rPr>
              <w:t xml:space="preserve">—The revenue target of the RRS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152EBCE4" w14:textId="77777777" w:rsidTr="005C0B53">
        <w:trPr>
          <w:cantSplit/>
        </w:trPr>
        <w:tc>
          <w:tcPr>
            <w:tcW w:w="934" w:type="pct"/>
          </w:tcPr>
          <w:p w14:paraId="619FD81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RTNSREVT </w:t>
            </w:r>
            <w:r w:rsidRPr="00B94D00">
              <w:rPr>
                <w:rFonts w:eastAsia="Times New Roman"/>
                <w:bCs/>
                <w:i/>
                <w:sz w:val="20"/>
                <w:szCs w:val="16"/>
                <w:vertAlign w:val="subscript"/>
              </w:rPr>
              <w:t>q, r, p</w:t>
            </w:r>
          </w:p>
        </w:tc>
        <w:tc>
          <w:tcPr>
            <w:tcW w:w="481" w:type="pct"/>
          </w:tcPr>
          <w:p w14:paraId="4C31159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1216F12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Non-Spin Revenue Target</w:t>
            </w:r>
            <w:r w:rsidRPr="00B94D00">
              <w:rPr>
                <w:rFonts w:eastAsia="Times New Roman"/>
                <w:iCs/>
                <w:sz w:val="20"/>
                <w:szCs w:val="20"/>
              </w:rPr>
              <w:t xml:space="preserve">—The revenue target of the Non-Spin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1734E93F" w14:textId="77777777" w:rsidTr="005C0B53">
        <w:trPr>
          <w:cantSplit/>
        </w:trPr>
        <w:tc>
          <w:tcPr>
            <w:tcW w:w="934" w:type="pct"/>
          </w:tcPr>
          <w:p w14:paraId="3D11282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RTECRREVT </w:t>
            </w:r>
            <w:r w:rsidRPr="00B94D00">
              <w:rPr>
                <w:rFonts w:eastAsia="Times New Roman"/>
                <w:bCs/>
                <w:i/>
                <w:sz w:val="20"/>
                <w:szCs w:val="16"/>
                <w:vertAlign w:val="subscript"/>
              </w:rPr>
              <w:t>q, r, p</w:t>
            </w:r>
          </w:p>
        </w:tc>
        <w:tc>
          <w:tcPr>
            <w:tcW w:w="481" w:type="pct"/>
          </w:tcPr>
          <w:p w14:paraId="563D67C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585" w:type="pct"/>
          </w:tcPr>
          <w:p w14:paraId="0CC25B4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ERCOT Contingency Reserve Service Revenue Target</w:t>
            </w:r>
            <w:r w:rsidRPr="00B94D00">
              <w:rPr>
                <w:rFonts w:eastAsia="Times New Roman"/>
                <w:iCs/>
                <w:sz w:val="20"/>
                <w:szCs w:val="20"/>
              </w:rPr>
              <w:t xml:space="preserve">—The revenue target of the ECRS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4CA02109" w14:textId="77777777" w:rsidTr="005C0B53">
        <w:trPr>
          <w:cantSplit/>
          <w:ins w:id="1050" w:author="ERCOT" w:date="2025-12-09T11:39:00Z"/>
        </w:trPr>
        <w:tc>
          <w:tcPr>
            <w:tcW w:w="934" w:type="pct"/>
          </w:tcPr>
          <w:p w14:paraId="63E4D4AD" w14:textId="77777777" w:rsidR="00572F68" w:rsidRPr="00B94D00" w:rsidRDefault="00572F68" w:rsidP="005C0B53">
            <w:pPr>
              <w:spacing w:after="60"/>
              <w:rPr>
                <w:ins w:id="1051" w:author="ERCOT" w:date="2025-12-09T11:39:00Z" w16du:dateUtc="2025-12-09T17:39:00Z"/>
                <w:rFonts w:eastAsia="Times New Roman"/>
                <w:iCs/>
                <w:sz w:val="20"/>
                <w:szCs w:val="20"/>
              </w:rPr>
            </w:pPr>
            <w:ins w:id="1052" w:author="ERCOT" w:date="2025-12-09T11:39:00Z" w16du:dateUtc="2025-12-09T17:39:00Z">
              <w:r w:rsidRPr="00B94D00">
                <w:rPr>
                  <w:rFonts w:eastAsia="Times New Roman"/>
                  <w:iCs/>
                  <w:sz w:val="20"/>
                  <w:szCs w:val="20"/>
                </w:rPr>
                <w:t xml:space="preserve">RTDRRREVT </w:t>
              </w:r>
              <w:r w:rsidRPr="00B94D00">
                <w:rPr>
                  <w:rFonts w:eastAsia="Times New Roman"/>
                  <w:bCs/>
                  <w:i/>
                  <w:sz w:val="20"/>
                  <w:szCs w:val="16"/>
                  <w:vertAlign w:val="subscript"/>
                </w:rPr>
                <w:t>q, r, p</w:t>
              </w:r>
            </w:ins>
          </w:p>
        </w:tc>
        <w:tc>
          <w:tcPr>
            <w:tcW w:w="481" w:type="pct"/>
          </w:tcPr>
          <w:p w14:paraId="5CBFD2ED" w14:textId="77777777" w:rsidR="00572F68" w:rsidRPr="00B94D00" w:rsidRDefault="00572F68" w:rsidP="005C0B53">
            <w:pPr>
              <w:spacing w:after="60"/>
              <w:rPr>
                <w:ins w:id="1053" w:author="ERCOT" w:date="2025-12-09T11:39:00Z" w16du:dateUtc="2025-12-09T17:39:00Z"/>
                <w:rFonts w:eastAsia="Times New Roman"/>
                <w:iCs/>
                <w:sz w:val="20"/>
                <w:szCs w:val="20"/>
              </w:rPr>
            </w:pPr>
            <w:ins w:id="1054" w:author="ERCOT" w:date="2025-12-09T11:39:00Z" w16du:dateUtc="2025-12-09T17:39:00Z">
              <w:r w:rsidRPr="00B94D00">
                <w:rPr>
                  <w:rFonts w:eastAsia="Times New Roman"/>
                  <w:iCs/>
                  <w:sz w:val="20"/>
                  <w:szCs w:val="20"/>
                </w:rPr>
                <w:t>$</w:t>
              </w:r>
            </w:ins>
          </w:p>
        </w:tc>
        <w:tc>
          <w:tcPr>
            <w:tcW w:w="3585" w:type="pct"/>
          </w:tcPr>
          <w:p w14:paraId="460BC562" w14:textId="77777777" w:rsidR="00572F68" w:rsidRPr="00B94D00" w:rsidRDefault="00572F68" w:rsidP="005C0B53">
            <w:pPr>
              <w:spacing w:after="60"/>
              <w:rPr>
                <w:ins w:id="1055" w:author="ERCOT" w:date="2025-12-09T11:39:00Z" w16du:dateUtc="2025-12-09T17:39:00Z"/>
                <w:rFonts w:eastAsia="Times New Roman"/>
                <w:i/>
                <w:iCs/>
                <w:sz w:val="20"/>
                <w:szCs w:val="20"/>
              </w:rPr>
            </w:pPr>
            <w:ins w:id="1056" w:author="ERCOT" w:date="2025-12-09T11:39:00Z" w16du:dateUtc="2025-12-09T17:39:00Z">
              <w:r w:rsidRPr="00B94D00">
                <w:rPr>
                  <w:rFonts w:eastAsia="Times New Roman"/>
                  <w:i/>
                  <w:iCs/>
                  <w:sz w:val="20"/>
                  <w:szCs w:val="20"/>
                </w:rPr>
                <w:t>Real-Time Dispatchable Reliability Reserve Service Revenue Target</w:t>
              </w:r>
              <w:r w:rsidRPr="00B94D00">
                <w:rPr>
                  <w:rFonts w:eastAsia="Times New Roman"/>
                  <w:iCs/>
                  <w:sz w:val="20"/>
                  <w:szCs w:val="20"/>
                </w:rPr>
                <w:t xml:space="preserve">—The revenue target of the DRRS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ins>
          </w:p>
        </w:tc>
      </w:tr>
      <w:tr w:rsidR="00572F68" w:rsidRPr="00B94D00" w14:paraId="7F97646B" w14:textId="77777777" w:rsidTr="005C0B53">
        <w:trPr>
          <w:cantSplit/>
        </w:trPr>
        <w:tc>
          <w:tcPr>
            <w:tcW w:w="934" w:type="pct"/>
          </w:tcPr>
          <w:p w14:paraId="36202758"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RTRUWAPR </w:t>
            </w:r>
            <w:r w:rsidRPr="00B94D00">
              <w:rPr>
                <w:rFonts w:eastAsia="Times New Roman"/>
                <w:i/>
                <w:iCs/>
                <w:sz w:val="20"/>
                <w:szCs w:val="20"/>
                <w:vertAlign w:val="subscript"/>
                <w:lang w:val="pt-BR"/>
              </w:rPr>
              <w:t>q, r, p</w:t>
            </w:r>
          </w:p>
        </w:tc>
        <w:tc>
          <w:tcPr>
            <w:tcW w:w="481" w:type="pct"/>
          </w:tcPr>
          <w:p w14:paraId="0A9222F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235499A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Reg-Up Weighted-Average Price</w:t>
            </w:r>
            <w:r w:rsidRPr="00B94D00">
              <w:rPr>
                <w:rFonts w:eastAsia="Times New Roman"/>
                <w:iCs/>
                <w:sz w:val="20"/>
                <w:szCs w:val="20"/>
              </w:rPr>
              <w:t xml:space="preserve">—The weighted average of the Ancillary Service Offer prices corresponding with the Reg-Up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51D26F5A" w14:textId="77777777" w:rsidTr="005C0B53">
        <w:trPr>
          <w:cantSplit/>
        </w:trPr>
        <w:tc>
          <w:tcPr>
            <w:tcW w:w="934" w:type="pct"/>
          </w:tcPr>
          <w:p w14:paraId="6DF46B62"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RTRDWAPR </w:t>
            </w:r>
            <w:r w:rsidRPr="00B94D00">
              <w:rPr>
                <w:rFonts w:eastAsia="Times New Roman"/>
                <w:i/>
                <w:iCs/>
                <w:sz w:val="20"/>
                <w:szCs w:val="20"/>
                <w:vertAlign w:val="subscript"/>
                <w:lang w:val="pt-BR"/>
              </w:rPr>
              <w:t>q, r, p</w:t>
            </w:r>
          </w:p>
        </w:tc>
        <w:tc>
          <w:tcPr>
            <w:tcW w:w="481" w:type="pct"/>
          </w:tcPr>
          <w:p w14:paraId="54C87B0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2A2468B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Reg-Down Weighted-Average Price</w:t>
            </w:r>
            <w:r w:rsidRPr="00B94D00">
              <w:rPr>
                <w:rFonts w:eastAsia="Times New Roman"/>
                <w:iCs/>
                <w:sz w:val="20"/>
                <w:szCs w:val="20"/>
              </w:rPr>
              <w:t xml:space="preserve">—The weighted average of the Ancillary Service Offer prices corresponding with the Reg-Down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1B76747F" w14:textId="77777777" w:rsidTr="005C0B53">
        <w:trPr>
          <w:cantSplit/>
        </w:trPr>
        <w:tc>
          <w:tcPr>
            <w:tcW w:w="934" w:type="pct"/>
          </w:tcPr>
          <w:p w14:paraId="1106A9FD"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RTRRWAPR </w:t>
            </w:r>
            <w:r w:rsidRPr="00B94D00">
              <w:rPr>
                <w:rFonts w:eastAsia="Times New Roman"/>
                <w:i/>
                <w:iCs/>
                <w:sz w:val="20"/>
                <w:szCs w:val="20"/>
                <w:vertAlign w:val="subscript"/>
                <w:lang w:val="pt-BR"/>
              </w:rPr>
              <w:t>q, r, p</w:t>
            </w:r>
          </w:p>
        </w:tc>
        <w:tc>
          <w:tcPr>
            <w:tcW w:w="481" w:type="pct"/>
          </w:tcPr>
          <w:p w14:paraId="47B3FDA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5F1749C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Responsive Reserve Weighted-Average Price</w:t>
            </w:r>
            <w:r w:rsidRPr="00B94D00">
              <w:rPr>
                <w:rFonts w:eastAsia="Times New Roman"/>
                <w:iCs/>
                <w:sz w:val="20"/>
                <w:szCs w:val="20"/>
              </w:rPr>
              <w:t xml:space="preserve">—The weighted average of the Ancillary Service Offer prices corresponding with the RRS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45AB6A2F" w14:textId="77777777" w:rsidTr="005C0B53">
        <w:trPr>
          <w:cantSplit/>
        </w:trPr>
        <w:tc>
          <w:tcPr>
            <w:tcW w:w="934" w:type="pct"/>
          </w:tcPr>
          <w:p w14:paraId="2A5FE2C3"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RTNSWAPR </w:t>
            </w:r>
            <w:r w:rsidRPr="00B94D00">
              <w:rPr>
                <w:rFonts w:eastAsia="Times New Roman"/>
                <w:i/>
                <w:iCs/>
                <w:sz w:val="20"/>
                <w:szCs w:val="20"/>
                <w:vertAlign w:val="subscript"/>
                <w:lang w:val="pt-BR"/>
              </w:rPr>
              <w:t>q, r, p</w:t>
            </w:r>
          </w:p>
        </w:tc>
        <w:tc>
          <w:tcPr>
            <w:tcW w:w="481" w:type="pct"/>
          </w:tcPr>
          <w:p w14:paraId="3B8B164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61E2678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Non-Spin Weighted-Average Price</w:t>
            </w:r>
            <w:r w:rsidRPr="00B94D00">
              <w:rPr>
                <w:rFonts w:eastAsia="Times New Roman"/>
                <w:iCs/>
                <w:sz w:val="20"/>
                <w:szCs w:val="20"/>
              </w:rPr>
              <w:t xml:space="preserve">—The weighted average of the Ancillary Service Offer prices corresponding with the Non-Spin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2DE1570E" w14:textId="77777777" w:rsidTr="005C0B53">
        <w:trPr>
          <w:cantSplit/>
        </w:trPr>
        <w:tc>
          <w:tcPr>
            <w:tcW w:w="934" w:type="pct"/>
          </w:tcPr>
          <w:p w14:paraId="5C155E5F"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lang w:val="pt-BR"/>
              </w:rPr>
              <w:t xml:space="preserve">RTECRWAPR </w:t>
            </w:r>
            <w:r w:rsidRPr="00B94D00">
              <w:rPr>
                <w:rFonts w:eastAsia="Times New Roman"/>
                <w:i/>
                <w:iCs/>
                <w:sz w:val="20"/>
                <w:szCs w:val="20"/>
                <w:vertAlign w:val="subscript"/>
                <w:lang w:val="pt-BR"/>
              </w:rPr>
              <w:t>q, r, p</w:t>
            </w:r>
          </w:p>
        </w:tc>
        <w:tc>
          <w:tcPr>
            <w:tcW w:w="481" w:type="pct"/>
          </w:tcPr>
          <w:p w14:paraId="3AD23F6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2ED7F51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ERCOT Contingency Reserve Service Weighted-Average Price</w:t>
            </w:r>
            <w:r w:rsidRPr="00B94D00">
              <w:rPr>
                <w:rFonts w:eastAsia="Times New Roman"/>
                <w:iCs/>
                <w:sz w:val="20"/>
                <w:szCs w:val="20"/>
              </w:rPr>
              <w:t xml:space="preserve">—The weighted average of the Ancillary Service Offer prices corresponding with the ECRS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0478D372" w14:textId="77777777" w:rsidTr="005C0B53">
        <w:trPr>
          <w:cantSplit/>
          <w:ins w:id="1057" w:author="ERCOT" w:date="2025-12-09T11:39:00Z"/>
        </w:trPr>
        <w:tc>
          <w:tcPr>
            <w:tcW w:w="934" w:type="pct"/>
          </w:tcPr>
          <w:p w14:paraId="38D591AC" w14:textId="77777777" w:rsidR="00572F68" w:rsidRPr="00B94D00" w:rsidRDefault="00572F68" w:rsidP="005C0B53">
            <w:pPr>
              <w:spacing w:after="60"/>
              <w:rPr>
                <w:ins w:id="1058" w:author="ERCOT" w:date="2025-12-09T11:39:00Z" w16du:dateUtc="2025-12-09T17:39:00Z"/>
                <w:rFonts w:eastAsia="Times New Roman"/>
                <w:iCs/>
                <w:sz w:val="20"/>
                <w:szCs w:val="20"/>
                <w:lang w:val="pt-BR"/>
              </w:rPr>
            </w:pPr>
            <w:ins w:id="1059" w:author="ERCOT" w:date="2025-12-09T11:39:00Z" w16du:dateUtc="2025-12-09T17:39:00Z">
              <w:r w:rsidRPr="00B94D00">
                <w:rPr>
                  <w:rFonts w:eastAsia="Times New Roman"/>
                  <w:iCs/>
                  <w:sz w:val="20"/>
                  <w:szCs w:val="20"/>
                  <w:lang w:val="pt-BR"/>
                </w:rPr>
                <w:t xml:space="preserve">RTDRRWAPR </w:t>
              </w:r>
              <w:r w:rsidRPr="00B94D00">
                <w:rPr>
                  <w:rFonts w:eastAsia="Times New Roman"/>
                  <w:i/>
                  <w:iCs/>
                  <w:sz w:val="20"/>
                  <w:szCs w:val="20"/>
                  <w:vertAlign w:val="subscript"/>
                  <w:lang w:val="pt-BR"/>
                </w:rPr>
                <w:t>q, r, p</w:t>
              </w:r>
            </w:ins>
          </w:p>
        </w:tc>
        <w:tc>
          <w:tcPr>
            <w:tcW w:w="481" w:type="pct"/>
          </w:tcPr>
          <w:p w14:paraId="7442484D" w14:textId="77777777" w:rsidR="00572F68" w:rsidRPr="00B94D00" w:rsidRDefault="00572F68" w:rsidP="005C0B53">
            <w:pPr>
              <w:spacing w:after="60"/>
              <w:rPr>
                <w:ins w:id="1060" w:author="ERCOT" w:date="2025-12-09T11:39:00Z" w16du:dateUtc="2025-12-09T17:39:00Z"/>
                <w:rFonts w:eastAsia="Times New Roman"/>
                <w:iCs/>
                <w:sz w:val="20"/>
                <w:szCs w:val="20"/>
              </w:rPr>
            </w:pPr>
            <w:ins w:id="1061" w:author="ERCOT" w:date="2025-12-09T11:39:00Z" w16du:dateUtc="2025-12-09T17:39:00Z">
              <w:r w:rsidRPr="00B94D00">
                <w:rPr>
                  <w:rFonts w:eastAsia="Times New Roman"/>
                  <w:iCs/>
                  <w:sz w:val="20"/>
                  <w:szCs w:val="20"/>
                </w:rPr>
                <w:t>$/MW</w:t>
              </w:r>
            </w:ins>
          </w:p>
        </w:tc>
        <w:tc>
          <w:tcPr>
            <w:tcW w:w="3585" w:type="pct"/>
          </w:tcPr>
          <w:p w14:paraId="2DDCA37E" w14:textId="77777777" w:rsidR="00572F68" w:rsidRPr="00B94D00" w:rsidRDefault="00572F68" w:rsidP="005C0B53">
            <w:pPr>
              <w:spacing w:after="60"/>
              <w:rPr>
                <w:ins w:id="1062" w:author="ERCOT" w:date="2025-12-09T11:39:00Z" w16du:dateUtc="2025-12-09T17:39:00Z"/>
                <w:rFonts w:eastAsia="Times New Roman"/>
                <w:i/>
                <w:iCs/>
                <w:sz w:val="20"/>
                <w:szCs w:val="20"/>
              </w:rPr>
            </w:pPr>
            <w:ins w:id="1063" w:author="ERCOT" w:date="2025-12-09T11:39:00Z" w16du:dateUtc="2025-12-09T17:39:00Z">
              <w:r w:rsidRPr="00B94D00">
                <w:rPr>
                  <w:rFonts w:eastAsia="Times New Roman"/>
                  <w:i/>
                  <w:iCs/>
                  <w:sz w:val="20"/>
                  <w:szCs w:val="20"/>
                </w:rPr>
                <w:t>Real-Time Dispatchable Reliability Reserve Service Weighted-Average Price</w:t>
              </w:r>
              <w:r w:rsidRPr="00B94D00">
                <w:rPr>
                  <w:rFonts w:eastAsia="Times New Roman"/>
                  <w:iCs/>
                  <w:sz w:val="20"/>
                  <w:szCs w:val="20"/>
                </w:rPr>
                <w:t xml:space="preserve">—The weighted average of the Ancillary Service Offer prices corresponding with the DRRS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572F68" w:rsidRPr="00B94D00" w14:paraId="05719260" w14:textId="77777777" w:rsidTr="005C0B53">
        <w:trPr>
          <w:cantSplit/>
        </w:trPr>
        <w:tc>
          <w:tcPr>
            <w:tcW w:w="934" w:type="pct"/>
          </w:tcPr>
          <w:p w14:paraId="2A547882"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rPr>
              <w:t>RTRUAWD</w:t>
            </w:r>
            <w:r w:rsidRPr="00B94D00">
              <w:rPr>
                <w:rFonts w:eastAsia="Times New Roman"/>
                <w:i/>
                <w:iCs/>
                <w:sz w:val="20"/>
                <w:szCs w:val="20"/>
                <w:vertAlign w:val="subscript"/>
              </w:rPr>
              <w:t xml:space="preserve"> q, r</w:t>
            </w:r>
          </w:p>
        </w:tc>
        <w:tc>
          <w:tcPr>
            <w:tcW w:w="481" w:type="pct"/>
          </w:tcPr>
          <w:p w14:paraId="059FE0A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61794C5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Reg-Up Award per Resource per QSE</w:t>
            </w:r>
            <w:r w:rsidRPr="00B94D00">
              <w:rPr>
                <w:rFonts w:eastAsia="Times New Roman"/>
                <w:iCs/>
                <w:sz w:val="20"/>
                <w:szCs w:val="20"/>
              </w:rPr>
              <w:t xml:space="preserve">—The Reg-Up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0F724524" w14:textId="77777777" w:rsidTr="005C0B53">
        <w:trPr>
          <w:cantSplit/>
        </w:trPr>
        <w:tc>
          <w:tcPr>
            <w:tcW w:w="934" w:type="pct"/>
          </w:tcPr>
          <w:p w14:paraId="71092345"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rPr>
              <w:t>RTRDAWD</w:t>
            </w:r>
            <w:r w:rsidRPr="00B94D00">
              <w:rPr>
                <w:rFonts w:eastAsia="Times New Roman"/>
                <w:i/>
                <w:iCs/>
                <w:sz w:val="20"/>
                <w:szCs w:val="20"/>
                <w:vertAlign w:val="subscript"/>
              </w:rPr>
              <w:t xml:space="preserve"> q, r</w:t>
            </w:r>
          </w:p>
        </w:tc>
        <w:tc>
          <w:tcPr>
            <w:tcW w:w="481" w:type="pct"/>
          </w:tcPr>
          <w:p w14:paraId="069B095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04C1875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Reg-Down Award per Resource per QSE</w:t>
            </w:r>
            <w:r w:rsidRPr="00B94D00">
              <w:rPr>
                <w:rFonts w:eastAsia="Times New Roman"/>
                <w:iCs/>
                <w:sz w:val="20"/>
                <w:szCs w:val="20"/>
              </w:rPr>
              <w:t xml:space="preserve">—The Reg-Down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3F7535B2" w14:textId="77777777" w:rsidTr="005C0B53">
        <w:trPr>
          <w:cantSplit/>
        </w:trPr>
        <w:tc>
          <w:tcPr>
            <w:tcW w:w="934" w:type="pct"/>
          </w:tcPr>
          <w:p w14:paraId="2DD32775"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rPr>
              <w:lastRenderedPageBreak/>
              <w:t>RTRRAWD</w:t>
            </w:r>
            <w:r w:rsidRPr="00B94D00">
              <w:rPr>
                <w:rFonts w:eastAsia="Times New Roman"/>
                <w:i/>
                <w:iCs/>
                <w:sz w:val="20"/>
                <w:szCs w:val="20"/>
                <w:vertAlign w:val="subscript"/>
              </w:rPr>
              <w:t xml:space="preserve"> q, r</w:t>
            </w:r>
          </w:p>
        </w:tc>
        <w:tc>
          <w:tcPr>
            <w:tcW w:w="481" w:type="pct"/>
          </w:tcPr>
          <w:p w14:paraId="189D81E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6D8C6E6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Responsive Reserve Award per Resource per QSE</w:t>
            </w:r>
            <w:r w:rsidRPr="00B94D00">
              <w:rPr>
                <w:rFonts w:eastAsia="Times New Roman"/>
                <w:iCs/>
                <w:sz w:val="20"/>
                <w:szCs w:val="20"/>
              </w:rPr>
              <w:t xml:space="preserve">—The 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155E7E36" w14:textId="77777777" w:rsidTr="005C0B53">
        <w:trPr>
          <w:cantSplit/>
        </w:trPr>
        <w:tc>
          <w:tcPr>
            <w:tcW w:w="934" w:type="pct"/>
          </w:tcPr>
          <w:p w14:paraId="0E99CF4D"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rPr>
              <w:t>RTNSAWD</w:t>
            </w:r>
            <w:r w:rsidRPr="00B94D00">
              <w:rPr>
                <w:rFonts w:eastAsia="Times New Roman"/>
                <w:i/>
                <w:iCs/>
                <w:sz w:val="20"/>
                <w:szCs w:val="20"/>
                <w:vertAlign w:val="subscript"/>
              </w:rPr>
              <w:t xml:space="preserve"> q, r</w:t>
            </w:r>
          </w:p>
        </w:tc>
        <w:tc>
          <w:tcPr>
            <w:tcW w:w="481" w:type="pct"/>
          </w:tcPr>
          <w:p w14:paraId="3DB2641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7FB672C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Non-Spin Award per Resource per QSE</w:t>
            </w:r>
            <w:r w:rsidRPr="00B94D00">
              <w:rPr>
                <w:rFonts w:eastAsia="Times New Roman"/>
                <w:iCs/>
                <w:sz w:val="20"/>
                <w:szCs w:val="20"/>
              </w:rPr>
              <w:t xml:space="preserve">—The Non-Spin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68FC99FD" w14:textId="77777777" w:rsidTr="005C0B53">
        <w:trPr>
          <w:cantSplit/>
        </w:trPr>
        <w:tc>
          <w:tcPr>
            <w:tcW w:w="934" w:type="pct"/>
          </w:tcPr>
          <w:p w14:paraId="651C9463"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rPr>
              <w:t>RTECRAWD</w:t>
            </w:r>
            <w:r w:rsidRPr="00B94D00">
              <w:rPr>
                <w:rFonts w:eastAsia="Times New Roman"/>
                <w:i/>
                <w:iCs/>
                <w:sz w:val="20"/>
                <w:szCs w:val="20"/>
                <w:vertAlign w:val="subscript"/>
              </w:rPr>
              <w:t xml:space="preserve"> q, r</w:t>
            </w:r>
          </w:p>
        </w:tc>
        <w:tc>
          <w:tcPr>
            <w:tcW w:w="481" w:type="pct"/>
          </w:tcPr>
          <w:p w14:paraId="147591B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7D6363E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ERCOT Contingency Reserve Service Award per Resource per QSE</w:t>
            </w:r>
            <w:r w:rsidRPr="00B94D00">
              <w:rPr>
                <w:rFonts w:eastAsia="Times New Roman"/>
                <w:iCs/>
                <w:sz w:val="20"/>
                <w:szCs w:val="20"/>
              </w:rPr>
              <w:t xml:space="preserve">—The ECRS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40C034FE" w14:textId="77777777" w:rsidTr="005C0B53">
        <w:trPr>
          <w:cantSplit/>
          <w:ins w:id="1064" w:author="ERCOT" w:date="2025-12-09T11:40:00Z"/>
        </w:trPr>
        <w:tc>
          <w:tcPr>
            <w:tcW w:w="934" w:type="pct"/>
          </w:tcPr>
          <w:p w14:paraId="3DAC6F87" w14:textId="77777777" w:rsidR="00572F68" w:rsidRPr="00B94D00" w:rsidRDefault="00572F68" w:rsidP="005C0B53">
            <w:pPr>
              <w:spacing w:after="60"/>
              <w:rPr>
                <w:ins w:id="1065" w:author="ERCOT" w:date="2025-12-09T11:40:00Z" w16du:dateUtc="2025-12-09T17:40:00Z"/>
                <w:rFonts w:eastAsia="Times New Roman"/>
                <w:iCs/>
                <w:sz w:val="20"/>
                <w:szCs w:val="20"/>
              </w:rPr>
            </w:pPr>
            <w:ins w:id="1066" w:author="ERCOT" w:date="2025-12-09T11:40:00Z" w16du:dateUtc="2025-12-09T17:40:00Z">
              <w:r w:rsidRPr="00B94D00">
                <w:rPr>
                  <w:rFonts w:eastAsia="Times New Roman"/>
                  <w:iCs/>
                  <w:sz w:val="20"/>
                  <w:szCs w:val="20"/>
                </w:rPr>
                <w:t>RTDRRAWD</w:t>
              </w:r>
              <w:r w:rsidRPr="00B94D00">
                <w:rPr>
                  <w:rFonts w:eastAsia="Times New Roman"/>
                  <w:i/>
                  <w:iCs/>
                  <w:sz w:val="20"/>
                  <w:szCs w:val="20"/>
                  <w:vertAlign w:val="subscript"/>
                </w:rPr>
                <w:t xml:space="preserve"> q, r</w:t>
              </w:r>
            </w:ins>
          </w:p>
        </w:tc>
        <w:tc>
          <w:tcPr>
            <w:tcW w:w="481" w:type="pct"/>
          </w:tcPr>
          <w:p w14:paraId="1B3F681C" w14:textId="77777777" w:rsidR="00572F68" w:rsidRPr="00B94D00" w:rsidRDefault="00572F68" w:rsidP="005C0B53">
            <w:pPr>
              <w:spacing w:after="60"/>
              <w:rPr>
                <w:ins w:id="1067" w:author="ERCOT" w:date="2025-12-09T11:40:00Z" w16du:dateUtc="2025-12-09T17:40:00Z"/>
                <w:rFonts w:eastAsia="Times New Roman"/>
                <w:iCs/>
                <w:sz w:val="20"/>
                <w:szCs w:val="20"/>
              </w:rPr>
            </w:pPr>
            <w:ins w:id="1068" w:author="ERCOT" w:date="2025-12-09T11:40:00Z" w16du:dateUtc="2025-12-09T17:40:00Z">
              <w:r w:rsidRPr="00B94D00">
                <w:rPr>
                  <w:rFonts w:eastAsia="Times New Roman"/>
                  <w:iCs/>
                  <w:sz w:val="20"/>
                  <w:szCs w:val="20"/>
                </w:rPr>
                <w:t>MW</w:t>
              </w:r>
            </w:ins>
          </w:p>
        </w:tc>
        <w:tc>
          <w:tcPr>
            <w:tcW w:w="3585" w:type="pct"/>
          </w:tcPr>
          <w:p w14:paraId="6A89BA62" w14:textId="77777777" w:rsidR="00572F68" w:rsidRPr="00B94D00" w:rsidRDefault="00572F68" w:rsidP="005C0B53">
            <w:pPr>
              <w:spacing w:after="60"/>
              <w:rPr>
                <w:ins w:id="1069" w:author="ERCOT" w:date="2025-12-09T11:40:00Z" w16du:dateUtc="2025-12-09T17:40:00Z"/>
                <w:rFonts w:eastAsia="Times New Roman"/>
                <w:i/>
                <w:iCs/>
                <w:sz w:val="20"/>
                <w:szCs w:val="20"/>
              </w:rPr>
            </w:pPr>
            <w:ins w:id="1070" w:author="ERCOT" w:date="2025-12-09T11:40:00Z" w16du:dateUtc="2025-12-09T17:40:00Z">
              <w:r w:rsidRPr="00B94D00">
                <w:rPr>
                  <w:rFonts w:eastAsia="Times New Roman"/>
                  <w:i/>
                  <w:iCs/>
                  <w:sz w:val="20"/>
                  <w:szCs w:val="20"/>
                </w:rPr>
                <w:t>Real-Time Dispatchable Reliability Reserve Service Award per Resource per QSE</w:t>
              </w:r>
              <w:r w:rsidRPr="00B94D00">
                <w:rPr>
                  <w:rFonts w:eastAsia="Times New Roman"/>
                  <w:iCs/>
                  <w:sz w:val="20"/>
                  <w:szCs w:val="20"/>
                </w:rPr>
                <w:t xml:space="preserve">—The DRRS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572F68" w:rsidRPr="00B94D00" w14:paraId="5B140DC7" w14:textId="77777777" w:rsidTr="005C0B53">
        <w:trPr>
          <w:cantSplit/>
        </w:trPr>
        <w:tc>
          <w:tcPr>
            <w:tcW w:w="934" w:type="pct"/>
          </w:tcPr>
          <w:p w14:paraId="28BDC3A0"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RTRUOPR </w:t>
            </w:r>
            <w:r w:rsidRPr="00B94D00">
              <w:rPr>
                <w:rFonts w:eastAsia="Times New Roman"/>
                <w:i/>
                <w:iCs/>
                <w:sz w:val="20"/>
                <w:szCs w:val="20"/>
                <w:vertAlign w:val="subscript"/>
                <w:lang w:val="pt-BR"/>
              </w:rPr>
              <w:t>q, r, y</w:t>
            </w:r>
          </w:p>
        </w:tc>
        <w:tc>
          <w:tcPr>
            <w:tcW w:w="481" w:type="pct"/>
          </w:tcPr>
          <w:p w14:paraId="1306925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7E27E1F2"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Reg-Up Offer Price</w:t>
            </w:r>
            <w:r w:rsidRPr="00B94D00">
              <w:rPr>
                <w:rFonts w:eastAsia="Times New Roman"/>
                <w:iCs/>
                <w:sz w:val="20"/>
                <w:szCs w:val="20"/>
              </w:rPr>
              <w:t xml:space="preserve">—The price from the submitted Ancillary Service Offer at the Reg-Up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6B0A778C" w14:textId="77777777" w:rsidTr="005C0B53">
        <w:trPr>
          <w:cantSplit/>
        </w:trPr>
        <w:tc>
          <w:tcPr>
            <w:tcW w:w="934" w:type="pct"/>
          </w:tcPr>
          <w:p w14:paraId="2B6177B7"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RTRDOPR </w:t>
            </w:r>
            <w:r w:rsidRPr="00B94D00">
              <w:rPr>
                <w:rFonts w:eastAsia="Times New Roman"/>
                <w:i/>
                <w:iCs/>
                <w:sz w:val="20"/>
                <w:szCs w:val="20"/>
                <w:vertAlign w:val="subscript"/>
                <w:lang w:val="pt-BR"/>
              </w:rPr>
              <w:t>q, r, y</w:t>
            </w:r>
          </w:p>
        </w:tc>
        <w:tc>
          <w:tcPr>
            <w:tcW w:w="481" w:type="pct"/>
          </w:tcPr>
          <w:p w14:paraId="553A7AF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3F8BA37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Reg-Down Offer Price</w:t>
            </w:r>
            <w:r w:rsidRPr="00B94D00">
              <w:rPr>
                <w:rFonts w:eastAsia="Times New Roman"/>
                <w:iCs/>
                <w:sz w:val="20"/>
                <w:szCs w:val="20"/>
              </w:rPr>
              <w:t xml:space="preserve">—The price from the submitted Ancillary Service Offer at the Reg-Down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1F98E604" w14:textId="77777777" w:rsidTr="005C0B53">
        <w:trPr>
          <w:cantSplit/>
        </w:trPr>
        <w:tc>
          <w:tcPr>
            <w:tcW w:w="934" w:type="pct"/>
          </w:tcPr>
          <w:p w14:paraId="0B9930F8"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RTRROPR </w:t>
            </w:r>
            <w:r w:rsidRPr="00B94D00">
              <w:rPr>
                <w:rFonts w:eastAsia="Times New Roman"/>
                <w:i/>
                <w:iCs/>
                <w:sz w:val="20"/>
                <w:szCs w:val="20"/>
                <w:vertAlign w:val="subscript"/>
                <w:lang w:val="pt-BR"/>
              </w:rPr>
              <w:t>q, r, y</w:t>
            </w:r>
          </w:p>
        </w:tc>
        <w:tc>
          <w:tcPr>
            <w:tcW w:w="481" w:type="pct"/>
          </w:tcPr>
          <w:p w14:paraId="0EF85E5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69488EB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Responsive Reserve Offer Price</w:t>
            </w:r>
            <w:r w:rsidRPr="00B94D00">
              <w:rPr>
                <w:rFonts w:eastAsia="Times New Roman"/>
                <w:iCs/>
                <w:sz w:val="20"/>
                <w:szCs w:val="20"/>
              </w:rPr>
              <w:t xml:space="preserve">—The price from the submitted Ancillary Service Offer at the RRS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381B5E1A" w14:textId="77777777" w:rsidTr="005C0B53">
        <w:trPr>
          <w:cantSplit/>
        </w:trPr>
        <w:tc>
          <w:tcPr>
            <w:tcW w:w="934" w:type="pct"/>
          </w:tcPr>
          <w:p w14:paraId="47BCFCDF"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RTNSOPR </w:t>
            </w:r>
            <w:r w:rsidRPr="00B94D00">
              <w:rPr>
                <w:rFonts w:eastAsia="Times New Roman"/>
                <w:i/>
                <w:iCs/>
                <w:sz w:val="20"/>
                <w:szCs w:val="20"/>
                <w:vertAlign w:val="subscript"/>
                <w:lang w:val="pt-BR"/>
              </w:rPr>
              <w:t>q, r, y</w:t>
            </w:r>
          </w:p>
        </w:tc>
        <w:tc>
          <w:tcPr>
            <w:tcW w:w="481" w:type="pct"/>
          </w:tcPr>
          <w:p w14:paraId="383DD38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36E9883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Non-Spin Offer Price</w:t>
            </w:r>
            <w:r w:rsidRPr="00B94D00">
              <w:rPr>
                <w:rFonts w:eastAsia="Times New Roman"/>
                <w:iCs/>
                <w:sz w:val="20"/>
                <w:szCs w:val="20"/>
              </w:rPr>
              <w:t xml:space="preserve">—The price from the submitted Ancillary Service Offer at the Non-Spin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6BBA9318" w14:textId="77777777" w:rsidTr="005C0B53">
        <w:trPr>
          <w:cantSplit/>
        </w:trPr>
        <w:tc>
          <w:tcPr>
            <w:tcW w:w="934" w:type="pct"/>
          </w:tcPr>
          <w:p w14:paraId="0CF5E729"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 xml:space="preserve">RTECROPR </w:t>
            </w:r>
            <w:r w:rsidRPr="00B94D00">
              <w:rPr>
                <w:rFonts w:eastAsia="Times New Roman"/>
                <w:i/>
                <w:iCs/>
                <w:sz w:val="20"/>
                <w:szCs w:val="20"/>
                <w:vertAlign w:val="subscript"/>
                <w:lang w:val="pt-BR"/>
              </w:rPr>
              <w:t>q, r, y</w:t>
            </w:r>
          </w:p>
        </w:tc>
        <w:tc>
          <w:tcPr>
            <w:tcW w:w="481" w:type="pct"/>
          </w:tcPr>
          <w:p w14:paraId="50B1CFF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5083CF7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ERCOT Contingency Reserve Service Offer Price</w:t>
            </w:r>
            <w:r w:rsidRPr="00B94D00">
              <w:rPr>
                <w:rFonts w:eastAsia="Times New Roman"/>
                <w:iCs/>
                <w:sz w:val="20"/>
                <w:szCs w:val="20"/>
              </w:rPr>
              <w:t xml:space="preserve">—The price from the submitted Ancillary Service Offer at the ECRS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75E84657" w14:textId="77777777" w:rsidTr="005C0B53">
        <w:trPr>
          <w:cantSplit/>
          <w:ins w:id="1071" w:author="ERCOT" w:date="2025-12-09T11:41:00Z"/>
        </w:trPr>
        <w:tc>
          <w:tcPr>
            <w:tcW w:w="934" w:type="pct"/>
          </w:tcPr>
          <w:p w14:paraId="6FA9E685" w14:textId="77777777" w:rsidR="00572F68" w:rsidRPr="00B94D00" w:rsidRDefault="00572F68" w:rsidP="005C0B53">
            <w:pPr>
              <w:spacing w:after="60"/>
              <w:rPr>
                <w:ins w:id="1072" w:author="ERCOT" w:date="2025-12-09T11:41:00Z" w16du:dateUtc="2025-12-09T17:41:00Z"/>
                <w:rFonts w:eastAsia="Times New Roman"/>
                <w:iCs/>
                <w:sz w:val="20"/>
                <w:szCs w:val="20"/>
                <w:lang w:val="pt-BR"/>
              </w:rPr>
            </w:pPr>
            <w:ins w:id="1073" w:author="ERCOT" w:date="2025-12-09T11:41:00Z" w16du:dateUtc="2025-12-09T17:41:00Z">
              <w:r w:rsidRPr="00B94D00">
                <w:rPr>
                  <w:rFonts w:eastAsia="Times New Roman"/>
                  <w:iCs/>
                  <w:sz w:val="20"/>
                  <w:szCs w:val="20"/>
                  <w:lang w:val="pt-BR"/>
                </w:rPr>
                <w:t xml:space="preserve">RTDRROPR </w:t>
              </w:r>
              <w:r w:rsidRPr="00B94D00">
                <w:rPr>
                  <w:rFonts w:eastAsia="Times New Roman"/>
                  <w:i/>
                  <w:iCs/>
                  <w:sz w:val="20"/>
                  <w:szCs w:val="20"/>
                  <w:vertAlign w:val="subscript"/>
                  <w:lang w:val="pt-BR"/>
                </w:rPr>
                <w:t>q, r, y</w:t>
              </w:r>
            </w:ins>
          </w:p>
        </w:tc>
        <w:tc>
          <w:tcPr>
            <w:tcW w:w="481" w:type="pct"/>
          </w:tcPr>
          <w:p w14:paraId="63FD5E3F" w14:textId="77777777" w:rsidR="00572F68" w:rsidRPr="00B94D00" w:rsidRDefault="00572F68" w:rsidP="005C0B53">
            <w:pPr>
              <w:spacing w:after="60"/>
              <w:rPr>
                <w:ins w:id="1074" w:author="ERCOT" w:date="2025-12-09T11:41:00Z" w16du:dateUtc="2025-12-09T17:41:00Z"/>
                <w:rFonts w:eastAsia="Times New Roman"/>
                <w:iCs/>
                <w:sz w:val="20"/>
                <w:szCs w:val="20"/>
              </w:rPr>
            </w:pPr>
            <w:ins w:id="1075" w:author="ERCOT" w:date="2025-12-09T11:41:00Z" w16du:dateUtc="2025-12-09T17:41:00Z">
              <w:r w:rsidRPr="00B94D00">
                <w:rPr>
                  <w:rFonts w:eastAsia="Times New Roman"/>
                  <w:iCs/>
                  <w:sz w:val="20"/>
                  <w:szCs w:val="20"/>
                </w:rPr>
                <w:t>$/MW</w:t>
              </w:r>
            </w:ins>
          </w:p>
        </w:tc>
        <w:tc>
          <w:tcPr>
            <w:tcW w:w="3585" w:type="pct"/>
          </w:tcPr>
          <w:p w14:paraId="0A158050" w14:textId="77777777" w:rsidR="00572F68" w:rsidRPr="00B94D00" w:rsidRDefault="00572F68" w:rsidP="005C0B53">
            <w:pPr>
              <w:spacing w:after="60"/>
              <w:rPr>
                <w:ins w:id="1076" w:author="ERCOT" w:date="2025-12-09T11:41:00Z" w16du:dateUtc="2025-12-09T17:41:00Z"/>
                <w:rFonts w:eastAsia="Times New Roman"/>
                <w:i/>
                <w:iCs/>
                <w:sz w:val="20"/>
                <w:szCs w:val="20"/>
              </w:rPr>
            </w:pPr>
            <w:ins w:id="1077" w:author="ERCOT" w:date="2025-12-09T11:41:00Z" w16du:dateUtc="2025-12-09T17:41:00Z">
              <w:r w:rsidRPr="00B94D00">
                <w:rPr>
                  <w:rFonts w:eastAsia="Times New Roman"/>
                  <w:i/>
                  <w:iCs/>
                  <w:sz w:val="20"/>
                  <w:szCs w:val="20"/>
                </w:rPr>
                <w:t>Real-Time Dispatchable Reliability Reserve Service Offer Price</w:t>
              </w:r>
              <w:r w:rsidRPr="00B94D00">
                <w:rPr>
                  <w:rFonts w:eastAsia="Times New Roman"/>
                  <w:iCs/>
                  <w:sz w:val="20"/>
                  <w:szCs w:val="20"/>
                </w:rPr>
                <w:t xml:space="preserve">—The price from the submitted Ancillary Service Offer at the DRRS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572F68" w:rsidRPr="00B94D00" w14:paraId="0BC98F81" w14:textId="77777777" w:rsidTr="005C0B53">
        <w:trPr>
          <w:cantSplit/>
        </w:trPr>
        <w:tc>
          <w:tcPr>
            <w:tcW w:w="934" w:type="pct"/>
          </w:tcPr>
          <w:p w14:paraId="6ADF6A2B"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rPr>
              <w:t xml:space="preserve">RTRUAWDS </w:t>
            </w:r>
            <w:r w:rsidRPr="00B94D00">
              <w:rPr>
                <w:rFonts w:eastAsia="Times New Roman"/>
                <w:i/>
                <w:iCs/>
                <w:sz w:val="20"/>
                <w:szCs w:val="20"/>
                <w:vertAlign w:val="subscript"/>
              </w:rPr>
              <w:t>q, r, y</w:t>
            </w:r>
          </w:p>
        </w:tc>
        <w:tc>
          <w:tcPr>
            <w:tcW w:w="481" w:type="pct"/>
          </w:tcPr>
          <w:p w14:paraId="17F8E97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4322093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Reg-Up Award per Resource per QSE per SCED interval</w:t>
            </w:r>
            <w:r w:rsidRPr="00B94D00">
              <w:rPr>
                <w:rFonts w:eastAsia="Times New Roman"/>
                <w:iCs/>
                <w:sz w:val="20"/>
                <w:szCs w:val="20"/>
              </w:rPr>
              <w:t xml:space="preserve">—The Reg-Up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0913F585" w14:textId="77777777" w:rsidTr="005C0B53">
        <w:trPr>
          <w:cantSplit/>
        </w:trPr>
        <w:tc>
          <w:tcPr>
            <w:tcW w:w="934" w:type="pct"/>
          </w:tcPr>
          <w:p w14:paraId="4E9304A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RTRDAWDS </w:t>
            </w:r>
            <w:r w:rsidRPr="00B94D00">
              <w:rPr>
                <w:rFonts w:eastAsia="Times New Roman"/>
                <w:i/>
                <w:iCs/>
                <w:sz w:val="20"/>
                <w:szCs w:val="20"/>
                <w:vertAlign w:val="subscript"/>
              </w:rPr>
              <w:t>q, r, y</w:t>
            </w:r>
          </w:p>
        </w:tc>
        <w:tc>
          <w:tcPr>
            <w:tcW w:w="481" w:type="pct"/>
          </w:tcPr>
          <w:p w14:paraId="79257A3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2DCF69A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Reg-Down Award per Resource per QSE per SCED interval</w:t>
            </w:r>
            <w:r w:rsidRPr="00B94D00">
              <w:rPr>
                <w:rFonts w:eastAsia="Times New Roman"/>
                <w:iCs/>
                <w:sz w:val="20"/>
                <w:szCs w:val="20"/>
              </w:rPr>
              <w:t xml:space="preserve">—The Reg-Down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24473E87" w14:textId="77777777" w:rsidTr="005C0B53">
        <w:trPr>
          <w:cantSplit/>
        </w:trPr>
        <w:tc>
          <w:tcPr>
            <w:tcW w:w="934" w:type="pct"/>
          </w:tcPr>
          <w:p w14:paraId="5DBEB35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RTRRAWDS </w:t>
            </w:r>
            <w:r w:rsidRPr="00B94D00">
              <w:rPr>
                <w:rFonts w:eastAsia="Times New Roman"/>
                <w:i/>
                <w:iCs/>
                <w:sz w:val="20"/>
                <w:szCs w:val="20"/>
                <w:vertAlign w:val="subscript"/>
              </w:rPr>
              <w:t>q, r, y</w:t>
            </w:r>
          </w:p>
        </w:tc>
        <w:tc>
          <w:tcPr>
            <w:tcW w:w="481" w:type="pct"/>
          </w:tcPr>
          <w:p w14:paraId="77F35AD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4DF0A71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Responsive Reserve Award per Resource per QSE per SCED interval</w:t>
            </w:r>
            <w:r w:rsidRPr="00B94D00">
              <w:rPr>
                <w:rFonts w:eastAsia="Times New Roman"/>
                <w:iCs/>
                <w:sz w:val="20"/>
                <w:szCs w:val="20"/>
              </w:rPr>
              <w:t xml:space="preserve">—The 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211A23CE" w14:textId="77777777" w:rsidTr="005C0B53">
        <w:trPr>
          <w:cantSplit/>
        </w:trPr>
        <w:tc>
          <w:tcPr>
            <w:tcW w:w="934" w:type="pct"/>
          </w:tcPr>
          <w:p w14:paraId="5C368FB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RTNSAWDS </w:t>
            </w:r>
            <w:r w:rsidRPr="00B94D00">
              <w:rPr>
                <w:rFonts w:eastAsia="Times New Roman"/>
                <w:i/>
                <w:iCs/>
                <w:sz w:val="20"/>
                <w:szCs w:val="20"/>
                <w:vertAlign w:val="subscript"/>
              </w:rPr>
              <w:t>q, r, y</w:t>
            </w:r>
          </w:p>
        </w:tc>
        <w:tc>
          <w:tcPr>
            <w:tcW w:w="481" w:type="pct"/>
          </w:tcPr>
          <w:p w14:paraId="3434550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56AF609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Non-Spin Award per Resource per QSE per SCED interval</w:t>
            </w:r>
            <w:r w:rsidRPr="00B94D00">
              <w:rPr>
                <w:rFonts w:eastAsia="Times New Roman"/>
                <w:iCs/>
                <w:sz w:val="20"/>
                <w:szCs w:val="20"/>
              </w:rPr>
              <w:t xml:space="preserve">—The Non-Spin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37171168" w14:textId="77777777" w:rsidTr="005C0B53">
        <w:trPr>
          <w:cantSplit/>
        </w:trPr>
        <w:tc>
          <w:tcPr>
            <w:tcW w:w="934" w:type="pct"/>
          </w:tcPr>
          <w:p w14:paraId="02DC553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RTECRAWDS </w:t>
            </w:r>
            <w:r w:rsidRPr="00B94D00">
              <w:rPr>
                <w:rFonts w:eastAsia="Times New Roman"/>
                <w:i/>
                <w:iCs/>
                <w:sz w:val="20"/>
                <w:szCs w:val="20"/>
                <w:vertAlign w:val="subscript"/>
              </w:rPr>
              <w:t>q, r, y</w:t>
            </w:r>
          </w:p>
        </w:tc>
        <w:tc>
          <w:tcPr>
            <w:tcW w:w="481" w:type="pct"/>
          </w:tcPr>
          <w:p w14:paraId="59BE5F2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85" w:type="pct"/>
          </w:tcPr>
          <w:p w14:paraId="7755F14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ERCOT Contingency Reserve Service Award per Resource per QSE per SCED interval</w:t>
            </w:r>
            <w:r w:rsidRPr="00B94D00">
              <w:rPr>
                <w:rFonts w:eastAsia="Times New Roman"/>
                <w:iCs/>
                <w:sz w:val="20"/>
                <w:szCs w:val="20"/>
              </w:rPr>
              <w:t xml:space="preserve">—The ECRS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20D92E6E" w14:textId="77777777" w:rsidTr="005C0B53">
        <w:trPr>
          <w:cantSplit/>
          <w:ins w:id="1078" w:author="ERCOT" w:date="2025-12-09T11:42:00Z"/>
        </w:trPr>
        <w:tc>
          <w:tcPr>
            <w:tcW w:w="934" w:type="pct"/>
          </w:tcPr>
          <w:p w14:paraId="0B039522" w14:textId="77777777" w:rsidR="00572F68" w:rsidRPr="00B94D00" w:rsidRDefault="00572F68" w:rsidP="005C0B53">
            <w:pPr>
              <w:spacing w:after="60"/>
              <w:rPr>
                <w:ins w:id="1079" w:author="ERCOT" w:date="2025-12-09T11:42:00Z" w16du:dateUtc="2025-12-09T17:42:00Z"/>
                <w:rFonts w:eastAsia="Times New Roman"/>
                <w:iCs/>
                <w:sz w:val="20"/>
                <w:szCs w:val="20"/>
              </w:rPr>
            </w:pPr>
            <w:ins w:id="1080" w:author="ERCOT" w:date="2025-12-09T11:42:00Z" w16du:dateUtc="2025-12-09T17:42:00Z">
              <w:r w:rsidRPr="00B94D00">
                <w:rPr>
                  <w:rFonts w:eastAsia="Times New Roman"/>
                  <w:iCs/>
                  <w:sz w:val="20"/>
                  <w:szCs w:val="20"/>
                </w:rPr>
                <w:t xml:space="preserve">RTDRRAWDS </w:t>
              </w:r>
              <w:r w:rsidRPr="00B94D00">
                <w:rPr>
                  <w:rFonts w:eastAsia="Times New Roman"/>
                  <w:i/>
                  <w:iCs/>
                  <w:sz w:val="20"/>
                  <w:szCs w:val="20"/>
                  <w:vertAlign w:val="subscript"/>
                </w:rPr>
                <w:t>q, r, y</w:t>
              </w:r>
            </w:ins>
          </w:p>
        </w:tc>
        <w:tc>
          <w:tcPr>
            <w:tcW w:w="481" w:type="pct"/>
          </w:tcPr>
          <w:p w14:paraId="237CDE5E" w14:textId="77777777" w:rsidR="00572F68" w:rsidRPr="00B94D00" w:rsidRDefault="00572F68" w:rsidP="005C0B53">
            <w:pPr>
              <w:spacing w:after="60"/>
              <w:rPr>
                <w:ins w:id="1081" w:author="ERCOT" w:date="2025-12-09T11:42:00Z" w16du:dateUtc="2025-12-09T17:42:00Z"/>
                <w:rFonts w:eastAsia="Times New Roman"/>
                <w:iCs/>
                <w:sz w:val="20"/>
                <w:szCs w:val="20"/>
              </w:rPr>
            </w:pPr>
            <w:ins w:id="1082" w:author="ERCOT" w:date="2025-12-09T11:42:00Z" w16du:dateUtc="2025-12-09T17:42:00Z">
              <w:r w:rsidRPr="00B94D00">
                <w:rPr>
                  <w:rFonts w:eastAsia="Times New Roman"/>
                  <w:iCs/>
                  <w:sz w:val="20"/>
                  <w:szCs w:val="20"/>
                </w:rPr>
                <w:t>MW</w:t>
              </w:r>
            </w:ins>
          </w:p>
        </w:tc>
        <w:tc>
          <w:tcPr>
            <w:tcW w:w="3585" w:type="pct"/>
          </w:tcPr>
          <w:p w14:paraId="086B8BA7" w14:textId="77777777" w:rsidR="00572F68" w:rsidRPr="00B94D00" w:rsidRDefault="00572F68" w:rsidP="005C0B53">
            <w:pPr>
              <w:spacing w:after="60"/>
              <w:rPr>
                <w:ins w:id="1083" w:author="ERCOT" w:date="2025-12-09T11:42:00Z" w16du:dateUtc="2025-12-09T17:42:00Z"/>
                <w:rFonts w:eastAsia="Times New Roman"/>
                <w:i/>
                <w:iCs/>
                <w:sz w:val="20"/>
                <w:szCs w:val="20"/>
              </w:rPr>
            </w:pPr>
            <w:ins w:id="1084" w:author="ERCOT" w:date="2025-12-09T11:42:00Z" w16du:dateUtc="2025-12-09T17:42:00Z">
              <w:r w:rsidRPr="00B94D00">
                <w:rPr>
                  <w:rFonts w:eastAsia="Times New Roman"/>
                  <w:i/>
                  <w:iCs/>
                  <w:sz w:val="20"/>
                  <w:szCs w:val="20"/>
                </w:rPr>
                <w:t>Real-Time Dispatchable Reliability Reserve Service Award per Resource per QSE per SCED interval</w:t>
              </w:r>
              <w:r w:rsidRPr="00B94D00">
                <w:rPr>
                  <w:rFonts w:eastAsia="Times New Roman"/>
                  <w:iCs/>
                  <w:sz w:val="20"/>
                  <w:szCs w:val="20"/>
                </w:rPr>
                <w:t xml:space="preserve">—The DRRS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572F68" w:rsidRPr="00B94D00" w14:paraId="52F18B23"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46D7049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41D8958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2CEE7454" w14:textId="77777777" w:rsidR="00572F68" w:rsidRPr="00B94D00" w:rsidRDefault="00572F68" w:rsidP="005C0B53">
            <w:pPr>
              <w:spacing w:after="60"/>
              <w:rPr>
                <w:rFonts w:eastAsia="Times New Roman"/>
                <w:iCs/>
                <w:sz w:val="20"/>
                <w:szCs w:val="20"/>
              </w:rPr>
            </w:pPr>
            <w:r w:rsidRPr="00B94D00">
              <w:rPr>
                <w:rFonts w:eastAsia="Times New Roman"/>
                <w:i/>
                <w:sz w:val="20"/>
                <w:szCs w:val="20"/>
              </w:rPr>
              <w:t>Duration of Emergency Base Point interval or SCED interval per interval</w:t>
            </w:r>
            <w:r w:rsidRPr="00B94D00">
              <w:rPr>
                <w:rFonts w:eastAsia="Times New Roman"/>
                <w:iCs/>
                <w:sz w:val="20"/>
                <w:szCs w:val="20"/>
              </w:rPr>
              <w:t xml:space="preserve">—The duration of the portion of the Emergency Base Point interval or SCED interval </w:t>
            </w:r>
            <w:r w:rsidRPr="00B94D00">
              <w:rPr>
                <w:rFonts w:eastAsia="Times New Roman"/>
                <w:i/>
                <w:iCs/>
                <w:sz w:val="20"/>
                <w:szCs w:val="20"/>
              </w:rPr>
              <w:t>y</w:t>
            </w:r>
            <w:r w:rsidRPr="00B94D00">
              <w:rPr>
                <w:rFonts w:eastAsia="Times New Roman"/>
                <w:iCs/>
                <w:sz w:val="20"/>
                <w:szCs w:val="20"/>
              </w:rPr>
              <w:t xml:space="preserve"> </w:t>
            </w:r>
            <w:r w:rsidRPr="00B94D00">
              <w:rPr>
                <w:rFonts w:eastAsia="Times New Roman"/>
                <w:sz w:val="20"/>
                <w:szCs w:val="20"/>
              </w:rPr>
              <w:t>within the 15-minute Settlement Interval</w:t>
            </w:r>
            <w:r w:rsidRPr="00B94D00">
              <w:rPr>
                <w:rFonts w:eastAsia="Times New Roman"/>
                <w:iCs/>
                <w:sz w:val="20"/>
                <w:szCs w:val="20"/>
              </w:rPr>
              <w:t>.</w:t>
            </w:r>
          </w:p>
        </w:tc>
      </w:tr>
      <w:tr w:rsidR="00572F68" w:rsidRPr="00B94D00" w14:paraId="1BD78F9B"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1773A8A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4B1956C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622B07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51267086"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37ACFBC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0243222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481585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 Node Settlement Point.</w:t>
            </w:r>
          </w:p>
        </w:tc>
      </w:tr>
      <w:tr w:rsidR="00572F68" w:rsidRPr="00B94D00" w14:paraId="5C8BFF76"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4AB7A5A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025A39B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5A647FE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Generation Resource or ESR.</w:t>
            </w:r>
          </w:p>
        </w:tc>
      </w:tr>
      <w:tr w:rsidR="00572F68" w:rsidRPr="00B94D00" w14:paraId="03C0AA44"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01D43F5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468EAE8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ACADE5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An Emergency Base Point interval or SCED interval that overlaps the 15-minute Settlement Interval.</w:t>
            </w:r>
          </w:p>
        </w:tc>
      </w:tr>
      <w:tr w:rsidR="00572F68" w:rsidRPr="00B94D00" w14:paraId="198E2E98" w14:textId="77777777" w:rsidTr="005C0B53">
        <w:trPr>
          <w:cantSplit/>
        </w:trPr>
        <w:tc>
          <w:tcPr>
            <w:tcW w:w="934" w:type="pct"/>
            <w:tcBorders>
              <w:top w:val="single" w:sz="4" w:space="0" w:color="auto"/>
              <w:left w:val="single" w:sz="4" w:space="0" w:color="auto"/>
              <w:bottom w:val="single" w:sz="4" w:space="0" w:color="auto"/>
              <w:right w:val="single" w:sz="4" w:space="0" w:color="auto"/>
            </w:tcBorders>
          </w:tcPr>
          <w:p w14:paraId="1150B38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6003AD5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81E9D8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The number of seconds in one hour.</w:t>
            </w:r>
          </w:p>
        </w:tc>
      </w:tr>
    </w:tbl>
    <w:p w14:paraId="7E9E3BEE" w14:textId="77777777" w:rsidR="00572F68" w:rsidRPr="00B94D00" w:rsidRDefault="00572F68" w:rsidP="00572F68">
      <w:pPr>
        <w:spacing w:before="240" w:after="240"/>
        <w:ind w:left="720" w:hanging="720"/>
        <w:rPr>
          <w:rFonts w:eastAsia="Times New Roman"/>
          <w:iCs/>
          <w:szCs w:val="20"/>
        </w:rPr>
      </w:pPr>
      <w:r w:rsidRPr="00B94D00">
        <w:rPr>
          <w:rFonts w:eastAsia="Times New Roman"/>
          <w:iCs/>
          <w:szCs w:val="20"/>
        </w:rPr>
        <w:t>(3)</w:t>
      </w:r>
      <w:r w:rsidRPr="00B94D00">
        <w:rPr>
          <w:rFonts w:eastAsia="Times New Roman"/>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176E1AF1"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 xml:space="preserve">(4)       If the Real-Time Ancillary Service Award is greater than the total quantity from the Resource-Specific Ancillary Service Offer submitted by the QSE, then the Real-Time Ancillary Service Offer price for the Resource will be equal to the highest price from the submitted Resource-Specific Ancillary Service Offer for the Ancillary Service type. </w:t>
      </w:r>
    </w:p>
    <w:p w14:paraId="760C3E3A"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lastRenderedPageBreak/>
        <w:t>(5)</w:t>
      </w:r>
      <w:r w:rsidRPr="00B94D00">
        <w:rPr>
          <w:rFonts w:eastAsia="Times New Roman"/>
          <w:iCs/>
          <w:szCs w:val="20"/>
        </w:rPr>
        <w:tab/>
        <w:t>The total additional compensation to each QSE for emergency Settlement of Resources for the 15-minute Settlement Interval is calculated as follows:</w:t>
      </w:r>
    </w:p>
    <w:p w14:paraId="4EBC3D7E" w14:textId="77777777" w:rsidR="00572F68" w:rsidRPr="00B94D00" w:rsidRDefault="00572F68" w:rsidP="00572F68">
      <w:pPr>
        <w:tabs>
          <w:tab w:val="left" w:pos="2340"/>
          <w:tab w:val="left" w:pos="3420"/>
        </w:tabs>
        <w:spacing w:before="240" w:after="240"/>
        <w:ind w:left="3420" w:hanging="2700"/>
        <w:rPr>
          <w:rFonts w:eastAsia="Times New Roman"/>
          <w:b/>
          <w:bCs/>
          <w:szCs w:val="20"/>
        </w:rPr>
      </w:pPr>
      <w:r w:rsidRPr="00B94D00">
        <w:rPr>
          <w:rFonts w:eastAsia="Times New Roman"/>
          <w:b/>
          <w:bCs/>
          <w:szCs w:val="20"/>
        </w:rPr>
        <w:t xml:space="preserve">EMREAMTQSETOT </w:t>
      </w:r>
      <w:r w:rsidRPr="00B94D00">
        <w:rPr>
          <w:rFonts w:eastAsia="Times New Roman"/>
          <w:b/>
          <w:bCs/>
          <w:i/>
          <w:szCs w:val="20"/>
          <w:vertAlign w:val="subscript"/>
        </w:rPr>
        <w:t>q</w:t>
      </w:r>
      <w:r w:rsidRPr="00B94D00">
        <w:rPr>
          <w:rFonts w:eastAsia="Times New Roman"/>
          <w:b/>
          <w:bCs/>
          <w:szCs w:val="20"/>
        </w:rPr>
        <w:tab/>
        <w:t>=</w:t>
      </w:r>
      <w:r w:rsidRPr="00B94D00">
        <w:rPr>
          <w:rFonts w:eastAsia="Times New Roman"/>
          <w:b/>
          <w:bCs/>
          <w:szCs w:val="20"/>
        </w:rPr>
        <w:tab/>
      </w:r>
      <w:r w:rsidRPr="00B94D00">
        <w:rPr>
          <w:rFonts w:eastAsia="Times New Roman"/>
          <w:b/>
          <w:bCs/>
          <w:position w:val="-18"/>
          <w:szCs w:val="20"/>
        </w:rPr>
        <w:object w:dxaOrig="225" w:dyaOrig="420" w14:anchorId="5CF08418">
          <v:shape id="_x0000_i1106" type="#_x0000_t75" style="width:12pt;height:24pt" o:ole="">
            <v:imagedata r:id="rId127" o:title=""/>
          </v:shape>
          <o:OLEObject Type="Embed" ProgID="Equation.3" ShapeID="_x0000_i1106" DrawAspect="Content" ObjectID="_1831107172" r:id="rId128"/>
        </w:object>
      </w:r>
      <w:r w:rsidRPr="00B94D00">
        <w:rPr>
          <w:rFonts w:eastAsia="Times New Roman"/>
          <w:b/>
          <w:bCs/>
          <w:position w:val="-22"/>
          <w:szCs w:val="20"/>
        </w:rPr>
        <w:object w:dxaOrig="225" w:dyaOrig="465" w14:anchorId="12086E81">
          <v:shape id="_x0000_i1107" type="#_x0000_t75" style="width:12pt;height:24pt" o:ole="">
            <v:imagedata r:id="rId19" o:title=""/>
          </v:shape>
          <o:OLEObject Type="Embed" ProgID="Equation.3" ShapeID="_x0000_i1107" DrawAspect="Content" ObjectID="_1831107173" r:id="rId129"/>
        </w:object>
      </w:r>
      <w:r w:rsidRPr="00B94D00">
        <w:rPr>
          <w:rFonts w:eastAsia="Times New Roman"/>
          <w:b/>
          <w:bCs/>
          <w:szCs w:val="20"/>
        </w:rPr>
        <w:t xml:space="preserve">EMREAMT </w:t>
      </w:r>
      <w:r w:rsidRPr="00B94D00">
        <w:rPr>
          <w:rFonts w:eastAsia="Times New Roman"/>
          <w:b/>
          <w:bCs/>
          <w:i/>
          <w:szCs w:val="20"/>
          <w:vertAlign w:val="subscript"/>
        </w:rPr>
        <w:t>q, r, p</w:t>
      </w:r>
    </w:p>
    <w:p w14:paraId="268FDF85" w14:textId="77777777" w:rsidR="00572F68" w:rsidRPr="00B94D00" w:rsidRDefault="00572F68" w:rsidP="00572F68">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572F68" w:rsidRPr="00B94D00" w14:paraId="5832C8A7" w14:textId="77777777" w:rsidTr="005C0B53">
        <w:trPr>
          <w:cantSplit/>
          <w:tblHeader/>
        </w:trPr>
        <w:tc>
          <w:tcPr>
            <w:tcW w:w="1239" w:type="pct"/>
          </w:tcPr>
          <w:p w14:paraId="787EB57F"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Variable</w:t>
            </w:r>
          </w:p>
        </w:tc>
        <w:tc>
          <w:tcPr>
            <w:tcW w:w="453" w:type="pct"/>
          </w:tcPr>
          <w:p w14:paraId="3005D494"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Unit</w:t>
            </w:r>
          </w:p>
        </w:tc>
        <w:tc>
          <w:tcPr>
            <w:tcW w:w="3308" w:type="pct"/>
          </w:tcPr>
          <w:p w14:paraId="6AB90CF3"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Definition</w:t>
            </w:r>
          </w:p>
        </w:tc>
      </w:tr>
      <w:tr w:rsidR="00572F68" w:rsidRPr="00B94D00" w14:paraId="64BC3BD1" w14:textId="77777777" w:rsidTr="005C0B53">
        <w:trPr>
          <w:cantSplit/>
        </w:trPr>
        <w:tc>
          <w:tcPr>
            <w:tcW w:w="1239" w:type="pct"/>
          </w:tcPr>
          <w:p w14:paraId="2F488A9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EMREAMTQSETOT </w:t>
            </w:r>
            <w:r w:rsidRPr="00B94D00">
              <w:rPr>
                <w:rFonts w:eastAsia="Times New Roman"/>
                <w:i/>
                <w:iCs/>
                <w:sz w:val="20"/>
                <w:szCs w:val="20"/>
                <w:vertAlign w:val="subscript"/>
              </w:rPr>
              <w:t>q</w:t>
            </w:r>
          </w:p>
        </w:tc>
        <w:tc>
          <w:tcPr>
            <w:tcW w:w="453" w:type="pct"/>
          </w:tcPr>
          <w:p w14:paraId="0CFA314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08" w:type="pct"/>
          </w:tcPr>
          <w:p w14:paraId="754149E1"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Energy Amount QSE Total per QSE</w:t>
            </w:r>
            <w:r w:rsidRPr="00B94D00">
              <w:rPr>
                <w:rFonts w:eastAsia="Times New Roman"/>
                <w:iCs/>
                <w:sz w:val="20"/>
                <w:szCs w:val="20"/>
              </w:rPr>
              <w:sym w:font="Symbol" w:char="F0BE"/>
            </w:r>
            <w:r w:rsidRPr="00B94D00">
              <w:rPr>
                <w:rFonts w:eastAsia="Times New Roman"/>
                <w:iCs/>
                <w:sz w:val="20"/>
                <w:szCs w:val="20"/>
              </w:rPr>
              <w:t xml:space="preserve">The total of the payments to QSE </w:t>
            </w:r>
            <w:r w:rsidRPr="00B94D00">
              <w:rPr>
                <w:rFonts w:eastAsia="Times New Roman"/>
                <w:i/>
                <w:iCs/>
                <w:sz w:val="20"/>
                <w:szCs w:val="20"/>
              </w:rPr>
              <w:t>q</w:t>
            </w:r>
            <w:r w:rsidRPr="00B94D00">
              <w:rPr>
                <w:rFonts w:eastAsia="Times New Roman"/>
                <w:iCs/>
                <w:sz w:val="20"/>
                <w:szCs w:val="20"/>
              </w:rPr>
              <w:t xml:space="preserve"> as additional compensation for additional energy or Ancillary Services of the Resources represented by this QSE for the 15-minute Settlement Interval.</w:t>
            </w:r>
          </w:p>
        </w:tc>
      </w:tr>
      <w:tr w:rsidR="00572F68" w:rsidRPr="00B94D00" w14:paraId="65BA67EA" w14:textId="77777777" w:rsidTr="005C0B53">
        <w:trPr>
          <w:cantSplit/>
        </w:trPr>
        <w:tc>
          <w:tcPr>
            <w:tcW w:w="1239" w:type="pct"/>
          </w:tcPr>
          <w:p w14:paraId="244F9D2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53" w:type="pct"/>
          </w:tcPr>
          <w:p w14:paraId="1D4D1EB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08" w:type="pct"/>
          </w:tcPr>
          <w:p w14:paraId="32A10144"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0D2FF91A" w14:textId="77777777" w:rsidTr="005C0B53">
        <w:trPr>
          <w:cantSplit/>
        </w:trPr>
        <w:tc>
          <w:tcPr>
            <w:tcW w:w="1239" w:type="pct"/>
            <w:tcBorders>
              <w:top w:val="single" w:sz="4" w:space="0" w:color="auto"/>
              <w:left w:val="single" w:sz="4" w:space="0" w:color="auto"/>
              <w:bottom w:val="single" w:sz="4" w:space="0" w:color="auto"/>
              <w:right w:val="single" w:sz="4" w:space="0" w:color="auto"/>
            </w:tcBorders>
          </w:tcPr>
          <w:p w14:paraId="3B31708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72B6897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5FC46A5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04677F5B" w14:textId="77777777" w:rsidTr="005C0B53">
        <w:trPr>
          <w:cantSplit/>
        </w:trPr>
        <w:tc>
          <w:tcPr>
            <w:tcW w:w="1239" w:type="pct"/>
            <w:tcBorders>
              <w:top w:val="single" w:sz="4" w:space="0" w:color="auto"/>
              <w:left w:val="single" w:sz="4" w:space="0" w:color="auto"/>
              <w:bottom w:val="single" w:sz="4" w:space="0" w:color="auto"/>
              <w:right w:val="single" w:sz="4" w:space="0" w:color="auto"/>
            </w:tcBorders>
          </w:tcPr>
          <w:p w14:paraId="0474131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740D3F7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3B4941A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 Node Settlement Point.</w:t>
            </w:r>
          </w:p>
        </w:tc>
      </w:tr>
      <w:tr w:rsidR="00572F68" w:rsidRPr="00B94D00" w14:paraId="123C7033" w14:textId="77777777" w:rsidTr="005C0B53">
        <w:trPr>
          <w:cantSplit/>
        </w:trPr>
        <w:tc>
          <w:tcPr>
            <w:tcW w:w="1239" w:type="pct"/>
            <w:tcBorders>
              <w:top w:val="single" w:sz="4" w:space="0" w:color="auto"/>
              <w:left w:val="single" w:sz="4" w:space="0" w:color="auto"/>
              <w:bottom w:val="single" w:sz="4" w:space="0" w:color="auto"/>
              <w:right w:val="single" w:sz="4" w:space="0" w:color="auto"/>
            </w:tcBorders>
          </w:tcPr>
          <w:p w14:paraId="118D6C9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798B04D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5448F5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Generation Resource or ESR.</w:t>
            </w:r>
          </w:p>
        </w:tc>
      </w:tr>
    </w:tbl>
    <w:p w14:paraId="33A91BB6" w14:textId="77777777" w:rsidR="00572F68" w:rsidRPr="00B94D00" w:rsidRDefault="00572F68" w:rsidP="00572F68">
      <w:pPr>
        <w:keepNext/>
        <w:widowControl w:val="0"/>
        <w:tabs>
          <w:tab w:val="left" w:pos="1260"/>
        </w:tabs>
        <w:spacing w:before="480" w:after="240"/>
        <w:ind w:left="1267" w:hanging="1267"/>
        <w:outlineLvl w:val="3"/>
        <w:rPr>
          <w:rFonts w:eastAsia="Times New Roman"/>
          <w:b/>
          <w:bCs/>
          <w:snapToGrid w:val="0"/>
          <w:szCs w:val="20"/>
        </w:rPr>
      </w:pPr>
      <w:bookmarkStart w:id="1085" w:name="_Toc189044476"/>
      <w:bookmarkEnd w:id="1016"/>
      <w:r w:rsidRPr="00B94D00">
        <w:rPr>
          <w:rFonts w:eastAsia="Times New Roman"/>
          <w:b/>
          <w:bCs/>
          <w:snapToGrid w:val="0"/>
          <w:szCs w:val="20"/>
        </w:rPr>
        <w:t>6.6.12.1</w:t>
      </w:r>
      <w:r w:rsidRPr="00B94D00">
        <w:rPr>
          <w:rFonts w:eastAsia="Times New Roman"/>
          <w:b/>
          <w:bCs/>
          <w:snapToGrid w:val="0"/>
          <w:szCs w:val="20"/>
        </w:rPr>
        <w:tab/>
        <w:t>Switchable Generation Make-Whole Payment</w:t>
      </w:r>
      <w:bookmarkEnd w:id="1085"/>
    </w:p>
    <w:p w14:paraId="7998DE05" w14:textId="77777777" w:rsidR="00572F68" w:rsidRPr="00B94D00" w:rsidRDefault="00572F68" w:rsidP="00572F68">
      <w:pPr>
        <w:ind w:left="720" w:hanging="720"/>
        <w:rPr>
          <w:rFonts w:eastAsia="Times New Roman"/>
          <w:szCs w:val="20"/>
        </w:rPr>
      </w:pPr>
      <w:r w:rsidRPr="00B94D00">
        <w:rPr>
          <w:rFonts w:eastAsia="Times New Roman"/>
          <w:szCs w:val="20"/>
        </w:rPr>
        <w:t>(1)</w:t>
      </w:r>
      <w:r w:rsidRPr="00B94D00">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788A5BE6" w14:textId="77777777" w:rsidR="00572F68" w:rsidRPr="00B94D00" w:rsidRDefault="00572F68" w:rsidP="00572F68">
      <w:pPr>
        <w:rPr>
          <w:rFonts w:eastAsia="Times New Roman"/>
          <w:szCs w:val="20"/>
        </w:rPr>
      </w:pPr>
    </w:p>
    <w:p w14:paraId="6EF490F2" w14:textId="77777777" w:rsidR="00572F68" w:rsidRPr="00B94D00" w:rsidRDefault="00572F68" w:rsidP="00572F68">
      <w:pPr>
        <w:tabs>
          <w:tab w:val="left" w:pos="2250"/>
          <w:tab w:val="left" w:pos="3150"/>
          <w:tab w:val="left" w:pos="3960"/>
        </w:tabs>
        <w:spacing w:after="240"/>
        <w:ind w:left="3960" w:hanging="3240"/>
        <w:rPr>
          <w:rFonts w:eastAsia="Times New Roman"/>
          <w:b/>
          <w:bCs/>
          <w:i/>
          <w:szCs w:val="20"/>
          <w:vertAlign w:val="subscript"/>
        </w:rPr>
      </w:pPr>
      <w:r w:rsidRPr="00B94D00">
        <w:rPr>
          <w:rFonts w:eastAsia="Times New Roman"/>
          <w:b/>
          <w:bCs/>
          <w:szCs w:val="20"/>
        </w:rPr>
        <w:t xml:space="preserve">SWMWAMT </w:t>
      </w:r>
      <w:r w:rsidRPr="00B94D00">
        <w:rPr>
          <w:rFonts w:eastAsia="Times New Roman"/>
          <w:b/>
          <w:bCs/>
          <w:i/>
          <w:szCs w:val="20"/>
          <w:vertAlign w:val="subscript"/>
        </w:rPr>
        <w:t>q, r</w:t>
      </w:r>
      <w:r w:rsidRPr="00B94D00">
        <w:rPr>
          <w:rFonts w:eastAsia="Times New Roman"/>
          <w:b/>
          <w:bCs/>
          <w:szCs w:val="20"/>
        </w:rPr>
        <w:t xml:space="preserve">  =  (-1) * Max (0, (SWCG </w:t>
      </w:r>
      <w:r w:rsidRPr="00B94D00">
        <w:rPr>
          <w:rFonts w:eastAsia="Times New Roman"/>
          <w:b/>
          <w:bCs/>
          <w:i/>
          <w:szCs w:val="20"/>
          <w:vertAlign w:val="subscript"/>
        </w:rPr>
        <w:t>q, r, d</w:t>
      </w:r>
      <w:r w:rsidRPr="00B94D00">
        <w:rPr>
          <w:rFonts w:eastAsia="Times New Roman"/>
          <w:b/>
          <w:bCs/>
          <w:szCs w:val="20"/>
        </w:rPr>
        <w:t xml:space="preserve"> – </w:t>
      </w:r>
      <w:r w:rsidRPr="00B94D00">
        <w:rPr>
          <w:rFonts w:eastAsia="Times New Roman"/>
          <w:b/>
          <w:bCs/>
          <w:szCs w:val="20"/>
          <w:lang w:val="pt-BR"/>
        </w:rPr>
        <w:t>SWRTREV</w:t>
      </w:r>
      <w:r w:rsidRPr="00B94D00">
        <w:rPr>
          <w:rFonts w:eastAsia="Times New Roman"/>
          <w:b/>
          <w:bCs/>
          <w:i/>
          <w:szCs w:val="20"/>
          <w:vertAlign w:val="subscript"/>
          <w:lang w:val="pt-BR"/>
        </w:rPr>
        <w:t xml:space="preserve"> q, r, d</w:t>
      </w:r>
      <w:r w:rsidRPr="00B94D00">
        <w:rPr>
          <w:rFonts w:eastAsia="Times New Roman"/>
          <w:b/>
          <w:bCs/>
          <w:szCs w:val="20"/>
        </w:rPr>
        <w:t xml:space="preserve">)) / SWIHR </w:t>
      </w:r>
      <w:r w:rsidRPr="00B94D00">
        <w:rPr>
          <w:rFonts w:eastAsia="Times New Roman"/>
          <w:b/>
          <w:bCs/>
          <w:i/>
          <w:szCs w:val="20"/>
          <w:vertAlign w:val="subscript"/>
        </w:rPr>
        <w:t>q, r, d</w:t>
      </w:r>
    </w:p>
    <w:p w14:paraId="376980A3" w14:textId="77777777" w:rsidR="00572F68" w:rsidRPr="00B94D00" w:rsidRDefault="00572F68" w:rsidP="00572F68">
      <w:pPr>
        <w:spacing w:after="240"/>
        <w:ind w:left="720"/>
        <w:rPr>
          <w:rFonts w:eastAsia="Times New Roman"/>
          <w:szCs w:val="20"/>
        </w:rPr>
      </w:pPr>
      <w:r w:rsidRPr="00B94D00">
        <w:rPr>
          <w:rFonts w:eastAsia="Times New Roman"/>
          <w:szCs w:val="20"/>
        </w:rPr>
        <w:t>Where:</w:t>
      </w:r>
    </w:p>
    <w:p w14:paraId="6578B645" w14:textId="77777777" w:rsidR="00572F68" w:rsidRPr="00B94D00" w:rsidRDefault="00572F68" w:rsidP="00572F68">
      <w:pPr>
        <w:spacing w:after="240"/>
        <w:ind w:left="2250" w:hanging="1530"/>
        <w:rPr>
          <w:rFonts w:eastAsia="Times New Roman"/>
          <w:szCs w:val="20"/>
        </w:rPr>
      </w:pPr>
      <w:r w:rsidRPr="00B94D00">
        <w:rPr>
          <w:rFonts w:eastAsia="Times New Roman"/>
          <w:szCs w:val="20"/>
        </w:rPr>
        <w:t xml:space="preserve">SWCG </w:t>
      </w:r>
      <w:r w:rsidRPr="00B94D00">
        <w:rPr>
          <w:rFonts w:eastAsia="Times New Roman"/>
          <w:i/>
          <w:szCs w:val="20"/>
          <w:vertAlign w:val="subscript"/>
        </w:rPr>
        <w:t>q, r, d</w:t>
      </w:r>
      <w:r w:rsidRPr="00B94D00">
        <w:rPr>
          <w:rFonts w:eastAsia="Times New Roman"/>
          <w:szCs w:val="20"/>
        </w:rPr>
        <w:t xml:space="preserve">  =  SWSUC </w:t>
      </w:r>
      <w:r w:rsidRPr="00B94D00">
        <w:rPr>
          <w:rFonts w:eastAsia="Times New Roman"/>
          <w:i/>
          <w:szCs w:val="20"/>
          <w:vertAlign w:val="subscript"/>
        </w:rPr>
        <w:t>q, r, d</w:t>
      </w:r>
      <w:r w:rsidRPr="00B94D00">
        <w:rPr>
          <w:rFonts w:eastAsia="Times New Roman"/>
          <w:szCs w:val="20"/>
        </w:rPr>
        <w:t xml:space="preserve"> + SWMEC </w:t>
      </w:r>
      <w:r w:rsidRPr="00B94D00">
        <w:rPr>
          <w:rFonts w:eastAsia="Times New Roman"/>
          <w:i/>
          <w:szCs w:val="20"/>
          <w:vertAlign w:val="subscript"/>
        </w:rPr>
        <w:t>q, r, d</w:t>
      </w:r>
      <w:r w:rsidRPr="00B94D00">
        <w:rPr>
          <w:rFonts w:eastAsia="Times New Roman"/>
          <w:szCs w:val="20"/>
        </w:rPr>
        <w:t xml:space="preserve"> + SWOC </w:t>
      </w:r>
      <w:r w:rsidRPr="00B94D00">
        <w:rPr>
          <w:rFonts w:eastAsia="Times New Roman"/>
          <w:i/>
          <w:szCs w:val="20"/>
          <w:vertAlign w:val="subscript"/>
        </w:rPr>
        <w:t>q, r, d</w:t>
      </w:r>
      <w:r w:rsidRPr="00B94D00">
        <w:rPr>
          <w:rFonts w:eastAsia="Times New Roman"/>
          <w:szCs w:val="20"/>
        </w:rPr>
        <w:t xml:space="preserve"> + SWAC</w:t>
      </w:r>
      <w:r w:rsidRPr="00B94D00">
        <w:rPr>
          <w:rFonts w:eastAsia="Times New Roman"/>
          <w:i/>
          <w:szCs w:val="20"/>
          <w:vertAlign w:val="subscript"/>
        </w:rPr>
        <w:t xml:space="preserve"> q, r, d</w:t>
      </w:r>
      <w:r w:rsidRPr="00B94D00">
        <w:rPr>
          <w:rFonts w:eastAsia="Times New Roman"/>
          <w:szCs w:val="20"/>
        </w:rPr>
        <w:t xml:space="preserve">  + </w:t>
      </w:r>
    </w:p>
    <w:p w14:paraId="62F552BA" w14:textId="77777777" w:rsidR="00572F68" w:rsidRPr="00B94D00" w:rsidRDefault="00572F68" w:rsidP="00572F68">
      <w:pPr>
        <w:spacing w:after="240"/>
        <w:ind w:left="2250" w:hanging="90"/>
        <w:rPr>
          <w:rFonts w:eastAsia="Times New Roman"/>
          <w:szCs w:val="20"/>
        </w:rPr>
      </w:pPr>
      <w:r w:rsidRPr="00B94D00">
        <w:rPr>
          <w:rFonts w:eastAsia="Times New Roman"/>
          <w:szCs w:val="20"/>
        </w:rPr>
        <w:t>SWPSLR</w:t>
      </w:r>
      <w:r w:rsidRPr="00B94D00">
        <w:rPr>
          <w:rFonts w:eastAsia="Times New Roman"/>
          <w:i/>
          <w:szCs w:val="20"/>
          <w:vertAlign w:val="subscript"/>
        </w:rPr>
        <w:t xml:space="preserve"> q, r, d</w:t>
      </w:r>
    </w:p>
    <w:p w14:paraId="7873855B" w14:textId="77777777" w:rsidR="00572F68" w:rsidRPr="00B94D00" w:rsidRDefault="00572F68" w:rsidP="00572F68">
      <w:pPr>
        <w:spacing w:after="240"/>
        <w:ind w:left="2250" w:hanging="1530"/>
        <w:rPr>
          <w:rFonts w:eastAsia="Times New Roman"/>
          <w:szCs w:val="20"/>
          <w:lang w:val="pt-BR"/>
        </w:rPr>
      </w:pPr>
      <w:r w:rsidRPr="00B94D00">
        <w:rPr>
          <w:rFonts w:eastAsia="Times New Roman"/>
          <w:szCs w:val="20"/>
          <w:lang w:val="pt-BR"/>
        </w:rPr>
        <w:t>SW</w:t>
      </w:r>
      <w:r w:rsidRPr="00B94D00">
        <w:rPr>
          <w:rFonts w:eastAsia="Times New Roman"/>
          <w:bCs/>
          <w:szCs w:val="20"/>
          <w:lang w:val="pt-BR"/>
        </w:rPr>
        <w:t xml:space="preserve">RTREV </w:t>
      </w:r>
      <w:r w:rsidRPr="00B94D00">
        <w:rPr>
          <w:rFonts w:eastAsia="Times New Roman"/>
          <w:i/>
          <w:szCs w:val="20"/>
          <w:vertAlign w:val="subscript"/>
          <w:lang w:val="pt-BR"/>
        </w:rPr>
        <w:t>q</w:t>
      </w:r>
      <w:r w:rsidRPr="00B94D00">
        <w:rPr>
          <w:rFonts w:eastAsia="Times New Roman"/>
          <w:i/>
          <w:szCs w:val="20"/>
          <w:vertAlign w:val="subscript"/>
          <w:lang w:val="it-IT"/>
        </w:rPr>
        <w:t>, r, d</w:t>
      </w:r>
      <w:r w:rsidRPr="00B94D00">
        <w:rPr>
          <w:rFonts w:eastAsia="Times New Roman"/>
          <w:szCs w:val="20"/>
          <w:lang w:val="it-IT"/>
        </w:rPr>
        <w:t xml:space="preserve">   </w:t>
      </w:r>
      <w:r w:rsidRPr="00B94D00">
        <w:rPr>
          <w:rFonts w:eastAsia="Times New Roman"/>
          <w:szCs w:val="20"/>
        </w:rPr>
        <w:t xml:space="preserve">=  </w:t>
      </w:r>
      <w:r w:rsidRPr="00B94D00">
        <w:rPr>
          <w:rFonts w:eastAsia="Times New Roman"/>
          <w:bCs/>
          <w:szCs w:val="20"/>
          <w:lang w:val="pt-BR"/>
        </w:rPr>
        <w:t xml:space="preserve">Max [0, </w:t>
      </w:r>
      <w:r w:rsidRPr="00B94D00">
        <w:rPr>
          <w:rFonts w:eastAsia="Times New Roman"/>
          <w:position w:val="-20"/>
          <w:szCs w:val="20"/>
        </w:rPr>
        <w:object w:dxaOrig="220" w:dyaOrig="440" w14:anchorId="6883FFE9">
          <v:shape id="_x0000_i1108" type="#_x0000_t75" style="width:12pt;height:24pt" o:ole="">
            <v:imagedata r:id="rId32" o:title=""/>
          </v:shape>
          <o:OLEObject Type="Embed" ProgID="Equation.3" ShapeID="_x0000_i1108" DrawAspect="Content" ObjectID="_1831107174" r:id="rId130"/>
        </w:object>
      </w:r>
      <w:r w:rsidRPr="00B94D00">
        <w:rPr>
          <w:rFonts w:eastAsia="Times New Roman"/>
          <w:szCs w:val="20"/>
        </w:rPr>
        <w:t>(</w:t>
      </w:r>
      <w:r w:rsidRPr="00B94D00">
        <w:rPr>
          <w:rFonts w:eastAsia="Times New Roman"/>
          <w:bCs/>
          <w:szCs w:val="20"/>
          <w:lang w:val="pt-BR"/>
        </w:rPr>
        <w:t>RTSP</w:t>
      </w:r>
      <w:r w:rsidRPr="00B94D00">
        <w:rPr>
          <w:rFonts w:eastAsia="Times New Roman"/>
          <w:szCs w:val="20"/>
          <w:lang w:val="pt-BR"/>
        </w:rPr>
        <w:t>P</w:t>
      </w:r>
      <w:r w:rsidRPr="00B94D00">
        <w:rPr>
          <w:rFonts w:eastAsia="Times New Roman"/>
          <w:b/>
          <w:i/>
          <w:szCs w:val="20"/>
          <w:vertAlign w:val="subscript"/>
        </w:rPr>
        <w:t xml:space="preserve"> </w:t>
      </w:r>
      <w:r w:rsidRPr="00B94D00">
        <w:rPr>
          <w:rFonts w:eastAsia="Times New Roman"/>
          <w:i/>
          <w:szCs w:val="20"/>
          <w:vertAlign w:val="subscript"/>
        </w:rPr>
        <w:t>p, i</w:t>
      </w:r>
      <w:r w:rsidRPr="00B94D00">
        <w:rPr>
          <w:rFonts w:eastAsia="Times New Roman"/>
          <w:szCs w:val="20"/>
          <w:lang w:val="pt-BR"/>
        </w:rPr>
        <w:t xml:space="preserve"> * </w:t>
      </w:r>
      <w:r w:rsidRPr="00B94D00">
        <w:rPr>
          <w:rFonts w:eastAsia="Times New Roman"/>
          <w:szCs w:val="20"/>
        </w:rPr>
        <w:t>RTMG</w:t>
      </w:r>
      <w:r w:rsidRPr="00B94D00">
        <w:rPr>
          <w:rFonts w:eastAsia="Times New Roman"/>
          <w:b/>
          <w:i/>
          <w:szCs w:val="20"/>
          <w:vertAlign w:val="subscript"/>
        </w:rPr>
        <w:t xml:space="preserve"> </w:t>
      </w:r>
      <w:r w:rsidRPr="00B94D00">
        <w:rPr>
          <w:rFonts w:eastAsia="Times New Roman"/>
          <w:i/>
          <w:szCs w:val="20"/>
          <w:vertAlign w:val="subscript"/>
        </w:rPr>
        <w:t>q, r, i</w:t>
      </w:r>
      <w:r w:rsidRPr="00B94D00">
        <w:rPr>
          <w:rFonts w:eastAsia="Times New Roman"/>
          <w:iCs/>
          <w:szCs w:val="20"/>
        </w:rPr>
        <w:t xml:space="preserve"> </w:t>
      </w:r>
      <w:r w:rsidRPr="00B94D00">
        <w:rPr>
          <w:rFonts w:eastAsia="Times New Roman"/>
          <w:bCs/>
          <w:szCs w:val="20"/>
          <w:lang w:val="pt-BR"/>
        </w:rPr>
        <w:t>+ (-1) * (</w:t>
      </w:r>
      <w:r w:rsidRPr="00B94D00">
        <w:rPr>
          <w:rFonts w:eastAsia="Times New Roman"/>
          <w:szCs w:val="20"/>
          <w:lang w:val="pt-BR"/>
        </w:rPr>
        <w:t xml:space="preserve">EMREAMT </w:t>
      </w:r>
      <w:r w:rsidRPr="00B94D00">
        <w:rPr>
          <w:rFonts w:eastAsia="Times New Roman"/>
          <w:i/>
          <w:szCs w:val="20"/>
          <w:vertAlign w:val="subscript"/>
          <w:lang w:val="pt-BR"/>
        </w:rPr>
        <w:t xml:space="preserve">q, r, p, i </w:t>
      </w:r>
      <w:r w:rsidRPr="00B94D00">
        <w:rPr>
          <w:rFonts w:eastAsia="Times New Roman"/>
          <w:szCs w:val="20"/>
          <w:lang w:val="pt-BR"/>
        </w:rPr>
        <w:t xml:space="preserve"> +  VSSVARAMT</w:t>
      </w:r>
      <w:r w:rsidRPr="00B94D00">
        <w:rPr>
          <w:rFonts w:eastAsia="Times New Roman"/>
          <w:szCs w:val="20"/>
        </w:rPr>
        <w:t xml:space="preserve"> </w:t>
      </w:r>
      <w:r w:rsidRPr="00B94D00">
        <w:rPr>
          <w:rFonts w:eastAsia="Times New Roman"/>
          <w:i/>
          <w:szCs w:val="20"/>
          <w:vertAlign w:val="subscript"/>
        </w:rPr>
        <w:t>q, r, i</w:t>
      </w:r>
      <w:r w:rsidRPr="00B94D00">
        <w:rPr>
          <w:rFonts w:eastAsia="Times New Roman"/>
          <w:iCs/>
          <w:szCs w:val="20"/>
          <w:vertAlign w:val="subscript"/>
        </w:rPr>
        <w:t xml:space="preserve"> </w:t>
      </w:r>
      <w:r w:rsidRPr="00B94D00">
        <w:rPr>
          <w:rFonts w:eastAsia="Times New Roman"/>
          <w:bCs/>
          <w:szCs w:val="20"/>
          <w:lang w:val="pt-BR"/>
        </w:rPr>
        <w:t xml:space="preserve">+ </w:t>
      </w:r>
      <w:r w:rsidRPr="00B94D00">
        <w:rPr>
          <w:rFonts w:eastAsia="Times New Roman"/>
          <w:szCs w:val="20"/>
          <w:lang w:val="pt-BR"/>
        </w:rPr>
        <w:t xml:space="preserve">VSSEAMT </w:t>
      </w:r>
      <w:r w:rsidRPr="00B94D00">
        <w:rPr>
          <w:rFonts w:eastAsia="Times New Roman"/>
          <w:i/>
          <w:szCs w:val="20"/>
          <w:vertAlign w:val="subscript"/>
          <w:lang w:val="pt-BR"/>
        </w:rPr>
        <w:t>q, r, i</w:t>
      </w:r>
      <w:r w:rsidRPr="00B94D00">
        <w:rPr>
          <w:rFonts w:eastAsia="Times New Roman"/>
          <w:szCs w:val="20"/>
          <w:lang w:val="pt-BR"/>
        </w:rPr>
        <w:t>) + RTRUREV</w:t>
      </w:r>
      <w:r w:rsidRPr="00B94D00">
        <w:rPr>
          <w:rFonts w:eastAsia="Times New Roman"/>
          <w:szCs w:val="20"/>
        </w:rPr>
        <w:t xml:space="preserve"> </w:t>
      </w:r>
      <w:r w:rsidRPr="00B94D00">
        <w:rPr>
          <w:rFonts w:eastAsia="Times New Roman"/>
          <w:i/>
          <w:szCs w:val="20"/>
          <w:vertAlign w:val="subscript"/>
        </w:rPr>
        <w:t>q, r, i</w:t>
      </w:r>
      <w:r w:rsidRPr="00B94D00" w:rsidDel="00D93367">
        <w:rPr>
          <w:rFonts w:eastAsia="Times New Roman"/>
          <w:szCs w:val="20"/>
          <w:lang w:val="pt-BR"/>
        </w:rPr>
        <w:t xml:space="preserve"> </w:t>
      </w:r>
      <w:r w:rsidRPr="00B94D00">
        <w:rPr>
          <w:rFonts w:eastAsia="Times New Roman"/>
          <w:szCs w:val="20"/>
          <w:lang w:val="pt-BR"/>
        </w:rPr>
        <w:t xml:space="preserve"> + </w:t>
      </w:r>
      <w:r w:rsidRPr="00B94D00">
        <w:rPr>
          <w:rFonts w:eastAsia="Times New Roman"/>
          <w:iCs/>
          <w:szCs w:val="20"/>
        </w:rPr>
        <w:t xml:space="preserve">RTRDREV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 </w:t>
      </w:r>
      <w:r w:rsidRPr="00B94D00">
        <w:rPr>
          <w:rFonts w:eastAsia="Times New Roman"/>
          <w:iCs/>
          <w:szCs w:val="20"/>
        </w:rPr>
        <w:t xml:space="preserve">RTRRREV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w:t>
      </w:r>
      <w:r w:rsidRPr="00B94D00">
        <w:rPr>
          <w:rFonts w:eastAsia="Times New Roman"/>
          <w:iCs/>
          <w:szCs w:val="20"/>
        </w:rPr>
        <w:t xml:space="preserve"> RTNSREV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 </w:t>
      </w:r>
      <w:r w:rsidRPr="00B94D00">
        <w:rPr>
          <w:rFonts w:eastAsia="Times New Roman"/>
          <w:iCs/>
          <w:szCs w:val="20"/>
        </w:rPr>
        <w:t xml:space="preserve">RTECRREV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ins w:id="1086" w:author="ERCOT" w:date="2025-07-30T08:37:00Z" w16du:dateUtc="2025-07-30T13:37:00Z">
        <w:r w:rsidRPr="00B94D00">
          <w:rPr>
            <w:rFonts w:eastAsia="Times New Roman"/>
            <w:i/>
            <w:iCs/>
            <w:vertAlign w:val="subscript"/>
            <w:lang w:val="it-IT"/>
          </w:rPr>
          <w:t xml:space="preserve"> </w:t>
        </w:r>
        <w:r w:rsidRPr="00B94D00">
          <w:rPr>
            <w:rFonts w:eastAsia="Times New Roman"/>
            <w:i/>
            <w:iCs/>
          </w:rPr>
          <w:t xml:space="preserve">+ </w:t>
        </w:r>
        <w:r w:rsidRPr="00B94D00">
          <w:rPr>
            <w:rFonts w:eastAsia="Times New Roman"/>
          </w:rPr>
          <w:t xml:space="preserve">RTDRRREV </w:t>
        </w:r>
        <w:r w:rsidRPr="00B94D00">
          <w:rPr>
            <w:rFonts w:eastAsia="Times New Roman"/>
            <w:i/>
            <w:iCs/>
            <w:vertAlign w:val="subscript"/>
            <w:lang w:val="it-IT"/>
          </w:rPr>
          <w:t>q, r</w:t>
        </w:r>
        <w:r w:rsidRPr="00B94D00">
          <w:rPr>
            <w:rFonts w:eastAsia="Times New Roman"/>
            <w:i/>
            <w:iCs/>
            <w:vertAlign w:val="subscript"/>
          </w:rPr>
          <w:t xml:space="preserve">, </w:t>
        </w:r>
        <w:r w:rsidRPr="00B94D00">
          <w:rPr>
            <w:rFonts w:eastAsia="Times New Roman"/>
            <w:i/>
            <w:iCs/>
            <w:vertAlign w:val="subscript"/>
            <w:lang w:val="pt-BR"/>
          </w:rPr>
          <w:t>i</w:t>
        </w:r>
      </w:ins>
      <w:r w:rsidRPr="00B94D00">
        <w:rPr>
          <w:rFonts w:eastAsia="Times New Roman"/>
          <w:szCs w:val="20"/>
          <w:lang w:val="pt-BR"/>
        </w:rPr>
        <w:t>)]</w:t>
      </w:r>
    </w:p>
    <w:p w14:paraId="02CFE175" w14:textId="77777777" w:rsidR="00572F68" w:rsidRPr="00B94D00" w:rsidRDefault="00572F68" w:rsidP="00572F68">
      <w:pPr>
        <w:spacing w:after="240"/>
        <w:ind w:left="2250" w:hanging="1530"/>
        <w:rPr>
          <w:rFonts w:eastAsia="Times New Roman"/>
          <w:szCs w:val="20"/>
          <w:lang w:val="it-IT"/>
        </w:rPr>
      </w:pPr>
      <w:r w:rsidRPr="00B94D00">
        <w:rPr>
          <w:rFonts w:eastAsia="Times New Roman"/>
          <w:szCs w:val="20"/>
        </w:rPr>
        <w:t>SWAC</w:t>
      </w:r>
      <w:r w:rsidRPr="00B94D00">
        <w:rPr>
          <w:rFonts w:eastAsia="Times New Roman"/>
          <w:i/>
          <w:szCs w:val="20"/>
          <w:vertAlign w:val="subscript"/>
        </w:rPr>
        <w:t xml:space="preserve"> q, r, d</w:t>
      </w:r>
      <w:r w:rsidRPr="00B94D00">
        <w:rPr>
          <w:rFonts w:eastAsia="Times New Roman"/>
          <w:szCs w:val="20"/>
        </w:rPr>
        <w:t xml:space="preserve">  =  SWFC</w:t>
      </w:r>
      <w:r w:rsidRPr="00B94D00">
        <w:rPr>
          <w:rFonts w:eastAsia="Times New Roman"/>
          <w:i/>
          <w:szCs w:val="20"/>
          <w:vertAlign w:val="subscript"/>
        </w:rPr>
        <w:t xml:space="preserve"> q, r, d</w:t>
      </w:r>
      <w:r w:rsidRPr="00B94D00">
        <w:rPr>
          <w:rFonts w:eastAsia="Times New Roman"/>
          <w:szCs w:val="20"/>
          <w:lang w:val="it-IT"/>
        </w:rPr>
        <w:t xml:space="preserve"> </w:t>
      </w:r>
      <w:r w:rsidRPr="00B94D00">
        <w:rPr>
          <w:rFonts w:eastAsia="Times New Roman"/>
          <w:szCs w:val="20"/>
        </w:rPr>
        <w:t>+ SWEIC</w:t>
      </w:r>
      <w:r w:rsidRPr="00B94D00">
        <w:rPr>
          <w:rFonts w:eastAsia="Times New Roman"/>
          <w:i/>
          <w:szCs w:val="20"/>
          <w:vertAlign w:val="subscript"/>
        </w:rPr>
        <w:t xml:space="preserve"> q, r, d</w:t>
      </w:r>
      <w:r w:rsidRPr="00B94D00">
        <w:rPr>
          <w:rFonts w:eastAsia="Times New Roman"/>
          <w:szCs w:val="20"/>
          <w:lang w:val="it-IT"/>
        </w:rPr>
        <w:t xml:space="preserve"> </w:t>
      </w:r>
      <w:r w:rsidRPr="00B94D00">
        <w:rPr>
          <w:rFonts w:eastAsia="Times New Roman"/>
          <w:szCs w:val="20"/>
        </w:rPr>
        <w:t>+ SWASIC</w:t>
      </w:r>
      <w:r w:rsidRPr="00B94D00">
        <w:rPr>
          <w:rFonts w:eastAsia="Times New Roman"/>
          <w:i/>
          <w:szCs w:val="20"/>
          <w:vertAlign w:val="subscript"/>
        </w:rPr>
        <w:t xml:space="preserve"> q, r, d</w:t>
      </w:r>
      <w:r w:rsidRPr="00B94D00">
        <w:rPr>
          <w:rFonts w:eastAsia="Times New Roman"/>
          <w:szCs w:val="20"/>
          <w:lang w:val="it-IT"/>
        </w:rPr>
        <w:t xml:space="preserve"> + </w:t>
      </w:r>
      <w:r w:rsidRPr="00B94D00">
        <w:rPr>
          <w:rFonts w:eastAsia="Times New Roman"/>
          <w:szCs w:val="20"/>
          <w:lang w:val="pt-BR"/>
        </w:rPr>
        <w:t>SWMWDC</w:t>
      </w:r>
      <w:r w:rsidRPr="00B94D00">
        <w:rPr>
          <w:rFonts w:eastAsia="Times New Roman"/>
          <w:i/>
          <w:szCs w:val="20"/>
          <w:vertAlign w:val="subscript"/>
        </w:rPr>
        <w:t xml:space="preserve"> q, r, d </w:t>
      </w:r>
      <w:r w:rsidRPr="00B94D00">
        <w:rPr>
          <w:rFonts w:eastAsia="Times New Roman"/>
          <w:szCs w:val="20"/>
          <w:lang w:val="it-IT"/>
        </w:rPr>
        <w:t xml:space="preserve">+ </w:t>
      </w:r>
      <w:r w:rsidRPr="00B94D00">
        <w:rPr>
          <w:rFonts w:eastAsia="Times New Roman"/>
          <w:szCs w:val="20"/>
          <w:lang w:val="pt-BR"/>
        </w:rPr>
        <w:t>SWFIPC</w:t>
      </w:r>
      <w:r w:rsidRPr="00B94D00">
        <w:rPr>
          <w:rFonts w:eastAsia="Times New Roman"/>
          <w:i/>
          <w:szCs w:val="20"/>
          <w:vertAlign w:val="subscript"/>
        </w:rPr>
        <w:t xml:space="preserve"> q, r, d</w:t>
      </w:r>
    </w:p>
    <w:p w14:paraId="7C090078" w14:textId="77777777" w:rsidR="00572F68" w:rsidRPr="00B94D00" w:rsidRDefault="00572F68" w:rsidP="00572F68">
      <w:pPr>
        <w:spacing w:after="240"/>
        <w:ind w:left="2250" w:hanging="1530"/>
        <w:rPr>
          <w:rFonts w:eastAsia="Times New Roman"/>
          <w:iCs/>
          <w:szCs w:val="20"/>
          <w:lang w:val="it-IT"/>
        </w:rPr>
      </w:pPr>
      <w:r w:rsidRPr="00B94D00">
        <w:rPr>
          <w:rFonts w:eastAsia="Times New Roman"/>
          <w:szCs w:val="20"/>
        </w:rPr>
        <w:lastRenderedPageBreak/>
        <w:t>SWPSLR</w:t>
      </w:r>
      <w:r w:rsidRPr="00B94D00">
        <w:rPr>
          <w:rFonts w:eastAsia="Times New Roman"/>
          <w:i/>
          <w:szCs w:val="20"/>
          <w:vertAlign w:val="subscript"/>
        </w:rPr>
        <w:t xml:space="preserve"> q, r, d</w:t>
      </w:r>
      <w:r w:rsidRPr="00B94D00">
        <w:rPr>
          <w:rFonts w:eastAsia="Times New Roman"/>
          <w:szCs w:val="20"/>
        </w:rPr>
        <w:t xml:space="preserve">  =  </w:t>
      </w:r>
      <w:r w:rsidRPr="00B94D00">
        <w:rPr>
          <w:rFonts w:eastAsia="Times New Roman"/>
          <w:position w:val="-20"/>
          <w:szCs w:val="20"/>
        </w:rPr>
        <w:object w:dxaOrig="220" w:dyaOrig="440" w14:anchorId="2AFD7E90">
          <v:shape id="_x0000_i1109" type="#_x0000_t75" style="width:12pt;height:24pt" o:ole="">
            <v:imagedata r:id="rId32" o:title=""/>
          </v:shape>
          <o:OLEObject Type="Embed" ProgID="Equation.3" ShapeID="_x0000_i1109" DrawAspect="Content" ObjectID="_1831107175" r:id="rId131"/>
        </w:object>
      </w:r>
      <w:r w:rsidRPr="00B94D00">
        <w:rPr>
          <w:rFonts w:eastAsia="Times New Roman"/>
          <w:szCs w:val="20"/>
        </w:rPr>
        <w:t>(</w:t>
      </w:r>
      <w:r w:rsidRPr="00B94D00">
        <w:rPr>
          <w:rFonts w:eastAsia="Times New Roman"/>
          <w:bCs/>
          <w:szCs w:val="20"/>
          <w:lang w:val="pt-BR"/>
        </w:rPr>
        <w:t>RTSP</w:t>
      </w:r>
      <w:r w:rsidRPr="00B94D00">
        <w:rPr>
          <w:rFonts w:eastAsia="Times New Roman"/>
          <w:szCs w:val="20"/>
          <w:lang w:val="pt-BR"/>
        </w:rPr>
        <w:t>P</w:t>
      </w:r>
      <w:r w:rsidRPr="00B94D00">
        <w:rPr>
          <w:rFonts w:eastAsia="Times New Roman"/>
          <w:b/>
          <w:i/>
          <w:szCs w:val="20"/>
          <w:vertAlign w:val="subscript"/>
        </w:rPr>
        <w:t xml:space="preserve"> </w:t>
      </w:r>
      <w:r w:rsidRPr="00B94D00">
        <w:rPr>
          <w:rFonts w:eastAsia="Times New Roman"/>
          <w:i/>
          <w:szCs w:val="20"/>
          <w:vertAlign w:val="subscript"/>
        </w:rPr>
        <w:t>p, i</w:t>
      </w:r>
      <w:r w:rsidRPr="00B94D00">
        <w:rPr>
          <w:rFonts w:eastAsia="Times New Roman"/>
          <w:szCs w:val="20"/>
          <w:lang w:val="pt-BR"/>
        </w:rPr>
        <w:t xml:space="preserve"> * </w:t>
      </w:r>
      <w:r w:rsidRPr="00B94D00">
        <w:rPr>
          <w:rFonts w:eastAsia="Times New Roman"/>
          <w:szCs w:val="20"/>
        </w:rPr>
        <w:t xml:space="preserve">RTLPX </w:t>
      </w:r>
      <w:r w:rsidRPr="00B94D00">
        <w:rPr>
          <w:rFonts w:eastAsia="Times New Roman"/>
          <w:i/>
          <w:szCs w:val="20"/>
          <w:vertAlign w:val="subscript"/>
        </w:rPr>
        <w:t xml:space="preserve">q, r, i </w:t>
      </w:r>
      <w:r w:rsidRPr="00B94D00">
        <w:rPr>
          <w:rFonts w:eastAsia="Times New Roman"/>
          <w:szCs w:val="20"/>
        </w:rPr>
        <w:t xml:space="preserve">) – (FIP+FA) * SFC </w:t>
      </w:r>
      <w:r w:rsidRPr="00B94D00">
        <w:rPr>
          <w:rFonts w:eastAsia="Times New Roman"/>
          <w:i/>
          <w:szCs w:val="20"/>
          <w:vertAlign w:val="subscript"/>
        </w:rPr>
        <w:t>d</w:t>
      </w:r>
    </w:p>
    <w:p w14:paraId="0063F9EE" w14:textId="77777777" w:rsidR="00572F68" w:rsidRPr="00B94D00" w:rsidRDefault="00572F68" w:rsidP="00572F68">
      <w:pPr>
        <w:spacing w:after="240"/>
        <w:ind w:left="1440" w:hanging="720"/>
        <w:rPr>
          <w:rFonts w:eastAsia="Times New Roman"/>
          <w:szCs w:val="20"/>
        </w:rPr>
      </w:pPr>
      <w:r w:rsidRPr="00B94D00">
        <w:rPr>
          <w:rFonts w:eastAsia="Times New Roman"/>
          <w:szCs w:val="20"/>
        </w:rPr>
        <w:t>If ERCOT has approved verifiable costs for the SWGR:</w:t>
      </w:r>
    </w:p>
    <w:p w14:paraId="1677CD18" w14:textId="77777777" w:rsidR="00572F68" w:rsidRPr="00B94D00" w:rsidRDefault="00572F68" w:rsidP="00572F68">
      <w:pPr>
        <w:tabs>
          <w:tab w:val="left" w:pos="1800"/>
        </w:tabs>
        <w:spacing w:after="240"/>
        <w:ind w:left="2160" w:hanging="1440"/>
        <w:rPr>
          <w:rFonts w:eastAsia="Times New Roman"/>
          <w:i/>
          <w:szCs w:val="20"/>
          <w:vertAlign w:val="subscript"/>
        </w:rPr>
      </w:pPr>
      <w:r w:rsidRPr="00B94D00">
        <w:rPr>
          <w:rFonts w:eastAsia="Times New Roman"/>
          <w:szCs w:val="20"/>
        </w:rPr>
        <w:t xml:space="preserve">     SWSUC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10" w:dyaOrig="450" w14:anchorId="59ED29E3">
          <v:shape id="_x0000_i1110" type="#_x0000_t75" style="width:10.8pt;height:24pt" o:ole="">
            <v:imagedata r:id="rId25" o:title=""/>
          </v:shape>
          <o:OLEObject Type="Embed" ProgID="Equation.3" ShapeID="_x0000_i1110" DrawAspect="Content" ObjectID="_1831107176" r:id="rId132"/>
        </w:object>
      </w:r>
      <w:r w:rsidRPr="00B94D00">
        <w:rPr>
          <w:rFonts w:eastAsia="Times New Roman"/>
          <w:szCs w:val="20"/>
        </w:rPr>
        <w:t xml:space="preserve"> [SWSF * </w:t>
      </w:r>
      <w:r w:rsidRPr="00B94D00">
        <w:rPr>
          <w:rFonts w:eastAsia="Times New Roman"/>
          <w:szCs w:val="20"/>
          <w:lang w:val="pt-BR"/>
        </w:rPr>
        <w:t>(</w:t>
      </w:r>
      <w:r w:rsidRPr="00B94D00">
        <w:rPr>
          <w:rFonts w:eastAsia="Times New Roman"/>
          <w:bCs/>
          <w:szCs w:val="20"/>
        </w:rPr>
        <w:t>DAFCRS</w:t>
      </w:r>
      <w:r w:rsidRPr="00B94D00">
        <w:rPr>
          <w:rFonts w:eastAsia="Times New Roman"/>
          <w:bCs/>
          <w:i/>
          <w:szCs w:val="20"/>
          <w:vertAlign w:val="subscript"/>
        </w:rPr>
        <w:t xml:space="preserve"> r, s</w:t>
      </w:r>
      <w:r w:rsidRPr="00B94D00">
        <w:rPr>
          <w:rFonts w:eastAsia="Times New Roman"/>
          <w:bCs/>
          <w:szCs w:val="20"/>
        </w:rPr>
        <w:t xml:space="preserve"> * </w:t>
      </w:r>
      <w:r w:rsidRPr="00B94D00">
        <w:rPr>
          <w:rFonts w:eastAsia="Times New Roman"/>
          <w:szCs w:val="20"/>
        </w:rPr>
        <w:t xml:space="preserve">(GASPERSU </w:t>
      </w:r>
      <w:r w:rsidRPr="00B94D00">
        <w:rPr>
          <w:rFonts w:eastAsia="Times New Roman"/>
          <w:bCs/>
          <w:i/>
          <w:szCs w:val="20"/>
          <w:vertAlign w:val="subscript"/>
        </w:rPr>
        <w:t>r, s</w:t>
      </w:r>
      <w:r w:rsidRPr="00B94D00">
        <w:rPr>
          <w:rFonts w:eastAsia="Times New Roman"/>
          <w:szCs w:val="20"/>
        </w:rPr>
        <w:t xml:space="preserve"> * FIP + OILPERSU</w:t>
      </w:r>
      <w:r w:rsidRPr="00B94D00">
        <w:rPr>
          <w:rFonts w:eastAsia="Times New Roman"/>
          <w:bCs/>
          <w:i/>
          <w:szCs w:val="20"/>
          <w:vertAlign w:val="subscript"/>
        </w:rPr>
        <w:t xml:space="preserve"> r, s</w:t>
      </w:r>
      <w:r w:rsidRPr="00B94D00">
        <w:rPr>
          <w:rFonts w:eastAsia="Times New Roman"/>
          <w:szCs w:val="20"/>
        </w:rPr>
        <w:t xml:space="preserve"> * FOP + SFPERSU</w:t>
      </w:r>
      <w:r w:rsidRPr="00B94D00">
        <w:rPr>
          <w:rFonts w:eastAsia="Times New Roman"/>
          <w:bCs/>
          <w:i/>
          <w:szCs w:val="20"/>
          <w:vertAlign w:val="subscript"/>
        </w:rPr>
        <w:t xml:space="preserve"> r, s</w:t>
      </w:r>
      <w:r w:rsidRPr="00B94D00">
        <w:rPr>
          <w:rFonts w:eastAsia="Times New Roman"/>
          <w:szCs w:val="20"/>
        </w:rPr>
        <w:t xml:space="preserve"> * SFP) + VOMS</w:t>
      </w:r>
      <w:r w:rsidRPr="00B94D00">
        <w:rPr>
          <w:rFonts w:eastAsia="Times New Roman"/>
          <w:i/>
          <w:szCs w:val="20"/>
          <w:vertAlign w:val="subscript"/>
        </w:rPr>
        <w:t xml:space="preserve"> </w:t>
      </w:r>
      <w:r w:rsidRPr="00B94D00">
        <w:rPr>
          <w:rFonts w:eastAsia="Times New Roman"/>
          <w:bCs/>
          <w:i/>
          <w:szCs w:val="20"/>
          <w:vertAlign w:val="subscript"/>
        </w:rPr>
        <w:t>r, s</w:t>
      </w:r>
      <w:r w:rsidRPr="00B94D00">
        <w:rPr>
          <w:rFonts w:eastAsia="Times New Roman"/>
          <w:szCs w:val="20"/>
        </w:rPr>
        <w:t xml:space="preserve">)] + ADJSWSUC </w:t>
      </w:r>
      <w:r w:rsidRPr="00B94D00">
        <w:rPr>
          <w:rFonts w:eastAsia="Times New Roman"/>
          <w:i/>
          <w:szCs w:val="20"/>
          <w:vertAlign w:val="subscript"/>
        </w:rPr>
        <w:t>q, r, d</w:t>
      </w:r>
    </w:p>
    <w:p w14:paraId="0D03DCF4" w14:textId="77777777" w:rsidR="00572F68" w:rsidRPr="00B94D00" w:rsidRDefault="00572F68" w:rsidP="00572F68">
      <w:pPr>
        <w:tabs>
          <w:tab w:val="left" w:pos="1800"/>
        </w:tabs>
        <w:spacing w:after="240"/>
        <w:ind w:left="2160" w:hanging="1440"/>
        <w:rPr>
          <w:rFonts w:eastAsia="Times New Roman"/>
          <w:i/>
          <w:szCs w:val="20"/>
          <w:vertAlign w:val="subscript"/>
        </w:rPr>
      </w:pPr>
      <w:r w:rsidRPr="00B94D00">
        <w:rPr>
          <w:rFonts w:eastAsia="Times New Roman"/>
          <w:szCs w:val="20"/>
        </w:rPr>
        <w:t xml:space="preserve">     SWMEC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7A6CBF8E">
          <v:shape id="_x0000_i1111" type="#_x0000_t75" style="width:12pt;height:24pt" o:ole="">
            <v:imagedata r:id="rId133" o:title=""/>
          </v:shape>
          <o:OLEObject Type="Embed" ProgID="Equation.3" ShapeID="_x0000_i1111" DrawAspect="Content" ObjectID="_1831107177" r:id="rId134"/>
        </w:object>
      </w:r>
      <w:r w:rsidRPr="00B94D00">
        <w:rPr>
          <w:rFonts w:eastAsia="Times New Roman"/>
          <w:szCs w:val="20"/>
          <w:lang w:val="pt-BR"/>
        </w:rPr>
        <w:t>(</w:t>
      </w:r>
      <w:r w:rsidRPr="00B94D00">
        <w:rPr>
          <w:rFonts w:eastAsia="Times New Roman"/>
          <w:szCs w:val="20"/>
        </w:rPr>
        <w:t>(</w:t>
      </w:r>
      <w:r w:rsidRPr="00B94D00">
        <w:rPr>
          <w:rFonts w:eastAsia="Times New Roman"/>
          <w:szCs w:val="20"/>
          <w:lang w:val="pt-BR"/>
        </w:rPr>
        <w:t>AHR</w:t>
      </w:r>
      <w:r w:rsidRPr="00B94D00">
        <w:rPr>
          <w:rFonts w:eastAsia="Times New Roman"/>
          <w:i/>
          <w:szCs w:val="20"/>
          <w:vertAlign w:val="subscript"/>
          <w:lang w:val="es-ES"/>
        </w:rPr>
        <w:t xml:space="preserve"> r, i</w:t>
      </w:r>
      <w:r w:rsidRPr="00B94D00">
        <w:rPr>
          <w:rFonts w:eastAsia="Times New Roman"/>
          <w:szCs w:val="20"/>
          <w:lang w:val="pt-BR"/>
        </w:rPr>
        <w:t xml:space="preserve"> </w:t>
      </w:r>
      <w:r w:rsidRPr="00B94D00">
        <w:rPr>
          <w:rFonts w:eastAsia="Times New Roman"/>
          <w:szCs w:val="20"/>
        </w:rPr>
        <w:t xml:space="preserve">* (GASPERME </w:t>
      </w:r>
      <w:r w:rsidRPr="00B94D00">
        <w:rPr>
          <w:rFonts w:eastAsia="Times New Roman"/>
          <w:bCs/>
          <w:i/>
          <w:szCs w:val="20"/>
          <w:vertAlign w:val="subscript"/>
        </w:rPr>
        <w:t>r</w:t>
      </w:r>
      <w:r w:rsidRPr="00B94D00">
        <w:rPr>
          <w:rFonts w:eastAsia="Times New Roman"/>
          <w:szCs w:val="20"/>
        </w:rPr>
        <w:t xml:space="preserve"> * FIP + OILPERME </w:t>
      </w:r>
      <w:r w:rsidRPr="00B94D00">
        <w:rPr>
          <w:rFonts w:eastAsia="Times New Roman"/>
          <w:bCs/>
          <w:i/>
          <w:szCs w:val="20"/>
          <w:vertAlign w:val="subscript"/>
        </w:rPr>
        <w:t>r</w:t>
      </w:r>
      <w:r w:rsidRPr="00B94D00">
        <w:rPr>
          <w:rFonts w:eastAsia="Times New Roman"/>
          <w:szCs w:val="20"/>
        </w:rPr>
        <w:t xml:space="preserve"> * FOP + SFPERME</w:t>
      </w:r>
      <w:r w:rsidRPr="00B94D00">
        <w:rPr>
          <w:rFonts w:eastAsia="Times New Roman"/>
          <w:bCs/>
          <w:i/>
          <w:szCs w:val="20"/>
          <w:vertAlign w:val="subscript"/>
        </w:rPr>
        <w:t xml:space="preserve"> r</w:t>
      </w:r>
      <w:r w:rsidRPr="00B94D00">
        <w:rPr>
          <w:rFonts w:eastAsia="Times New Roman"/>
          <w:szCs w:val="20"/>
        </w:rPr>
        <w:t xml:space="preserve">* SFP + FA </w:t>
      </w:r>
      <w:r w:rsidRPr="00B94D00">
        <w:rPr>
          <w:rFonts w:eastAsia="Times New Roman"/>
          <w:i/>
          <w:szCs w:val="20"/>
          <w:vertAlign w:val="subscript"/>
        </w:rPr>
        <w:t>r</w:t>
      </w:r>
      <w:r w:rsidRPr="00B94D00">
        <w:rPr>
          <w:rFonts w:eastAsia="Times New Roman"/>
          <w:szCs w:val="20"/>
        </w:rPr>
        <w:t>) + VOMLSL</w:t>
      </w:r>
      <w:r w:rsidRPr="00B94D00">
        <w:rPr>
          <w:rFonts w:eastAsia="Times New Roman"/>
          <w:i/>
          <w:szCs w:val="20"/>
          <w:vertAlign w:val="subscript"/>
        </w:rPr>
        <w:t xml:space="preserve"> </w:t>
      </w:r>
      <w:r w:rsidRPr="00B94D00">
        <w:rPr>
          <w:rFonts w:eastAsia="Times New Roman"/>
          <w:bCs/>
          <w:i/>
          <w:szCs w:val="20"/>
          <w:vertAlign w:val="subscript"/>
        </w:rPr>
        <w:t>r</w:t>
      </w:r>
      <w:r w:rsidRPr="00B94D00">
        <w:rPr>
          <w:rFonts w:eastAsia="Times New Roman"/>
          <w:szCs w:val="20"/>
        </w:rPr>
        <w:t xml:space="preserve">) * Min (LSL </w:t>
      </w:r>
      <w:r w:rsidRPr="00B94D00">
        <w:rPr>
          <w:rFonts w:eastAsia="Times New Roman"/>
          <w:i/>
          <w:szCs w:val="20"/>
          <w:vertAlign w:val="subscript"/>
        </w:rPr>
        <w:t>q, r, i</w:t>
      </w:r>
      <w:r w:rsidRPr="00B94D00">
        <w:rPr>
          <w:rFonts w:eastAsia="Times New Roman"/>
          <w:szCs w:val="20"/>
        </w:rPr>
        <w:t xml:space="preserve"> * (¼), RTMG </w:t>
      </w:r>
      <w:r w:rsidRPr="00B94D00">
        <w:rPr>
          <w:rFonts w:eastAsia="Times New Roman"/>
          <w:i/>
          <w:szCs w:val="20"/>
          <w:vertAlign w:val="subscript"/>
        </w:rPr>
        <w:t>q, r, i</w:t>
      </w:r>
      <w:r w:rsidRPr="00B94D00">
        <w:rPr>
          <w:rFonts w:eastAsia="Times New Roman"/>
          <w:szCs w:val="20"/>
        </w:rPr>
        <w:t xml:space="preserve">)) </w:t>
      </w:r>
      <w:r w:rsidRPr="00B94D00">
        <w:rPr>
          <w:rFonts w:eastAsia="Times New Roman"/>
          <w:i/>
          <w:szCs w:val="20"/>
          <w:vertAlign w:val="subscript"/>
        </w:rPr>
        <w:t xml:space="preserve">  </w:t>
      </w:r>
    </w:p>
    <w:p w14:paraId="68402634" w14:textId="77777777" w:rsidR="00572F68" w:rsidRPr="00B94D00" w:rsidRDefault="00572F68" w:rsidP="00572F68">
      <w:pPr>
        <w:tabs>
          <w:tab w:val="left" w:pos="1800"/>
        </w:tabs>
        <w:spacing w:after="240"/>
        <w:ind w:left="2160" w:hanging="1440"/>
        <w:rPr>
          <w:rFonts w:eastAsia="Times New Roman"/>
          <w:i/>
          <w:szCs w:val="20"/>
          <w:vertAlign w:val="subscript"/>
        </w:rPr>
      </w:pPr>
      <w:r w:rsidRPr="00B94D00">
        <w:rPr>
          <w:rFonts w:eastAsia="Times New Roman"/>
          <w:szCs w:val="20"/>
        </w:rPr>
        <w:t xml:space="preserve">     SWOC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38FD9F7A">
          <v:shape id="_x0000_i1112" type="#_x0000_t75" style="width:12pt;height:24pt" o:ole="">
            <v:imagedata r:id="rId133" o:title=""/>
          </v:shape>
          <o:OLEObject Type="Embed" ProgID="Equation.3" ShapeID="_x0000_i1112" DrawAspect="Content" ObjectID="_1831107178" r:id="rId135"/>
        </w:object>
      </w:r>
      <w:r w:rsidRPr="00B94D00">
        <w:rPr>
          <w:rFonts w:eastAsia="Times New Roman"/>
          <w:szCs w:val="20"/>
          <w:lang w:val="pt-BR"/>
        </w:rPr>
        <w:t>[</w:t>
      </w:r>
      <w:r w:rsidRPr="00B94D00">
        <w:rPr>
          <w:rFonts w:eastAsia="Times New Roman"/>
          <w:szCs w:val="20"/>
        </w:rPr>
        <w:t>(</w:t>
      </w:r>
      <w:r w:rsidRPr="00B94D00">
        <w:rPr>
          <w:rFonts w:eastAsia="Times New Roman"/>
          <w:szCs w:val="20"/>
          <w:lang w:val="pt-BR"/>
        </w:rPr>
        <w:t>AHR</w:t>
      </w:r>
      <w:r w:rsidRPr="00B94D00">
        <w:rPr>
          <w:rFonts w:eastAsia="Times New Roman"/>
          <w:i/>
          <w:szCs w:val="20"/>
          <w:vertAlign w:val="subscript"/>
          <w:lang w:val="es-ES"/>
        </w:rPr>
        <w:t xml:space="preserve"> r, i</w:t>
      </w:r>
      <w:r w:rsidRPr="00B94D00">
        <w:rPr>
          <w:rFonts w:eastAsia="Times New Roman"/>
          <w:szCs w:val="20"/>
        </w:rPr>
        <w:t xml:space="preserve"> * ((GASPEROL </w:t>
      </w:r>
      <w:r w:rsidRPr="00B94D00">
        <w:rPr>
          <w:rFonts w:eastAsia="Times New Roman"/>
          <w:i/>
          <w:szCs w:val="20"/>
          <w:vertAlign w:val="subscript"/>
        </w:rPr>
        <w:t>r</w:t>
      </w:r>
      <w:r w:rsidRPr="00B94D00">
        <w:rPr>
          <w:rFonts w:eastAsia="Times New Roman"/>
          <w:szCs w:val="20"/>
        </w:rPr>
        <w:t xml:space="preserve"> * FIP + OILPEROL</w:t>
      </w:r>
      <w:r w:rsidRPr="00B94D00">
        <w:rPr>
          <w:rFonts w:eastAsia="Times New Roman"/>
          <w:i/>
          <w:szCs w:val="20"/>
          <w:vertAlign w:val="subscript"/>
        </w:rPr>
        <w:t xml:space="preserve"> r </w:t>
      </w:r>
      <w:r w:rsidRPr="00B94D00">
        <w:rPr>
          <w:rFonts w:eastAsia="Times New Roman"/>
          <w:szCs w:val="20"/>
        </w:rPr>
        <w:t>* FOP + SFPEROL</w:t>
      </w:r>
      <w:r w:rsidRPr="00B94D00">
        <w:rPr>
          <w:rFonts w:eastAsia="Times New Roman"/>
          <w:i/>
          <w:szCs w:val="20"/>
          <w:vertAlign w:val="subscript"/>
        </w:rPr>
        <w:t xml:space="preserve"> r</w:t>
      </w:r>
      <w:r w:rsidRPr="00B94D00">
        <w:rPr>
          <w:rFonts w:eastAsia="Times New Roman"/>
          <w:szCs w:val="20"/>
        </w:rPr>
        <w:t xml:space="preserve"> * SFP) + FA</w:t>
      </w:r>
      <w:r w:rsidRPr="00B94D00">
        <w:rPr>
          <w:rFonts w:eastAsia="Times New Roman"/>
          <w:i/>
          <w:szCs w:val="20"/>
          <w:vertAlign w:val="subscript"/>
        </w:rPr>
        <w:t xml:space="preserve"> r</w:t>
      </w:r>
      <w:r w:rsidRPr="00B94D00">
        <w:rPr>
          <w:rFonts w:eastAsia="Times New Roman"/>
          <w:szCs w:val="20"/>
        </w:rPr>
        <w:t>) + OM</w:t>
      </w:r>
      <w:r w:rsidRPr="00B94D00">
        <w:rPr>
          <w:rFonts w:eastAsia="Times New Roman"/>
          <w:i/>
          <w:szCs w:val="20"/>
          <w:vertAlign w:val="subscript"/>
        </w:rPr>
        <w:t xml:space="preserve"> r</w:t>
      </w:r>
      <w:r w:rsidRPr="00B94D00">
        <w:rPr>
          <w:rFonts w:eastAsia="Times New Roman"/>
          <w:szCs w:val="20"/>
        </w:rPr>
        <w:t xml:space="preserve">) * Max(0, (RTMG </w:t>
      </w:r>
      <w:r w:rsidRPr="00B94D00">
        <w:rPr>
          <w:rFonts w:eastAsia="Times New Roman"/>
          <w:i/>
          <w:szCs w:val="20"/>
          <w:vertAlign w:val="subscript"/>
        </w:rPr>
        <w:t>q, r, i</w:t>
      </w:r>
      <w:r w:rsidRPr="00B94D00">
        <w:rPr>
          <w:rFonts w:eastAsia="Times New Roman"/>
          <w:szCs w:val="20"/>
        </w:rPr>
        <w:t xml:space="preserve"> – LSL </w:t>
      </w:r>
      <w:r w:rsidRPr="00B94D00">
        <w:rPr>
          <w:rFonts w:eastAsia="Times New Roman"/>
          <w:i/>
          <w:szCs w:val="20"/>
          <w:vertAlign w:val="subscript"/>
        </w:rPr>
        <w:t>q, r, i</w:t>
      </w:r>
      <w:r w:rsidRPr="00B94D00">
        <w:rPr>
          <w:rFonts w:eastAsia="Times New Roman"/>
          <w:szCs w:val="20"/>
        </w:rPr>
        <w:t xml:space="preserve"> * (¼)))] </w:t>
      </w:r>
      <w:r w:rsidRPr="00B94D00">
        <w:rPr>
          <w:rFonts w:eastAsia="Times New Roman"/>
          <w:i/>
          <w:szCs w:val="20"/>
        </w:rPr>
        <w:t xml:space="preserve">- </w:t>
      </w:r>
      <w:r w:rsidRPr="00B94D00">
        <w:rPr>
          <w:rFonts w:eastAsia="Times New Roman"/>
          <w:szCs w:val="20"/>
          <w:lang w:val="pt-BR"/>
        </w:rPr>
        <w:t>OPC</w:t>
      </w:r>
      <w:r w:rsidRPr="00B94D00">
        <w:rPr>
          <w:rFonts w:eastAsia="Times New Roman"/>
          <w:i/>
          <w:szCs w:val="20"/>
          <w:vertAlign w:val="subscript"/>
          <w:lang w:val="es-ES"/>
        </w:rPr>
        <w:t xml:space="preserve"> r, d</w:t>
      </w:r>
      <w:r w:rsidRPr="00B94D00">
        <w:rPr>
          <w:rFonts w:eastAsia="Times New Roman"/>
          <w:szCs w:val="20"/>
        </w:rPr>
        <w:t xml:space="preserve"> </w:t>
      </w:r>
      <w:r w:rsidRPr="00B94D00">
        <w:rPr>
          <w:rFonts w:eastAsia="Times New Roman"/>
          <w:i/>
          <w:szCs w:val="20"/>
          <w:vertAlign w:val="subscript"/>
        </w:rPr>
        <w:t xml:space="preserve">  </w:t>
      </w:r>
    </w:p>
    <w:p w14:paraId="000699AE" w14:textId="77777777" w:rsidR="00572F68" w:rsidRPr="00B94D00" w:rsidRDefault="00572F68" w:rsidP="00572F68">
      <w:pPr>
        <w:tabs>
          <w:tab w:val="left" w:pos="1800"/>
        </w:tabs>
        <w:spacing w:after="240"/>
        <w:ind w:left="2160" w:hanging="1440"/>
        <w:rPr>
          <w:rFonts w:eastAsia="Times New Roman"/>
          <w:szCs w:val="20"/>
          <w:lang w:val="pt-BR"/>
        </w:rPr>
      </w:pPr>
      <w:r w:rsidRPr="00B94D00">
        <w:rPr>
          <w:rFonts w:eastAsia="Times New Roman"/>
          <w:szCs w:val="20"/>
          <w:lang w:val="pt-BR"/>
        </w:rPr>
        <w:t>Where,</w:t>
      </w:r>
    </w:p>
    <w:p w14:paraId="18424669" w14:textId="77777777" w:rsidR="00572F68" w:rsidRPr="00B94D00" w:rsidRDefault="00572F68" w:rsidP="00572F68">
      <w:pPr>
        <w:tabs>
          <w:tab w:val="left" w:pos="2160"/>
          <w:tab w:val="left" w:pos="2880"/>
        </w:tabs>
        <w:spacing w:after="240"/>
        <w:ind w:leftChars="300" w:left="2880" w:hangingChars="900" w:hanging="2160"/>
        <w:rPr>
          <w:rFonts w:eastAsia="Times New Roman"/>
          <w:bCs/>
          <w:i/>
          <w:vertAlign w:val="subscript"/>
        </w:rPr>
      </w:pPr>
      <w:r w:rsidRPr="00B94D00">
        <w:rPr>
          <w:rFonts w:eastAsia="Times New Roman"/>
          <w:bCs/>
          <w:lang w:val="pt-BR"/>
        </w:rPr>
        <w:t>OPC</w:t>
      </w:r>
      <w:r w:rsidRPr="00B94D00">
        <w:rPr>
          <w:rFonts w:eastAsia="Times New Roman"/>
          <w:bCs/>
          <w:i/>
          <w:vertAlign w:val="subscript"/>
          <w:lang w:val="es-ES"/>
        </w:rPr>
        <w:t xml:space="preserve"> r, d</w:t>
      </w:r>
      <w:r w:rsidRPr="00B94D00">
        <w:rPr>
          <w:rFonts w:eastAsia="Times New Roman"/>
          <w:bCs/>
          <w:lang w:val="pt-BR"/>
        </w:rPr>
        <w:t xml:space="preserve"> = </w:t>
      </w:r>
      <w:r w:rsidRPr="00B94D00">
        <w:rPr>
          <w:rFonts w:eastAsia="Times New Roman"/>
          <w:bCs/>
          <w:position w:val="-20"/>
          <w:lang w:val="pt-BR"/>
        </w:rPr>
        <w:object w:dxaOrig="220" w:dyaOrig="440" w14:anchorId="74DBCC94">
          <v:shape id="_x0000_i1113" type="#_x0000_t75" style="width:12pt;height:24pt" o:ole="">
            <v:imagedata r:id="rId133" o:title=""/>
          </v:shape>
          <o:OLEObject Type="Embed" ProgID="Equation.3" ShapeID="_x0000_i1113" DrawAspect="Content" ObjectID="_1831107179" r:id="rId136"/>
        </w:object>
      </w:r>
      <w:r w:rsidRPr="00B94D00">
        <w:rPr>
          <w:rFonts w:eastAsia="Times New Roman"/>
          <w:bCs/>
          <w:lang w:val="pt-BR"/>
        </w:rPr>
        <w:t>(</w:t>
      </w:r>
      <w:r w:rsidRPr="00B94D00">
        <w:rPr>
          <w:rFonts w:eastAsia="Times New Roman"/>
          <w:bCs/>
        </w:rPr>
        <w:t>(P</w:t>
      </w:r>
      <w:r w:rsidRPr="00B94D00">
        <w:rPr>
          <w:rFonts w:eastAsia="Times New Roman"/>
          <w:bCs/>
          <w:lang w:val="pt-BR"/>
        </w:rPr>
        <w:t>AHR</w:t>
      </w:r>
      <w:r w:rsidRPr="00B94D00">
        <w:rPr>
          <w:rFonts w:eastAsia="Times New Roman"/>
          <w:bCs/>
          <w:i/>
          <w:vertAlign w:val="subscript"/>
          <w:lang w:val="es-ES"/>
        </w:rPr>
        <w:t xml:space="preserve"> r, i</w:t>
      </w:r>
      <w:r w:rsidRPr="00B94D00">
        <w:rPr>
          <w:rFonts w:eastAsia="Times New Roman"/>
          <w:bCs/>
        </w:rPr>
        <w:t xml:space="preserve"> * (FIP + FA</w:t>
      </w:r>
      <w:r w:rsidRPr="00B94D00">
        <w:rPr>
          <w:rFonts w:eastAsia="Times New Roman"/>
          <w:bCs/>
          <w:i/>
          <w:vertAlign w:val="subscript"/>
        </w:rPr>
        <w:t xml:space="preserve"> r</w:t>
      </w:r>
      <w:r w:rsidRPr="00B94D00">
        <w:rPr>
          <w:rFonts w:eastAsia="Times New Roman"/>
          <w:bCs/>
        </w:rPr>
        <w:t xml:space="preserve">) + OM </w:t>
      </w:r>
      <w:r w:rsidRPr="00B94D00">
        <w:rPr>
          <w:rFonts w:eastAsia="Times New Roman"/>
          <w:bCs/>
          <w:i/>
          <w:vertAlign w:val="subscript"/>
        </w:rPr>
        <w:t>r</w:t>
      </w:r>
      <w:r w:rsidRPr="00B94D00">
        <w:rPr>
          <w:rFonts w:eastAsia="Times New Roman"/>
          <w:bCs/>
        </w:rPr>
        <w:t>) * AENG</w:t>
      </w:r>
      <w:r w:rsidRPr="00B94D00">
        <w:rPr>
          <w:rFonts w:eastAsia="Times New Roman"/>
          <w:bCs/>
          <w:i/>
          <w:vertAlign w:val="subscript"/>
          <w:lang w:val="es-ES"/>
        </w:rPr>
        <w:t xml:space="preserve"> r, i</w:t>
      </w:r>
      <w:r w:rsidRPr="00B94D00">
        <w:rPr>
          <w:rFonts w:eastAsia="Times New Roman"/>
          <w:bCs/>
        </w:rPr>
        <w:t xml:space="preserve">) </w:t>
      </w:r>
      <w:r w:rsidRPr="00B94D00">
        <w:rPr>
          <w:rFonts w:eastAsia="Times New Roman"/>
          <w:bCs/>
          <w:i/>
          <w:vertAlign w:val="subscript"/>
        </w:rPr>
        <w:t xml:space="preserve">  </w:t>
      </w:r>
    </w:p>
    <w:p w14:paraId="4193E557" w14:textId="77777777" w:rsidR="00572F68" w:rsidRPr="00B94D00" w:rsidRDefault="00572F68" w:rsidP="00572F68">
      <w:pPr>
        <w:spacing w:after="240"/>
        <w:ind w:left="1440" w:hanging="720"/>
        <w:rPr>
          <w:rFonts w:eastAsia="Times New Roman"/>
          <w:szCs w:val="20"/>
        </w:rPr>
      </w:pPr>
      <w:r w:rsidRPr="00B94D00">
        <w:rPr>
          <w:rFonts w:eastAsia="Times New Roman"/>
          <w:szCs w:val="20"/>
        </w:rPr>
        <w:t>If ERCOT has not approved verifiable costs for the SWGR:</w:t>
      </w:r>
    </w:p>
    <w:p w14:paraId="61D20EC4" w14:textId="77777777" w:rsidR="00572F68" w:rsidRPr="00B94D00" w:rsidRDefault="00572F68" w:rsidP="00572F68">
      <w:pPr>
        <w:tabs>
          <w:tab w:val="left" w:pos="2160"/>
          <w:tab w:val="left" w:pos="2880"/>
        </w:tabs>
        <w:spacing w:after="240"/>
        <w:ind w:leftChars="300" w:left="2880" w:hangingChars="900" w:hanging="2160"/>
        <w:rPr>
          <w:rFonts w:eastAsia="Times New Roman"/>
          <w:bCs/>
          <w:i/>
          <w:szCs w:val="20"/>
          <w:vertAlign w:val="subscript"/>
        </w:rPr>
      </w:pPr>
      <w:r w:rsidRPr="00B94D00">
        <w:rPr>
          <w:rFonts w:eastAsia="Times New Roman"/>
          <w:bCs/>
          <w:szCs w:val="20"/>
        </w:rPr>
        <w:t xml:space="preserve">     SWSUC </w:t>
      </w:r>
      <w:r w:rsidRPr="00B94D00">
        <w:rPr>
          <w:rFonts w:eastAsia="Times New Roman"/>
          <w:bCs/>
          <w:i/>
          <w:szCs w:val="20"/>
          <w:vertAlign w:val="subscript"/>
        </w:rPr>
        <w:t>q, r, d</w:t>
      </w:r>
      <w:r w:rsidRPr="00B94D00">
        <w:rPr>
          <w:rFonts w:eastAsia="Times New Roman"/>
          <w:bCs/>
          <w:szCs w:val="20"/>
        </w:rPr>
        <w:t xml:space="preserve"> = </w:t>
      </w:r>
      <w:r w:rsidRPr="00B94D00">
        <w:rPr>
          <w:rFonts w:eastAsia="Times New Roman"/>
          <w:bCs/>
          <w:position w:val="-20"/>
          <w:szCs w:val="20"/>
          <w:lang w:val="pt-BR"/>
        </w:rPr>
        <w:object w:dxaOrig="210" w:dyaOrig="450" w14:anchorId="2F4451FD">
          <v:shape id="_x0000_i1114" type="#_x0000_t75" style="width:11.4pt;height:24pt" o:ole="">
            <v:imagedata r:id="rId25" o:title=""/>
          </v:shape>
          <o:OLEObject Type="Embed" ProgID="Equation.3" ShapeID="_x0000_i1114" DrawAspect="Content" ObjectID="_1831107180" r:id="rId137"/>
        </w:object>
      </w:r>
      <w:r w:rsidRPr="00B94D00">
        <w:rPr>
          <w:rFonts w:eastAsia="Times New Roman"/>
          <w:bCs/>
          <w:szCs w:val="20"/>
        </w:rPr>
        <w:t xml:space="preserve"> (SWSF * RCGSC </w:t>
      </w:r>
      <w:r w:rsidRPr="00B94D00">
        <w:rPr>
          <w:rFonts w:eastAsia="Times New Roman"/>
          <w:bCs/>
          <w:i/>
          <w:szCs w:val="20"/>
          <w:vertAlign w:val="subscript"/>
        </w:rPr>
        <w:t xml:space="preserve">s, </w:t>
      </w:r>
      <w:proofErr w:type="spellStart"/>
      <w:r w:rsidRPr="00B94D00">
        <w:rPr>
          <w:rFonts w:eastAsia="Times New Roman"/>
          <w:bCs/>
          <w:i/>
          <w:szCs w:val="20"/>
          <w:vertAlign w:val="subscript"/>
        </w:rPr>
        <w:t>rc</w:t>
      </w:r>
      <w:proofErr w:type="spellEnd"/>
      <w:r w:rsidRPr="00B94D00">
        <w:rPr>
          <w:rFonts w:eastAsia="Times New Roman"/>
          <w:bCs/>
          <w:szCs w:val="20"/>
        </w:rPr>
        <w:t xml:space="preserve">) + ADJSWSUC </w:t>
      </w:r>
      <w:r w:rsidRPr="00B94D00">
        <w:rPr>
          <w:rFonts w:eastAsia="Times New Roman"/>
          <w:bCs/>
          <w:i/>
          <w:szCs w:val="20"/>
          <w:vertAlign w:val="subscript"/>
        </w:rPr>
        <w:t>q, r, d</w:t>
      </w:r>
    </w:p>
    <w:p w14:paraId="528D6CDD" w14:textId="77777777" w:rsidR="00572F68" w:rsidRPr="00B94D00" w:rsidRDefault="00572F68" w:rsidP="00572F68">
      <w:pPr>
        <w:tabs>
          <w:tab w:val="left" w:pos="1800"/>
        </w:tabs>
        <w:spacing w:after="240"/>
        <w:ind w:left="2160" w:hanging="1440"/>
        <w:rPr>
          <w:rFonts w:eastAsia="Times New Roman"/>
          <w:i/>
          <w:szCs w:val="20"/>
          <w:vertAlign w:val="subscript"/>
        </w:rPr>
      </w:pPr>
      <w:r w:rsidRPr="00B94D00">
        <w:rPr>
          <w:rFonts w:eastAsia="Times New Roman"/>
          <w:szCs w:val="20"/>
        </w:rPr>
        <w:t xml:space="preserve">     SWMEC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6B0A1313">
          <v:shape id="_x0000_i1115" type="#_x0000_t75" style="width:12pt;height:24pt" o:ole="">
            <v:imagedata r:id="rId133" o:title=""/>
          </v:shape>
          <o:OLEObject Type="Embed" ProgID="Equation.3" ShapeID="_x0000_i1115" DrawAspect="Content" ObjectID="_1831107181" r:id="rId138"/>
        </w:object>
      </w:r>
      <w:r w:rsidRPr="00B94D00">
        <w:rPr>
          <w:rFonts w:eastAsia="Times New Roman"/>
          <w:szCs w:val="20"/>
        </w:rPr>
        <w:t xml:space="preserve">(RCGMEC </w:t>
      </w:r>
      <w:r w:rsidRPr="00B94D00">
        <w:rPr>
          <w:rFonts w:eastAsia="Times New Roman"/>
          <w:i/>
          <w:szCs w:val="20"/>
          <w:vertAlign w:val="subscript"/>
        </w:rPr>
        <w:t xml:space="preserve">i, </w:t>
      </w:r>
      <w:proofErr w:type="spellStart"/>
      <w:r w:rsidRPr="00B94D00">
        <w:rPr>
          <w:rFonts w:eastAsia="Times New Roman"/>
          <w:i/>
          <w:szCs w:val="20"/>
          <w:vertAlign w:val="subscript"/>
        </w:rPr>
        <w:t>rc</w:t>
      </w:r>
      <w:proofErr w:type="spellEnd"/>
      <w:r w:rsidRPr="00B94D00">
        <w:rPr>
          <w:rFonts w:eastAsia="Times New Roman"/>
          <w:szCs w:val="20"/>
        </w:rPr>
        <w:t xml:space="preserve"> * Min (LSL </w:t>
      </w:r>
      <w:r w:rsidRPr="00B94D00">
        <w:rPr>
          <w:rFonts w:eastAsia="Times New Roman"/>
          <w:i/>
          <w:szCs w:val="20"/>
          <w:vertAlign w:val="subscript"/>
        </w:rPr>
        <w:t>q, r, i</w:t>
      </w:r>
      <w:r w:rsidRPr="00B94D00">
        <w:rPr>
          <w:rFonts w:eastAsia="Times New Roman"/>
          <w:szCs w:val="20"/>
        </w:rPr>
        <w:t xml:space="preserve"> * (¼), RTMG </w:t>
      </w:r>
      <w:r w:rsidRPr="00B94D00">
        <w:rPr>
          <w:rFonts w:eastAsia="Times New Roman"/>
          <w:i/>
          <w:szCs w:val="20"/>
          <w:vertAlign w:val="subscript"/>
        </w:rPr>
        <w:t>q, r, i</w:t>
      </w:r>
      <w:r w:rsidRPr="00B94D00">
        <w:rPr>
          <w:rFonts w:eastAsia="Times New Roman"/>
          <w:szCs w:val="20"/>
        </w:rPr>
        <w:t xml:space="preserve">)) </w:t>
      </w:r>
      <w:r w:rsidRPr="00B94D00">
        <w:rPr>
          <w:rFonts w:eastAsia="Times New Roman"/>
          <w:i/>
          <w:szCs w:val="20"/>
          <w:vertAlign w:val="subscript"/>
        </w:rPr>
        <w:t xml:space="preserve">  </w:t>
      </w:r>
    </w:p>
    <w:p w14:paraId="16963733" w14:textId="77777777" w:rsidR="00572F68" w:rsidRPr="00B94D00" w:rsidRDefault="00572F68" w:rsidP="00572F68">
      <w:pPr>
        <w:tabs>
          <w:tab w:val="left" w:pos="2160"/>
          <w:tab w:val="left" w:pos="2880"/>
        </w:tabs>
        <w:spacing w:after="240"/>
        <w:ind w:leftChars="300" w:left="2880" w:hangingChars="900" w:hanging="2160"/>
        <w:rPr>
          <w:rFonts w:eastAsia="Times New Roman"/>
          <w:bCs/>
          <w:i/>
          <w:szCs w:val="20"/>
          <w:vertAlign w:val="subscript"/>
        </w:rPr>
      </w:pPr>
      <w:r w:rsidRPr="00B94D00">
        <w:rPr>
          <w:rFonts w:eastAsia="Times New Roman"/>
          <w:bCs/>
          <w:szCs w:val="20"/>
        </w:rPr>
        <w:t xml:space="preserve">     SWOC </w:t>
      </w:r>
      <w:r w:rsidRPr="00B94D00">
        <w:rPr>
          <w:rFonts w:eastAsia="Times New Roman"/>
          <w:bCs/>
          <w:i/>
          <w:szCs w:val="20"/>
          <w:vertAlign w:val="subscript"/>
        </w:rPr>
        <w:t>q, r, d</w:t>
      </w:r>
      <w:r w:rsidRPr="00B94D00">
        <w:rPr>
          <w:rFonts w:eastAsia="Times New Roman"/>
          <w:bCs/>
          <w:szCs w:val="20"/>
        </w:rPr>
        <w:t xml:space="preserve"> = </w:t>
      </w:r>
      <w:r w:rsidRPr="00B94D00">
        <w:rPr>
          <w:rFonts w:eastAsia="Times New Roman"/>
          <w:bCs/>
          <w:position w:val="-20"/>
          <w:szCs w:val="20"/>
          <w:lang w:val="pt-BR"/>
        </w:rPr>
        <w:object w:dxaOrig="220" w:dyaOrig="440" w14:anchorId="7C8ABAA2">
          <v:shape id="_x0000_i1116" type="#_x0000_t75" style="width:12pt;height:24pt" o:ole="">
            <v:imagedata r:id="rId133" o:title=""/>
          </v:shape>
          <o:OLEObject Type="Embed" ProgID="Equation.3" ShapeID="_x0000_i1116" DrawAspect="Content" ObjectID="_1831107182" r:id="rId139"/>
        </w:object>
      </w:r>
      <w:r w:rsidRPr="00B94D00">
        <w:rPr>
          <w:rFonts w:eastAsia="Times New Roman"/>
          <w:bCs/>
          <w:szCs w:val="20"/>
        </w:rPr>
        <w:t>((PA</w:t>
      </w:r>
      <w:r w:rsidRPr="00B94D00">
        <w:rPr>
          <w:rFonts w:eastAsia="Times New Roman"/>
          <w:bCs/>
          <w:szCs w:val="20"/>
          <w:lang w:val="pt-BR"/>
        </w:rPr>
        <w:t xml:space="preserve">HR </w:t>
      </w:r>
      <w:r w:rsidRPr="00B94D00">
        <w:rPr>
          <w:rFonts w:eastAsia="Times New Roman"/>
          <w:bCs/>
          <w:i/>
          <w:szCs w:val="20"/>
          <w:vertAlign w:val="subscript"/>
        </w:rPr>
        <w:t xml:space="preserve">r, </w:t>
      </w:r>
      <w:r w:rsidRPr="00B94D00">
        <w:rPr>
          <w:rFonts w:eastAsia="Times New Roman"/>
          <w:bCs/>
          <w:i/>
          <w:szCs w:val="20"/>
          <w:vertAlign w:val="subscript"/>
          <w:lang w:val="es-ES"/>
        </w:rPr>
        <w:t xml:space="preserve">i </w:t>
      </w:r>
      <w:r w:rsidRPr="00B94D00">
        <w:rPr>
          <w:rFonts w:eastAsia="Times New Roman"/>
          <w:bCs/>
          <w:szCs w:val="20"/>
        </w:rPr>
        <w:t xml:space="preserve">* FIP + STOM </w:t>
      </w:r>
      <w:proofErr w:type="spellStart"/>
      <w:r w:rsidRPr="00B94D00">
        <w:rPr>
          <w:rFonts w:eastAsia="Times New Roman"/>
          <w:bCs/>
          <w:i/>
          <w:szCs w:val="20"/>
          <w:vertAlign w:val="subscript"/>
        </w:rPr>
        <w:t>rc</w:t>
      </w:r>
      <w:proofErr w:type="spellEnd"/>
      <w:r w:rsidRPr="00B94D00">
        <w:rPr>
          <w:rFonts w:eastAsia="Times New Roman"/>
          <w:bCs/>
          <w:szCs w:val="20"/>
        </w:rPr>
        <w:t xml:space="preserve">) * Max(0, (RTMG </w:t>
      </w:r>
      <w:r w:rsidRPr="00B94D00">
        <w:rPr>
          <w:rFonts w:eastAsia="Times New Roman"/>
          <w:bCs/>
          <w:i/>
          <w:szCs w:val="20"/>
          <w:vertAlign w:val="subscript"/>
        </w:rPr>
        <w:t>q, r, i</w:t>
      </w:r>
      <w:r w:rsidRPr="00B94D00">
        <w:rPr>
          <w:rFonts w:eastAsia="Times New Roman"/>
          <w:bCs/>
          <w:szCs w:val="20"/>
        </w:rPr>
        <w:t xml:space="preserve"> – LSL </w:t>
      </w:r>
      <w:r w:rsidRPr="00B94D00">
        <w:rPr>
          <w:rFonts w:eastAsia="Times New Roman"/>
          <w:bCs/>
          <w:i/>
          <w:szCs w:val="20"/>
          <w:vertAlign w:val="subscript"/>
        </w:rPr>
        <w:t>q, r, i</w:t>
      </w:r>
      <w:r w:rsidRPr="00B94D00">
        <w:rPr>
          <w:rFonts w:eastAsia="Times New Roman"/>
          <w:bCs/>
          <w:szCs w:val="20"/>
        </w:rPr>
        <w:t xml:space="preserve"> * (¼)))) </w:t>
      </w:r>
      <w:r w:rsidRPr="00B94D00">
        <w:rPr>
          <w:rFonts w:eastAsia="Times New Roman"/>
          <w:i/>
          <w:szCs w:val="20"/>
        </w:rPr>
        <w:t xml:space="preserve">- </w:t>
      </w:r>
      <w:r w:rsidRPr="00B94D00">
        <w:rPr>
          <w:rFonts w:eastAsia="Times New Roman"/>
          <w:szCs w:val="20"/>
          <w:lang w:val="pt-BR"/>
        </w:rPr>
        <w:t>OPC</w:t>
      </w:r>
      <w:r w:rsidRPr="00B94D00">
        <w:rPr>
          <w:rFonts w:eastAsia="Times New Roman"/>
          <w:i/>
          <w:szCs w:val="20"/>
          <w:vertAlign w:val="subscript"/>
          <w:lang w:val="es-ES"/>
        </w:rPr>
        <w:t xml:space="preserve"> r, d</w:t>
      </w:r>
      <w:r w:rsidRPr="00B94D00">
        <w:rPr>
          <w:rFonts w:eastAsia="Times New Roman"/>
          <w:bCs/>
          <w:szCs w:val="20"/>
        </w:rPr>
        <w:t xml:space="preserve"> </w:t>
      </w:r>
      <w:r w:rsidRPr="00B94D00">
        <w:rPr>
          <w:rFonts w:eastAsia="Times New Roman"/>
          <w:bCs/>
          <w:i/>
          <w:szCs w:val="20"/>
          <w:vertAlign w:val="subscript"/>
        </w:rPr>
        <w:t xml:space="preserve">  </w:t>
      </w:r>
    </w:p>
    <w:p w14:paraId="1BD05BFF" w14:textId="77777777" w:rsidR="00572F68" w:rsidRPr="00B94D00" w:rsidRDefault="00572F68" w:rsidP="00572F68">
      <w:pPr>
        <w:tabs>
          <w:tab w:val="left" w:pos="1800"/>
        </w:tabs>
        <w:spacing w:after="240"/>
        <w:ind w:left="2160" w:hanging="1440"/>
        <w:rPr>
          <w:rFonts w:eastAsia="Times New Roman"/>
          <w:iCs/>
          <w:szCs w:val="20"/>
          <w:lang w:val="pt-BR"/>
        </w:rPr>
      </w:pPr>
      <w:r w:rsidRPr="00B94D00">
        <w:rPr>
          <w:rFonts w:eastAsia="Times New Roman"/>
          <w:iCs/>
          <w:szCs w:val="20"/>
          <w:lang w:val="pt-BR"/>
        </w:rPr>
        <w:t>Where,</w:t>
      </w:r>
    </w:p>
    <w:p w14:paraId="23660F85" w14:textId="77777777" w:rsidR="00572F68" w:rsidRPr="00B94D00" w:rsidRDefault="00572F68" w:rsidP="00572F68">
      <w:pPr>
        <w:tabs>
          <w:tab w:val="left" w:pos="2340"/>
          <w:tab w:val="left" w:pos="2880"/>
        </w:tabs>
        <w:spacing w:after="240"/>
        <w:ind w:left="987" w:hanging="269"/>
        <w:rPr>
          <w:rFonts w:eastAsia="Times New Roman"/>
          <w:bCs/>
          <w:i/>
          <w:szCs w:val="20"/>
          <w:vertAlign w:val="subscript"/>
        </w:rPr>
      </w:pPr>
      <w:r w:rsidRPr="00B94D00">
        <w:rPr>
          <w:rFonts w:eastAsia="Times New Roman"/>
          <w:bCs/>
          <w:szCs w:val="20"/>
          <w:lang w:val="pt-BR"/>
        </w:rPr>
        <w:t>OPC</w:t>
      </w:r>
      <w:r w:rsidRPr="00B94D00">
        <w:rPr>
          <w:rFonts w:eastAsia="Times New Roman"/>
          <w:bCs/>
          <w:i/>
          <w:szCs w:val="20"/>
          <w:vertAlign w:val="subscript"/>
          <w:lang w:val="es-ES"/>
        </w:rPr>
        <w:t xml:space="preserve"> r, d</w:t>
      </w:r>
      <w:r w:rsidRPr="00B94D00">
        <w:rPr>
          <w:rFonts w:eastAsia="Times New Roman"/>
          <w:bCs/>
          <w:szCs w:val="20"/>
          <w:lang w:val="pt-BR"/>
        </w:rPr>
        <w:t xml:space="preserve"> = </w:t>
      </w:r>
      <w:r w:rsidRPr="00B94D00">
        <w:rPr>
          <w:rFonts w:eastAsia="Times New Roman"/>
          <w:bCs/>
          <w:position w:val="-20"/>
          <w:szCs w:val="20"/>
          <w:lang w:val="pt-BR"/>
        </w:rPr>
        <w:object w:dxaOrig="220" w:dyaOrig="440" w14:anchorId="7126C712">
          <v:shape id="_x0000_i1117" type="#_x0000_t75" style="width:12pt;height:24pt" o:ole="">
            <v:imagedata r:id="rId133" o:title=""/>
          </v:shape>
          <o:OLEObject Type="Embed" ProgID="Equation.3" ShapeID="_x0000_i1117" DrawAspect="Content" ObjectID="_1831107183" r:id="rId140"/>
        </w:object>
      </w:r>
      <w:r w:rsidRPr="00B94D00">
        <w:rPr>
          <w:rFonts w:eastAsia="Times New Roman"/>
          <w:bCs/>
          <w:szCs w:val="20"/>
          <w:lang w:val="pt-BR"/>
        </w:rPr>
        <w:t>(</w:t>
      </w:r>
      <w:r w:rsidRPr="00B94D00">
        <w:rPr>
          <w:rFonts w:eastAsia="Times New Roman"/>
          <w:bCs/>
          <w:szCs w:val="20"/>
        </w:rPr>
        <w:t>(P</w:t>
      </w:r>
      <w:r w:rsidRPr="00B94D00">
        <w:rPr>
          <w:rFonts w:eastAsia="Times New Roman"/>
          <w:bCs/>
          <w:szCs w:val="20"/>
          <w:lang w:val="pt-BR"/>
        </w:rPr>
        <w:t>AHR</w:t>
      </w:r>
      <w:r w:rsidRPr="00B94D00">
        <w:rPr>
          <w:rFonts w:eastAsia="Times New Roman"/>
          <w:bCs/>
          <w:i/>
          <w:szCs w:val="20"/>
          <w:vertAlign w:val="subscript"/>
          <w:lang w:val="es-ES"/>
        </w:rPr>
        <w:t xml:space="preserve"> r, i</w:t>
      </w:r>
      <w:r w:rsidRPr="00B94D00">
        <w:rPr>
          <w:rFonts w:eastAsia="Times New Roman"/>
          <w:bCs/>
          <w:szCs w:val="20"/>
        </w:rPr>
        <w:t xml:space="preserve"> * FIP + STOM </w:t>
      </w:r>
      <w:proofErr w:type="spellStart"/>
      <w:r w:rsidRPr="00B94D00">
        <w:rPr>
          <w:rFonts w:eastAsia="Times New Roman"/>
          <w:bCs/>
          <w:i/>
          <w:szCs w:val="20"/>
          <w:vertAlign w:val="subscript"/>
        </w:rPr>
        <w:t>rc</w:t>
      </w:r>
      <w:proofErr w:type="spellEnd"/>
      <w:r w:rsidRPr="00B94D00">
        <w:rPr>
          <w:rFonts w:eastAsia="Times New Roman"/>
          <w:bCs/>
          <w:szCs w:val="20"/>
        </w:rPr>
        <w:t>) * AENG</w:t>
      </w:r>
      <w:r w:rsidRPr="00B94D00">
        <w:rPr>
          <w:rFonts w:eastAsia="Times New Roman"/>
          <w:bCs/>
          <w:i/>
          <w:szCs w:val="20"/>
          <w:vertAlign w:val="subscript"/>
          <w:lang w:val="es-ES"/>
        </w:rPr>
        <w:t xml:space="preserve"> r, i</w:t>
      </w:r>
      <w:r w:rsidRPr="00B94D00">
        <w:rPr>
          <w:rFonts w:eastAsia="Times New Roman"/>
          <w:bCs/>
          <w:szCs w:val="20"/>
        </w:rPr>
        <w:t xml:space="preserve">) </w:t>
      </w:r>
      <w:r w:rsidRPr="00B94D00">
        <w:rPr>
          <w:rFonts w:eastAsia="Times New Roman"/>
          <w:bCs/>
          <w:i/>
          <w:szCs w:val="20"/>
          <w:vertAlign w:val="subscript"/>
        </w:rPr>
        <w:t xml:space="preserve">  </w:t>
      </w:r>
    </w:p>
    <w:p w14:paraId="1D6E188A" w14:textId="77777777" w:rsidR="00572F68" w:rsidRPr="00B94D00" w:rsidRDefault="00572F68" w:rsidP="00572F68">
      <w:pPr>
        <w:rPr>
          <w:rFonts w:eastAsia="Times New Roman"/>
          <w:szCs w:val="20"/>
        </w:rPr>
      </w:pPr>
      <w:r w:rsidRPr="00B94D00">
        <w:rPr>
          <w:rFonts w:eastAsia="Times New Roman"/>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572F68" w:rsidRPr="00B94D00" w14:paraId="43DB05E1" w14:textId="77777777" w:rsidTr="005C0B53">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23B03AF4"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3AD26DCB" w14:textId="77777777" w:rsidR="00572F68" w:rsidRPr="00B94D00" w:rsidRDefault="00572F68" w:rsidP="005C0B53">
            <w:pPr>
              <w:spacing w:after="120"/>
              <w:jc w:val="center"/>
              <w:rPr>
                <w:rFonts w:eastAsia="Times New Roman"/>
                <w:b/>
                <w:iCs/>
                <w:sz w:val="20"/>
                <w:szCs w:val="20"/>
              </w:rPr>
            </w:pPr>
            <w:r w:rsidRPr="00B94D00">
              <w:rPr>
                <w:rFonts w:eastAsia="Times New Roman"/>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35CAE5B4"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Definition</w:t>
            </w:r>
          </w:p>
        </w:tc>
      </w:tr>
      <w:tr w:rsidR="00572F68" w:rsidRPr="00B94D00" w14:paraId="638901FB"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447D5A4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SWMWAMT </w:t>
            </w:r>
            <w:r w:rsidRPr="00B94D00">
              <w:rPr>
                <w:rFonts w:eastAsia="Times New Roman"/>
                <w:i/>
                <w:iCs/>
                <w:sz w:val="20"/>
                <w:szCs w:val="20"/>
                <w:vertAlign w:val="subscript"/>
              </w:rPr>
              <w:t>q, r</w:t>
            </w:r>
            <w:r w:rsidRPr="00B94D00">
              <w:rPr>
                <w:rFonts w:eastAsia="Times New Roman"/>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17FC87C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4DF24D36"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Switchable Generation Make-Whole Payment</w:t>
            </w:r>
            <w:r w:rsidRPr="00B94D00">
              <w:rPr>
                <w:rFonts w:eastAsia="Times New Roman"/>
                <w:iCs/>
                <w:sz w:val="20"/>
                <w:szCs w:val="20"/>
              </w:rPr>
              <w:t xml:space="preserve">—The Switchable Generation Make-Whole Payment to the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1BD8F516"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1A1DF39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SWCG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A15E56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50E978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Switchable Generation Cost Guarantee</w:t>
            </w:r>
            <w:r w:rsidRPr="00B94D00">
              <w:rPr>
                <w:rFonts w:eastAsia="Times New Roman"/>
                <w:iCs/>
                <w:sz w:val="20"/>
                <w:szCs w:val="20"/>
              </w:rPr>
              <w:t xml:space="preserve">—The sum of eligible Startup Costs, minimum-energy costs, operating costs, and other Switchable Generation approved costs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all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1C9AAC66"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6D3EFFF1" w14:textId="77777777" w:rsidR="00572F68" w:rsidRPr="00B94D00" w:rsidRDefault="00572F68" w:rsidP="005C0B53">
            <w:pPr>
              <w:spacing w:after="60"/>
              <w:rPr>
                <w:rFonts w:eastAsia="Times New Roman"/>
                <w:iCs/>
                <w:sz w:val="20"/>
                <w:szCs w:val="20"/>
              </w:rPr>
            </w:pPr>
            <w:r w:rsidRPr="00B94D00">
              <w:rPr>
                <w:rFonts w:eastAsia="Times New Roman"/>
                <w:sz w:val="20"/>
                <w:szCs w:val="20"/>
                <w:lang w:val="pt-BR"/>
              </w:rPr>
              <w:t>OPC</w:t>
            </w:r>
            <w:r w:rsidRPr="00B94D00">
              <w:rPr>
                <w:rFonts w:eastAsia="Times New Roman"/>
                <w:i/>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24EDAE2C" w14:textId="77777777" w:rsidR="00572F68" w:rsidRPr="00B94D00" w:rsidRDefault="00572F68" w:rsidP="005C0B53">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D3F9DEF"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 xml:space="preserve">Operational Cost </w:t>
            </w:r>
            <w:r w:rsidRPr="00B94D00">
              <w:rPr>
                <w:rFonts w:eastAsia="Times New Roman"/>
                <w:sz w:val="20"/>
                <w:szCs w:val="20"/>
              </w:rPr>
              <w:t xml:space="preserve">– The operational cost for the Resource </w:t>
            </w:r>
            <w:r w:rsidRPr="00B94D00">
              <w:rPr>
                <w:rFonts w:eastAsia="Times New Roman"/>
                <w:i/>
                <w:sz w:val="20"/>
                <w:szCs w:val="20"/>
              </w:rPr>
              <w:t xml:space="preserve">r </w:t>
            </w:r>
            <w:r w:rsidRPr="00B94D00">
              <w:rPr>
                <w:rFonts w:eastAsia="Times New Roman"/>
                <w:sz w:val="20"/>
                <w:szCs w:val="20"/>
              </w:rPr>
              <w:t xml:space="preserve">for the Operating Day </w:t>
            </w:r>
            <w:r w:rsidRPr="00B94D00">
              <w:rPr>
                <w:rFonts w:eastAsia="Times New Roman"/>
                <w:i/>
                <w:sz w:val="20"/>
                <w:szCs w:val="20"/>
              </w:rPr>
              <w:t>d</w:t>
            </w:r>
            <w:r w:rsidRPr="00B94D00">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572F68" w:rsidRPr="00B94D00" w14:paraId="7038C7B1"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74D47EF9" w14:textId="77777777" w:rsidR="00572F68" w:rsidRPr="00B94D00" w:rsidRDefault="00572F68" w:rsidP="005C0B53">
            <w:pPr>
              <w:spacing w:after="60"/>
              <w:rPr>
                <w:rFonts w:eastAsia="Times New Roman"/>
                <w:iCs/>
                <w:sz w:val="20"/>
                <w:szCs w:val="20"/>
              </w:rPr>
            </w:pPr>
            <w:r w:rsidRPr="00B94D00">
              <w:rPr>
                <w:rFonts w:eastAsia="Times New Roman"/>
                <w:sz w:val="20"/>
                <w:szCs w:val="20"/>
              </w:rPr>
              <w:t>AENG</w:t>
            </w:r>
            <w:r w:rsidRPr="00B94D00">
              <w:rPr>
                <w:rFonts w:eastAsia="Times New Roman"/>
                <w:i/>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1717FFF5" w14:textId="77777777" w:rsidR="00572F68" w:rsidRPr="00B94D00" w:rsidRDefault="00572F68" w:rsidP="005C0B53">
            <w:pPr>
              <w:spacing w:after="60"/>
              <w:rPr>
                <w:rFonts w:eastAsia="Times New Roman"/>
                <w:iCs/>
                <w:sz w:val="20"/>
                <w:szCs w:val="20"/>
              </w:rPr>
            </w:pPr>
            <w:r w:rsidRPr="00B94D00">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EC32A41"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 xml:space="preserve">Awarded Energy Non-ERCOT Day-Ahead Market </w:t>
            </w:r>
            <w:r w:rsidRPr="00B94D00">
              <w:rPr>
                <w:rFonts w:eastAsia="Times New Roman"/>
                <w:sz w:val="20"/>
                <w:szCs w:val="20"/>
              </w:rPr>
              <w:t xml:space="preserve">– The awarded energy in the non-ERCOT Day-Ahead Market for the Resource </w:t>
            </w:r>
            <w:r w:rsidRPr="00B94D00">
              <w:rPr>
                <w:rFonts w:eastAsia="Times New Roman"/>
                <w:i/>
                <w:sz w:val="20"/>
                <w:szCs w:val="20"/>
              </w:rPr>
              <w:t>r</w:t>
            </w:r>
            <w:r w:rsidRPr="00B94D00">
              <w:rPr>
                <w:rFonts w:eastAsia="Times New Roman"/>
                <w:sz w:val="20"/>
                <w:szCs w:val="20"/>
              </w:rPr>
              <w:t xml:space="preserve"> during the Interval </w:t>
            </w:r>
            <w:r w:rsidRPr="00B94D00">
              <w:rPr>
                <w:rFonts w:eastAsia="Times New Roman"/>
                <w:i/>
                <w:sz w:val="20"/>
                <w:szCs w:val="20"/>
              </w:rPr>
              <w:t>i</w:t>
            </w:r>
            <w:r w:rsidRPr="00B94D00">
              <w:rPr>
                <w:rFonts w:eastAsia="Times New Roman"/>
                <w:sz w:val="20"/>
                <w:szCs w:val="20"/>
              </w:rPr>
              <w:t xml:space="preserve">.  The awarded energy in the non-ERCOT Control Area Day-Ahead market represents the energy award for the interval that was not generated by </w:t>
            </w:r>
            <w:proofErr w:type="gramStart"/>
            <w:r w:rsidRPr="00B94D00">
              <w:rPr>
                <w:rFonts w:eastAsia="Times New Roman"/>
                <w:sz w:val="20"/>
                <w:szCs w:val="20"/>
              </w:rPr>
              <w:t>the Resource</w:t>
            </w:r>
            <w:proofErr w:type="gramEnd"/>
            <w:r w:rsidRPr="00B94D00">
              <w:rPr>
                <w:rFonts w:eastAsia="Times New Roman"/>
                <w:sz w:val="20"/>
                <w:szCs w:val="20"/>
              </w:rPr>
              <w:t xml:space="preserve"> due to the switch to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572F68" w:rsidRPr="00B94D00" w14:paraId="321A89D7"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4D51C77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SWSUC </w:t>
            </w:r>
            <w:r w:rsidRPr="00B94D00">
              <w:rPr>
                <w:rFonts w:eastAsia="Times New Roman"/>
                <w:i/>
                <w:iCs/>
                <w:sz w:val="20"/>
                <w:szCs w:val="20"/>
                <w:vertAlign w:val="subscript"/>
              </w:rPr>
              <w:t>q ,r, d</w:t>
            </w:r>
            <w:r w:rsidRPr="00B94D00">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55DE4F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0E24BAA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Start-Up Cost </w:t>
            </w:r>
            <w:r w:rsidRPr="00B94D00">
              <w:rPr>
                <w:rFonts w:eastAsia="Times New Roman"/>
                <w:iCs/>
                <w:sz w:val="20"/>
                <w:szCs w:val="20"/>
              </w:rPr>
              <w:t xml:space="preserve">—The Startup Costs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startup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0BAD6873"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3F26D4C6" w14:textId="77777777" w:rsidR="00572F68" w:rsidRPr="00B94D00" w:rsidRDefault="00572F68" w:rsidP="005C0B53">
            <w:pPr>
              <w:spacing w:after="60"/>
              <w:rPr>
                <w:rFonts w:eastAsia="Times New Roman"/>
                <w:iCs/>
                <w:sz w:val="20"/>
                <w:szCs w:val="20"/>
              </w:rPr>
            </w:pPr>
            <w:r w:rsidRPr="00B94D00">
              <w:rPr>
                <w:rFonts w:eastAsia="Times New Roman"/>
                <w:sz w:val="20"/>
                <w:szCs w:val="20"/>
              </w:rPr>
              <w:t>SWPSLR</w:t>
            </w:r>
            <w:r w:rsidRPr="00B94D00">
              <w:rPr>
                <w:rFonts w:eastAsia="Times New Roman"/>
                <w:i/>
                <w:sz w:val="20"/>
                <w:szCs w:val="20"/>
                <w:vertAlign w:val="subscript"/>
              </w:rPr>
              <w:t xml:space="preserve"> q ,r, d</w:t>
            </w:r>
            <w:r w:rsidRPr="00B94D00">
              <w:rPr>
                <w:rFonts w:eastAsia="Times New Roman"/>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4FBD7756" w14:textId="77777777" w:rsidR="00572F68" w:rsidRPr="00B94D00" w:rsidRDefault="00572F68" w:rsidP="005C0B53">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297FC0E"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 xml:space="preserve">Switchable Generation Physical Switch Lost Revenue – </w:t>
            </w:r>
            <w:r w:rsidRPr="00B94D00">
              <w:rPr>
                <w:rFonts w:eastAsia="Times New Roman"/>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572F68" w:rsidRPr="00B94D00" w14:paraId="57B7AEEC" w14:textId="77777777" w:rsidTr="005C0B53">
        <w:tc>
          <w:tcPr>
            <w:tcW w:w="966" w:type="pct"/>
            <w:tcBorders>
              <w:top w:val="single" w:sz="6" w:space="0" w:color="auto"/>
              <w:left w:val="single" w:sz="4" w:space="0" w:color="auto"/>
              <w:bottom w:val="single" w:sz="6" w:space="0" w:color="auto"/>
              <w:right w:val="single" w:sz="6" w:space="0" w:color="auto"/>
            </w:tcBorders>
          </w:tcPr>
          <w:p w14:paraId="168CC292" w14:textId="77777777" w:rsidR="00572F68" w:rsidRPr="00B94D00" w:rsidRDefault="00572F68" w:rsidP="005C0B53">
            <w:pPr>
              <w:spacing w:after="60"/>
              <w:rPr>
                <w:rFonts w:eastAsia="Times New Roman"/>
                <w:iCs/>
                <w:sz w:val="20"/>
                <w:szCs w:val="20"/>
              </w:rPr>
            </w:pPr>
            <w:r w:rsidRPr="00B94D00">
              <w:rPr>
                <w:rFonts w:eastAsia="Times New Roman"/>
                <w:sz w:val="20"/>
                <w:szCs w:val="20"/>
              </w:rPr>
              <w:t xml:space="preserve">RTLPX </w:t>
            </w:r>
            <w:r w:rsidRPr="00B94D00">
              <w:rPr>
                <w:rFonts w:eastAsia="Times New Roman"/>
                <w:i/>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11116C2" w14:textId="77777777" w:rsidR="00572F68" w:rsidRPr="00B94D00" w:rsidRDefault="00572F68" w:rsidP="005C0B53">
            <w:pPr>
              <w:spacing w:after="60"/>
              <w:rPr>
                <w:rFonts w:eastAsia="Times New Roman"/>
                <w:iCs/>
                <w:sz w:val="20"/>
                <w:szCs w:val="20"/>
              </w:rPr>
            </w:pPr>
            <w:r w:rsidRPr="00B94D00">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7A2E16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Proxy Generation per QSE per Resource by Settlement Interval</w:t>
            </w:r>
            <w:r w:rsidRPr="00B94D00">
              <w:rPr>
                <w:rFonts w:eastAsia="Times New Roman"/>
                <w:iCs/>
                <w:sz w:val="20"/>
                <w:szCs w:val="20"/>
              </w:rPr>
              <w:t xml:space="preserve">—The Real-Time energy that was not generated in ERCOT by Combined Cycle Train,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3EADE67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During </w:t>
            </w:r>
            <w:proofErr w:type="gramStart"/>
            <w:r w:rsidRPr="00B94D00">
              <w:rPr>
                <w:rFonts w:eastAsia="Times New Roman"/>
                <w:iCs/>
                <w:sz w:val="20"/>
                <w:szCs w:val="20"/>
              </w:rPr>
              <w:t>a shutdown</w:t>
            </w:r>
            <w:proofErr w:type="gramEnd"/>
            <w:r w:rsidRPr="00B94D00">
              <w:rPr>
                <w:rFonts w:eastAsia="Times New Roman"/>
                <w:iCs/>
                <w:sz w:val="20"/>
                <w:szCs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30701A8F" w14:textId="77777777" w:rsidR="00572F68" w:rsidRPr="00B94D00" w:rsidRDefault="00572F68" w:rsidP="005C0B53">
            <w:pPr>
              <w:spacing w:after="60"/>
              <w:rPr>
                <w:rFonts w:eastAsia="Times New Roman"/>
                <w:i/>
                <w:iCs/>
                <w:sz w:val="20"/>
                <w:szCs w:val="20"/>
              </w:rPr>
            </w:pPr>
            <w:r w:rsidRPr="00B94D00">
              <w:rPr>
                <w:rFonts w:eastAsia="Times New Roman"/>
                <w:sz w:val="20"/>
                <w:szCs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B94D00" w:rsidDel="00482822">
              <w:rPr>
                <w:rFonts w:eastAsia="Times New Roman"/>
                <w:sz w:val="20"/>
                <w:szCs w:val="20"/>
              </w:rPr>
              <w:t xml:space="preserve"> </w:t>
            </w:r>
            <w:r w:rsidRPr="00B94D00">
              <w:rPr>
                <w:rFonts w:eastAsia="Times New Roman"/>
                <w:sz w:val="20"/>
                <w:szCs w:val="20"/>
              </w:rPr>
              <w:t xml:space="preserve">pursuant to the RUC instruction.  </w:t>
            </w:r>
            <w:r w:rsidRPr="00B94D00">
              <w:rPr>
                <w:rFonts w:eastAsia="Times New Roman"/>
                <w:sz w:val="20"/>
                <w:szCs w:val="20"/>
              </w:rPr>
              <w:lastRenderedPageBreak/>
              <w:t xml:space="preserve">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572F68" w:rsidRPr="00B94D00" w14:paraId="7639462E"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3CBE7ECF" w14:textId="77777777" w:rsidR="00572F68" w:rsidRPr="00B94D00" w:rsidRDefault="00572F68" w:rsidP="005C0B53">
            <w:pPr>
              <w:spacing w:after="60"/>
              <w:rPr>
                <w:rFonts w:eastAsia="Times New Roman"/>
                <w:iCs/>
                <w:sz w:val="20"/>
                <w:szCs w:val="20"/>
              </w:rPr>
            </w:pPr>
            <w:r w:rsidRPr="00B94D00">
              <w:rPr>
                <w:rFonts w:eastAsia="Times New Roman"/>
                <w:sz w:val="20"/>
                <w:szCs w:val="20"/>
              </w:rPr>
              <w:lastRenderedPageBreak/>
              <w:t xml:space="preserve">SFC </w:t>
            </w:r>
            <w:r w:rsidRPr="00B94D00">
              <w:rPr>
                <w:rFonts w:eastAsia="Times New Roman"/>
                <w:i/>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73139454" w14:textId="77777777" w:rsidR="00572F68" w:rsidRPr="00B94D00" w:rsidRDefault="00572F68" w:rsidP="005C0B53">
            <w:pPr>
              <w:spacing w:after="60"/>
              <w:rPr>
                <w:rFonts w:eastAsia="Times New Roman"/>
                <w:iCs/>
                <w:sz w:val="20"/>
                <w:szCs w:val="20"/>
              </w:rPr>
            </w:pPr>
            <w:r w:rsidRPr="00B94D00">
              <w:rPr>
                <w:rFonts w:eastAsia="Times New Roman"/>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512E3F25"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 xml:space="preserve">Saved Fuel Consumption </w:t>
            </w:r>
            <w:r w:rsidRPr="00B94D00">
              <w:rPr>
                <w:rFonts w:eastAsia="Times New Roman"/>
                <w:sz w:val="20"/>
                <w:szCs w:val="20"/>
              </w:rPr>
              <w:t>— Fuel quantity saved due to an output reduction of the combustion turbine(s) operating in ERCOT during the relevant period if necessary to accommodate the switch to and from the ERCOT area.</w:t>
            </w:r>
          </w:p>
        </w:tc>
      </w:tr>
      <w:tr w:rsidR="00572F68" w:rsidRPr="00B94D00" w14:paraId="41228EEE"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0E464774" w14:textId="77777777" w:rsidR="00572F68" w:rsidRPr="00B94D00" w:rsidRDefault="00572F68" w:rsidP="005C0B53">
            <w:pPr>
              <w:spacing w:after="60"/>
              <w:rPr>
                <w:rFonts w:eastAsia="Times New Roman"/>
                <w:iCs/>
                <w:sz w:val="20"/>
                <w:szCs w:val="20"/>
              </w:rPr>
            </w:pPr>
            <w:r w:rsidRPr="00B94D00">
              <w:rPr>
                <w:rFonts w:eastAsia="Times New Roman"/>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392FE09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CC8DF1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Startup Factor </w:t>
            </w:r>
            <w:r w:rsidRPr="00B94D00">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572F68" w:rsidRPr="00B94D00" w14:paraId="4562A7E1"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65D20EC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SWMEC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68D219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F4D592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Minimum Energy Cost </w:t>
            </w:r>
            <w:r w:rsidRPr="00B94D00">
              <w:rPr>
                <w:rFonts w:eastAsia="Times New Roman"/>
                <w:iCs/>
                <w:sz w:val="20"/>
                <w:szCs w:val="20"/>
              </w:rPr>
              <w:t xml:space="preserve">—The minimum energy costs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during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5E5C1290"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74CF33B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SWOC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C009AB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E3B91FA"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Switchable Generation</w:t>
            </w:r>
            <w:r w:rsidRPr="00B94D00">
              <w:rPr>
                <w:rFonts w:eastAsia="Times New Roman"/>
                <w:sz w:val="20"/>
                <w:szCs w:val="20"/>
              </w:rPr>
              <w:t xml:space="preserve"> </w:t>
            </w:r>
            <w:r w:rsidRPr="00B94D00">
              <w:rPr>
                <w:rFonts w:eastAsia="Times New Roman"/>
                <w:i/>
                <w:sz w:val="20"/>
                <w:szCs w:val="20"/>
              </w:rPr>
              <w:t xml:space="preserve">Operating Cost </w:t>
            </w:r>
            <w:r w:rsidRPr="00B94D00">
              <w:rPr>
                <w:rFonts w:eastAsia="Times New Roman"/>
                <w:sz w:val="20"/>
                <w:szCs w:val="20"/>
              </w:rPr>
              <w:t xml:space="preserve">—The operating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during instructed hours, for the 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  Switchable generation operating cost represents the Real-Time operating costs in ERCOT reduced by the savings in operating costs not incurred due to the switch from the non-ERCOT Control Area.</w:t>
            </w:r>
          </w:p>
        </w:tc>
      </w:tr>
      <w:tr w:rsidR="00572F68" w:rsidRPr="00B94D00" w14:paraId="47681C9F"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0D4109F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SWAC</w:t>
            </w:r>
            <w:r w:rsidRPr="00B94D00">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328E31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29BA07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Switchable Generation Approved Costs – </w:t>
            </w:r>
            <w:r w:rsidRPr="00B94D00">
              <w:rPr>
                <w:rFonts w:eastAsia="Times New Roman"/>
                <w:iCs/>
                <w:sz w:val="20"/>
                <w:szCs w:val="20"/>
              </w:rPr>
              <w:t xml:space="preserve">The total amount of the calculation of financial loss, as submitted by the QSE </w:t>
            </w:r>
            <w:r w:rsidRPr="00B94D00">
              <w:rPr>
                <w:rFonts w:eastAsia="Times New Roman"/>
                <w:i/>
                <w:iCs/>
                <w:sz w:val="20"/>
                <w:szCs w:val="20"/>
              </w:rPr>
              <w:t xml:space="preserve">q </w:t>
            </w:r>
            <w:r w:rsidRPr="00B94D00">
              <w:rPr>
                <w:rFonts w:eastAsia="Times New Roman"/>
                <w:iCs/>
                <w:sz w:val="20"/>
                <w:szCs w:val="20"/>
              </w:rPr>
              <w:t>for the Resource</w:t>
            </w:r>
            <w:r w:rsidRPr="00B94D00">
              <w:rPr>
                <w:rFonts w:eastAsia="Times New Roman"/>
                <w:i/>
                <w:iCs/>
                <w:sz w:val="20"/>
                <w:szCs w:val="20"/>
              </w:rPr>
              <w:t xml:space="preserve"> r, </w:t>
            </w:r>
            <w:r w:rsidRPr="00B94D00">
              <w:rPr>
                <w:rFonts w:eastAsia="Times New Roman"/>
                <w:iCs/>
                <w:sz w:val="20"/>
                <w:szCs w:val="20"/>
              </w:rPr>
              <w:t xml:space="preserve">as approved by ERCOT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17EB63B1"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001ED1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SWFC</w:t>
            </w:r>
            <w:r w:rsidRPr="00B94D00">
              <w:rPr>
                <w:rFonts w:eastAsia="Times New Roman"/>
                <w:i/>
                <w:iCs/>
                <w:sz w:val="20"/>
                <w:szCs w:val="20"/>
                <w:vertAlign w:val="subscript"/>
              </w:rPr>
              <w:t xml:space="preserve"> q, r, d</w:t>
            </w:r>
            <w:r w:rsidRPr="00B94D00">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395288D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E5898D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Switchable Generator</w:t>
            </w:r>
            <w:r w:rsidRPr="00B94D00">
              <w:rPr>
                <w:rFonts w:eastAsia="Times New Roman"/>
                <w:iCs/>
                <w:sz w:val="20"/>
                <w:szCs w:val="20"/>
              </w:rPr>
              <w:t xml:space="preserve"> </w:t>
            </w:r>
            <w:r w:rsidRPr="00B94D00">
              <w:rPr>
                <w:rFonts w:eastAsia="Times New Roman"/>
                <w:i/>
                <w:iCs/>
                <w:sz w:val="20"/>
                <w:szCs w:val="20"/>
              </w:rPr>
              <w:t xml:space="preserve">Fuel Cost </w:t>
            </w:r>
            <w:r w:rsidRPr="00B94D00">
              <w:rPr>
                <w:rFonts w:eastAsia="Times New Roman"/>
                <w:iCs/>
                <w:sz w:val="20"/>
                <w:szCs w:val="20"/>
              </w:rPr>
              <w:t xml:space="preserve">—The incremental fuel costs and fees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all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572F68" w:rsidRPr="00B94D00" w14:paraId="1083C659" w14:textId="77777777" w:rsidTr="005C0B53">
        <w:tc>
          <w:tcPr>
            <w:tcW w:w="966" w:type="pct"/>
            <w:tcBorders>
              <w:top w:val="single" w:sz="6" w:space="0" w:color="auto"/>
              <w:left w:val="single" w:sz="4" w:space="0" w:color="auto"/>
              <w:bottom w:val="single" w:sz="6" w:space="0" w:color="auto"/>
              <w:right w:val="single" w:sz="6" w:space="0" w:color="auto"/>
            </w:tcBorders>
          </w:tcPr>
          <w:p w14:paraId="3C5C480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SWFIPC </w:t>
            </w:r>
            <w:r w:rsidRPr="00B94D00">
              <w:rPr>
                <w:rFonts w:eastAsia="Times New Roman"/>
                <w:i/>
                <w:iCs/>
                <w:sz w:val="20"/>
                <w:szCs w:val="20"/>
                <w:vertAlign w:val="subscript"/>
              </w:rPr>
              <w:t>q, r, d</w:t>
            </w:r>
            <w:r w:rsidRPr="00B94D00">
              <w:rPr>
                <w:rFonts w:eastAsia="Times New Roman"/>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3B432BE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AF6FE3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Switchable Generator Fuel Imbalance Penalty Cost</w:t>
            </w:r>
            <w:r w:rsidRPr="00B94D00">
              <w:rPr>
                <w:rFonts w:eastAsia="Times New Roman"/>
                <w:iCs/>
                <w:sz w:val="20"/>
                <w:szCs w:val="20"/>
              </w:rPr>
              <w:t xml:space="preserve"> —The fuel imbalance penalty cost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Operating Day, arising from the SWGR not consuming its contracted fuel quantities </w:t>
            </w:r>
            <w:proofErr w:type="gramStart"/>
            <w:r w:rsidRPr="00B94D00">
              <w:rPr>
                <w:rFonts w:eastAsia="Times New Roman"/>
                <w:iCs/>
                <w:sz w:val="20"/>
                <w:szCs w:val="20"/>
              </w:rPr>
              <w:t>as a result of</w:t>
            </w:r>
            <w:proofErr w:type="gramEnd"/>
            <w:r w:rsidRPr="00B94D00">
              <w:rPr>
                <w:rFonts w:eastAsia="Times New Roman"/>
                <w:iCs/>
                <w:sz w:val="20"/>
                <w:szCs w:val="20"/>
              </w:rPr>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6808FCE4" w14:textId="77777777" w:rsidTr="005C0B53">
        <w:tc>
          <w:tcPr>
            <w:tcW w:w="966" w:type="pct"/>
            <w:tcBorders>
              <w:top w:val="single" w:sz="6" w:space="0" w:color="auto"/>
              <w:left w:val="single" w:sz="4" w:space="0" w:color="auto"/>
              <w:bottom w:val="single" w:sz="6" w:space="0" w:color="auto"/>
              <w:right w:val="single" w:sz="6" w:space="0" w:color="auto"/>
            </w:tcBorders>
          </w:tcPr>
          <w:p w14:paraId="2A5CFE8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SWEIC</w:t>
            </w:r>
            <w:r w:rsidRPr="00B94D00">
              <w:rPr>
                <w:rFonts w:eastAsia="Times New Roman"/>
                <w:i/>
                <w:sz w:val="20"/>
                <w:szCs w:val="20"/>
                <w:vertAlign w:val="subscript"/>
              </w:rPr>
              <w:t xml:space="preserve"> q, r, d</w:t>
            </w:r>
            <w:r w:rsidRPr="00B94D00">
              <w:rPr>
                <w:rFonts w:eastAsia="Times New Roman"/>
                <w:i/>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4C9E463B" w14:textId="77777777" w:rsidR="00572F68" w:rsidRPr="00B94D00" w:rsidRDefault="00572F68" w:rsidP="005C0B53">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EF92B8F" w14:textId="77777777" w:rsidR="00572F68" w:rsidRPr="00B94D00" w:rsidRDefault="00572F68" w:rsidP="005C0B53">
            <w:pPr>
              <w:spacing w:after="60"/>
              <w:rPr>
                <w:rFonts w:eastAsia="Times New Roman"/>
                <w:iCs/>
                <w:sz w:val="20"/>
                <w:szCs w:val="20"/>
              </w:rPr>
            </w:pPr>
            <w:r w:rsidRPr="00B94D00">
              <w:rPr>
                <w:rFonts w:eastAsia="Times New Roman"/>
                <w:i/>
                <w:sz w:val="20"/>
                <w:szCs w:val="20"/>
              </w:rPr>
              <w:t>Switchable Generator</w:t>
            </w:r>
            <w:r w:rsidRPr="00B94D00">
              <w:rPr>
                <w:rFonts w:eastAsia="Times New Roman"/>
                <w:sz w:val="20"/>
                <w:szCs w:val="20"/>
              </w:rPr>
              <w:t xml:space="preserve"> </w:t>
            </w:r>
            <w:r w:rsidRPr="00B94D00">
              <w:rPr>
                <w:rFonts w:eastAsia="Times New Roman"/>
                <w:i/>
                <w:sz w:val="20"/>
                <w:szCs w:val="20"/>
              </w:rPr>
              <w:t xml:space="preserve">Energy Imbalance Cost </w:t>
            </w:r>
            <w:r w:rsidRPr="00B94D00">
              <w:rPr>
                <w:rFonts w:eastAsia="Times New Roman"/>
                <w:sz w:val="20"/>
                <w:szCs w:val="20"/>
              </w:rPr>
              <w:t xml:space="preserve">—The energy imbalance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for instructed hours, for the 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 xml:space="preserve">is the Combined Cycle Train.  Energy imbalance costs represent Real-Time imbalance charges </w:t>
            </w:r>
            <w:proofErr w:type="gramStart"/>
            <w:r w:rsidRPr="00B94D00">
              <w:rPr>
                <w:rFonts w:eastAsia="Times New Roman"/>
                <w:sz w:val="20"/>
                <w:szCs w:val="20"/>
              </w:rPr>
              <w:t>for the amount of</w:t>
            </w:r>
            <w:proofErr w:type="gramEnd"/>
            <w:r w:rsidRPr="00B94D00">
              <w:rPr>
                <w:rFonts w:eastAsia="Times New Roman"/>
                <w:sz w:val="20"/>
                <w:szCs w:val="20"/>
              </w:rPr>
              <w:t xml:space="preserve"> energy the SWGR </w:t>
            </w:r>
            <w:proofErr w:type="gramStart"/>
            <w:r w:rsidRPr="00B94D00">
              <w:rPr>
                <w:rFonts w:eastAsia="Times New Roman"/>
                <w:sz w:val="20"/>
                <w:szCs w:val="20"/>
              </w:rPr>
              <w:t>was not able to</w:t>
            </w:r>
            <w:proofErr w:type="gramEnd"/>
            <w:r w:rsidRPr="00B94D00">
              <w:rPr>
                <w:rFonts w:eastAsia="Times New Roman"/>
                <w:sz w:val="20"/>
                <w:szCs w:val="20"/>
              </w:rPr>
              <w:t xml:space="preserve"> provide as required by its DAM commitment from the non-ERCOT </w:t>
            </w:r>
            <w:r w:rsidRPr="00B94D00">
              <w:rPr>
                <w:rFonts w:eastAsia="Times New Roman"/>
                <w:sz w:val="20"/>
                <w:szCs w:val="20"/>
              </w:rPr>
              <w:lastRenderedPageBreak/>
              <w:t>Control Area, starting from the beginning of the ramp-down period in the other grid to two hours following the time ERCOT released the Resource.</w:t>
            </w:r>
          </w:p>
        </w:tc>
      </w:tr>
      <w:tr w:rsidR="00572F68" w:rsidRPr="00B94D00" w14:paraId="7CA4CDDE" w14:textId="77777777" w:rsidTr="005C0B53">
        <w:tc>
          <w:tcPr>
            <w:tcW w:w="966" w:type="pct"/>
            <w:tcBorders>
              <w:top w:val="single" w:sz="6" w:space="0" w:color="auto"/>
              <w:left w:val="single" w:sz="4" w:space="0" w:color="auto"/>
              <w:bottom w:val="single" w:sz="6" w:space="0" w:color="auto"/>
              <w:right w:val="single" w:sz="6" w:space="0" w:color="auto"/>
            </w:tcBorders>
          </w:tcPr>
          <w:p w14:paraId="3BDA9F0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SWASIC</w:t>
            </w:r>
            <w:r w:rsidRPr="00B94D00">
              <w:rPr>
                <w:rFonts w:eastAsia="Times New Roman"/>
                <w:i/>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4D14A8F6" w14:textId="77777777" w:rsidR="00572F68" w:rsidRPr="00B94D00" w:rsidRDefault="00572F68" w:rsidP="005C0B53">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CA2CD25" w14:textId="77777777" w:rsidR="00572F68" w:rsidRPr="00B94D00" w:rsidRDefault="00572F68" w:rsidP="005C0B53">
            <w:pPr>
              <w:spacing w:after="60"/>
              <w:rPr>
                <w:rFonts w:eastAsia="Times New Roman"/>
                <w:iCs/>
                <w:sz w:val="20"/>
                <w:szCs w:val="20"/>
              </w:rPr>
            </w:pPr>
            <w:r w:rsidRPr="00B94D00">
              <w:rPr>
                <w:rFonts w:eastAsia="Times New Roman"/>
                <w:i/>
                <w:sz w:val="20"/>
                <w:szCs w:val="20"/>
              </w:rPr>
              <w:t>Switchable Generator</w:t>
            </w:r>
            <w:r w:rsidRPr="00B94D00">
              <w:rPr>
                <w:rFonts w:eastAsia="Times New Roman"/>
                <w:sz w:val="20"/>
                <w:szCs w:val="20"/>
              </w:rPr>
              <w:t xml:space="preserve"> </w:t>
            </w:r>
            <w:r w:rsidRPr="00B94D00">
              <w:rPr>
                <w:rFonts w:eastAsia="Times New Roman"/>
                <w:i/>
                <w:sz w:val="20"/>
                <w:szCs w:val="20"/>
              </w:rPr>
              <w:t xml:space="preserve">Ancillary Services Imbalance Cost </w:t>
            </w:r>
            <w:r w:rsidRPr="00B94D00">
              <w:rPr>
                <w:rFonts w:eastAsia="Times New Roman"/>
                <w:sz w:val="20"/>
                <w:szCs w:val="20"/>
              </w:rPr>
              <w:t xml:space="preserve">—The Ancillary Service imbalance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for instructed hours, for the 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 xml:space="preserve">is the Combined Cycle Train.  Ancillary Service imbalance costs represent Real-Time imbalance charges for the </w:t>
            </w:r>
            <w:proofErr w:type="gramStart"/>
            <w:r w:rsidRPr="00B94D00">
              <w:rPr>
                <w:rFonts w:eastAsia="Times New Roman"/>
                <w:sz w:val="20"/>
                <w:szCs w:val="20"/>
              </w:rPr>
              <w:t>amount</w:t>
            </w:r>
            <w:proofErr w:type="gramEnd"/>
            <w:r w:rsidRPr="00B94D00">
              <w:rPr>
                <w:rFonts w:eastAsia="Times New Roman"/>
                <w:sz w:val="20"/>
                <w:szCs w:val="20"/>
              </w:rPr>
              <w:t xml:space="preserve"> of Ancillary Services the SWGR </w:t>
            </w:r>
            <w:proofErr w:type="gramStart"/>
            <w:r w:rsidRPr="00B94D00">
              <w:rPr>
                <w:rFonts w:eastAsia="Times New Roman"/>
                <w:sz w:val="20"/>
                <w:szCs w:val="20"/>
              </w:rPr>
              <w:t>was not able to</w:t>
            </w:r>
            <w:proofErr w:type="gramEnd"/>
            <w:r w:rsidRPr="00B94D00">
              <w:rPr>
                <w:rFonts w:eastAsia="Times New Roman"/>
                <w:sz w:val="20"/>
                <w:szCs w:val="20"/>
              </w:rPr>
              <w:t xml:space="preserve"> provide as required by its Day-Ahead commitment from the non-ERCOT Control Area, starting from the time of shutdown in the other grid to two hours following the time ERCOT released the Resource.</w:t>
            </w:r>
          </w:p>
        </w:tc>
      </w:tr>
      <w:tr w:rsidR="00572F68" w:rsidRPr="00B94D00" w14:paraId="280AEB90" w14:textId="77777777" w:rsidTr="005C0B53">
        <w:tc>
          <w:tcPr>
            <w:tcW w:w="966" w:type="pct"/>
            <w:tcBorders>
              <w:top w:val="single" w:sz="6" w:space="0" w:color="auto"/>
              <w:left w:val="single" w:sz="4" w:space="0" w:color="auto"/>
              <w:bottom w:val="single" w:sz="6" w:space="0" w:color="auto"/>
              <w:right w:val="single" w:sz="6" w:space="0" w:color="auto"/>
            </w:tcBorders>
          </w:tcPr>
          <w:p w14:paraId="597ABE26" w14:textId="77777777" w:rsidR="00572F68" w:rsidRPr="00B94D00" w:rsidRDefault="00572F68" w:rsidP="005C0B53">
            <w:pPr>
              <w:spacing w:after="60"/>
              <w:rPr>
                <w:rFonts w:eastAsia="Times New Roman"/>
                <w:iCs/>
                <w:sz w:val="20"/>
                <w:szCs w:val="20"/>
                <w:lang w:val="pt-BR"/>
              </w:rPr>
            </w:pPr>
            <w:r w:rsidRPr="00B94D00">
              <w:rPr>
                <w:rFonts w:eastAsia="Times New Roman"/>
                <w:iCs/>
                <w:sz w:val="20"/>
                <w:szCs w:val="20"/>
                <w:lang w:val="pt-BR"/>
              </w:rPr>
              <w:t>SWMWDC</w:t>
            </w:r>
            <w:r w:rsidRPr="00B94D00">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54DDA56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620167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Switchable Generator</w:t>
            </w:r>
            <w:r w:rsidRPr="00B94D00">
              <w:rPr>
                <w:rFonts w:eastAsia="Times New Roman"/>
                <w:iCs/>
                <w:sz w:val="20"/>
                <w:szCs w:val="20"/>
              </w:rPr>
              <w:t xml:space="preserve"> </w:t>
            </w:r>
            <w:r w:rsidRPr="00B94D00">
              <w:rPr>
                <w:rFonts w:eastAsia="Times New Roman"/>
                <w:i/>
                <w:iCs/>
                <w:sz w:val="20"/>
                <w:szCs w:val="20"/>
              </w:rPr>
              <w:t xml:space="preserve">Make-Whole Payment Distribution Cost </w:t>
            </w:r>
            <w:r w:rsidRPr="00B94D00">
              <w:rPr>
                <w:rFonts w:eastAsia="Times New Roman"/>
                <w:iCs/>
                <w:sz w:val="20"/>
                <w:szCs w:val="20"/>
              </w:rPr>
              <w:t>—The</w:t>
            </w:r>
            <w:r w:rsidRPr="00B94D00" w:rsidDel="00E21E0A">
              <w:rPr>
                <w:rFonts w:eastAsia="Times New Roman"/>
                <w:iCs/>
                <w:sz w:val="20"/>
                <w:szCs w:val="20"/>
              </w:rPr>
              <w:t xml:space="preserve"> </w:t>
            </w:r>
            <w:r w:rsidRPr="00B94D00">
              <w:rPr>
                <w:rFonts w:eastAsia="Times New Roman"/>
                <w:iCs/>
                <w:sz w:val="20"/>
                <w:szCs w:val="20"/>
              </w:rPr>
              <w:t>Make-Whole Payment distribution costs</w:t>
            </w:r>
            <w:r w:rsidRPr="00B94D00">
              <w:rPr>
                <w:rFonts w:eastAsia="Times New Roman"/>
                <w:i/>
                <w:iCs/>
                <w:sz w:val="20"/>
                <w:szCs w:val="20"/>
              </w:rPr>
              <w:t xml:space="preserve"> </w:t>
            </w:r>
            <w:r w:rsidRPr="00B94D00">
              <w:rPr>
                <w:rFonts w:eastAsia="Times New Roman"/>
                <w:iCs/>
                <w:sz w:val="20"/>
                <w:szCs w:val="20"/>
              </w:rPr>
              <w:t xml:space="preserve">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572F68" w:rsidRPr="00B94D00" w14:paraId="0FEB7A24" w14:textId="77777777" w:rsidTr="005C0B53">
        <w:tc>
          <w:tcPr>
            <w:tcW w:w="966" w:type="pct"/>
            <w:tcBorders>
              <w:top w:val="single" w:sz="6" w:space="0" w:color="auto"/>
              <w:left w:val="single" w:sz="4" w:space="0" w:color="auto"/>
              <w:bottom w:val="single" w:sz="6" w:space="0" w:color="auto"/>
              <w:right w:val="single" w:sz="6" w:space="0" w:color="auto"/>
            </w:tcBorders>
          </w:tcPr>
          <w:p w14:paraId="45FBB15A" w14:textId="77777777" w:rsidR="00572F68" w:rsidRPr="00B94D00" w:rsidRDefault="00572F68" w:rsidP="005C0B53">
            <w:pPr>
              <w:spacing w:after="60"/>
              <w:rPr>
                <w:rFonts w:eastAsia="Times New Roman"/>
                <w:iCs/>
                <w:sz w:val="20"/>
                <w:szCs w:val="20"/>
              </w:rPr>
            </w:pPr>
            <w:r w:rsidRPr="00B94D00">
              <w:rPr>
                <w:rFonts w:eastAsia="Times New Roman"/>
                <w:iCs/>
                <w:sz w:val="20"/>
                <w:szCs w:val="20"/>
                <w:lang w:val="pt-BR"/>
              </w:rPr>
              <w:t>SWRTREV</w:t>
            </w:r>
            <w:r w:rsidRPr="00B94D00">
              <w:rPr>
                <w:rFonts w:eastAsia="Times New Roman"/>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63CFB2D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20BF60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Switchable Generation Real-Time Revenues – </w:t>
            </w:r>
            <w:r w:rsidRPr="00B94D00">
              <w:rPr>
                <w:rFonts w:eastAsia="Times New Roman"/>
                <w:iCs/>
                <w:sz w:val="20"/>
                <w:szCs w:val="20"/>
              </w:rPr>
              <w:t xml:space="preserve">The sum of energy revenues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during all instructed hours for the Operating Day </w:t>
            </w:r>
            <w:r w:rsidRPr="00B94D00">
              <w:rPr>
                <w:rFonts w:eastAsia="Times New Roman"/>
                <w:i/>
                <w:iCs/>
                <w:sz w:val="20"/>
                <w:szCs w:val="20"/>
              </w:rPr>
              <w:t xml:space="preserve">d. </w:t>
            </w:r>
            <w:r w:rsidRPr="00B94D00">
              <w:rPr>
                <w:rFonts w:eastAsia="Times New Roman"/>
                <w:iCs/>
                <w:sz w:val="20"/>
                <w:szCs w:val="20"/>
              </w:rPr>
              <w:t xml:space="preserve"> Where for a Combined Cycle Train, Resource</w:t>
            </w:r>
            <w:r w:rsidRPr="00B94D00">
              <w:rPr>
                <w:rFonts w:eastAsia="Times New Roman"/>
                <w:i/>
                <w:iCs/>
                <w:sz w:val="20"/>
                <w:szCs w:val="20"/>
              </w:rPr>
              <w:t xml:space="preserve"> r </w:t>
            </w:r>
            <w:r w:rsidRPr="00B94D00">
              <w:rPr>
                <w:rFonts w:eastAsia="Times New Roman"/>
                <w:iCs/>
                <w:sz w:val="20"/>
                <w:szCs w:val="20"/>
              </w:rPr>
              <w:t>is the Combined Cycle Train.</w:t>
            </w:r>
          </w:p>
        </w:tc>
      </w:tr>
      <w:tr w:rsidR="00572F68" w:rsidRPr="00B94D00" w14:paraId="56AF7048" w14:textId="77777777" w:rsidTr="005C0B53">
        <w:tc>
          <w:tcPr>
            <w:tcW w:w="966" w:type="pct"/>
            <w:tcBorders>
              <w:top w:val="single" w:sz="6" w:space="0" w:color="auto"/>
              <w:left w:val="single" w:sz="4" w:space="0" w:color="auto"/>
              <w:bottom w:val="single" w:sz="6" w:space="0" w:color="auto"/>
              <w:right w:val="single" w:sz="6" w:space="0" w:color="auto"/>
            </w:tcBorders>
          </w:tcPr>
          <w:p w14:paraId="57B95EA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GASPERSU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D708FD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24A47C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Percent of Natural Gas to Operate per Start</w:t>
            </w:r>
            <w:r w:rsidRPr="00B94D00">
              <w:rPr>
                <w:rFonts w:eastAsia="Times New Roman"/>
                <w:iCs/>
                <w:sz w:val="20"/>
                <w:szCs w:val="20"/>
              </w:rPr>
              <w:t xml:space="preserve">—The percentage of natural gas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378D0505" w14:textId="77777777" w:rsidTr="005C0B53">
        <w:tc>
          <w:tcPr>
            <w:tcW w:w="966" w:type="pct"/>
            <w:tcBorders>
              <w:top w:val="single" w:sz="6" w:space="0" w:color="auto"/>
              <w:left w:val="single" w:sz="4" w:space="0" w:color="auto"/>
              <w:bottom w:val="single" w:sz="6" w:space="0" w:color="auto"/>
              <w:right w:val="single" w:sz="6" w:space="0" w:color="auto"/>
            </w:tcBorders>
          </w:tcPr>
          <w:p w14:paraId="23736AB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OILPERSU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DD1282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BFD17F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Percent of Oil to Operate per Start</w:t>
            </w:r>
            <w:r w:rsidRPr="00B94D00">
              <w:rPr>
                <w:rFonts w:eastAsia="Times New Roman"/>
                <w:iCs/>
                <w:sz w:val="20"/>
                <w:szCs w:val="20"/>
              </w:rPr>
              <w:t xml:space="preserve">—The percentage of fuel oil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0AABBE3B" w14:textId="77777777" w:rsidTr="005C0B53">
        <w:tc>
          <w:tcPr>
            <w:tcW w:w="966" w:type="pct"/>
            <w:tcBorders>
              <w:top w:val="single" w:sz="6" w:space="0" w:color="auto"/>
              <w:left w:val="single" w:sz="4" w:space="0" w:color="auto"/>
              <w:bottom w:val="single" w:sz="6" w:space="0" w:color="auto"/>
              <w:right w:val="single" w:sz="6" w:space="0" w:color="auto"/>
            </w:tcBorders>
          </w:tcPr>
          <w:p w14:paraId="380663C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SFPERSU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82E0C9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9A644D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Percent of Solid Fuel to Operate per Start</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2FC46001" w14:textId="77777777" w:rsidTr="005C0B53">
        <w:tc>
          <w:tcPr>
            <w:tcW w:w="966" w:type="pct"/>
            <w:tcBorders>
              <w:top w:val="single" w:sz="6" w:space="0" w:color="auto"/>
              <w:left w:val="single" w:sz="4" w:space="0" w:color="auto"/>
              <w:bottom w:val="single" w:sz="6" w:space="0" w:color="auto"/>
              <w:right w:val="single" w:sz="6" w:space="0" w:color="auto"/>
            </w:tcBorders>
          </w:tcPr>
          <w:p w14:paraId="79AD93E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GASPERME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310072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8EEE49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Percent of Natural Gas to Operate at LSL</w:t>
            </w:r>
            <w:r w:rsidRPr="00B94D00">
              <w:rPr>
                <w:rFonts w:eastAsia="Times New Roman"/>
                <w:iCs/>
                <w:sz w:val="20"/>
                <w:szCs w:val="20"/>
              </w:rPr>
              <w:t xml:space="preserve">—The percentage of natural gas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75A48254" w14:textId="77777777" w:rsidTr="005C0B53">
        <w:tc>
          <w:tcPr>
            <w:tcW w:w="966" w:type="pct"/>
            <w:tcBorders>
              <w:top w:val="single" w:sz="6" w:space="0" w:color="auto"/>
              <w:left w:val="single" w:sz="4" w:space="0" w:color="auto"/>
              <w:bottom w:val="single" w:sz="6" w:space="0" w:color="auto"/>
              <w:right w:val="single" w:sz="6" w:space="0" w:color="auto"/>
            </w:tcBorders>
          </w:tcPr>
          <w:p w14:paraId="1BA3D67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OILPERME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7674D5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11033E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Percent of Oil to Operate at LSL</w:t>
            </w:r>
            <w:r w:rsidRPr="00B94D00">
              <w:rPr>
                <w:rFonts w:eastAsia="Times New Roman"/>
                <w:iCs/>
                <w:sz w:val="20"/>
                <w:szCs w:val="20"/>
              </w:rPr>
              <w:t xml:space="preserve">—The percentage of fuel oil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63C978D1" w14:textId="77777777" w:rsidTr="005C0B53">
        <w:tc>
          <w:tcPr>
            <w:tcW w:w="966" w:type="pct"/>
            <w:tcBorders>
              <w:top w:val="single" w:sz="6" w:space="0" w:color="auto"/>
              <w:left w:val="single" w:sz="4" w:space="0" w:color="auto"/>
              <w:bottom w:val="single" w:sz="6" w:space="0" w:color="auto"/>
              <w:right w:val="single" w:sz="6" w:space="0" w:color="auto"/>
            </w:tcBorders>
          </w:tcPr>
          <w:p w14:paraId="4328C70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SFPERME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E69255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72CAA93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Percent of Solid Fuel to Operate at LSL</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6F41C1EE" w14:textId="77777777" w:rsidTr="005C0B53">
        <w:tc>
          <w:tcPr>
            <w:tcW w:w="966" w:type="pct"/>
            <w:tcBorders>
              <w:top w:val="single" w:sz="6" w:space="0" w:color="auto"/>
              <w:left w:val="single" w:sz="4" w:space="0" w:color="auto"/>
              <w:bottom w:val="single" w:sz="6" w:space="0" w:color="auto"/>
              <w:right w:val="single" w:sz="6" w:space="0" w:color="auto"/>
            </w:tcBorders>
          </w:tcPr>
          <w:p w14:paraId="432CD6C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DAFCRS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2A39270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6D9B05F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Actual Fuel Consumption Rate per Start</w:t>
            </w:r>
            <w:r w:rsidRPr="00B94D00">
              <w:rPr>
                <w:rFonts w:eastAsia="Times New Roman"/>
                <w:iCs/>
                <w:sz w:val="20"/>
                <w:szCs w:val="20"/>
              </w:rPr>
              <w:t xml:space="preserve">—The actual fuel consumption rate for Resource </w:t>
            </w:r>
            <w:r w:rsidRPr="00B94D00">
              <w:rPr>
                <w:rFonts w:eastAsia="Times New Roman"/>
                <w:i/>
                <w:iCs/>
                <w:sz w:val="20"/>
                <w:szCs w:val="20"/>
              </w:rPr>
              <w:t>r</w:t>
            </w:r>
            <w:r w:rsidRPr="00B94D00">
              <w:rPr>
                <w:rFonts w:eastAsia="Times New Roman"/>
                <w:iCs/>
                <w:sz w:val="20"/>
                <w:szCs w:val="20"/>
              </w:rPr>
              <w:t xml:space="preserve"> to startup per start </w:t>
            </w:r>
            <w:proofErr w:type="spellStart"/>
            <w:r w:rsidRPr="00B94D00">
              <w:rPr>
                <w:rFonts w:eastAsia="Times New Roman"/>
                <w:iCs/>
                <w:sz w:val="20"/>
                <w:szCs w:val="20"/>
              </w:rPr>
              <w:t xml:space="preserve">type </w:t>
            </w:r>
            <w:r w:rsidRPr="00B94D00">
              <w:rPr>
                <w:rFonts w:eastAsia="Times New Roman"/>
                <w:i/>
                <w:iCs/>
                <w:sz w:val="20"/>
                <w:szCs w:val="20"/>
              </w:rPr>
              <w:t>s</w:t>
            </w:r>
            <w:proofErr w:type="spellEnd"/>
            <w:r w:rsidRPr="00B94D00">
              <w:rPr>
                <w:rFonts w:eastAsia="Times New Roman"/>
                <w:iCs/>
                <w:sz w:val="20"/>
                <w:szCs w:val="20"/>
              </w:rPr>
              <w:t xml:space="preserve">, adjusted by VOXR as defined in the Verifiable Cost Manual.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t>
            </w:r>
            <w:r w:rsidRPr="00B94D00">
              <w:rPr>
                <w:rFonts w:eastAsia="Times New Roman"/>
                <w:iCs/>
                <w:sz w:val="20"/>
                <w:szCs w:val="20"/>
              </w:rPr>
              <w:lastRenderedPageBreak/>
              <w:t>within the Combined Cycle Train.  For additional information, see Verifiable Cost Manual Section 3.3, Startup Fuel Consumption.</w:t>
            </w:r>
          </w:p>
        </w:tc>
      </w:tr>
      <w:tr w:rsidR="00572F68" w:rsidRPr="00B94D00" w14:paraId="6172553F" w14:textId="77777777" w:rsidTr="005C0B53">
        <w:tc>
          <w:tcPr>
            <w:tcW w:w="966" w:type="pct"/>
            <w:tcBorders>
              <w:top w:val="single" w:sz="6" w:space="0" w:color="auto"/>
              <w:left w:val="single" w:sz="4" w:space="0" w:color="auto"/>
              <w:bottom w:val="single" w:sz="6" w:space="0" w:color="auto"/>
              <w:right w:val="single" w:sz="6" w:space="0" w:color="auto"/>
            </w:tcBorders>
          </w:tcPr>
          <w:p w14:paraId="48B9AD9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VOMS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16454383" w14:textId="77777777" w:rsidR="00572F68" w:rsidRPr="00B94D00" w:rsidRDefault="00572F68" w:rsidP="005C0B53">
            <w:pPr>
              <w:spacing w:after="60"/>
              <w:rPr>
                <w:rFonts w:eastAsia="Times New Roman"/>
                <w:iCs/>
                <w:sz w:val="20"/>
                <w:szCs w:val="20"/>
              </w:rPr>
            </w:pPr>
            <w:r w:rsidRPr="00B94D00">
              <w:rPr>
                <w:rFonts w:eastAsia="Times New Roman"/>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7A3BC144"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Variable Operations and Maintenance Cost per Start</w:t>
            </w:r>
            <w:r w:rsidRPr="00B94D00">
              <w:rPr>
                <w:rFonts w:eastAsia="Times New Roman"/>
                <w:iCs/>
                <w:sz w:val="20"/>
                <w:szCs w:val="20"/>
              </w:rPr>
              <w:t>—</w:t>
            </w:r>
            <w:r w:rsidRPr="00B94D00">
              <w:rPr>
                <w:rFonts w:eastAsia="Times New Roman"/>
                <w:sz w:val="20"/>
                <w:szCs w:val="20"/>
              </w:rPr>
              <w:t xml:space="preserve">The operations and maintenance cost for Resource </w:t>
            </w:r>
            <w:r w:rsidRPr="00B94D00">
              <w:rPr>
                <w:rFonts w:eastAsia="Times New Roman"/>
                <w:i/>
                <w:sz w:val="20"/>
                <w:szCs w:val="20"/>
              </w:rPr>
              <w:t>r</w:t>
            </w:r>
            <w:r w:rsidRPr="00B94D00">
              <w:rPr>
                <w:rFonts w:eastAsia="Times New Roman"/>
                <w:sz w:val="20"/>
                <w:szCs w:val="20"/>
              </w:rPr>
              <w:t xml:space="preserve"> to startup, per start </w:t>
            </w:r>
            <w:r w:rsidRPr="00B94D00">
              <w:rPr>
                <w:rFonts w:eastAsia="Times New Roman"/>
                <w:i/>
                <w:sz w:val="20"/>
                <w:szCs w:val="20"/>
              </w:rPr>
              <w:t>s</w:t>
            </w:r>
            <w:r w:rsidRPr="00B94D00">
              <w:rPr>
                <w:rFonts w:eastAsia="Times New Roman"/>
                <w:sz w:val="20"/>
                <w:szCs w:val="20"/>
              </w:rPr>
              <w:t xml:space="preserve">, including an adjustment for emissions costs.  Where for a Combined Cycle Train, the Resource </w:t>
            </w:r>
            <w:r w:rsidRPr="00B94D00">
              <w:rPr>
                <w:rFonts w:eastAsia="Times New Roman"/>
                <w:i/>
                <w:sz w:val="20"/>
                <w:szCs w:val="20"/>
              </w:rPr>
              <w:t>r</w:t>
            </w:r>
            <w:r w:rsidRPr="00B94D00">
              <w:rPr>
                <w:rFonts w:eastAsia="Times New Roman"/>
                <w:sz w:val="20"/>
                <w:szCs w:val="20"/>
              </w:rPr>
              <w:t xml:space="preserve"> is a Combined Cycle Generation Resource within the Combined Cycle Train.  For additional information, see Verifiable Cost Manual Section 3.2, Submitting Startup Costs.</w:t>
            </w:r>
          </w:p>
        </w:tc>
      </w:tr>
      <w:tr w:rsidR="00572F68" w:rsidRPr="00B94D00" w14:paraId="29DD0378" w14:textId="77777777" w:rsidTr="005C0B53">
        <w:tc>
          <w:tcPr>
            <w:tcW w:w="966" w:type="pct"/>
            <w:tcBorders>
              <w:top w:val="single" w:sz="6" w:space="0" w:color="auto"/>
              <w:left w:val="single" w:sz="4" w:space="0" w:color="auto"/>
              <w:bottom w:val="single" w:sz="6" w:space="0" w:color="auto"/>
              <w:right w:val="single" w:sz="6" w:space="0" w:color="auto"/>
            </w:tcBorders>
          </w:tcPr>
          <w:p w14:paraId="7A3D425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VOMLSL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1B27693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1FB1EE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Variable Operations and Maintenance Cost at LSL</w:t>
            </w:r>
            <w:r w:rsidRPr="00B94D00">
              <w:rPr>
                <w:rFonts w:eastAsia="Times New Roman"/>
                <w:iCs/>
                <w:sz w:val="20"/>
                <w:szCs w:val="20"/>
              </w:rPr>
              <w:t xml:space="preserve">—The operations and maintenance cost for Resource </w:t>
            </w:r>
            <w:r w:rsidRPr="00B94D00">
              <w:rPr>
                <w:rFonts w:eastAsia="Times New Roman"/>
                <w:i/>
                <w:iCs/>
                <w:sz w:val="20"/>
                <w:szCs w:val="20"/>
              </w:rPr>
              <w:t>r</w:t>
            </w:r>
            <w:r w:rsidRPr="00B94D00">
              <w:rPr>
                <w:rFonts w:eastAsia="Times New Roman"/>
                <w:iCs/>
                <w:sz w:val="20"/>
                <w:szCs w:val="20"/>
              </w:rPr>
              <w:t xml:space="preserve"> to operate at LSL, including an adjustment for emissions costs.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572F68" w:rsidRPr="00B94D00" w14:paraId="74F12870" w14:textId="77777777" w:rsidTr="005C0B53">
        <w:tc>
          <w:tcPr>
            <w:tcW w:w="966" w:type="pct"/>
            <w:tcBorders>
              <w:top w:val="single" w:sz="6" w:space="0" w:color="auto"/>
              <w:left w:val="single" w:sz="4" w:space="0" w:color="auto"/>
              <w:bottom w:val="single" w:sz="6" w:space="0" w:color="auto"/>
              <w:right w:val="single" w:sz="6" w:space="0" w:color="auto"/>
            </w:tcBorders>
          </w:tcPr>
          <w:p w14:paraId="1EDAE8F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F28F5F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71701C0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COP.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w:t>
            </w:r>
          </w:p>
        </w:tc>
      </w:tr>
      <w:tr w:rsidR="00572F68" w:rsidRPr="00B94D00" w14:paraId="6769CB58" w14:textId="77777777" w:rsidTr="005C0B53">
        <w:tc>
          <w:tcPr>
            <w:tcW w:w="966" w:type="pct"/>
            <w:tcBorders>
              <w:top w:val="single" w:sz="6" w:space="0" w:color="auto"/>
              <w:left w:val="single" w:sz="4" w:space="0" w:color="auto"/>
              <w:bottom w:val="single" w:sz="6" w:space="0" w:color="auto"/>
              <w:right w:val="single" w:sz="6" w:space="0" w:color="auto"/>
            </w:tcBorders>
          </w:tcPr>
          <w:p w14:paraId="62A94B7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3C215E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7CE7BA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Metered Generation per QSE per Resource by Settlement Interval by hour</w:t>
            </w:r>
            <w:r w:rsidRPr="00B94D00">
              <w:rPr>
                <w:rFonts w:eastAsia="Times New Roman"/>
                <w:iCs/>
                <w:sz w:val="20"/>
                <w:szCs w:val="20"/>
              </w:rPr>
              <w:t xml:space="preserve">—The Real-Time energy from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572F68" w:rsidRPr="00B94D00" w14:paraId="067649CE" w14:textId="77777777" w:rsidTr="005C0B53">
        <w:tc>
          <w:tcPr>
            <w:tcW w:w="966" w:type="pct"/>
            <w:tcBorders>
              <w:top w:val="single" w:sz="6" w:space="0" w:color="auto"/>
              <w:left w:val="single" w:sz="4" w:space="0" w:color="auto"/>
              <w:bottom w:val="single" w:sz="6" w:space="0" w:color="auto"/>
              <w:right w:val="single" w:sz="6" w:space="0" w:color="auto"/>
            </w:tcBorders>
          </w:tcPr>
          <w:p w14:paraId="60AAD27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AHR </w:t>
            </w:r>
            <w:r w:rsidRPr="00B94D00">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14594E3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4119664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Average Heat Rate per Resource</w:t>
            </w:r>
            <w:r w:rsidRPr="00B94D00">
              <w:rPr>
                <w:rFonts w:eastAsia="Times New Roman"/>
                <w:iCs/>
                <w:sz w:val="20"/>
                <w:szCs w:val="20"/>
              </w:rPr>
              <w:t xml:space="preserve">– The verifiable average heat rate for the Resource </w:t>
            </w:r>
            <w:r w:rsidRPr="00B94D00">
              <w:rPr>
                <w:rFonts w:eastAsia="Times New Roman"/>
                <w:i/>
                <w:iCs/>
                <w:sz w:val="20"/>
                <w:szCs w:val="20"/>
              </w:rPr>
              <w:t>r</w:t>
            </w:r>
            <w:r w:rsidRPr="00B94D00">
              <w:rPr>
                <w:rFonts w:eastAsia="Times New Roman"/>
                <w:iCs/>
                <w:sz w:val="20"/>
                <w:szCs w:val="20"/>
              </w:rPr>
              <w:t xml:space="preserve">, for the operating level,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5D50C178" w14:textId="77777777" w:rsidTr="005C0B53">
        <w:tc>
          <w:tcPr>
            <w:tcW w:w="966" w:type="pct"/>
            <w:tcBorders>
              <w:top w:val="single" w:sz="6" w:space="0" w:color="auto"/>
              <w:left w:val="single" w:sz="4" w:space="0" w:color="auto"/>
              <w:bottom w:val="single" w:sz="6" w:space="0" w:color="auto"/>
              <w:right w:val="single" w:sz="6" w:space="0" w:color="auto"/>
            </w:tcBorders>
          </w:tcPr>
          <w:p w14:paraId="02FA0F4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OM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E29979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CA8A86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Verifiable Operations and Maintenance Cost Above LSL</w:t>
            </w:r>
            <w:r w:rsidRPr="00B94D00">
              <w:rPr>
                <w:rFonts w:eastAsia="Times New Roman"/>
                <w:iCs/>
                <w:sz w:val="20"/>
                <w:szCs w:val="20"/>
              </w:rPr>
              <w:t xml:space="preserve">– The O&amp;M cost for Resource </w:t>
            </w:r>
            <w:r w:rsidRPr="00B94D00">
              <w:rPr>
                <w:rFonts w:eastAsia="Times New Roman"/>
                <w:i/>
                <w:iCs/>
                <w:sz w:val="20"/>
                <w:szCs w:val="20"/>
              </w:rPr>
              <w:t>r</w:t>
            </w:r>
            <w:r w:rsidRPr="00B94D00">
              <w:rPr>
                <w:rFonts w:eastAsia="Times New Roman"/>
                <w:iCs/>
                <w:sz w:val="20"/>
                <w:szCs w:val="20"/>
              </w:rPr>
              <w:t xml:space="preserve"> to operate above LSL.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See the Verifiable Cost Manual for additional information. </w:t>
            </w:r>
          </w:p>
        </w:tc>
      </w:tr>
      <w:tr w:rsidR="00572F68" w:rsidRPr="00B94D00" w14:paraId="5100864B" w14:textId="77777777" w:rsidTr="005C0B53">
        <w:tc>
          <w:tcPr>
            <w:tcW w:w="966" w:type="pct"/>
            <w:tcBorders>
              <w:top w:val="single" w:sz="6" w:space="0" w:color="auto"/>
              <w:left w:val="single" w:sz="4" w:space="0" w:color="auto"/>
              <w:bottom w:val="single" w:sz="6" w:space="0" w:color="auto"/>
              <w:right w:val="single" w:sz="6" w:space="0" w:color="auto"/>
            </w:tcBorders>
          </w:tcPr>
          <w:p w14:paraId="7E1AFAD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SWIHR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6C154F8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8982CE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Switchable Generation Instructed Hours</w:t>
            </w:r>
            <w:r w:rsidRPr="00B94D00">
              <w:rPr>
                <w:rFonts w:eastAsia="Times New Roman"/>
                <w:iCs/>
                <w:sz w:val="20"/>
                <w:szCs w:val="20"/>
              </w:rPr>
              <w:t xml:space="preserve">—The total number of Switchable Generation instructed hours,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572F68" w:rsidRPr="00B94D00" w14:paraId="6FBF5614" w14:textId="77777777" w:rsidTr="005C0B53">
        <w:tc>
          <w:tcPr>
            <w:tcW w:w="966" w:type="pct"/>
            <w:tcBorders>
              <w:top w:val="single" w:sz="6" w:space="0" w:color="auto"/>
              <w:left w:val="single" w:sz="4" w:space="0" w:color="auto"/>
              <w:bottom w:val="single" w:sz="6" w:space="0" w:color="auto"/>
              <w:right w:val="single" w:sz="6" w:space="0" w:color="auto"/>
            </w:tcBorders>
          </w:tcPr>
          <w:p w14:paraId="1C2CD14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7E66399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32BBF554"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 xml:space="preserve">Solid Fuel Price—The solid fuel index price is $1.50.  </w:t>
            </w:r>
          </w:p>
        </w:tc>
      </w:tr>
      <w:tr w:rsidR="00572F68" w:rsidRPr="00B94D00" w14:paraId="32F6109C" w14:textId="77777777" w:rsidTr="005C0B53">
        <w:tc>
          <w:tcPr>
            <w:tcW w:w="966" w:type="pct"/>
            <w:tcBorders>
              <w:top w:val="single" w:sz="6" w:space="0" w:color="auto"/>
              <w:left w:val="single" w:sz="4" w:space="0" w:color="auto"/>
              <w:bottom w:val="single" w:sz="6" w:space="0" w:color="auto"/>
              <w:right w:val="single" w:sz="6" w:space="0" w:color="auto"/>
            </w:tcBorders>
          </w:tcPr>
          <w:p w14:paraId="1A5630C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GASPEROL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79B2C4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16FE405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Percent of Natural Gas to Operate Above LSL</w:t>
            </w:r>
            <w:r w:rsidRPr="00B94D00">
              <w:rPr>
                <w:rFonts w:eastAsia="Times New Roman"/>
                <w:iCs/>
                <w:sz w:val="20"/>
                <w:szCs w:val="20"/>
              </w:rPr>
              <w:t xml:space="preserve">—The percentage of natural gas used by Resource </w:t>
            </w:r>
            <w:r w:rsidRPr="00B94D00">
              <w:rPr>
                <w:rFonts w:eastAsia="Times New Roman"/>
                <w:i/>
                <w:iCs/>
                <w:sz w:val="20"/>
                <w:szCs w:val="20"/>
              </w:rPr>
              <w:t xml:space="preserve">r </w:t>
            </w:r>
            <w:r w:rsidRPr="00B94D00">
              <w:rPr>
                <w:rFonts w:eastAsia="Times New Roman"/>
                <w:iCs/>
                <w:sz w:val="20"/>
                <w:szCs w:val="20"/>
              </w:rPr>
              <w:t xml:space="preserve">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0A0D474C" w14:textId="77777777" w:rsidTr="005C0B53">
        <w:tc>
          <w:tcPr>
            <w:tcW w:w="966" w:type="pct"/>
            <w:tcBorders>
              <w:top w:val="single" w:sz="6" w:space="0" w:color="auto"/>
              <w:left w:val="single" w:sz="4" w:space="0" w:color="auto"/>
              <w:bottom w:val="single" w:sz="6" w:space="0" w:color="auto"/>
              <w:right w:val="single" w:sz="6" w:space="0" w:color="auto"/>
            </w:tcBorders>
          </w:tcPr>
          <w:p w14:paraId="24E7F87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OILPEROL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233546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63AD51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Percent of Oil to Operate Above LSL</w:t>
            </w:r>
            <w:r w:rsidRPr="00B94D00">
              <w:rPr>
                <w:rFonts w:eastAsia="Times New Roman"/>
                <w:iCs/>
                <w:sz w:val="20"/>
                <w:szCs w:val="20"/>
              </w:rPr>
              <w:t xml:space="preserve">—The percentage of fuel oil used by Resource </w:t>
            </w:r>
            <w:r w:rsidRPr="00B94D00">
              <w:rPr>
                <w:rFonts w:eastAsia="Times New Roman"/>
                <w:i/>
                <w:iCs/>
                <w:sz w:val="20"/>
                <w:szCs w:val="20"/>
              </w:rPr>
              <w:t xml:space="preserve">r </w:t>
            </w:r>
            <w:r w:rsidRPr="00B94D00">
              <w:rPr>
                <w:rFonts w:eastAsia="Times New Roman"/>
                <w:iCs/>
                <w:sz w:val="20"/>
                <w:szCs w:val="20"/>
              </w:rPr>
              <w:t xml:space="preserve">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0EF5ACB0" w14:textId="77777777" w:rsidTr="005C0B53">
        <w:tc>
          <w:tcPr>
            <w:tcW w:w="966" w:type="pct"/>
            <w:tcBorders>
              <w:top w:val="single" w:sz="6" w:space="0" w:color="auto"/>
              <w:left w:val="single" w:sz="4" w:space="0" w:color="auto"/>
              <w:bottom w:val="single" w:sz="6" w:space="0" w:color="auto"/>
              <w:right w:val="single" w:sz="6" w:space="0" w:color="auto"/>
            </w:tcBorders>
          </w:tcPr>
          <w:p w14:paraId="3A74D8B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SFPEROL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FAAE7D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A8C99D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Percent of Solid Fuel to Operate Above LSL</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21A42AD4" w14:textId="77777777" w:rsidTr="005C0B53">
        <w:tc>
          <w:tcPr>
            <w:tcW w:w="966" w:type="pct"/>
            <w:tcBorders>
              <w:top w:val="single" w:sz="6" w:space="0" w:color="auto"/>
              <w:left w:val="single" w:sz="4" w:space="0" w:color="auto"/>
              <w:bottom w:val="single" w:sz="6" w:space="0" w:color="auto"/>
              <w:right w:val="single" w:sz="6" w:space="0" w:color="auto"/>
            </w:tcBorders>
          </w:tcPr>
          <w:p w14:paraId="01EE938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ADJSWSUC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89EC01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D3B291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Adjustment to Switchable Generation</w:t>
            </w:r>
            <w:r w:rsidRPr="00B94D00">
              <w:rPr>
                <w:rFonts w:eastAsia="Times New Roman"/>
                <w:iCs/>
                <w:sz w:val="20"/>
                <w:szCs w:val="20"/>
              </w:rPr>
              <w:t xml:space="preserve"> </w:t>
            </w:r>
            <w:r w:rsidRPr="00B94D00">
              <w:rPr>
                <w:rFonts w:eastAsia="Times New Roman"/>
                <w:i/>
                <w:iCs/>
                <w:sz w:val="20"/>
                <w:szCs w:val="20"/>
              </w:rPr>
              <w:t xml:space="preserve">Start-Up Cost </w:t>
            </w:r>
            <w:r w:rsidRPr="00B94D00">
              <w:rPr>
                <w:rFonts w:eastAsia="Times New Roman"/>
                <w:iCs/>
                <w:sz w:val="20"/>
                <w:szCs w:val="20"/>
              </w:rPr>
              <w:t xml:space="preserve">— Adjustment to Switchable Generation Start-up Cost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w:t>
            </w:r>
            <w:r w:rsidRPr="00B94D00">
              <w:rPr>
                <w:rFonts w:eastAsia="Times New Roman"/>
                <w:iCs/>
                <w:sz w:val="20"/>
                <w:szCs w:val="20"/>
              </w:rPr>
              <w:t xml:space="preserve">,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572F68" w:rsidRPr="00B94D00" w14:paraId="63041427" w14:textId="77777777" w:rsidTr="005C0B53">
        <w:tc>
          <w:tcPr>
            <w:tcW w:w="966" w:type="pct"/>
            <w:tcBorders>
              <w:top w:val="single" w:sz="6" w:space="0" w:color="auto"/>
              <w:left w:val="single" w:sz="4" w:space="0" w:color="auto"/>
              <w:bottom w:val="single" w:sz="6" w:space="0" w:color="auto"/>
              <w:right w:val="single" w:sz="6" w:space="0" w:color="auto"/>
            </w:tcBorders>
          </w:tcPr>
          <w:p w14:paraId="320BC7D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RCGSC </w:t>
            </w:r>
            <w:r w:rsidRPr="00B94D00">
              <w:rPr>
                <w:rFonts w:eastAsia="Times New Roman"/>
                <w:iCs/>
                <w:sz w:val="20"/>
                <w:szCs w:val="20"/>
                <w:vertAlign w:val="subscript"/>
              </w:rPr>
              <w:t xml:space="preserve">s, </w:t>
            </w:r>
            <w:proofErr w:type="spellStart"/>
            <w:r w:rsidRPr="00B94D00">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08FDEE6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10B0A05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Resource Category Generic Startup Cost</w:t>
            </w:r>
            <w:r w:rsidRPr="00B94D00">
              <w:rPr>
                <w:rFonts w:eastAsia="Times New Roman"/>
                <w:iCs/>
                <w:sz w:val="20"/>
                <w:szCs w:val="20"/>
              </w:rPr>
              <w:t xml:space="preserve">—The Resource Category Generic Startup Cost cap for the category of the Resource </w:t>
            </w:r>
            <w:proofErr w:type="spellStart"/>
            <w:r w:rsidRPr="00B94D00">
              <w:rPr>
                <w:rFonts w:eastAsia="Times New Roman"/>
                <w:i/>
                <w:iCs/>
                <w:sz w:val="20"/>
                <w:szCs w:val="20"/>
              </w:rPr>
              <w:t>rc</w:t>
            </w:r>
            <w:proofErr w:type="spellEnd"/>
            <w:r w:rsidRPr="00B94D00">
              <w:rPr>
                <w:rFonts w:eastAsia="Times New Roman"/>
                <w:iCs/>
                <w:sz w:val="20"/>
                <w:szCs w:val="20"/>
              </w:rPr>
              <w:t>, according to Section 4.4.9.2.3, Startup Offer and Minimum-Energy Offer Generic Caps, for the Operating Day.</w:t>
            </w:r>
          </w:p>
        </w:tc>
      </w:tr>
      <w:tr w:rsidR="00572F68" w:rsidRPr="00B94D00" w14:paraId="3159980E" w14:textId="77777777" w:rsidTr="005C0B53">
        <w:tc>
          <w:tcPr>
            <w:tcW w:w="966" w:type="pct"/>
            <w:tcBorders>
              <w:top w:val="single" w:sz="6" w:space="0" w:color="auto"/>
              <w:left w:val="single" w:sz="4" w:space="0" w:color="auto"/>
              <w:bottom w:val="single" w:sz="6" w:space="0" w:color="auto"/>
              <w:right w:val="single" w:sz="6" w:space="0" w:color="auto"/>
            </w:tcBorders>
          </w:tcPr>
          <w:p w14:paraId="2E86013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RCGMEC </w:t>
            </w:r>
            <w:r w:rsidRPr="00B94D00">
              <w:rPr>
                <w:rFonts w:eastAsia="Times New Roman"/>
                <w:i/>
                <w:iCs/>
                <w:sz w:val="20"/>
                <w:szCs w:val="20"/>
                <w:vertAlign w:val="subscript"/>
              </w:rPr>
              <w:t xml:space="preserve">i, </w:t>
            </w:r>
            <w:proofErr w:type="spellStart"/>
            <w:r w:rsidRPr="00B94D00">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65EAA8F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6623A0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Resource Category Generic Minimum-Energy Cost</w:t>
            </w:r>
            <w:r w:rsidRPr="00B94D00">
              <w:rPr>
                <w:rFonts w:eastAsia="Times New Roman"/>
                <w:iCs/>
                <w:sz w:val="20"/>
                <w:szCs w:val="20"/>
              </w:rPr>
              <w:t xml:space="preserve">—The Resource Category Generic Minimum Energy Cost cap for the category of the Resource </w:t>
            </w:r>
            <w:proofErr w:type="spellStart"/>
            <w:r w:rsidRPr="00B94D00">
              <w:rPr>
                <w:rFonts w:eastAsia="Times New Roman"/>
                <w:i/>
                <w:iCs/>
                <w:sz w:val="20"/>
                <w:szCs w:val="20"/>
              </w:rPr>
              <w:t>rc</w:t>
            </w:r>
            <w:proofErr w:type="spellEnd"/>
            <w:r w:rsidRPr="00B94D00">
              <w:rPr>
                <w:rFonts w:eastAsia="Times New Roman"/>
                <w:iCs/>
                <w:sz w:val="20"/>
                <w:szCs w:val="20"/>
              </w:rPr>
              <w:t>, according to Section 4.4.9.2.3, for the Operating Day.</w:t>
            </w:r>
          </w:p>
        </w:tc>
      </w:tr>
      <w:tr w:rsidR="00572F68" w:rsidRPr="00B94D00" w14:paraId="569FEC84" w14:textId="77777777" w:rsidTr="005C0B53">
        <w:tc>
          <w:tcPr>
            <w:tcW w:w="966" w:type="pct"/>
            <w:tcBorders>
              <w:top w:val="single" w:sz="6" w:space="0" w:color="auto"/>
              <w:left w:val="single" w:sz="4" w:space="0" w:color="auto"/>
              <w:bottom w:val="single" w:sz="6" w:space="0" w:color="auto"/>
              <w:right w:val="single" w:sz="6" w:space="0" w:color="auto"/>
            </w:tcBorders>
          </w:tcPr>
          <w:p w14:paraId="552B25D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PAHR </w:t>
            </w:r>
            <w:r w:rsidRPr="00B94D00">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7357209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7089196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Proxy Average Heat Rate-</w:t>
            </w:r>
            <w:r w:rsidRPr="00B94D00">
              <w:rPr>
                <w:rFonts w:eastAsia="Times New Roman"/>
                <w:iCs/>
                <w:sz w:val="20"/>
                <w:szCs w:val="20"/>
              </w:rPr>
              <w:t xml:space="preserve"> The proxy average heat rate for the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2DFD0EB9" w14:textId="77777777" w:rsidTr="005C0B53">
        <w:tc>
          <w:tcPr>
            <w:tcW w:w="966" w:type="pct"/>
            <w:tcBorders>
              <w:top w:val="single" w:sz="6" w:space="0" w:color="auto"/>
              <w:left w:val="single" w:sz="4" w:space="0" w:color="auto"/>
              <w:bottom w:val="single" w:sz="6" w:space="0" w:color="auto"/>
              <w:right w:val="single" w:sz="6" w:space="0" w:color="auto"/>
            </w:tcBorders>
            <w:hideMark/>
          </w:tcPr>
          <w:p w14:paraId="5041600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STOM </w:t>
            </w:r>
            <w:proofErr w:type="spellStart"/>
            <w:r w:rsidRPr="00B94D00">
              <w:rPr>
                <w:rFonts w:eastAsia="Times New Roman"/>
                <w:i/>
                <w:iCs/>
                <w:sz w:val="20"/>
                <w:szCs w:val="20"/>
                <w:vertAlign w:val="subscript"/>
              </w:rPr>
              <w:t>rc</w:t>
            </w:r>
            <w:proofErr w:type="spellEnd"/>
            <w:r w:rsidRPr="00B94D00">
              <w:rPr>
                <w:rFonts w:eastAsia="Times New Roman"/>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770E428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791B78F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Standard Operations and Maintenance Cost - </w:t>
            </w:r>
            <w:r w:rsidRPr="00B94D00">
              <w:rPr>
                <w:rFonts w:eastAsia="Times New Roman"/>
                <w:iCs/>
                <w:sz w:val="20"/>
                <w:szCs w:val="20"/>
              </w:rPr>
              <w:t xml:space="preserve">The standard O&amp;M cost for the Resource Category </w:t>
            </w:r>
            <w:proofErr w:type="spellStart"/>
            <w:r w:rsidRPr="00B94D00">
              <w:rPr>
                <w:rFonts w:eastAsia="Times New Roman"/>
                <w:i/>
                <w:iCs/>
                <w:sz w:val="20"/>
                <w:szCs w:val="20"/>
              </w:rPr>
              <w:t>rc</w:t>
            </w:r>
            <w:proofErr w:type="spellEnd"/>
            <w:r w:rsidRPr="00B94D00">
              <w:rPr>
                <w:rFonts w:eastAsia="Times New Roman"/>
                <w:iCs/>
                <w:sz w:val="20"/>
                <w:szCs w:val="20"/>
              </w:rPr>
              <w:t xml:space="preserve"> for operations above LSL, shall be set to the minimum energy variable O&amp;M costs, as described in paragraph (6)(c) of Section 5.6.1, Verifiable Costs.  </w:t>
            </w:r>
          </w:p>
        </w:tc>
      </w:tr>
      <w:tr w:rsidR="00572F68" w:rsidRPr="00B94D00" w14:paraId="5981EF52" w14:textId="77777777" w:rsidTr="005C0B53">
        <w:tc>
          <w:tcPr>
            <w:tcW w:w="966" w:type="pct"/>
            <w:tcBorders>
              <w:top w:val="single" w:sz="6" w:space="0" w:color="auto"/>
              <w:left w:val="single" w:sz="4" w:space="0" w:color="auto"/>
              <w:bottom w:val="single" w:sz="6" w:space="0" w:color="auto"/>
              <w:right w:val="single" w:sz="6" w:space="0" w:color="auto"/>
            </w:tcBorders>
          </w:tcPr>
          <w:p w14:paraId="602AAB7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RTSPP </w:t>
            </w:r>
            <w:r w:rsidRPr="00B94D00">
              <w:rPr>
                <w:rFonts w:eastAsia="Times New Roman"/>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5FFFFEE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AE25FC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Settlement Point Price</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572F68" w:rsidRPr="00B94D00" w14:paraId="3B905CEE" w14:textId="77777777" w:rsidTr="005C0B53">
        <w:tc>
          <w:tcPr>
            <w:tcW w:w="966" w:type="pct"/>
            <w:tcBorders>
              <w:top w:val="single" w:sz="6" w:space="0" w:color="auto"/>
              <w:left w:val="single" w:sz="4" w:space="0" w:color="auto"/>
              <w:bottom w:val="single" w:sz="6" w:space="0" w:color="auto"/>
              <w:right w:val="single" w:sz="6" w:space="0" w:color="auto"/>
            </w:tcBorders>
          </w:tcPr>
          <w:p w14:paraId="68C7114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37EFA21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7F2B4F5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Fuel Index Price</w:t>
            </w:r>
            <w:r w:rsidRPr="00B94D00">
              <w:rPr>
                <w:rFonts w:eastAsia="Times New Roman"/>
                <w:iCs/>
                <w:sz w:val="20"/>
                <w:szCs w:val="20"/>
              </w:rPr>
              <w:t>—As defined in Section 2.1, Definitions.</w:t>
            </w:r>
          </w:p>
        </w:tc>
      </w:tr>
      <w:tr w:rsidR="00572F68" w:rsidRPr="00B94D00" w14:paraId="53AA903D" w14:textId="77777777" w:rsidTr="005C0B53">
        <w:tc>
          <w:tcPr>
            <w:tcW w:w="966" w:type="pct"/>
            <w:tcBorders>
              <w:top w:val="single" w:sz="6" w:space="0" w:color="auto"/>
              <w:left w:val="single" w:sz="4" w:space="0" w:color="auto"/>
              <w:bottom w:val="single" w:sz="6" w:space="0" w:color="auto"/>
              <w:right w:val="single" w:sz="6" w:space="0" w:color="auto"/>
            </w:tcBorders>
          </w:tcPr>
          <w:p w14:paraId="2C49EE8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2B4F8EC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262424F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Fuel Oil Price</w:t>
            </w:r>
            <w:r w:rsidRPr="00B94D00">
              <w:rPr>
                <w:rFonts w:eastAsia="Times New Roman"/>
                <w:iCs/>
                <w:sz w:val="20"/>
                <w:szCs w:val="20"/>
              </w:rPr>
              <w:t>—As defined in Section 2.1.</w:t>
            </w:r>
          </w:p>
        </w:tc>
      </w:tr>
      <w:tr w:rsidR="00572F68" w:rsidRPr="00B94D00" w14:paraId="3F307091" w14:textId="77777777" w:rsidTr="005C0B53">
        <w:tc>
          <w:tcPr>
            <w:tcW w:w="966" w:type="pct"/>
            <w:tcBorders>
              <w:top w:val="single" w:sz="6" w:space="0" w:color="auto"/>
              <w:left w:val="single" w:sz="4" w:space="0" w:color="auto"/>
              <w:bottom w:val="single" w:sz="6" w:space="0" w:color="auto"/>
              <w:right w:val="single" w:sz="6" w:space="0" w:color="auto"/>
            </w:tcBorders>
            <w:hideMark/>
          </w:tcPr>
          <w:p w14:paraId="516C47B4"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 xml:space="preserve">FA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4207B28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3C590C0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Fuel Adder</w:t>
            </w:r>
            <w:r w:rsidRPr="00B94D00">
              <w:rPr>
                <w:rFonts w:eastAsia="Times New Roman"/>
                <w:iCs/>
                <w:sz w:val="20"/>
                <w:szCs w:val="20"/>
              </w:rPr>
              <w:t xml:space="preserve"> — The fuel adder is the average cost above the index price Resource </w:t>
            </w:r>
            <w:r w:rsidRPr="00B94D00">
              <w:rPr>
                <w:rFonts w:eastAsia="Times New Roman"/>
                <w:i/>
                <w:iCs/>
                <w:sz w:val="20"/>
                <w:szCs w:val="20"/>
              </w:rPr>
              <w:t xml:space="preserve">r </w:t>
            </w:r>
            <w:r w:rsidRPr="00B94D00">
              <w:rPr>
                <w:rFonts w:eastAsia="Times New Roman"/>
                <w:iCs/>
                <w:sz w:val="20"/>
                <w:szCs w:val="20"/>
              </w:rPr>
              <w:t xml:space="preserve">has paid to obtain fuel.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See the Verifiable Cost Manual for additional information. </w:t>
            </w:r>
          </w:p>
        </w:tc>
      </w:tr>
      <w:tr w:rsidR="00572F68" w:rsidRPr="00B94D00" w14:paraId="52BFD5DD" w14:textId="77777777" w:rsidTr="005C0B53">
        <w:tc>
          <w:tcPr>
            <w:tcW w:w="966" w:type="pct"/>
            <w:tcBorders>
              <w:top w:val="single" w:sz="6" w:space="0" w:color="auto"/>
              <w:left w:val="single" w:sz="4" w:space="0" w:color="auto"/>
              <w:bottom w:val="single" w:sz="6" w:space="0" w:color="auto"/>
              <w:right w:val="single" w:sz="6" w:space="0" w:color="auto"/>
            </w:tcBorders>
          </w:tcPr>
          <w:p w14:paraId="405B51B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0A5A36D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1F7994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Emergency Energy Amount per QSE per Settlement Point per unit per interval</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for the 15-minute Settlement Interval </w:t>
            </w:r>
            <w:r w:rsidRPr="00B94D00">
              <w:rPr>
                <w:rFonts w:eastAsia="Times New Roman"/>
                <w:i/>
                <w:iCs/>
                <w:sz w:val="20"/>
                <w:szCs w:val="20"/>
              </w:rPr>
              <w:t>i</w:t>
            </w:r>
            <w:r w:rsidRPr="00B94D00">
              <w:rPr>
                <w:rFonts w:eastAsia="Times New Roman"/>
                <w:iCs/>
                <w:sz w:val="20"/>
                <w:szCs w:val="20"/>
              </w:rPr>
              <w:t>.  Payment for emergency energy is made to the Combined Cycle Train.</w:t>
            </w:r>
          </w:p>
        </w:tc>
      </w:tr>
      <w:tr w:rsidR="00572F68" w:rsidRPr="00B94D00" w14:paraId="4C586AB3"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247C6B6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VSSVARAMT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543152B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340145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Voltage Support Service </w:t>
            </w:r>
            <w:proofErr w:type="spellStart"/>
            <w:r w:rsidRPr="00B94D00">
              <w:rPr>
                <w:rFonts w:eastAsia="Times New Roman"/>
                <w:i/>
                <w:iCs/>
                <w:sz w:val="20"/>
                <w:szCs w:val="20"/>
              </w:rPr>
              <w:t>VAr</w:t>
            </w:r>
            <w:proofErr w:type="spellEnd"/>
            <w:r w:rsidRPr="00B94D00">
              <w:rPr>
                <w:rFonts w:eastAsia="Times New Roman"/>
                <w:i/>
                <w:iCs/>
                <w:sz w:val="20"/>
                <w:szCs w:val="20"/>
              </w:rPr>
              <w:t xml:space="preserve"> Amount per QSE per Generation Resource -</w:t>
            </w:r>
            <w:r w:rsidRPr="00B94D00">
              <w:rPr>
                <w:rFonts w:eastAsia="Times New Roman"/>
                <w:iCs/>
                <w:sz w:val="20"/>
                <w:szCs w:val="20"/>
              </w:rPr>
              <w:t xml:space="preserve"> The payment to QSE </w:t>
            </w:r>
            <w:r w:rsidRPr="00B94D00">
              <w:rPr>
                <w:rFonts w:eastAsia="Times New Roman"/>
                <w:i/>
                <w:iCs/>
                <w:sz w:val="20"/>
                <w:szCs w:val="20"/>
              </w:rPr>
              <w:t>q</w:t>
            </w:r>
            <w:r w:rsidRPr="00B94D00">
              <w:rPr>
                <w:rFonts w:eastAsia="Times New Roman"/>
                <w:iCs/>
                <w:sz w:val="20"/>
                <w:szCs w:val="20"/>
              </w:rPr>
              <w:t xml:space="preserve"> for the VSS provided by Generation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for a Combined Cycle Resource</w:t>
            </w:r>
            <w:r w:rsidRPr="00B94D00">
              <w:rPr>
                <w:rFonts w:eastAsia="Times New Roman"/>
                <w:i/>
                <w:iCs/>
                <w:sz w:val="20"/>
                <w:szCs w:val="20"/>
              </w:rPr>
              <w:t xml:space="preserve"> r</w:t>
            </w:r>
            <w:r w:rsidRPr="00B94D00">
              <w:rPr>
                <w:rFonts w:eastAsia="Times New Roman"/>
                <w:iCs/>
                <w:sz w:val="20"/>
                <w:szCs w:val="20"/>
              </w:rPr>
              <w:t xml:space="preserve"> is a Combined Cycle Train.</w:t>
            </w:r>
          </w:p>
        </w:tc>
      </w:tr>
      <w:tr w:rsidR="00572F68" w:rsidRPr="00B94D00" w14:paraId="31090A93"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770237D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VSSEAMT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2B25D3C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53B5A6E"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Voltage Support Service Energy Amount per QSE per Generation Resource</w:t>
            </w:r>
            <w:r w:rsidRPr="00B94D00">
              <w:rPr>
                <w:rFonts w:eastAsia="Times New Roman"/>
                <w:iCs/>
                <w:sz w:val="20"/>
                <w:szCs w:val="20"/>
              </w:rPr>
              <w:t xml:space="preserve">—The lost opportunity payment to QSE </w:t>
            </w:r>
            <w:r w:rsidRPr="00B94D00">
              <w:rPr>
                <w:rFonts w:eastAsia="Times New Roman"/>
                <w:i/>
                <w:iCs/>
                <w:sz w:val="20"/>
                <w:szCs w:val="20"/>
              </w:rPr>
              <w:t>q</w:t>
            </w:r>
            <w:r w:rsidRPr="00B94D00">
              <w:rPr>
                <w:rFonts w:eastAsia="Times New Roman"/>
                <w:iCs/>
                <w:sz w:val="20"/>
                <w:szCs w:val="20"/>
              </w:rPr>
              <w:t xml:space="preserve"> for ERCOT-directed VSS from Generation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for a Combined Cycle Resource</w:t>
            </w:r>
            <w:r w:rsidRPr="00B94D00">
              <w:rPr>
                <w:rFonts w:eastAsia="Times New Roman"/>
                <w:i/>
                <w:iCs/>
                <w:sz w:val="20"/>
                <w:szCs w:val="20"/>
              </w:rPr>
              <w:t xml:space="preserve"> r </w:t>
            </w:r>
            <w:r w:rsidRPr="00B94D00">
              <w:rPr>
                <w:rFonts w:eastAsia="Times New Roman"/>
                <w:iCs/>
                <w:sz w:val="20"/>
                <w:szCs w:val="20"/>
              </w:rPr>
              <w:t>is a Combined Cycle Train.</w:t>
            </w:r>
          </w:p>
        </w:tc>
      </w:tr>
      <w:tr w:rsidR="00572F68" w:rsidRPr="00B94D00" w14:paraId="583648B6"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42E7705C" w14:textId="77777777" w:rsidR="00572F68" w:rsidRPr="00B94D00" w:rsidRDefault="00572F68" w:rsidP="005C0B53">
            <w:pPr>
              <w:spacing w:after="60"/>
              <w:rPr>
                <w:rFonts w:eastAsia="Times New Roman"/>
                <w:iCs/>
                <w:sz w:val="20"/>
                <w:szCs w:val="20"/>
              </w:rPr>
            </w:pPr>
            <w:r w:rsidRPr="00B94D00">
              <w:rPr>
                <w:rFonts w:eastAsia="Times New Roman"/>
                <w:sz w:val="20"/>
                <w:szCs w:val="20"/>
              </w:rPr>
              <w:t xml:space="preserve">RTRUREV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3CE53C9" w14:textId="77777777" w:rsidR="00572F68" w:rsidRPr="00B94D00" w:rsidRDefault="00572F68" w:rsidP="005C0B53">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D71221B"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Real-Time Reg-Up Revenue</w:t>
            </w:r>
            <w:r w:rsidRPr="00B94D00">
              <w:rPr>
                <w:rFonts w:eastAsia="Times New Roman"/>
                <w:sz w:val="20"/>
                <w:szCs w:val="20"/>
              </w:rPr>
              <w:t xml:space="preserve">— The Real-Time Reg-Up revenue for QSE </w:t>
            </w:r>
            <w:r w:rsidRPr="00B94D00">
              <w:rPr>
                <w:rFonts w:eastAsia="Times New Roman"/>
                <w:i/>
                <w:sz w:val="20"/>
                <w:szCs w:val="20"/>
              </w:rPr>
              <w:t xml:space="preserve">q </w:t>
            </w:r>
            <w:r w:rsidRPr="00B94D00">
              <w:rPr>
                <w:rFonts w:eastAsia="Times New Roman"/>
                <w:sz w:val="20"/>
                <w:szCs w:val="20"/>
              </w:rPr>
              <w:t>calculated for</w:t>
            </w:r>
            <w:r w:rsidRPr="00B94D00">
              <w:rPr>
                <w:rFonts w:eastAsia="Times New Roman"/>
                <w:i/>
                <w:sz w:val="20"/>
                <w:szCs w:val="20"/>
              </w:rPr>
              <w:t xml:space="preserve"> </w:t>
            </w:r>
            <w:r w:rsidRPr="00B94D00">
              <w:rPr>
                <w:rFonts w:eastAsia="Times New Roman"/>
                <w:sz w:val="20"/>
                <w:szCs w:val="20"/>
              </w:rPr>
              <w:t xml:space="preserve">Resource </w:t>
            </w:r>
            <w:r w:rsidRPr="00B94D00">
              <w:rPr>
                <w:rFonts w:eastAsia="Times New Roman"/>
                <w:i/>
                <w:sz w:val="20"/>
                <w:szCs w:val="20"/>
              </w:rPr>
              <w:t xml:space="preserve">r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572F68" w:rsidRPr="00B94D00" w14:paraId="71FFDAF1"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35906554" w14:textId="77777777" w:rsidR="00572F68" w:rsidRPr="00B94D00" w:rsidRDefault="00572F68" w:rsidP="005C0B53">
            <w:pPr>
              <w:spacing w:after="60"/>
              <w:rPr>
                <w:rFonts w:eastAsia="Times New Roman"/>
                <w:sz w:val="20"/>
                <w:szCs w:val="20"/>
              </w:rPr>
            </w:pPr>
            <w:r w:rsidRPr="00B94D00">
              <w:rPr>
                <w:rFonts w:eastAsia="Times New Roman"/>
                <w:sz w:val="20"/>
                <w:szCs w:val="20"/>
              </w:rPr>
              <w:lastRenderedPageBreak/>
              <w:t xml:space="preserve">RTRDREV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F8C20FA"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DDA1261"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Reg-Down Revenue</w:t>
            </w:r>
            <w:r w:rsidRPr="00B94D00">
              <w:rPr>
                <w:rFonts w:eastAsia="Times New Roman"/>
                <w:sz w:val="20"/>
                <w:szCs w:val="20"/>
              </w:rPr>
              <w:t xml:space="preserve">— The Real-Time Reg-Down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572F68" w:rsidRPr="00B94D00" w14:paraId="731F3099"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7F7F493B"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RTRRREV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1295C09"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ABCABFF"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Responsive Reserve Revenue</w:t>
            </w:r>
            <w:r w:rsidRPr="00B94D00">
              <w:rPr>
                <w:rFonts w:eastAsia="Times New Roman"/>
                <w:sz w:val="20"/>
                <w:szCs w:val="20"/>
              </w:rPr>
              <w:t xml:space="preserve">— The Real-Time 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 xml:space="preserve">r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572F68" w:rsidRPr="00B94D00" w14:paraId="16D72FBA"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0E984B0E"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RTNSREV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03841A1A"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DEA0BE4"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Non-Spin Revenue</w:t>
            </w:r>
            <w:r w:rsidRPr="00B94D00">
              <w:rPr>
                <w:rFonts w:eastAsia="Times New Roman"/>
                <w:sz w:val="20"/>
                <w:szCs w:val="20"/>
              </w:rPr>
              <w:t xml:space="preserve">— The Real-Time Non-Spin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572F68" w:rsidRPr="00B94D00" w14:paraId="57F31779"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584EBCD3"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RTECRREV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5FAEC4B7"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EBD870F"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ERCOT Contingency Reserve Service Revenue</w:t>
            </w:r>
            <w:r w:rsidRPr="00B94D00">
              <w:rPr>
                <w:rFonts w:eastAsia="Times New Roman"/>
                <w:sz w:val="20"/>
                <w:szCs w:val="20"/>
              </w:rPr>
              <w:t xml:space="preserve">— The Real-Time ECRS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572F68" w:rsidRPr="00B94D00" w14:paraId="723ED903" w14:textId="77777777" w:rsidTr="005C0B53">
        <w:trPr>
          <w:cantSplit/>
          <w:ins w:id="1087" w:author="ERCOT" w:date="2025-12-09T11:51:00Z"/>
        </w:trPr>
        <w:tc>
          <w:tcPr>
            <w:tcW w:w="966" w:type="pct"/>
            <w:tcBorders>
              <w:top w:val="single" w:sz="6" w:space="0" w:color="auto"/>
              <w:left w:val="single" w:sz="4" w:space="0" w:color="auto"/>
              <w:bottom w:val="single" w:sz="6" w:space="0" w:color="auto"/>
              <w:right w:val="single" w:sz="6" w:space="0" w:color="auto"/>
            </w:tcBorders>
          </w:tcPr>
          <w:p w14:paraId="23D872AC" w14:textId="77777777" w:rsidR="00572F68" w:rsidRPr="00B94D00" w:rsidRDefault="00572F68" w:rsidP="005C0B53">
            <w:pPr>
              <w:spacing w:after="60"/>
              <w:rPr>
                <w:ins w:id="1088" w:author="ERCOT" w:date="2025-12-09T11:51:00Z" w16du:dateUtc="2025-12-09T17:51:00Z"/>
                <w:rFonts w:eastAsia="Times New Roman"/>
                <w:sz w:val="20"/>
                <w:szCs w:val="20"/>
              </w:rPr>
            </w:pPr>
            <w:ins w:id="1089" w:author="ERCOT" w:date="2025-12-09T11:51:00Z" w16du:dateUtc="2025-12-09T17:51:00Z">
              <w:r w:rsidRPr="00B94D00">
                <w:rPr>
                  <w:rFonts w:eastAsia="Times New Roman"/>
                  <w:sz w:val="20"/>
                  <w:szCs w:val="20"/>
                </w:rPr>
                <w:t xml:space="preserve">RTDRRREV </w:t>
              </w:r>
              <w:r w:rsidRPr="00B94D00">
                <w:rPr>
                  <w:rFonts w:eastAsia="Times New Roman"/>
                  <w:i/>
                  <w:sz w:val="20"/>
                  <w:szCs w:val="20"/>
                  <w:vertAlign w:val="subscript"/>
                </w:rPr>
                <w:t>q, r</w:t>
              </w:r>
            </w:ins>
          </w:p>
        </w:tc>
        <w:tc>
          <w:tcPr>
            <w:tcW w:w="692" w:type="pct"/>
            <w:tcBorders>
              <w:top w:val="single" w:sz="6" w:space="0" w:color="auto"/>
              <w:left w:val="single" w:sz="6" w:space="0" w:color="auto"/>
              <w:bottom w:val="single" w:sz="6" w:space="0" w:color="auto"/>
              <w:right w:val="single" w:sz="6" w:space="0" w:color="auto"/>
            </w:tcBorders>
          </w:tcPr>
          <w:p w14:paraId="41B3F1AC" w14:textId="77777777" w:rsidR="00572F68" w:rsidRPr="00B94D00" w:rsidRDefault="00572F68" w:rsidP="005C0B53">
            <w:pPr>
              <w:spacing w:after="60"/>
              <w:rPr>
                <w:ins w:id="1090" w:author="ERCOT" w:date="2025-12-09T11:51:00Z" w16du:dateUtc="2025-12-09T17:51:00Z"/>
                <w:rFonts w:eastAsia="Times New Roman"/>
                <w:sz w:val="20"/>
                <w:szCs w:val="20"/>
              </w:rPr>
            </w:pPr>
            <w:ins w:id="1091" w:author="ERCOT" w:date="2025-12-09T11:51:00Z" w16du:dateUtc="2025-12-09T17:51:00Z">
              <w:r w:rsidRPr="00B94D00">
                <w:rPr>
                  <w:rFonts w:eastAsia="Times New Roman"/>
                  <w:sz w:val="20"/>
                  <w:szCs w:val="20"/>
                </w:rPr>
                <w:t>$</w:t>
              </w:r>
            </w:ins>
          </w:p>
        </w:tc>
        <w:tc>
          <w:tcPr>
            <w:tcW w:w="3342" w:type="pct"/>
            <w:tcBorders>
              <w:top w:val="single" w:sz="6" w:space="0" w:color="auto"/>
              <w:left w:val="single" w:sz="6" w:space="0" w:color="auto"/>
              <w:bottom w:val="single" w:sz="6" w:space="0" w:color="auto"/>
              <w:right w:val="single" w:sz="4" w:space="0" w:color="auto"/>
            </w:tcBorders>
          </w:tcPr>
          <w:p w14:paraId="2F4B2E60" w14:textId="77777777" w:rsidR="00572F68" w:rsidRPr="00B94D00" w:rsidRDefault="00572F68" w:rsidP="005C0B53">
            <w:pPr>
              <w:spacing w:after="60"/>
              <w:rPr>
                <w:ins w:id="1092" w:author="ERCOT" w:date="2025-12-09T11:51:00Z" w16du:dateUtc="2025-12-09T17:51:00Z"/>
                <w:rFonts w:eastAsia="Times New Roman"/>
                <w:i/>
                <w:sz w:val="20"/>
                <w:szCs w:val="20"/>
              </w:rPr>
            </w:pPr>
            <w:ins w:id="1093" w:author="ERCOT" w:date="2025-12-09T11:51:00Z" w16du:dateUtc="2025-12-09T17:51:00Z">
              <w:r w:rsidRPr="00B94D00">
                <w:rPr>
                  <w:rFonts w:eastAsia="Times New Roman"/>
                  <w:i/>
                  <w:sz w:val="20"/>
                  <w:szCs w:val="20"/>
                </w:rPr>
                <w:t>Real-Time Dispatchable Reliability Reserve Service Revenue</w:t>
              </w:r>
              <w:r w:rsidRPr="00B94D00">
                <w:rPr>
                  <w:rFonts w:eastAsia="Times New Roman"/>
                  <w:sz w:val="20"/>
                  <w:szCs w:val="20"/>
                </w:rPr>
                <w:t xml:space="preserve">— The Real-Time DRRS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572F68" w:rsidRPr="00B94D00" w14:paraId="2088D160"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7018348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6BA3592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49F5B9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17FB1792"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3BD5018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75A9687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F19B32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Switchable Generation Resource.</w:t>
            </w:r>
          </w:p>
        </w:tc>
      </w:tr>
      <w:tr w:rsidR="00572F68" w:rsidRPr="00B94D00" w14:paraId="15E72B49"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16C3F04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75E52B5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3BC326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An Operating Day containing the RUC instruction to the SWGR. </w:t>
            </w:r>
          </w:p>
        </w:tc>
      </w:tr>
      <w:tr w:rsidR="00572F68" w:rsidRPr="00B94D00" w14:paraId="0D76780A"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60743F1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66A5890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786E7C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15-minute Settlement Interval within the hour of an Operating Day during which the SWGR is instructed by ERCOT.</w:t>
            </w:r>
          </w:p>
        </w:tc>
      </w:tr>
      <w:tr w:rsidR="00572F68" w:rsidRPr="00B94D00" w14:paraId="3B773D53"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14E7DAB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1DBDA7F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FE0BB1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An ERCOT area start that is eligible to have its costs included in the Switchable Generation Cost Guarantee. </w:t>
            </w:r>
          </w:p>
        </w:tc>
      </w:tr>
      <w:tr w:rsidR="00572F68" w:rsidRPr="00B94D00" w14:paraId="1F5DFAC9" w14:textId="77777777" w:rsidTr="005C0B53">
        <w:trPr>
          <w:cantSplit/>
        </w:trPr>
        <w:tc>
          <w:tcPr>
            <w:tcW w:w="966" w:type="pct"/>
            <w:tcBorders>
              <w:top w:val="single" w:sz="6" w:space="0" w:color="auto"/>
              <w:left w:val="single" w:sz="4" w:space="0" w:color="auto"/>
              <w:bottom w:val="single" w:sz="6" w:space="0" w:color="auto"/>
              <w:right w:val="single" w:sz="6" w:space="0" w:color="auto"/>
            </w:tcBorders>
            <w:hideMark/>
          </w:tcPr>
          <w:p w14:paraId="6878614E" w14:textId="77777777" w:rsidR="00572F68" w:rsidRPr="00B94D00" w:rsidRDefault="00572F68" w:rsidP="005C0B53">
            <w:pPr>
              <w:spacing w:after="60"/>
              <w:rPr>
                <w:rFonts w:eastAsia="Times New Roman"/>
                <w:i/>
                <w:iCs/>
                <w:sz w:val="20"/>
                <w:szCs w:val="20"/>
              </w:rPr>
            </w:pPr>
            <w:proofErr w:type="spellStart"/>
            <w:r w:rsidRPr="00B94D00">
              <w:rPr>
                <w:rFonts w:eastAsia="Times New Roman"/>
                <w:i/>
                <w:iCs/>
                <w:sz w:val="20"/>
                <w:szCs w:val="20"/>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6D39EA7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61E4BE1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 Category.</w:t>
            </w:r>
          </w:p>
        </w:tc>
      </w:tr>
      <w:tr w:rsidR="00572F68" w:rsidRPr="00B94D00" w14:paraId="187E4BA2" w14:textId="77777777" w:rsidTr="005C0B53">
        <w:trPr>
          <w:cantSplit/>
        </w:trPr>
        <w:tc>
          <w:tcPr>
            <w:tcW w:w="966" w:type="pct"/>
            <w:tcBorders>
              <w:top w:val="single" w:sz="6" w:space="0" w:color="auto"/>
              <w:left w:val="single" w:sz="4" w:space="0" w:color="auto"/>
              <w:bottom w:val="single" w:sz="6" w:space="0" w:color="auto"/>
              <w:right w:val="single" w:sz="6" w:space="0" w:color="auto"/>
            </w:tcBorders>
          </w:tcPr>
          <w:p w14:paraId="736AB6D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5FF5AE1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F25CEE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 Node Settlement Point.</w:t>
            </w:r>
          </w:p>
        </w:tc>
      </w:tr>
    </w:tbl>
    <w:p w14:paraId="40283AD4" w14:textId="77777777" w:rsidR="00572F68" w:rsidRPr="00B94D00" w:rsidRDefault="00572F68" w:rsidP="00572F68">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The total compensation to each QSE for the Switchable Generation Make-Whole Payment for a given hour </w:t>
      </w:r>
      <w:proofErr w:type="gramStart"/>
      <w:r w:rsidRPr="00B94D00">
        <w:rPr>
          <w:rFonts w:eastAsia="Times New Roman"/>
          <w:szCs w:val="20"/>
        </w:rPr>
        <w:t>in</w:t>
      </w:r>
      <w:proofErr w:type="gramEnd"/>
      <w:r w:rsidRPr="00B94D00">
        <w:rPr>
          <w:rFonts w:eastAsia="Times New Roman"/>
          <w:szCs w:val="20"/>
        </w:rPr>
        <w:t xml:space="preserve"> the Operating Day is calculated as follows:</w:t>
      </w:r>
    </w:p>
    <w:p w14:paraId="62659A99" w14:textId="77777777" w:rsidR="00572F68" w:rsidRPr="00B94D00" w:rsidRDefault="00572F68" w:rsidP="00572F68">
      <w:pPr>
        <w:spacing w:after="240"/>
        <w:ind w:left="1440" w:hanging="720"/>
        <w:rPr>
          <w:rFonts w:eastAsia="Times New Roman"/>
          <w:b/>
          <w:bCs/>
          <w:i/>
          <w:iCs/>
          <w:vertAlign w:val="subscript"/>
          <w:lang w:val="es-ES"/>
        </w:rPr>
      </w:pPr>
      <w:r w:rsidRPr="00B94D00">
        <w:rPr>
          <w:rFonts w:eastAsia="Times New Roman"/>
          <w:b/>
          <w:bCs/>
        </w:rPr>
        <w:t xml:space="preserve">SWMWAMTQSETOT </w:t>
      </w:r>
      <w:r w:rsidRPr="00B94D00">
        <w:rPr>
          <w:rFonts w:eastAsia="Times New Roman"/>
          <w:b/>
          <w:bCs/>
          <w:i/>
          <w:iCs/>
          <w:vertAlign w:val="subscript"/>
        </w:rPr>
        <w:t>q</w:t>
      </w:r>
      <w:r w:rsidRPr="00B94D00">
        <w:rPr>
          <w:rFonts w:eastAsia="Times New Roman"/>
          <w:b/>
          <w:i/>
          <w:szCs w:val="20"/>
          <w:vertAlign w:val="subscript"/>
        </w:rPr>
        <w:tab/>
      </w:r>
      <w:r w:rsidRPr="00B94D00">
        <w:rPr>
          <w:rFonts w:eastAsia="Times New Roman"/>
          <w:b/>
          <w:bCs/>
        </w:rPr>
        <w:t xml:space="preserve">=  </w:t>
      </w:r>
      <w:r w:rsidRPr="00B94D00">
        <w:rPr>
          <w:rFonts w:eastAsia="Times New Roman"/>
          <w:b/>
          <w:position w:val="-18"/>
          <w:szCs w:val="20"/>
        </w:rPr>
        <w:object w:dxaOrig="220" w:dyaOrig="420" w14:anchorId="77AFDEDE">
          <v:shape id="_x0000_i1118" type="#_x0000_t75" style="width:15.6pt;height:20.4pt" o:ole="">
            <v:imagedata r:id="rId141" o:title=""/>
          </v:shape>
          <o:OLEObject Type="Embed" ProgID="Equation.3" ShapeID="_x0000_i1118" DrawAspect="Content" ObjectID="_1831107184" r:id="rId142"/>
        </w:object>
      </w:r>
      <w:r w:rsidRPr="00B94D00">
        <w:rPr>
          <w:rFonts w:eastAsia="Times New Roman"/>
          <w:b/>
          <w:bCs/>
        </w:rPr>
        <w:t xml:space="preserve"> SWMWAMT </w:t>
      </w:r>
      <w:r w:rsidRPr="00B94D00">
        <w:rPr>
          <w:rFonts w:eastAsia="Times New Roman"/>
          <w:b/>
          <w:bCs/>
          <w:i/>
          <w:iCs/>
          <w:vertAlign w:val="subscript"/>
        </w:rPr>
        <w:t>q, r</w:t>
      </w:r>
    </w:p>
    <w:p w14:paraId="6EE8D9A3" w14:textId="77777777" w:rsidR="00572F68" w:rsidRPr="00B94D00" w:rsidRDefault="00572F68" w:rsidP="00572F68">
      <w:pPr>
        <w:ind w:left="720" w:hanging="720"/>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572F68" w:rsidRPr="00B94D00" w14:paraId="749AC468" w14:textId="77777777" w:rsidTr="005C0B53">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75F23E4B"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694CBBA7"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3FC7F1F9"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Definition</w:t>
            </w:r>
          </w:p>
        </w:tc>
      </w:tr>
      <w:tr w:rsidR="00572F68" w:rsidRPr="00B94D00" w14:paraId="38200B15" w14:textId="77777777" w:rsidTr="005C0B53">
        <w:trPr>
          <w:cantSplit/>
        </w:trPr>
        <w:tc>
          <w:tcPr>
            <w:tcW w:w="1393" w:type="pct"/>
            <w:tcBorders>
              <w:top w:val="single" w:sz="4" w:space="0" w:color="auto"/>
              <w:left w:val="single" w:sz="4" w:space="0" w:color="auto"/>
              <w:bottom w:val="single" w:sz="4" w:space="0" w:color="auto"/>
              <w:right w:val="single" w:sz="4" w:space="0" w:color="auto"/>
            </w:tcBorders>
            <w:hideMark/>
          </w:tcPr>
          <w:p w14:paraId="706DB9A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SWMWAMTQSETOT</w:t>
            </w:r>
            <w:r w:rsidRPr="00B94D00">
              <w:rPr>
                <w:rFonts w:eastAsia="Times New Roman"/>
                <w:b/>
                <w:iCs/>
                <w:sz w:val="20"/>
                <w:szCs w:val="20"/>
              </w:rPr>
              <w:t xml:space="preserve"> </w:t>
            </w:r>
            <w:r w:rsidRPr="00B94D00">
              <w:rPr>
                <w:rFonts w:eastAsia="Times New Roman"/>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3C77F67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6137E38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Switchable Generation Make-Whole Payment per QSE</w:t>
            </w:r>
            <w:r w:rsidRPr="00B94D00">
              <w:rPr>
                <w:rFonts w:eastAsia="Times New Roman"/>
                <w:iCs/>
                <w:sz w:val="20"/>
                <w:szCs w:val="20"/>
              </w:rPr>
              <w:t xml:space="preserve">—The total Switchable Generation Make-Whole Payment to the QSE </w:t>
            </w:r>
            <w:r w:rsidRPr="00B94D00">
              <w:rPr>
                <w:rFonts w:eastAsia="Times New Roman"/>
                <w:i/>
                <w:iCs/>
                <w:sz w:val="20"/>
                <w:szCs w:val="20"/>
              </w:rPr>
              <w:t>q</w:t>
            </w:r>
            <w:r w:rsidRPr="00B94D00">
              <w:rPr>
                <w:rFonts w:eastAsia="Times New Roman"/>
                <w:iCs/>
                <w:sz w:val="20"/>
                <w:szCs w:val="20"/>
              </w:rPr>
              <w:t xml:space="preserve">, for the hour.  </w:t>
            </w:r>
          </w:p>
        </w:tc>
      </w:tr>
      <w:tr w:rsidR="00572F68" w:rsidRPr="00B94D00" w14:paraId="266844E7" w14:textId="77777777" w:rsidTr="005C0B53">
        <w:trPr>
          <w:cantSplit/>
        </w:trPr>
        <w:tc>
          <w:tcPr>
            <w:tcW w:w="1393" w:type="pct"/>
            <w:tcBorders>
              <w:top w:val="single" w:sz="4" w:space="0" w:color="auto"/>
              <w:left w:val="single" w:sz="4" w:space="0" w:color="auto"/>
              <w:bottom w:val="single" w:sz="4" w:space="0" w:color="auto"/>
              <w:right w:val="single" w:sz="4" w:space="0" w:color="auto"/>
            </w:tcBorders>
          </w:tcPr>
          <w:p w14:paraId="4055ED16" w14:textId="77777777" w:rsidR="00572F68" w:rsidRPr="00B94D00" w:rsidRDefault="00572F68" w:rsidP="005C0B53">
            <w:pPr>
              <w:spacing w:after="60"/>
              <w:rPr>
                <w:rFonts w:eastAsia="Times New Roman"/>
                <w:b/>
                <w:iCs/>
                <w:sz w:val="20"/>
                <w:szCs w:val="20"/>
              </w:rPr>
            </w:pPr>
            <w:r w:rsidRPr="00B94D00">
              <w:rPr>
                <w:rFonts w:eastAsia="Times New Roman"/>
                <w:iCs/>
                <w:sz w:val="20"/>
                <w:szCs w:val="20"/>
              </w:rPr>
              <w:t xml:space="preserve">SWMWAMT </w:t>
            </w:r>
            <w:r w:rsidRPr="00B94D00">
              <w:rPr>
                <w:rFonts w:eastAsia="Times New Roman"/>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3B75314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19EFFA7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Switchable Generation Make-Whole Payment</w:t>
            </w:r>
            <w:r w:rsidRPr="00B94D00">
              <w:rPr>
                <w:rFonts w:eastAsia="Times New Roman"/>
                <w:iCs/>
                <w:sz w:val="20"/>
                <w:szCs w:val="20"/>
              </w:rPr>
              <w:t xml:space="preserve">—The Switchable Generation Make-Whole Payment to the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18505F18" w14:textId="77777777" w:rsidTr="005C0B53">
        <w:trPr>
          <w:cantSplit/>
        </w:trPr>
        <w:tc>
          <w:tcPr>
            <w:tcW w:w="1393" w:type="pct"/>
            <w:tcBorders>
              <w:top w:val="single" w:sz="4" w:space="0" w:color="auto"/>
              <w:left w:val="single" w:sz="4" w:space="0" w:color="auto"/>
              <w:bottom w:val="single" w:sz="4" w:space="0" w:color="auto"/>
              <w:right w:val="single" w:sz="4" w:space="0" w:color="auto"/>
            </w:tcBorders>
            <w:hideMark/>
          </w:tcPr>
          <w:p w14:paraId="0928291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64BC07C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C843E2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64885116" w14:textId="77777777" w:rsidTr="005C0B53">
        <w:trPr>
          <w:cantSplit/>
        </w:trPr>
        <w:tc>
          <w:tcPr>
            <w:tcW w:w="1393" w:type="pct"/>
            <w:tcBorders>
              <w:top w:val="single" w:sz="4" w:space="0" w:color="auto"/>
              <w:left w:val="single" w:sz="4" w:space="0" w:color="auto"/>
              <w:bottom w:val="single" w:sz="4" w:space="0" w:color="auto"/>
              <w:right w:val="single" w:sz="4" w:space="0" w:color="auto"/>
            </w:tcBorders>
            <w:hideMark/>
          </w:tcPr>
          <w:p w14:paraId="5E5CCCC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292986F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92BE8A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Switchable Generation Resource.</w:t>
            </w:r>
          </w:p>
        </w:tc>
      </w:tr>
    </w:tbl>
    <w:p w14:paraId="5C9BA8B5" w14:textId="77777777" w:rsidR="00572F68" w:rsidRPr="00B94D00" w:rsidRDefault="00572F68" w:rsidP="00572F68">
      <w:pPr>
        <w:keepNext/>
        <w:tabs>
          <w:tab w:val="left" w:pos="1080"/>
        </w:tabs>
        <w:spacing w:before="480" w:after="240"/>
        <w:ind w:left="1080" w:hanging="1080"/>
        <w:outlineLvl w:val="2"/>
        <w:rPr>
          <w:rFonts w:eastAsia="Times New Roman"/>
          <w:b/>
          <w:bCs/>
          <w:i/>
          <w:szCs w:val="20"/>
        </w:rPr>
      </w:pPr>
      <w:bookmarkStart w:id="1094" w:name="_Toc103141433"/>
      <w:bookmarkStart w:id="1095" w:name="_Toc109009425"/>
      <w:bookmarkStart w:id="1096" w:name="_Toc397505049"/>
      <w:bookmarkStart w:id="1097" w:name="_Toc402357181"/>
      <w:bookmarkStart w:id="1098" w:name="_Toc422486561"/>
      <w:bookmarkStart w:id="1099" w:name="_Toc433093414"/>
      <w:bookmarkStart w:id="1100" w:name="_Toc433093572"/>
      <w:bookmarkStart w:id="1101" w:name="_Toc440874802"/>
      <w:bookmarkStart w:id="1102" w:name="_Toc448142359"/>
      <w:bookmarkStart w:id="1103" w:name="_Toc448142516"/>
      <w:bookmarkStart w:id="1104" w:name="_Toc458770357"/>
      <w:bookmarkStart w:id="1105" w:name="_Toc459294325"/>
      <w:bookmarkStart w:id="1106" w:name="_Toc463262819"/>
      <w:bookmarkStart w:id="1107" w:name="_Toc468286893"/>
      <w:bookmarkStart w:id="1108" w:name="_Toc481502933"/>
      <w:bookmarkStart w:id="1109" w:name="_Toc496080101"/>
      <w:bookmarkStart w:id="1110" w:name="_Toc214879029"/>
      <w:bookmarkEnd w:id="1015"/>
      <w:r w:rsidRPr="00B94D00">
        <w:rPr>
          <w:rFonts w:eastAsia="Times New Roman"/>
          <w:b/>
          <w:bCs/>
          <w:i/>
          <w:szCs w:val="20"/>
        </w:rPr>
        <w:lastRenderedPageBreak/>
        <w:t>6.7.1</w:t>
      </w:r>
      <w:r w:rsidRPr="00B94D00">
        <w:rPr>
          <w:rFonts w:eastAsia="Times New Roman"/>
          <w:b/>
          <w:bCs/>
          <w:i/>
          <w:szCs w:val="20"/>
        </w:rPr>
        <w:tab/>
        <w:t>Real-Time Settlement for Updated Day-Ahead Market Ancillary Service Obligations</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5AA42149" w14:textId="77777777" w:rsidR="00572F68" w:rsidRPr="00B94D00" w:rsidRDefault="00572F68" w:rsidP="00572F68">
      <w:pPr>
        <w:spacing w:after="240"/>
        <w:ind w:left="720" w:hanging="720"/>
        <w:rPr>
          <w:rFonts w:eastAsia="Times New Roman"/>
          <w:iCs/>
          <w:szCs w:val="20"/>
        </w:rPr>
      </w:pPr>
      <w:r w:rsidRPr="00B94D00">
        <w:rPr>
          <w:rFonts w:eastAsia="Times New Roman"/>
          <w:szCs w:val="20"/>
        </w:rPr>
        <w:t>(1)</w:t>
      </w:r>
      <w:r w:rsidRPr="00B94D00">
        <w:rPr>
          <w:rFonts w:eastAsia="Times New Roman"/>
          <w:szCs w:val="20"/>
        </w:rPr>
        <w:tab/>
      </w:r>
      <w:r w:rsidRPr="00B94D00">
        <w:rPr>
          <w:rFonts w:eastAsia="Times New Roman"/>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B94D00">
        <w:rPr>
          <w:rFonts w:eastAsia="Times New Roman"/>
          <w:szCs w:val="20"/>
        </w:rPr>
        <w:t xml:space="preserve">Payments and/or charges for Ancillary Service obligations are calculated by Operating Hour as follows:      </w:t>
      </w:r>
    </w:p>
    <w:p w14:paraId="659DDF2F"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(a)</w:t>
      </w:r>
      <w:r w:rsidRPr="00B94D00">
        <w:rPr>
          <w:rFonts w:eastAsia="Times New Roman"/>
          <w:iCs/>
          <w:szCs w:val="20"/>
        </w:rPr>
        <w:tab/>
        <w:t>For Regulation Up Service (Reg-Up), if applicable:</w:t>
      </w:r>
    </w:p>
    <w:p w14:paraId="7487FCF7"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DARTPCRUAMT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(DARUNOBL</w:t>
      </w:r>
      <w:r w:rsidRPr="00B94D00">
        <w:rPr>
          <w:rFonts w:eastAsia="Times New Roman"/>
          <w:iCs/>
          <w:szCs w:val="20"/>
          <w:vertAlign w:val="subscript"/>
        </w:rPr>
        <w:t xml:space="preserve">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
          <w:iCs/>
          <w:szCs w:val="20"/>
          <w:vertAlign w:val="subscript"/>
        </w:rPr>
        <w:t xml:space="preserve"> </w:t>
      </w:r>
      <w:r w:rsidRPr="00B94D00">
        <w:rPr>
          <w:rFonts w:eastAsia="Times New Roman"/>
          <w:iCs/>
          <w:szCs w:val="20"/>
        </w:rPr>
        <w:t xml:space="preserve">DASARUQ </w:t>
      </w:r>
      <w:r w:rsidRPr="00B94D00">
        <w:rPr>
          <w:rFonts w:eastAsia="Times New Roman"/>
          <w:i/>
          <w:iCs/>
          <w:szCs w:val="20"/>
          <w:vertAlign w:val="subscript"/>
        </w:rPr>
        <w:t>q</w:t>
      </w:r>
      <w:r w:rsidRPr="00B94D00">
        <w:rPr>
          <w:rFonts w:eastAsia="Times New Roman"/>
          <w:iCs/>
          <w:szCs w:val="20"/>
        </w:rPr>
        <w:t xml:space="preserve">) * DARUPR - DARUAMT </w:t>
      </w:r>
      <w:r w:rsidRPr="00B94D00">
        <w:rPr>
          <w:rFonts w:eastAsia="Times New Roman"/>
          <w:i/>
          <w:iCs/>
          <w:szCs w:val="20"/>
          <w:vertAlign w:val="subscript"/>
        </w:rPr>
        <w:t>q</w:t>
      </w:r>
    </w:p>
    <w:p w14:paraId="20008957" w14:textId="77777777" w:rsidR="00572F68" w:rsidRPr="00B94D00" w:rsidRDefault="00572F68" w:rsidP="00572F68">
      <w:pPr>
        <w:tabs>
          <w:tab w:val="left" w:pos="2340"/>
        </w:tabs>
        <w:spacing w:after="240"/>
        <w:rPr>
          <w:rFonts w:eastAsia="Times New Roman"/>
          <w:lang w:val="pt-BR"/>
        </w:rPr>
      </w:pPr>
      <w:r w:rsidRPr="00B94D00">
        <w:rPr>
          <w:rFonts w:eastAsia="Times New Roman"/>
          <w:iCs/>
          <w:szCs w:val="20"/>
          <w:lang w:val="pt-BR"/>
        </w:rPr>
        <w:t>Where:</w:t>
      </w:r>
    </w:p>
    <w:p w14:paraId="4FA1A0F3" w14:textId="77777777" w:rsidR="00572F68" w:rsidRPr="00B94D00" w:rsidRDefault="00572F68" w:rsidP="00572F68">
      <w:pPr>
        <w:spacing w:after="240"/>
        <w:ind w:left="1440" w:hanging="720"/>
        <w:rPr>
          <w:rFonts w:eastAsia="Times New Roman"/>
          <w:iCs/>
          <w:szCs w:val="20"/>
          <w:vertAlign w:val="subscript"/>
        </w:rPr>
      </w:pPr>
      <w:r w:rsidRPr="00B94D00">
        <w:rPr>
          <w:rFonts w:eastAsia="Times New Roman"/>
          <w:iCs/>
          <w:szCs w:val="20"/>
        </w:rPr>
        <w:t xml:space="preserve">DARUNOBL </w:t>
      </w:r>
      <w:r w:rsidRPr="00B94D00">
        <w:rPr>
          <w:rFonts w:eastAsia="Times New Roman"/>
          <w:i/>
          <w:iCs/>
          <w:szCs w:val="20"/>
          <w:vertAlign w:val="subscript"/>
        </w:rPr>
        <w:t>q</w:t>
      </w:r>
      <w:r w:rsidRPr="00B94D00">
        <w:rPr>
          <w:rFonts w:eastAsia="Times New Roman"/>
          <w:iCs/>
          <w:szCs w:val="20"/>
        </w:rPr>
        <w:tab/>
        <w:t>=  DAPCRU</w:t>
      </w:r>
      <w:r w:rsidRPr="00B94D00">
        <w:rPr>
          <w:rFonts w:eastAsia="Times New Roman"/>
          <w:iCs/>
          <w:szCs w:val="20"/>
          <w:lang w:val="pt-BR"/>
        </w:rPr>
        <w:t xml:space="preserve">QTOT </w:t>
      </w:r>
      <w:r w:rsidRPr="00B94D00">
        <w:rPr>
          <w:rFonts w:eastAsia="Times New Roman"/>
          <w:iCs/>
          <w:szCs w:val="20"/>
        </w:rPr>
        <w:t xml:space="preserve">* HLRS </w:t>
      </w:r>
      <w:r w:rsidRPr="00B94D00">
        <w:rPr>
          <w:rFonts w:eastAsia="Times New Roman"/>
          <w:i/>
          <w:iCs/>
          <w:szCs w:val="20"/>
          <w:vertAlign w:val="subscript"/>
        </w:rPr>
        <w:t>q</w:t>
      </w:r>
    </w:p>
    <w:p w14:paraId="06A87C06" w14:textId="77777777" w:rsidR="00572F68" w:rsidRPr="00B94D00" w:rsidRDefault="00572F68" w:rsidP="00572F68">
      <w:pPr>
        <w:spacing w:after="240"/>
        <w:ind w:left="1440" w:hanging="720"/>
        <w:rPr>
          <w:rFonts w:eastAsia="Times New Roman"/>
          <w:iCs/>
          <w:szCs w:val="20"/>
          <w:lang w:val="pt-BR"/>
        </w:rPr>
      </w:pPr>
      <w:r w:rsidRPr="00B94D00">
        <w:rPr>
          <w:rFonts w:eastAsia="Times New Roman"/>
          <w:iCs/>
          <w:szCs w:val="20"/>
        </w:rPr>
        <w:t>DAPCRU</w:t>
      </w:r>
      <w:r w:rsidRPr="00B94D00">
        <w:rPr>
          <w:rFonts w:eastAsia="Times New Roman"/>
          <w:iCs/>
          <w:szCs w:val="20"/>
          <w:lang w:val="pt-BR"/>
        </w:rPr>
        <w:t>QTOT  =</w:t>
      </w:r>
      <w:r w:rsidRPr="00B94D00">
        <w:rPr>
          <w:rFonts w:eastAsia="Times New Roman"/>
          <w:iCs/>
          <w:position w:val="-22"/>
          <w:szCs w:val="20"/>
        </w:rPr>
        <w:object w:dxaOrig="285" w:dyaOrig="285" w14:anchorId="3105E90E">
          <v:shape id="_x0000_i1119" type="#_x0000_t75" style="width:18pt;height:35.4pt" o:ole="">
            <v:imagedata r:id="rId143" o:title=""/>
          </v:shape>
          <o:OLEObject Type="Embed" ProgID="Equation.3" ShapeID="_x0000_i1119" DrawAspect="Content" ObjectID="_1831107185" r:id="rId144"/>
        </w:object>
      </w:r>
      <w:r w:rsidRPr="00B94D00">
        <w:rPr>
          <w:rFonts w:eastAsia="Times New Roman"/>
          <w:iCs/>
          <w:szCs w:val="20"/>
        </w:rPr>
        <w:t xml:space="preserve"> (</w:t>
      </w:r>
      <w:r w:rsidRPr="00B94D00">
        <w:rPr>
          <w:rFonts w:eastAsia="Times New Roman"/>
          <w:iCs/>
          <w:position w:val="-18"/>
          <w:szCs w:val="20"/>
        </w:rPr>
        <w:object w:dxaOrig="285" w:dyaOrig="570" w14:anchorId="4ACA820C">
          <v:shape id="_x0000_i1120" type="#_x0000_t75" style="width:12pt;height:30pt" o:ole="">
            <v:imagedata r:id="rId145" o:title=""/>
          </v:shape>
          <o:OLEObject Type="Embed" ProgID="Equation.3" ShapeID="_x0000_i1120" DrawAspect="Content" ObjectID="_1831107186" r:id="rId146"/>
        </w:object>
      </w:r>
      <w:r w:rsidRPr="00B94D00">
        <w:rPr>
          <w:rFonts w:eastAsia="Times New Roman"/>
          <w:iCs/>
          <w:szCs w:val="20"/>
        </w:rPr>
        <w:t>PCRUR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w:t>
      </w:r>
      <w:r w:rsidRPr="00B94D00">
        <w:rPr>
          <w:rFonts w:eastAsia="Times New Roman"/>
          <w:i/>
          <w:iCs/>
          <w:szCs w:val="20"/>
        </w:rPr>
        <w:t xml:space="preserve">+ </w:t>
      </w:r>
      <w:r w:rsidRPr="00B94D00">
        <w:rPr>
          <w:rFonts w:eastAsia="Times New Roman"/>
          <w:iCs/>
          <w:szCs w:val="20"/>
        </w:rPr>
        <w:t xml:space="preserve">DARUOAWD </w:t>
      </w:r>
      <w:r w:rsidRPr="00B94D00">
        <w:rPr>
          <w:rFonts w:eastAsia="Times New Roman"/>
          <w:i/>
          <w:iCs/>
          <w:szCs w:val="20"/>
          <w:vertAlign w:val="subscript"/>
        </w:rPr>
        <w:t xml:space="preserve">q </w:t>
      </w:r>
      <w:r w:rsidRPr="00B94D00">
        <w:rPr>
          <w:rFonts w:eastAsia="Times New Roman"/>
          <w:iCs/>
          <w:szCs w:val="20"/>
        </w:rPr>
        <w:t>+</w:t>
      </w:r>
      <w:r w:rsidRPr="00B94D00">
        <w:rPr>
          <w:rFonts w:eastAsia="Times New Roman"/>
          <w:i/>
          <w:iCs/>
          <w:szCs w:val="20"/>
          <w:vertAlign w:val="subscript"/>
        </w:rPr>
        <w:t xml:space="preserve"> </w:t>
      </w:r>
      <w:r w:rsidRPr="00B94D00">
        <w:rPr>
          <w:rFonts w:eastAsia="Times New Roman"/>
          <w:iCs/>
          <w:szCs w:val="20"/>
        </w:rPr>
        <w:t xml:space="preserve">DASARUQ </w:t>
      </w:r>
      <w:r w:rsidRPr="00B94D00">
        <w:rPr>
          <w:rFonts w:eastAsia="Times New Roman"/>
          <w:i/>
          <w:iCs/>
          <w:szCs w:val="20"/>
          <w:vertAlign w:val="subscript"/>
        </w:rPr>
        <w:t>q</w:t>
      </w:r>
      <w:r w:rsidRPr="00B94D00">
        <w:rPr>
          <w:rFonts w:eastAsia="Times New Roman"/>
          <w:iCs/>
          <w:color w:val="000000"/>
          <w:szCs w:val="20"/>
        </w:rPr>
        <w:t xml:space="preserve">) </w:t>
      </w:r>
    </w:p>
    <w:p w14:paraId="08AA9B52" w14:textId="77777777" w:rsidR="00572F68" w:rsidRPr="00B94D00" w:rsidRDefault="00572F68" w:rsidP="00572F68">
      <w:pPr>
        <w:rPr>
          <w:rFonts w:eastAsia="Times New Roman"/>
        </w:rPr>
      </w:pPr>
      <w:r w:rsidRPr="00B94D00">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572F68" w:rsidRPr="00B94D00" w14:paraId="12980BF0" w14:textId="77777777" w:rsidTr="005C0B53">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1415418E" w14:textId="77777777" w:rsidR="00572F68" w:rsidRPr="00B94D00" w:rsidRDefault="00572F68" w:rsidP="005C0B53">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0E8090DF"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5427BE6"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2DC3232F"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6E0EA08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DARTPCRUAMT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231003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CE1CEB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Updated Real-Time Procured Capacity for Reg-Up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Reg-Up, for the re-calculated Real-Time obligation, for the Operating Hour.</w:t>
            </w:r>
          </w:p>
        </w:tc>
      </w:tr>
      <w:tr w:rsidR="00572F68" w:rsidRPr="00B94D00" w14:paraId="379FC624"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3229959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005DBC8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2716FAC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Reg-Up Price</w:t>
            </w:r>
            <w:r w:rsidRPr="00B94D00">
              <w:rPr>
                <w:rFonts w:eastAsia="Times New Roman"/>
                <w:iCs/>
                <w:sz w:val="20"/>
                <w:szCs w:val="20"/>
              </w:rPr>
              <w:t>—The DAM Reg-Up price for the Operating Hour.</w:t>
            </w:r>
          </w:p>
        </w:tc>
      </w:tr>
      <w:tr w:rsidR="00572F68" w:rsidRPr="00B94D00" w14:paraId="158E96FF"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0781222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DARUNOBL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00717A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B23C02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Reg-Up New Obligation per QSE—</w:t>
            </w:r>
            <w:r w:rsidRPr="00B94D00">
              <w:rPr>
                <w:rFonts w:eastAsia="Times New Roman"/>
                <w:iCs/>
                <w:sz w:val="20"/>
                <w:szCs w:val="20"/>
              </w:rPr>
              <w:t xml:space="preserve">The updated Reg-Up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0C5521AA"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A43700F"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 xml:space="preserve">DARUAMT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82EA48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0698D0E"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Reg-Up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costs for Reg-Up for the Operating Hour.</w:t>
            </w:r>
          </w:p>
        </w:tc>
      </w:tr>
      <w:tr w:rsidR="00572F68" w:rsidRPr="00B94D00" w14:paraId="169644A3"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8F9267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PCRUR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94657E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AA8537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Procured Capacity for Reg-Up per Resource per QSE in DAM</w:t>
            </w:r>
            <w:r w:rsidRPr="00B94D00">
              <w:rPr>
                <w:rFonts w:eastAsia="Times New Roman"/>
                <w:iCs/>
                <w:sz w:val="20"/>
                <w:szCs w:val="20"/>
              </w:rPr>
              <w:t xml:space="preserve">—The Reg-Up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572F68" w:rsidRPr="00B94D00" w14:paraId="7B59622B"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DD3DD3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DARUOAWD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3DB0D3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5976061"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Reg-Up Award for the QSE</w:t>
            </w:r>
            <w:r w:rsidRPr="00B94D00">
              <w:rPr>
                <w:rFonts w:eastAsia="Times New Roman"/>
                <w:iCs/>
                <w:sz w:val="20"/>
                <w:szCs w:val="20"/>
              </w:rPr>
              <w:t xml:space="preserve">—The Reg-Up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37B4AA0D"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F18124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981A44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D880F0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for the Operating Hour.</w:t>
            </w:r>
          </w:p>
        </w:tc>
      </w:tr>
      <w:tr w:rsidR="00572F68" w:rsidRPr="00B94D00" w14:paraId="09681A42"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8EC84E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14B32CA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8C5700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Procured Capacity for Reg-Up Total</w:t>
            </w:r>
            <w:r w:rsidRPr="00B94D00">
              <w:rPr>
                <w:rFonts w:eastAsia="Times New Roman"/>
                <w:iCs/>
                <w:sz w:val="20"/>
                <w:szCs w:val="20"/>
              </w:rPr>
              <w:t>—The total Reg-Up capacity for all QSEs for all Reg-Up awarded and self-arranged in the DAM for the Operating Hour.</w:t>
            </w:r>
          </w:p>
        </w:tc>
      </w:tr>
      <w:tr w:rsidR="00572F68" w:rsidRPr="00B94D00" w14:paraId="3A730C16"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9C41BA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DASARUQ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365F96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A1D207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Self-Arranged Reg-Up Quantity per QSE</w:t>
            </w:r>
            <w:r w:rsidRPr="00B94D00">
              <w:rPr>
                <w:rFonts w:eastAsia="Times New Roman"/>
                <w:iCs/>
                <w:sz w:val="20"/>
                <w:szCs w:val="20"/>
              </w:rPr>
              <w:t xml:space="preserve">—The self-arranged Reg-Up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572F68" w:rsidRPr="00B94D00" w14:paraId="32D7FE83"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6AA36AD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A4621C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F89C1A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121E2F7D"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234BBA5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lastRenderedPageBreak/>
              <w:t>r</w:t>
            </w:r>
          </w:p>
        </w:tc>
        <w:tc>
          <w:tcPr>
            <w:tcW w:w="990" w:type="dxa"/>
            <w:tcBorders>
              <w:top w:val="single" w:sz="4" w:space="0" w:color="auto"/>
              <w:left w:val="single" w:sz="4" w:space="0" w:color="auto"/>
              <w:bottom w:val="single" w:sz="4" w:space="0" w:color="auto"/>
              <w:right w:val="single" w:sz="4" w:space="0" w:color="auto"/>
            </w:tcBorders>
            <w:hideMark/>
          </w:tcPr>
          <w:p w14:paraId="2B3756E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50E56A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w:t>
            </w:r>
          </w:p>
        </w:tc>
      </w:tr>
    </w:tbl>
    <w:p w14:paraId="2B108F73"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(b)</w:t>
      </w:r>
      <w:r w:rsidRPr="00B94D00">
        <w:rPr>
          <w:rFonts w:eastAsia="Times New Roman"/>
          <w:iCs/>
          <w:szCs w:val="20"/>
        </w:rPr>
        <w:tab/>
        <w:t>For Regulation Down Service (Reg-Down), if applicable:</w:t>
      </w:r>
    </w:p>
    <w:p w14:paraId="355BFBBB"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DARTPCRDAMT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(DARDNOBL</w:t>
      </w:r>
      <w:r w:rsidRPr="00B94D00">
        <w:rPr>
          <w:rFonts w:eastAsia="Times New Roman"/>
          <w:iCs/>
          <w:szCs w:val="20"/>
          <w:vertAlign w:val="subscript"/>
        </w:rPr>
        <w:t xml:space="preserve">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xml:space="preserve">- DASARDQ </w:t>
      </w:r>
      <w:r w:rsidRPr="00B94D00">
        <w:rPr>
          <w:rFonts w:eastAsia="Times New Roman"/>
          <w:i/>
          <w:iCs/>
          <w:szCs w:val="20"/>
          <w:vertAlign w:val="subscript"/>
        </w:rPr>
        <w:t>q</w:t>
      </w:r>
      <w:r w:rsidRPr="00B94D00">
        <w:rPr>
          <w:rFonts w:eastAsia="Times New Roman"/>
          <w:iCs/>
          <w:szCs w:val="20"/>
        </w:rPr>
        <w:t xml:space="preserve">) * DARDPR - DARDAMT </w:t>
      </w:r>
      <w:r w:rsidRPr="00B94D00">
        <w:rPr>
          <w:rFonts w:eastAsia="Times New Roman"/>
          <w:i/>
          <w:iCs/>
          <w:szCs w:val="20"/>
          <w:vertAlign w:val="subscript"/>
        </w:rPr>
        <w:t>q</w:t>
      </w:r>
    </w:p>
    <w:p w14:paraId="24D4FD51" w14:textId="77777777" w:rsidR="00572F68" w:rsidRPr="00B94D00" w:rsidRDefault="00572F68" w:rsidP="00572F68">
      <w:pPr>
        <w:spacing w:after="240"/>
        <w:rPr>
          <w:rFonts w:eastAsia="Times New Roman"/>
          <w:lang w:val="pt-BR"/>
        </w:rPr>
      </w:pPr>
      <w:r w:rsidRPr="00B94D00">
        <w:rPr>
          <w:rFonts w:eastAsia="Times New Roman"/>
          <w:iCs/>
          <w:szCs w:val="20"/>
          <w:lang w:val="pt-BR"/>
        </w:rPr>
        <w:t>Where:</w:t>
      </w:r>
    </w:p>
    <w:p w14:paraId="1A06D1BD"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DARDNOBL </w:t>
      </w:r>
      <w:r w:rsidRPr="00B94D00">
        <w:rPr>
          <w:rFonts w:eastAsia="Times New Roman"/>
          <w:i/>
          <w:iCs/>
          <w:szCs w:val="20"/>
          <w:vertAlign w:val="subscript"/>
        </w:rPr>
        <w:t xml:space="preserve">q     </w:t>
      </w:r>
      <w:r w:rsidRPr="00B94D00">
        <w:rPr>
          <w:rFonts w:eastAsia="Times New Roman"/>
          <w:iCs/>
          <w:szCs w:val="20"/>
        </w:rPr>
        <w:t xml:space="preserve">=  DAPCRDQTOT * HLRS </w:t>
      </w:r>
      <w:r w:rsidRPr="00B94D00">
        <w:rPr>
          <w:rFonts w:eastAsia="Times New Roman"/>
          <w:i/>
          <w:iCs/>
          <w:szCs w:val="20"/>
          <w:vertAlign w:val="subscript"/>
        </w:rPr>
        <w:t>q</w:t>
      </w:r>
      <w:r w:rsidRPr="00B94D00">
        <w:rPr>
          <w:rFonts w:eastAsia="Times New Roman"/>
          <w:iCs/>
          <w:szCs w:val="20"/>
        </w:rPr>
        <w:t xml:space="preserve"> </w:t>
      </w:r>
    </w:p>
    <w:p w14:paraId="12A8F3D0"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DAPCRDQTOT       = </w:t>
      </w:r>
      <w:r w:rsidRPr="00B94D00">
        <w:rPr>
          <w:rFonts w:eastAsia="Times New Roman"/>
          <w:iCs/>
          <w:position w:val="-22"/>
          <w:szCs w:val="20"/>
        </w:rPr>
        <w:object w:dxaOrig="285" w:dyaOrig="285" w14:anchorId="55EBD688">
          <v:shape id="_x0000_i1121" type="#_x0000_t75" style="width:30pt;height:30pt" o:ole="">
            <v:imagedata r:id="rId143" o:title=""/>
          </v:shape>
          <o:OLEObject Type="Embed" ProgID="Equation.3" ShapeID="_x0000_i1121" DrawAspect="Content" ObjectID="_1831107187" r:id="rId147"/>
        </w:object>
      </w:r>
      <w:r w:rsidRPr="00B94D00">
        <w:rPr>
          <w:rFonts w:eastAsia="Times New Roman"/>
          <w:iCs/>
          <w:szCs w:val="20"/>
        </w:rPr>
        <w:t xml:space="preserve"> (</w:t>
      </w:r>
      <w:r w:rsidRPr="00B94D00">
        <w:rPr>
          <w:rFonts w:eastAsia="Times New Roman"/>
          <w:iCs/>
          <w:position w:val="-18"/>
          <w:szCs w:val="20"/>
        </w:rPr>
        <w:object w:dxaOrig="285" w:dyaOrig="570" w14:anchorId="539206E2">
          <v:shape id="_x0000_i1122" type="#_x0000_t75" style="width:12pt;height:30pt" o:ole="">
            <v:imagedata r:id="rId145" o:title=""/>
          </v:shape>
          <o:OLEObject Type="Embed" ProgID="Equation.3" ShapeID="_x0000_i1122" DrawAspect="Content" ObjectID="_1831107188" r:id="rId148"/>
        </w:object>
      </w:r>
      <w:r w:rsidRPr="00B94D00">
        <w:rPr>
          <w:rFonts w:eastAsia="Times New Roman"/>
          <w:iCs/>
          <w:szCs w:val="20"/>
        </w:rPr>
        <w:t>PCRDR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DARDOAWD </w:t>
      </w:r>
      <w:r w:rsidRPr="00B94D00">
        <w:rPr>
          <w:rFonts w:eastAsia="Times New Roman"/>
          <w:i/>
          <w:iCs/>
          <w:szCs w:val="20"/>
          <w:vertAlign w:val="subscript"/>
        </w:rPr>
        <w:t>q</w:t>
      </w:r>
      <w:r w:rsidRPr="00B94D00">
        <w:rPr>
          <w:rFonts w:eastAsia="Times New Roman"/>
          <w:iCs/>
          <w:szCs w:val="20"/>
        </w:rPr>
        <w:t xml:space="preserve"> + DASARDQ </w:t>
      </w:r>
      <w:r w:rsidRPr="00B94D00">
        <w:rPr>
          <w:rFonts w:eastAsia="Times New Roman"/>
          <w:i/>
          <w:iCs/>
          <w:szCs w:val="20"/>
          <w:vertAlign w:val="subscript"/>
        </w:rPr>
        <w:t>q</w:t>
      </w:r>
      <w:r w:rsidRPr="00B94D00">
        <w:rPr>
          <w:rFonts w:eastAsia="Times New Roman"/>
          <w:iCs/>
          <w:szCs w:val="20"/>
        </w:rPr>
        <w:t>)</w:t>
      </w:r>
    </w:p>
    <w:p w14:paraId="769E3638" w14:textId="77777777" w:rsidR="00572F68" w:rsidRPr="00B94D00" w:rsidRDefault="00572F68" w:rsidP="00572F68">
      <w:pPr>
        <w:rPr>
          <w:rFonts w:eastAsia="Times New Roman"/>
        </w:rPr>
      </w:pPr>
      <w:r w:rsidRPr="00B94D00">
        <w:rPr>
          <w:rFonts w:eastAsia="Times New Roma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572F68" w:rsidRPr="00B94D00" w14:paraId="4341EE59" w14:textId="77777777" w:rsidTr="005C0B53">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2E93035F" w14:textId="77777777" w:rsidR="00572F68" w:rsidRPr="00B94D00" w:rsidRDefault="00572F68" w:rsidP="005C0B53">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58F52542"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FA33555"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6B9E855A"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5361987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DARTPCRDAMT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222AF5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7ACCF6D"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Updated Real-Time Procured Capacity for Reg-Down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Reg-Down, for the re-calculated Real-Time obligation, for the Operating Hour.</w:t>
            </w:r>
          </w:p>
        </w:tc>
      </w:tr>
      <w:tr w:rsidR="00572F68" w:rsidRPr="00B94D00" w14:paraId="4D05C616"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3B6EB81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219947D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1066A64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Reg-Down Price</w:t>
            </w:r>
            <w:r w:rsidRPr="00B94D00">
              <w:rPr>
                <w:rFonts w:eastAsia="Times New Roman"/>
                <w:iCs/>
                <w:sz w:val="20"/>
                <w:szCs w:val="20"/>
              </w:rPr>
              <w:t>—The DAM Reg-Down price for the Operating Hour.</w:t>
            </w:r>
          </w:p>
        </w:tc>
      </w:tr>
      <w:tr w:rsidR="00572F68" w:rsidRPr="00B94D00" w14:paraId="61C25A85"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718D211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DARDNOBL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E3B6D2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8D796D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Reg-Down New Obligation per QSE—</w:t>
            </w:r>
            <w:r w:rsidRPr="00B94D00">
              <w:rPr>
                <w:rFonts w:eastAsia="Times New Roman"/>
                <w:iCs/>
                <w:sz w:val="20"/>
                <w:szCs w:val="20"/>
              </w:rPr>
              <w:t xml:space="preserve">The updated Reg-Down Ancillary Service Obligation in Real-Time, for QSE </w:t>
            </w:r>
            <w:r w:rsidRPr="00B94D00">
              <w:rPr>
                <w:rFonts w:eastAsia="Times New Roman"/>
                <w:i/>
                <w:iCs/>
                <w:sz w:val="20"/>
                <w:szCs w:val="20"/>
              </w:rPr>
              <w:t>q</w:t>
            </w:r>
            <w:r w:rsidRPr="00B94D00">
              <w:rPr>
                <w:rFonts w:eastAsia="Times New Roman"/>
                <w:iCs/>
                <w:sz w:val="20"/>
                <w:szCs w:val="20"/>
              </w:rPr>
              <w:t>, for the Operating Hour.</w:t>
            </w:r>
          </w:p>
        </w:tc>
      </w:tr>
      <w:tr w:rsidR="00572F68" w:rsidRPr="00B94D00" w14:paraId="695E5B2C"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81784CB"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 xml:space="preserve">DARDAMT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94E4FD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C59BAC2"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Reg-Down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Reg-Down, for the Operating Hour.</w:t>
            </w:r>
          </w:p>
        </w:tc>
      </w:tr>
      <w:tr w:rsidR="00572F68" w:rsidRPr="00B94D00" w14:paraId="114175C5"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3DC97C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PCRDR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0B688C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5A90C1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Procured Capacity for Reg-Down per Resource per QSE in DAM</w:t>
            </w:r>
            <w:r w:rsidRPr="00B94D00">
              <w:rPr>
                <w:rFonts w:eastAsia="Times New Roman"/>
                <w:iCs/>
                <w:sz w:val="20"/>
                <w:szCs w:val="20"/>
              </w:rPr>
              <w:t xml:space="preserve">—The Reg-Down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04048E43"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74FCEE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DARDOAWD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BC025B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573BC1D"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Reg-Down Only Award for the QSE</w:t>
            </w:r>
            <w:r w:rsidRPr="00B94D00">
              <w:rPr>
                <w:rFonts w:eastAsia="Times New Roman"/>
                <w:iCs/>
                <w:sz w:val="20"/>
                <w:szCs w:val="20"/>
              </w:rPr>
              <w:t xml:space="preserve">—The Reg-Down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300A754D"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DD25F2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A98571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1511E76"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for the Operating Hour.</w:t>
            </w:r>
          </w:p>
        </w:tc>
      </w:tr>
      <w:tr w:rsidR="00572F68" w:rsidRPr="00B94D00" w14:paraId="7BCD8BF0"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C42DC0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4C0080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A495EF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Procured Capacity for Reg-Down Total</w:t>
            </w:r>
            <w:r w:rsidRPr="00B94D00">
              <w:rPr>
                <w:rFonts w:eastAsia="Times New Roman"/>
                <w:iCs/>
                <w:sz w:val="20"/>
                <w:szCs w:val="20"/>
              </w:rPr>
              <w:t>—The total Reg-Down capacity for all QSEs for all Reg-Down awarded and self-arranged, in the DAM for the Operating Hour.</w:t>
            </w:r>
          </w:p>
        </w:tc>
      </w:tr>
      <w:tr w:rsidR="00572F68" w:rsidRPr="00B94D00" w14:paraId="166BEE40"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77E5E5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DASARDQ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5F5F5A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7DE4E3B"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Self-Arranged Reg-Down Quantity per QSE</w:t>
            </w:r>
            <w:r w:rsidRPr="00B94D00">
              <w:rPr>
                <w:rFonts w:eastAsia="Times New Roman"/>
                <w:iCs/>
                <w:sz w:val="20"/>
                <w:szCs w:val="20"/>
              </w:rPr>
              <w:t xml:space="preserve">—The self-arranged Reg-Down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572F68" w:rsidRPr="00B94D00" w14:paraId="5B5A6B9A"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459FC54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D60C95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5196C3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664096F9"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36DECE0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1C93EA7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197C3D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w:t>
            </w:r>
          </w:p>
        </w:tc>
      </w:tr>
    </w:tbl>
    <w:p w14:paraId="56ECAB24"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(c)</w:t>
      </w:r>
      <w:r w:rsidRPr="00B94D00">
        <w:rPr>
          <w:rFonts w:eastAsia="Times New Roman"/>
          <w:iCs/>
          <w:szCs w:val="20"/>
        </w:rPr>
        <w:tab/>
        <w:t>For Responsive Reserve (RRS), if applicable:</w:t>
      </w:r>
    </w:p>
    <w:p w14:paraId="506E785E"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DARTPCRRAMT </w:t>
      </w:r>
      <w:r w:rsidRPr="00B94D00">
        <w:rPr>
          <w:rFonts w:eastAsia="Times New Roman"/>
          <w:i/>
          <w:iCs/>
          <w:szCs w:val="20"/>
          <w:vertAlign w:val="subscript"/>
        </w:rPr>
        <w:t>q</w:t>
      </w:r>
      <w:r w:rsidRPr="00B94D00">
        <w:rPr>
          <w:rFonts w:eastAsia="Times New Roman"/>
          <w:iCs/>
          <w:szCs w:val="20"/>
        </w:rPr>
        <w:t xml:space="preserve">  =  (DARRNOBL </w:t>
      </w:r>
      <w:r w:rsidRPr="00B94D00">
        <w:rPr>
          <w:rFonts w:eastAsia="Times New Roman"/>
          <w:i/>
          <w:iCs/>
          <w:szCs w:val="20"/>
          <w:vertAlign w:val="subscript"/>
        </w:rPr>
        <w:t>q</w:t>
      </w:r>
      <w:r w:rsidRPr="00B94D00">
        <w:rPr>
          <w:rFonts w:eastAsia="Times New Roman"/>
          <w:iCs/>
          <w:szCs w:val="20"/>
        </w:rPr>
        <w:t xml:space="preserve"> – DASARRQ </w:t>
      </w:r>
      <w:r w:rsidRPr="00B94D00">
        <w:rPr>
          <w:rFonts w:eastAsia="Times New Roman"/>
          <w:i/>
          <w:iCs/>
          <w:szCs w:val="20"/>
          <w:vertAlign w:val="subscript"/>
        </w:rPr>
        <w:t>q</w:t>
      </w:r>
      <w:r w:rsidRPr="00B94D00">
        <w:rPr>
          <w:rFonts w:eastAsia="Times New Roman"/>
          <w:iCs/>
          <w:szCs w:val="20"/>
        </w:rPr>
        <w:t xml:space="preserve">) * DARRPR - DARRAMT </w:t>
      </w:r>
      <w:r w:rsidRPr="00B94D00">
        <w:rPr>
          <w:rFonts w:eastAsia="Times New Roman"/>
          <w:i/>
          <w:iCs/>
          <w:szCs w:val="20"/>
          <w:vertAlign w:val="subscript"/>
        </w:rPr>
        <w:t>q</w:t>
      </w:r>
    </w:p>
    <w:p w14:paraId="390C8464"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lastRenderedPageBreak/>
        <w:t>Where:</w:t>
      </w:r>
    </w:p>
    <w:p w14:paraId="303FCCCA"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DARRNOBL </w:t>
      </w:r>
      <w:r w:rsidRPr="00B94D00">
        <w:rPr>
          <w:rFonts w:eastAsia="Times New Roman"/>
          <w:i/>
          <w:iCs/>
          <w:szCs w:val="20"/>
          <w:vertAlign w:val="subscript"/>
        </w:rPr>
        <w:t>q</w:t>
      </w:r>
      <w:r w:rsidRPr="00B94D00">
        <w:rPr>
          <w:rFonts w:eastAsia="Times New Roman"/>
          <w:iCs/>
          <w:szCs w:val="20"/>
        </w:rPr>
        <w:tab/>
        <w:t xml:space="preserve">=  DAPCRRQTOT * HLRS </w:t>
      </w:r>
      <w:r w:rsidRPr="00B94D00">
        <w:rPr>
          <w:rFonts w:eastAsia="Times New Roman"/>
          <w:i/>
          <w:iCs/>
          <w:szCs w:val="20"/>
          <w:vertAlign w:val="subscript"/>
        </w:rPr>
        <w:t>q</w:t>
      </w:r>
      <w:r w:rsidRPr="00B94D00">
        <w:rPr>
          <w:rFonts w:eastAsia="Times New Roman"/>
          <w:iCs/>
          <w:szCs w:val="20"/>
        </w:rPr>
        <w:t xml:space="preserve"> </w:t>
      </w:r>
    </w:p>
    <w:p w14:paraId="1AA040C5"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DAPCRRQTOT  =  </w:t>
      </w:r>
      <w:r w:rsidRPr="00B94D00">
        <w:rPr>
          <w:rFonts w:eastAsia="Times New Roman"/>
          <w:iCs/>
          <w:position w:val="-22"/>
          <w:szCs w:val="20"/>
        </w:rPr>
        <w:object w:dxaOrig="285" w:dyaOrig="285" w14:anchorId="241EE006">
          <v:shape id="_x0000_i1123" type="#_x0000_t75" style="width:18pt;height:30pt" o:ole="">
            <v:imagedata r:id="rId143" o:title=""/>
          </v:shape>
          <o:OLEObject Type="Embed" ProgID="Equation.3" ShapeID="_x0000_i1123" DrawAspect="Content" ObjectID="_1831107189" r:id="rId149"/>
        </w:object>
      </w:r>
      <w:r w:rsidRPr="00B94D00">
        <w:rPr>
          <w:rFonts w:eastAsia="Times New Roman"/>
          <w:iCs/>
          <w:szCs w:val="20"/>
        </w:rPr>
        <w:t>(</w:t>
      </w:r>
      <w:r w:rsidRPr="00B94D00">
        <w:rPr>
          <w:rFonts w:eastAsia="Times New Roman"/>
          <w:iCs/>
          <w:position w:val="-18"/>
          <w:szCs w:val="20"/>
        </w:rPr>
        <w:object w:dxaOrig="285" w:dyaOrig="570" w14:anchorId="4F850A70">
          <v:shape id="_x0000_i1124" type="#_x0000_t75" style="width:12pt;height:30pt" o:ole="">
            <v:imagedata r:id="rId145" o:title=""/>
          </v:shape>
          <o:OLEObject Type="Embed" ProgID="Equation.3" ShapeID="_x0000_i1124" DrawAspect="Content" ObjectID="_1831107190" r:id="rId150"/>
        </w:object>
      </w:r>
      <w:r w:rsidRPr="00B94D00">
        <w:rPr>
          <w:rFonts w:eastAsia="Times New Roman"/>
          <w:iCs/>
          <w:szCs w:val="20"/>
        </w:rPr>
        <w:fldChar w:fldCharType="begin"/>
      </w:r>
      <w:r w:rsidRPr="00B94D00">
        <w:rPr>
          <w:rFonts w:eastAsia="Times New Roman"/>
          <w:iCs/>
          <w:szCs w:val="20"/>
        </w:rPr>
        <w:fldChar w:fldCharType="separate"/>
      </w:r>
      <w:r w:rsidRPr="00B94D00">
        <w:rPr>
          <w:rFonts w:eastAsia="Times New Roman"/>
          <w:iCs/>
          <w:noProof/>
          <w:position w:val="-18"/>
          <w:szCs w:val="20"/>
        </w:rPr>
        <w:drawing>
          <wp:inline distT="0" distB="0" distL="0" distR="0" wp14:anchorId="7B2ABE56" wp14:editId="31D4E566">
            <wp:extent cx="155575" cy="310515"/>
            <wp:effectExtent l="0" t="0" r="0" b="0"/>
            <wp:docPr id="1620291524"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B94D00">
        <w:rPr>
          <w:rFonts w:eastAsia="Times New Roman"/>
          <w:iCs/>
          <w:szCs w:val="20"/>
        </w:rPr>
        <w:fldChar w:fldCharType="end"/>
      </w:r>
      <w:r w:rsidRPr="00B94D00">
        <w:rPr>
          <w:rFonts w:eastAsia="Times New Roman"/>
          <w:iCs/>
          <w:szCs w:val="20"/>
        </w:rPr>
        <w:t>PCRRR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DARROAWD </w:t>
      </w:r>
      <w:r w:rsidRPr="00B94D00">
        <w:rPr>
          <w:rFonts w:eastAsia="Times New Roman"/>
          <w:i/>
          <w:iCs/>
          <w:szCs w:val="20"/>
          <w:vertAlign w:val="subscript"/>
        </w:rPr>
        <w:t>q</w:t>
      </w:r>
      <w:r w:rsidRPr="00B94D00">
        <w:rPr>
          <w:rFonts w:eastAsia="Times New Roman"/>
          <w:iCs/>
          <w:szCs w:val="20"/>
        </w:rPr>
        <w:t xml:space="preserve"> + DASARRQ </w:t>
      </w:r>
      <w:r w:rsidRPr="00B94D00">
        <w:rPr>
          <w:rFonts w:eastAsia="Times New Roman"/>
          <w:i/>
          <w:iCs/>
          <w:szCs w:val="20"/>
          <w:vertAlign w:val="subscript"/>
        </w:rPr>
        <w:t>q</w:t>
      </w:r>
      <w:r w:rsidRPr="00B94D00">
        <w:rPr>
          <w:rFonts w:eastAsia="Times New Roman"/>
          <w:iCs/>
          <w:szCs w:val="20"/>
        </w:rPr>
        <w:t>)</w:t>
      </w:r>
    </w:p>
    <w:p w14:paraId="10E181D0" w14:textId="77777777" w:rsidR="00572F68" w:rsidRPr="00B94D00" w:rsidRDefault="00572F68" w:rsidP="00572F68">
      <w:pPr>
        <w:rPr>
          <w:rFonts w:eastAsia="Times New Roman"/>
        </w:rPr>
      </w:pPr>
      <w:r w:rsidRPr="00B94D00">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572F68" w:rsidRPr="00B94D00" w14:paraId="567DFBED" w14:textId="77777777" w:rsidTr="005C0B53">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63DBD8A" w14:textId="77777777" w:rsidR="00572F68" w:rsidRPr="00B94D00" w:rsidRDefault="00572F68" w:rsidP="005C0B53">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99D1AB7"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1B16D88B"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5CE20A0E"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3A368C1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DARTPCRRAMT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AA064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ABFD88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Updated Real-Time Procured Capacity for Responsive Reserve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RRS, for the re-calculated Real-Time obligation, for the Operating Hour.</w:t>
            </w:r>
          </w:p>
        </w:tc>
      </w:tr>
      <w:tr w:rsidR="00572F68" w:rsidRPr="00B94D00" w14:paraId="243B5F17"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66A8AD9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7017CF3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C7589F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Responsive Reserve Price</w:t>
            </w:r>
            <w:r w:rsidRPr="00B94D00">
              <w:rPr>
                <w:rFonts w:eastAsia="Times New Roman"/>
                <w:iCs/>
                <w:sz w:val="20"/>
                <w:szCs w:val="20"/>
              </w:rPr>
              <w:t>—The DAM RRS price for the Operating Hour.</w:t>
            </w:r>
          </w:p>
        </w:tc>
      </w:tr>
      <w:tr w:rsidR="00572F68" w:rsidRPr="00B94D00" w14:paraId="3BA0724A"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14BBC75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DARRNOBL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DAB06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AAEB69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Responsive Reserve New Obligation per QSE—</w:t>
            </w:r>
            <w:r w:rsidRPr="00B94D00">
              <w:rPr>
                <w:rFonts w:eastAsia="Times New Roman"/>
                <w:iCs/>
                <w:sz w:val="20"/>
                <w:szCs w:val="20"/>
              </w:rPr>
              <w:t xml:space="preserve">The updated RRS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485EDBD5"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54D55C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DARRAMT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2E0856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A6B105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Responsive Reserve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RRS for the Operating Hour.</w:t>
            </w:r>
          </w:p>
        </w:tc>
      </w:tr>
      <w:tr w:rsidR="00572F68" w:rsidRPr="00B94D00" w14:paraId="1BBD20A9"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A24486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PCRRR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5CF98E7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CDAAA1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Procured Capacity for Responsive Reserve per Resource per QSE in DAM</w:t>
            </w:r>
            <w:r w:rsidRPr="00B94D00">
              <w:rPr>
                <w:rFonts w:eastAsia="Times New Roman"/>
                <w:iCs/>
                <w:sz w:val="20"/>
                <w:szCs w:val="20"/>
              </w:rPr>
              <w:t xml:space="preserve">—The RRS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5BD4448E"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19AAC4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DARROAWD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5CF815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4A2FD1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Responsive Reserve Only Award for the QSE</w:t>
            </w:r>
            <w:r w:rsidRPr="00B94D00">
              <w:rPr>
                <w:rFonts w:eastAsia="Times New Roman"/>
                <w:iCs/>
                <w:sz w:val="20"/>
                <w:szCs w:val="20"/>
              </w:rPr>
              <w:t xml:space="preserve">—The RRS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572F68" w:rsidRPr="00B94D00" w14:paraId="380D10E8"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956D65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36906B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F338F4B" w14:textId="77777777" w:rsidR="00572F68" w:rsidRPr="00B94D00" w:rsidRDefault="00572F68" w:rsidP="005C0B53">
            <w:pPr>
              <w:spacing w:after="60"/>
              <w:rPr>
                <w:rFonts w:eastAsia="Times New Roman"/>
                <w:iCs/>
                <w:sz w:val="20"/>
                <w:szCs w:val="20"/>
              </w:rPr>
            </w:pPr>
            <w:r w:rsidRPr="00B94D00">
              <w:rPr>
                <w:rFonts w:eastAsia="Times New Roman"/>
                <w:i/>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5AF4F33C"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84E53E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1FF55A3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292207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Procured Capacity for Responsive Reserve Total</w:t>
            </w:r>
            <w:r w:rsidRPr="00B94D00">
              <w:rPr>
                <w:rFonts w:eastAsia="Times New Roman"/>
                <w:iCs/>
                <w:sz w:val="20"/>
                <w:szCs w:val="20"/>
              </w:rPr>
              <w:t>—The total RRS capacity for all QSEs for all RRS awarded and self-arranged in the DAM for the Operating Hour.</w:t>
            </w:r>
          </w:p>
        </w:tc>
      </w:tr>
      <w:tr w:rsidR="00572F68" w:rsidRPr="00B94D00" w14:paraId="036C72DF"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2243BD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DASARRQ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319327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8B1433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Self-Arranged Responsive Reserve Quantity per QSE</w:t>
            </w:r>
            <w:r w:rsidRPr="00B94D00">
              <w:rPr>
                <w:rFonts w:eastAsia="Times New Roman"/>
                <w:iCs/>
                <w:sz w:val="20"/>
                <w:szCs w:val="20"/>
              </w:rPr>
              <w:t xml:space="preserve">—The self-arranged RRS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572F68" w:rsidRPr="00B94D00" w14:paraId="65A193F0"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727F78F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F50EFD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F0E60B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7A5719E2"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02B54C6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0041130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B8437A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w:t>
            </w:r>
          </w:p>
        </w:tc>
      </w:tr>
    </w:tbl>
    <w:p w14:paraId="7A88F373"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(d)</w:t>
      </w:r>
      <w:r w:rsidRPr="00B94D00">
        <w:rPr>
          <w:rFonts w:eastAsia="Times New Roman"/>
          <w:iCs/>
          <w:szCs w:val="20"/>
        </w:rPr>
        <w:tab/>
        <w:t xml:space="preserve">For Non-Spinning Reserve (Non-Spin), if applicable: </w:t>
      </w:r>
    </w:p>
    <w:p w14:paraId="72F088D2"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DARTPCNSAMT </w:t>
      </w:r>
      <w:r w:rsidRPr="00B94D00">
        <w:rPr>
          <w:rFonts w:eastAsia="Times New Roman"/>
          <w:i/>
          <w:iCs/>
          <w:szCs w:val="20"/>
          <w:vertAlign w:val="subscript"/>
        </w:rPr>
        <w:t>q</w:t>
      </w:r>
      <w:r w:rsidRPr="00B94D00">
        <w:rPr>
          <w:rFonts w:eastAsia="Times New Roman"/>
          <w:iCs/>
          <w:szCs w:val="20"/>
        </w:rPr>
        <w:t xml:space="preserve"> = (DANSNOBL </w:t>
      </w:r>
      <w:r w:rsidRPr="00B94D00">
        <w:rPr>
          <w:rFonts w:eastAsia="Times New Roman"/>
          <w:i/>
          <w:iCs/>
          <w:szCs w:val="20"/>
          <w:vertAlign w:val="subscript"/>
        </w:rPr>
        <w:t>q</w:t>
      </w:r>
      <w:r w:rsidRPr="00B94D00">
        <w:rPr>
          <w:rFonts w:eastAsia="Times New Roman"/>
          <w:iCs/>
          <w:szCs w:val="20"/>
        </w:rPr>
        <w:t xml:space="preserve"> – DASANSQ </w:t>
      </w:r>
      <w:r w:rsidRPr="00B94D00">
        <w:rPr>
          <w:rFonts w:eastAsia="Times New Roman"/>
          <w:i/>
          <w:iCs/>
          <w:szCs w:val="20"/>
          <w:vertAlign w:val="subscript"/>
        </w:rPr>
        <w:t>q</w:t>
      </w:r>
      <w:r w:rsidRPr="00B94D00">
        <w:rPr>
          <w:rFonts w:eastAsia="Times New Roman"/>
          <w:iCs/>
          <w:szCs w:val="20"/>
        </w:rPr>
        <w:t xml:space="preserve">) * DANSPR - DANSAMT </w:t>
      </w:r>
      <w:r w:rsidRPr="00B94D00">
        <w:rPr>
          <w:rFonts w:eastAsia="Times New Roman"/>
          <w:i/>
          <w:iCs/>
          <w:szCs w:val="20"/>
          <w:vertAlign w:val="subscript"/>
        </w:rPr>
        <w:t>q</w:t>
      </w:r>
    </w:p>
    <w:p w14:paraId="10BDDED9"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Where:</w:t>
      </w:r>
    </w:p>
    <w:p w14:paraId="5F1AD65D"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DANSNOBL </w:t>
      </w:r>
      <w:r w:rsidRPr="00B94D00">
        <w:rPr>
          <w:rFonts w:eastAsia="Times New Roman"/>
          <w:i/>
          <w:iCs/>
          <w:szCs w:val="20"/>
          <w:vertAlign w:val="subscript"/>
        </w:rPr>
        <w:t xml:space="preserve">q </w:t>
      </w:r>
      <w:r w:rsidRPr="00B94D00">
        <w:rPr>
          <w:rFonts w:eastAsia="Times New Roman"/>
          <w:iCs/>
          <w:szCs w:val="20"/>
        </w:rPr>
        <w:t xml:space="preserve">    =  DAPCNSQTOT * HLRS </w:t>
      </w:r>
      <w:r w:rsidRPr="00B94D00">
        <w:rPr>
          <w:rFonts w:eastAsia="Times New Roman"/>
          <w:i/>
          <w:iCs/>
          <w:szCs w:val="20"/>
          <w:vertAlign w:val="subscript"/>
        </w:rPr>
        <w:t>q</w:t>
      </w:r>
      <w:r w:rsidRPr="00B94D00">
        <w:rPr>
          <w:rFonts w:eastAsia="Times New Roman"/>
          <w:iCs/>
          <w:szCs w:val="20"/>
        </w:rPr>
        <w:t xml:space="preserve"> </w:t>
      </w:r>
    </w:p>
    <w:p w14:paraId="239E9C15"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DAPCNSQTOT      =  </w:t>
      </w:r>
      <w:r w:rsidRPr="00B94D00">
        <w:rPr>
          <w:rFonts w:eastAsia="Times New Roman"/>
          <w:iCs/>
          <w:position w:val="-22"/>
          <w:szCs w:val="20"/>
        </w:rPr>
        <w:object w:dxaOrig="285" w:dyaOrig="285" w14:anchorId="3DEE56BC">
          <v:shape id="_x0000_i1125" type="#_x0000_t75" style="width:30pt;height:30pt" o:ole="">
            <v:imagedata r:id="rId143" o:title=""/>
          </v:shape>
          <o:OLEObject Type="Embed" ProgID="Equation.3" ShapeID="_x0000_i1125" DrawAspect="Content" ObjectID="_1831107191" r:id="rId152"/>
        </w:object>
      </w:r>
      <w:r w:rsidRPr="00B94D00">
        <w:rPr>
          <w:rFonts w:eastAsia="Times New Roman"/>
          <w:iCs/>
          <w:szCs w:val="20"/>
        </w:rPr>
        <w:t xml:space="preserve"> (</w:t>
      </w:r>
      <w:r w:rsidRPr="00B94D00">
        <w:rPr>
          <w:rFonts w:eastAsia="Times New Roman"/>
          <w:iCs/>
          <w:position w:val="-18"/>
          <w:szCs w:val="20"/>
        </w:rPr>
        <w:object w:dxaOrig="285" w:dyaOrig="570" w14:anchorId="7B824149">
          <v:shape id="_x0000_i1126" type="#_x0000_t75" style="width:12pt;height:30pt" o:ole="">
            <v:imagedata r:id="rId145" o:title=""/>
          </v:shape>
          <o:OLEObject Type="Embed" ProgID="Equation.3" ShapeID="_x0000_i1126" DrawAspect="Content" ObjectID="_1831107192" r:id="rId153"/>
        </w:object>
      </w:r>
      <w:r w:rsidRPr="00B94D00">
        <w:rPr>
          <w:rFonts w:eastAsia="Times New Roman"/>
          <w:iCs/>
          <w:szCs w:val="20"/>
        </w:rPr>
        <w:t>PCNSR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DANSOAWD </w:t>
      </w:r>
      <w:r w:rsidRPr="00B94D00">
        <w:rPr>
          <w:rFonts w:eastAsia="Times New Roman"/>
          <w:i/>
          <w:iCs/>
          <w:szCs w:val="20"/>
          <w:vertAlign w:val="subscript"/>
        </w:rPr>
        <w:t>q</w:t>
      </w:r>
      <w:r w:rsidRPr="00B94D00">
        <w:rPr>
          <w:rFonts w:eastAsia="Times New Roman"/>
          <w:iCs/>
          <w:szCs w:val="20"/>
        </w:rPr>
        <w:t xml:space="preserve"> + DASANSQ </w:t>
      </w:r>
      <w:r w:rsidRPr="00B94D00">
        <w:rPr>
          <w:rFonts w:eastAsia="Times New Roman"/>
          <w:i/>
          <w:iCs/>
          <w:szCs w:val="20"/>
          <w:vertAlign w:val="subscript"/>
        </w:rPr>
        <w:t>q</w:t>
      </w:r>
      <w:r w:rsidRPr="00B94D00">
        <w:rPr>
          <w:rFonts w:eastAsia="Times New Roman"/>
          <w:iCs/>
          <w:szCs w:val="20"/>
        </w:rPr>
        <w:t>)</w:t>
      </w:r>
    </w:p>
    <w:p w14:paraId="16D6937E" w14:textId="77777777" w:rsidR="00572F68" w:rsidRPr="00B94D00" w:rsidRDefault="00572F68" w:rsidP="00572F68">
      <w:pPr>
        <w:ind w:left="720" w:hanging="720"/>
        <w:rPr>
          <w:rFonts w:eastAsia="Times New Roman"/>
          <w:iCs/>
          <w:szCs w:val="20"/>
        </w:rPr>
      </w:pPr>
      <w:r w:rsidRPr="00B94D00">
        <w:rPr>
          <w:rFonts w:eastAsia="Times New Roman"/>
          <w:iCs/>
          <w:szCs w:val="20"/>
        </w:rPr>
        <w:lastRenderedPageBreak/>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572F68" w:rsidRPr="00B94D00" w14:paraId="46865D96" w14:textId="77777777" w:rsidTr="005C0B53">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40E515A6" w14:textId="77777777" w:rsidR="00572F68" w:rsidRPr="00B94D00" w:rsidRDefault="00572F68" w:rsidP="005C0B53">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2F7C6915"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2D8140F"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1C529B97"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2BC1310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DARTPCNSAMT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D83158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8DE1ED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Updated Real-Time Procured Capacity for Non-Spin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Non-Spin for the re-calculated Real-Time obligation for the Operating Hour.</w:t>
            </w:r>
          </w:p>
        </w:tc>
      </w:tr>
      <w:tr w:rsidR="00572F68" w:rsidRPr="00B94D00" w14:paraId="6D6F7727"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2827B62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1683451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4FE5E2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Non-Spin Price</w:t>
            </w:r>
            <w:r w:rsidRPr="00B94D00">
              <w:rPr>
                <w:rFonts w:eastAsia="Times New Roman"/>
                <w:iCs/>
                <w:sz w:val="20"/>
                <w:szCs w:val="20"/>
              </w:rPr>
              <w:t>—The DAM Non-Spin price for the Operating Hour.</w:t>
            </w:r>
          </w:p>
        </w:tc>
      </w:tr>
      <w:tr w:rsidR="00572F68" w:rsidRPr="00B94D00" w14:paraId="1D032DDC"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683B03B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DANSNOBL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B0A30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0EE320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Non-Spin New Obligation per QSE—</w:t>
            </w:r>
            <w:r w:rsidRPr="00B94D00">
              <w:rPr>
                <w:rFonts w:eastAsia="Times New Roman"/>
                <w:iCs/>
                <w:sz w:val="20"/>
                <w:szCs w:val="20"/>
              </w:rPr>
              <w:t xml:space="preserve">The updated Non-Spin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36A068BB"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1E03248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PCNSR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799DB73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28BC20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Procured Capacity for Non-Spin per Resource per QSE in DAM</w:t>
            </w:r>
            <w:r w:rsidRPr="00B94D00">
              <w:rPr>
                <w:rFonts w:eastAsia="Times New Roman"/>
                <w:iCs/>
                <w:sz w:val="20"/>
                <w:szCs w:val="20"/>
              </w:rPr>
              <w:t xml:space="preserve">—The Non-Spin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1E117A86"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2DE990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DANSOAWD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0A0E21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70DF8D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Non-Spin Only Award for the QSE</w:t>
            </w:r>
            <w:r w:rsidRPr="00B94D00">
              <w:rPr>
                <w:rFonts w:eastAsia="Times New Roman"/>
                <w:iCs/>
                <w:sz w:val="20"/>
                <w:szCs w:val="20"/>
              </w:rPr>
              <w:t xml:space="preserve">—The Non-Spin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572F68" w:rsidRPr="00B94D00" w14:paraId="61E9F8CB"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F9635A8"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 xml:space="preserve">DANSAMT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09532B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6C86C2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Non-Spin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Non-Spin for the Operating Hour.</w:t>
            </w:r>
          </w:p>
        </w:tc>
      </w:tr>
      <w:tr w:rsidR="00572F68" w:rsidRPr="00B94D00" w14:paraId="5ACB9177"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7FA81C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105176B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0438ED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13EE6693"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E98676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47C2FCA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E64968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Procured Capacity for Non-Spin Total</w:t>
            </w:r>
            <w:r w:rsidRPr="00B94D00">
              <w:rPr>
                <w:rFonts w:eastAsia="Times New Roman"/>
                <w:iCs/>
                <w:sz w:val="20"/>
                <w:szCs w:val="20"/>
              </w:rPr>
              <w:t>—The total Non-Spin capacity for all QSEs for all Non-Spin awarded and self-arranged in the DAM for the Operating Hour.</w:t>
            </w:r>
          </w:p>
        </w:tc>
      </w:tr>
      <w:tr w:rsidR="00572F68" w:rsidRPr="00B94D00" w14:paraId="02184846" w14:textId="77777777" w:rsidTr="005C0B53">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BE1C01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DASANSQ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E93E08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A19FD5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Self-Arranged Non-Spin Quantity per QSE</w:t>
            </w:r>
            <w:r w:rsidRPr="00B94D00">
              <w:rPr>
                <w:rFonts w:eastAsia="Times New Roman"/>
                <w:iCs/>
                <w:sz w:val="20"/>
                <w:szCs w:val="20"/>
              </w:rPr>
              <w:t xml:space="preserve">—The self-arranged Non-Spin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572F68" w:rsidRPr="00B94D00" w14:paraId="1F3B8729"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7899673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3019954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07FBB2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0048511B" w14:textId="77777777" w:rsidTr="005C0B53">
        <w:trPr>
          <w:cantSplit/>
        </w:trPr>
        <w:tc>
          <w:tcPr>
            <w:tcW w:w="1883" w:type="dxa"/>
            <w:tcBorders>
              <w:top w:val="single" w:sz="4" w:space="0" w:color="auto"/>
              <w:left w:val="single" w:sz="4" w:space="0" w:color="auto"/>
              <w:bottom w:val="single" w:sz="4" w:space="0" w:color="auto"/>
              <w:right w:val="single" w:sz="4" w:space="0" w:color="auto"/>
            </w:tcBorders>
            <w:hideMark/>
          </w:tcPr>
          <w:p w14:paraId="49BCE80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F1DBD2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2EEDAA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w:t>
            </w:r>
          </w:p>
        </w:tc>
      </w:tr>
    </w:tbl>
    <w:p w14:paraId="715C3101"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(e)</w:t>
      </w:r>
      <w:r w:rsidRPr="00B94D00">
        <w:rPr>
          <w:rFonts w:eastAsia="Times New Roman"/>
          <w:iCs/>
          <w:szCs w:val="20"/>
        </w:rPr>
        <w:tab/>
        <w:t>For ERCOT Contingency Reserve Service</w:t>
      </w:r>
      <w:r w:rsidRPr="00B94D00">
        <w:rPr>
          <w:rFonts w:eastAsia="Times New Roman"/>
          <w:i/>
          <w:sz w:val="20"/>
          <w:szCs w:val="20"/>
        </w:rPr>
        <w:t xml:space="preserve"> </w:t>
      </w:r>
      <w:r w:rsidRPr="00B94D00">
        <w:rPr>
          <w:rFonts w:eastAsia="Times New Roman"/>
          <w:iCs/>
          <w:szCs w:val="20"/>
        </w:rPr>
        <w:t>(ECRS), if applicable:</w:t>
      </w:r>
    </w:p>
    <w:p w14:paraId="78D0D60B" w14:textId="77777777" w:rsidR="00572F68" w:rsidRPr="00B94D00" w:rsidRDefault="00572F68" w:rsidP="00572F68">
      <w:pPr>
        <w:ind w:left="1440" w:hanging="720"/>
        <w:rPr>
          <w:rFonts w:eastAsia="Times New Roman"/>
          <w:iCs/>
          <w:szCs w:val="20"/>
        </w:rPr>
      </w:pPr>
      <w:r w:rsidRPr="00B94D00">
        <w:rPr>
          <w:rFonts w:eastAsia="Times New Roman"/>
          <w:iCs/>
          <w:szCs w:val="20"/>
        </w:rPr>
        <w:t xml:space="preserve">DARTPCECRAMT </w:t>
      </w:r>
      <w:r w:rsidRPr="00B94D00">
        <w:rPr>
          <w:rFonts w:eastAsia="Times New Roman"/>
          <w:i/>
          <w:iCs/>
          <w:szCs w:val="20"/>
          <w:vertAlign w:val="subscript"/>
        </w:rPr>
        <w:t>q</w:t>
      </w:r>
      <w:r w:rsidRPr="00B94D00">
        <w:rPr>
          <w:rFonts w:eastAsia="Times New Roman"/>
          <w:iCs/>
          <w:szCs w:val="20"/>
        </w:rPr>
        <w:t xml:space="preserve"> = (DAECRNOBL </w:t>
      </w:r>
      <w:r w:rsidRPr="00B94D00">
        <w:rPr>
          <w:rFonts w:eastAsia="Times New Roman"/>
          <w:i/>
          <w:iCs/>
          <w:szCs w:val="20"/>
          <w:vertAlign w:val="subscript"/>
        </w:rPr>
        <w:t>q</w:t>
      </w:r>
      <w:r w:rsidRPr="00B94D00">
        <w:rPr>
          <w:rFonts w:eastAsia="Times New Roman"/>
          <w:iCs/>
          <w:szCs w:val="20"/>
        </w:rPr>
        <w:t xml:space="preserve"> – DASAECRQ </w:t>
      </w:r>
      <w:r w:rsidRPr="00B94D00">
        <w:rPr>
          <w:rFonts w:eastAsia="Times New Roman"/>
          <w:i/>
          <w:iCs/>
          <w:szCs w:val="20"/>
          <w:vertAlign w:val="subscript"/>
        </w:rPr>
        <w:t>q</w:t>
      </w:r>
      <w:r w:rsidRPr="00B94D00">
        <w:rPr>
          <w:rFonts w:eastAsia="Times New Roman"/>
          <w:iCs/>
          <w:szCs w:val="20"/>
        </w:rPr>
        <w:t xml:space="preserve">) * DAECRPR –  </w:t>
      </w:r>
    </w:p>
    <w:p w14:paraId="7EB054C2" w14:textId="77777777" w:rsidR="00572F68" w:rsidRPr="00B94D00" w:rsidRDefault="00572F68" w:rsidP="00572F68">
      <w:pPr>
        <w:spacing w:after="240"/>
        <w:ind w:left="2880"/>
        <w:rPr>
          <w:rFonts w:eastAsia="Times New Roman"/>
          <w:iCs/>
          <w:szCs w:val="20"/>
        </w:rPr>
      </w:pPr>
      <w:r w:rsidRPr="00B94D00">
        <w:rPr>
          <w:rFonts w:eastAsia="Times New Roman"/>
          <w:iCs/>
          <w:szCs w:val="20"/>
        </w:rPr>
        <w:t xml:space="preserve">      DAECRAMT </w:t>
      </w:r>
      <w:r w:rsidRPr="00B94D00">
        <w:rPr>
          <w:rFonts w:eastAsia="Times New Roman"/>
          <w:i/>
          <w:iCs/>
          <w:szCs w:val="20"/>
          <w:vertAlign w:val="subscript"/>
        </w:rPr>
        <w:t>q</w:t>
      </w:r>
    </w:p>
    <w:p w14:paraId="4DB0A4EA"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Where:</w:t>
      </w:r>
    </w:p>
    <w:p w14:paraId="0CB38A64"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DAECRNOBL </w:t>
      </w:r>
      <w:r w:rsidRPr="00B94D00">
        <w:rPr>
          <w:rFonts w:eastAsia="Times New Roman"/>
          <w:i/>
          <w:iCs/>
          <w:szCs w:val="20"/>
          <w:vertAlign w:val="subscript"/>
        </w:rPr>
        <w:t>q</w:t>
      </w:r>
      <w:r w:rsidRPr="00B94D00">
        <w:rPr>
          <w:rFonts w:eastAsia="Times New Roman"/>
          <w:iCs/>
          <w:szCs w:val="20"/>
        </w:rPr>
        <w:t xml:space="preserve"> = DAPCECRQTOT * HLRS </w:t>
      </w:r>
      <w:r w:rsidRPr="00B94D00">
        <w:rPr>
          <w:rFonts w:eastAsia="Times New Roman"/>
          <w:i/>
          <w:iCs/>
          <w:szCs w:val="20"/>
          <w:vertAlign w:val="subscript"/>
        </w:rPr>
        <w:t>q</w:t>
      </w:r>
      <w:r w:rsidRPr="00B94D00">
        <w:rPr>
          <w:rFonts w:eastAsia="Times New Roman"/>
          <w:iCs/>
          <w:szCs w:val="20"/>
        </w:rPr>
        <w:t xml:space="preserve"> </w:t>
      </w:r>
    </w:p>
    <w:p w14:paraId="5ED0C896"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DAPCECRQTOT  =  </w:t>
      </w:r>
      <w:r w:rsidRPr="00B94D00">
        <w:rPr>
          <w:rFonts w:eastAsia="Times New Roman"/>
          <w:iCs/>
          <w:position w:val="-22"/>
          <w:szCs w:val="20"/>
        </w:rPr>
        <w:object w:dxaOrig="285" w:dyaOrig="285" w14:anchorId="4F0F894D">
          <v:shape id="_x0000_i1127" type="#_x0000_t75" style="width:30pt;height:30pt" o:ole="">
            <v:imagedata r:id="rId143" o:title=""/>
          </v:shape>
          <o:OLEObject Type="Embed" ProgID="Equation.3" ShapeID="_x0000_i1127" DrawAspect="Content" ObjectID="_1831107193" r:id="rId154"/>
        </w:object>
      </w:r>
      <w:r w:rsidRPr="00B94D00">
        <w:rPr>
          <w:rFonts w:eastAsia="Times New Roman"/>
          <w:iCs/>
          <w:szCs w:val="20"/>
        </w:rPr>
        <w:t>(</w:t>
      </w:r>
      <w:r w:rsidRPr="00B94D00">
        <w:rPr>
          <w:rFonts w:eastAsia="Times New Roman"/>
          <w:iCs/>
          <w:position w:val="-18"/>
          <w:szCs w:val="20"/>
        </w:rPr>
        <w:object w:dxaOrig="285" w:dyaOrig="570" w14:anchorId="22132B83">
          <v:shape id="_x0000_i1128" type="#_x0000_t75" style="width:12pt;height:30pt" o:ole="">
            <v:imagedata r:id="rId145" o:title=""/>
          </v:shape>
          <o:OLEObject Type="Embed" ProgID="Equation.3" ShapeID="_x0000_i1128" DrawAspect="Content" ObjectID="_1831107194" r:id="rId155"/>
        </w:object>
      </w:r>
      <w:r w:rsidRPr="00B94D00">
        <w:rPr>
          <w:rFonts w:eastAsia="Times New Roman"/>
          <w:bCs/>
          <w:iCs/>
          <w:szCs w:val="20"/>
        </w:rPr>
        <w:t>PCECRR</w:t>
      </w:r>
      <w:r w:rsidRPr="00B94D00">
        <w:rPr>
          <w:rFonts w:eastAsia="Times New Roman"/>
          <w:bCs/>
          <w:i/>
          <w:iCs/>
          <w:szCs w:val="20"/>
        </w:rPr>
        <w:t xml:space="preserve"> </w:t>
      </w:r>
      <w:r w:rsidRPr="00B94D00">
        <w:rPr>
          <w:rFonts w:eastAsia="Times New Roman"/>
          <w:bCs/>
          <w:i/>
          <w:iCs/>
          <w:szCs w:val="20"/>
          <w:vertAlign w:val="subscript"/>
        </w:rPr>
        <w:t>r, q, DAM</w:t>
      </w:r>
      <w:r w:rsidRPr="00B94D00">
        <w:rPr>
          <w:rFonts w:eastAsia="Times New Roman"/>
          <w:iCs/>
          <w:szCs w:val="20"/>
        </w:rPr>
        <w:t xml:space="preserve"> + DAECROAWD </w:t>
      </w:r>
      <w:r w:rsidRPr="00B94D00">
        <w:rPr>
          <w:rFonts w:eastAsia="Times New Roman"/>
          <w:i/>
          <w:iCs/>
          <w:szCs w:val="20"/>
          <w:vertAlign w:val="subscript"/>
        </w:rPr>
        <w:t>q</w:t>
      </w:r>
      <w:r w:rsidRPr="00B94D00">
        <w:rPr>
          <w:rFonts w:eastAsia="Times New Roman"/>
          <w:iCs/>
          <w:szCs w:val="20"/>
        </w:rPr>
        <w:t xml:space="preserve"> + DASAECRQ </w:t>
      </w:r>
      <w:r w:rsidRPr="00B94D00">
        <w:rPr>
          <w:rFonts w:eastAsia="Times New Roman"/>
          <w:i/>
          <w:iCs/>
          <w:szCs w:val="20"/>
          <w:vertAlign w:val="subscript"/>
        </w:rPr>
        <w:t>q</w:t>
      </w:r>
      <w:r w:rsidRPr="00B94D00">
        <w:rPr>
          <w:rFonts w:eastAsia="Times New Roman"/>
          <w:iCs/>
          <w:szCs w:val="20"/>
        </w:rPr>
        <w:t>)</w:t>
      </w:r>
    </w:p>
    <w:p w14:paraId="0AAC0D6B" w14:textId="77777777" w:rsidR="00572F68" w:rsidRPr="00B94D00" w:rsidRDefault="00572F68" w:rsidP="00572F68">
      <w:pPr>
        <w:rPr>
          <w:rFonts w:eastAsia="Times New Roman"/>
        </w:rPr>
      </w:pPr>
      <w:r w:rsidRPr="00B94D00">
        <w:rPr>
          <w:rFonts w:eastAsia="Times New Roman"/>
          <w:szCs w:val="20"/>
        </w:rPr>
        <w:t>The above variables are defined as follows:</w:t>
      </w:r>
    </w:p>
    <w:tbl>
      <w:tblPr>
        <w:tblW w:w="923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572F68" w:rsidRPr="00B94D00" w14:paraId="1DA3533A" w14:textId="77777777" w:rsidTr="005C0B53">
        <w:trPr>
          <w:cantSplit/>
          <w:tblHeader/>
        </w:trPr>
        <w:tc>
          <w:tcPr>
            <w:tcW w:w="1962" w:type="dxa"/>
            <w:tcBorders>
              <w:top w:val="single" w:sz="4" w:space="0" w:color="auto"/>
              <w:left w:val="single" w:sz="4" w:space="0" w:color="auto"/>
              <w:bottom w:val="single" w:sz="4" w:space="0" w:color="auto"/>
              <w:right w:val="single" w:sz="4" w:space="0" w:color="auto"/>
            </w:tcBorders>
            <w:hideMark/>
          </w:tcPr>
          <w:p w14:paraId="058B7D11" w14:textId="77777777" w:rsidR="00572F68" w:rsidRPr="00B94D00" w:rsidRDefault="00572F68" w:rsidP="005C0B53">
            <w:pPr>
              <w:spacing w:after="120"/>
              <w:rPr>
                <w:rFonts w:eastAsia="Times New Roman"/>
                <w:b/>
                <w:iCs/>
                <w:sz w:val="20"/>
                <w:szCs w:val="20"/>
              </w:rPr>
            </w:pPr>
            <w:r w:rsidRPr="00B94D00">
              <w:rPr>
                <w:rFonts w:eastAsia="Times New Roman"/>
                <w:b/>
                <w:sz w:val="20"/>
                <w:szCs w:val="20"/>
              </w:rPr>
              <w:t>Variable</w:t>
            </w:r>
          </w:p>
        </w:tc>
        <w:tc>
          <w:tcPr>
            <w:tcW w:w="887" w:type="dxa"/>
            <w:tcBorders>
              <w:top w:val="single" w:sz="4" w:space="0" w:color="auto"/>
              <w:left w:val="single" w:sz="4" w:space="0" w:color="auto"/>
              <w:bottom w:val="single" w:sz="4" w:space="0" w:color="auto"/>
              <w:right w:val="single" w:sz="4" w:space="0" w:color="auto"/>
            </w:tcBorders>
            <w:hideMark/>
          </w:tcPr>
          <w:p w14:paraId="5349BBAF"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6386" w:type="dxa"/>
            <w:tcBorders>
              <w:top w:val="single" w:sz="4" w:space="0" w:color="auto"/>
              <w:left w:val="single" w:sz="4" w:space="0" w:color="auto"/>
              <w:bottom w:val="single" w:sz="4" w:space="0" w:color="auto"/>
              <w:right w:val="single" w:sz="4" w:space="0" w:color="auto"/>
            </w:tcBorders>
            <w:hideMark/>
          </w:tcPr>
          <w:p w14:paraId="4EB1FF7E"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7865D7C8" w14:textId="77777777" w:rsidTr="005C0B53">
        <w:trPr>
          <w:cantSplit/>
        </w:trPr>
        <w:tc>
          <w:tcPr>
            <w:tcW w:w="1962" w:type="dxa"/>
            <w:tcBorders>
              <w:top w:val="single" w:sz="4" w:space="0" w:color="auto"/>
              <w:left w:val="single" w:sz="4" w:space="0" w:color="auto"/>
              <w:bottom w:val="single" w:sz="4" w:space="0" w:color="auto"/>
              <w:right w:val="single" w:sz="4" w:space="0" w:color="auto"/>
            </w:tcBorders>
            <w:hideMark/>
          </w:tcPr>
          <w:p w14:paraId="1DBC925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DARTPCECRAMT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6647DFC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6E601DD8"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Day-Ahead Updated Real-Time Procured Capacity for </w:t>
            </w:r>
            <w:r w:rsidRPr="00B94D00">
              <w:rPr>
                <w:rFonts w:eastAsia="Times New Roman"/>
                <w:i/>
                <w:sz w:val="20"/>
                <w:szCs w:val="20"/>
              </w:rPr>
              <w:t xml:space="preserve">ERCOT Contingency Reserve Service </w:t>
            </w:r>
            <w:r w:rsidRPr="00B94D00">
              <w:rPr>
                <w:rFonts w:eastAsia="Times New Roman"/>
                <w:i/>
                <w:iCs/>
                <w:sz w:val="20"/>
                <w:szCs w:val="20"/>
              </w:rPr>
              <w:t>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ECRS for the re-calculated Real-Time obligation for the Operating Hour.</w:t>
            </w:r>
          </w:p>
        </w:tc>
      </w:tr>
      <w:tr w:rsidR="00572F68" w:rsidRPr="00B94D00" w14:paraId="4B9FE5EE" w14:textId="77777777" w:rsidTr="005C0B53">
        <w:trPr>
          <w:cantSplit/>
        </w:trPr>
        <w:tc>
          <w:tcPr>
            <w:tcW w:w="1962" w:type="dxa"/>
            <w:tcBorders>
              <w:top w:val="single" w:sz="4" w:space="0" w:color="auto"/>
              <w:left w:val="single" w:sz="4" w:space="0" w:color="auto"/>
              <w:bottom w:val="single" w:sz="4" w:space="0" w:color="auto"/>
              <w:right w:val="single" w:sz="4" w:space="0" w:color="auto"/>
            </w:tcBorders>
            <w:hideMark/>
          </w:tcPr>
          <w:p w14:paraId="76141EA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DAECRPR</w:t>
            </w:r>
          </w:p>
        </w:tc>
        <w:tc>
          <w:tcPr>
            <w:tcW w:w="887" w:type="dxa"/>
            <w:tcBorders>
              <w:top w:val="single" w:sz="4" w:space="0" w:color="auto"/>
              <w:left w:val="single" w:sz="4" w:space="0" w:color="auto"/>
              <w:bottom w:val="single" w:sz="4" w:space="0" w:color="auto"/>
              <w:right w:val="single" w:sz="4" w:space="0" w:color="auto"/>
            </w:tcBorders>
            <w:hideMark/>
          </w:tcPr>
          <w:p w14:paraId="7CE89E0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030400D0"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ERCOT Contingency Reserve Price</w:t>
            </w:r>
            <w:r w:rsidRPr="00B94D00">
              <w:rPr>
                <w:rFonts w:eastAsia="Times New Roman"/>
                <w:iCs/>
                <w:sz w:val="20"/>
                <w:szCs w:val="20"/>
              </w:rPr>
              <w:t>—The DAM ECRS price for the Operating Hour.</w:t>
            </w:r>
          </w:p>
        </w:tc>
      </w:tr>
      <w:tr w:rsidR="00572F68" w:rsidRPr="00B94D00" w14:paraId="2714CE52" w14:textId="77777777" w:rsidTr="005C0B53">
        <w:trPr>
          <w:cantSplit/>
        </w:trPr>
        <w:tc>
          <w:tcPr>
            <w:tcW w:w="1962" w:type="dxa"/>
            <w:tcBorders>
              <w:top w:val="single" w:sz="4" w:space="0" w:color="auto"/>
              <w:left w:val="single" w:sz="4" w:space="0" w:color="auto"/>
              <w:bottom w:val="single" w:sz="4" w:space="0" w:color="auto"/>
              <w:right w:val="single" w:sz="4" w:space="0" w:color="auto"/>
            </w:tcBorders>
            <w:hideMark/>
          </w:tcPr>
          <w:p w14:paraId="5044C86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DAECRNOBL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79C932A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6A9B1B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ERCOT Contingency Reserve Service New Obligation per QSE</w:t>
            </w:r>
            <w:r w:rsidRPr="00B94D00">
              <w:rPr>
                <w:rFonts w:eastAsia="Times New Roman"/>
                <w:iCs/>
                <w:sz w:val="20"/>
                <w:szCs w:val="20"/>
              </w:rPr>
              <w:t xml:space="preserve">—The updated ECRS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042655E8" w14:textId="77777777" w:rsidTr="005C0B53">
        <w:trPr>
          <w:cantSplit/>
        </w:trPr>
        <w:tc>
          <w:tcPr>
            <w:tcW w:w="1962" w:type="dxa"/>
            <w:tcBorders>
              <w:top w:val="single" w:sz="4" w:space="0" w:color="auto"/>
              <w:left w:val="single" w:sz="4" w:space="0" w:color="auto"/>
              <w:bottom w:val="single" w:sz="4" w:space="0" w:color="auto"/>
              <w:right w:val="single" w:sz="4" w:space="0" w:color="auto"/>
            </w:tcBorders>
            <w:hideMark/>
          </w:tcPr>
          <w:p w14:paraId="643BE2C6"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PCECRR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887" w:type="dxa"/>
            <w:tcBorders>
              <w:top w:val="single" w:sz="4" w:space="0" w:color="auto"/>
              <w:left w:val="single" w:sz="4" w:space="0" w:color="auto"/>
              <w:bottom w:val="single" w:sz="4" w:space="0" w:color="auto"/>
              <w:right w:val="single" w:sz="4" w:space="0" w:color="auto"/>
            </w:tcBorders>
            <w:hideMark/>
          </w:tcPr>
          <w:p w14:paraId="6877AE9A" w14:textId="77777777" w:rsidR="00572F68" w:rsidRPr="00B94D00" w:rsidRDefault="00572F68" w:rsidP="005C0B53">
            <w:pPr>
              <w:spacing w:after="60"/>
              <w:rPr>
                <w:rFonts w:eastAsia="Times New Roman"/>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27240A2"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Procured Capacity for ERCOT Contingency Reserve Service per Resource per QSE in DAM</w:t>
            </w:r>
            <w:r w:rsidRPr="00B94D00">
              <w:rPr>
                <w:rFonts w:eastAsia="Times New Roman"/>
                <w:sz w:val="20"/>
                <w:szCs w:val="20"/>
              </w:rPr>
              <w:t xml:space="preserve">—The ECRS capacity awarded to QSE </w:t>
            </w:r>
            <w:r w:rsidRPr="00B94D00">
              <w:rPr>
                <w:rFonts w:eastAsia="Times New Roman"/>
                <w:i/>
                <w:sz w:val="20"/>
                <w:szCs w:val="20"/>
              </w:rPr>
              <w:t>q</w:t>
            </w:r>
            <w:r w:rsidRPr="00B94D00">
              <w:rPr>
                <w:rFonts w:eastAsia="Times New Roman"/>
                <w:sz w:val="20"/>
                <w:szCs w:val="20"/>
              </w:rPr>
              <w:t xml:space="preserve"> in the DAM for Resource </w:t>
            </w:r>
            <w:r w:rsidRPr="00B94D00">
              <w:rPr>
                <w:rFonts w:eastAsia="Times New Roman"/>
                <w:i/>
                <w:sz w:val="20"/>
                <w:szCs w:val="20"/>
              </w:rPr>
              <w:t>r</w:t>
            </w:r>
            <w:r w:rsidRPr="00B94D00">
              <w:rPr>
                <w:rFonts w:eastAsia="Times New Roman"/>
                <w:sz w:val="20"/>
                <w:szCs w:val="20"/>
              </w:rPr>
              <w:t xml:space="preserve"> for the </w:t>
            </w:r>
            <w:r w:rsidRPr="00B94D00">
              <w:rPr>
                <w:rFonts w:eastAsia="Times New Roman"/>
                <w:iCs/>
                <w:sz w:val="20"/>
                <w:szCs w:val="20"/>
              </w:rPr>
              <w:t>Operating Hour</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a Combined Cycle Generation Resource within the Combined Cycle Train.</w:t>
            </w:r>
          </w:p>
        </w:tc>
      </w:tr>
      <w:tr w:rsidR="00572F68" w:rsidRPr="00B94D00" w14:paraId="40B75111" w14:textId="77777777" w:rsidTr="005C0B5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4DBA4A98" w14:textId="77777777" w:rsidR="00572F68" w:rsidRPr="00B94D00" w:rsidRDefault="00572F68" w:rsidP="005C0B53">
            <w:pPr>
              <w:spacing w:after="60"/>
              <w:rPr>
                <w:rFonts w:eastAsia="Times New Roman"/>
                <w:sz w:val="20"/>
                <w:szCs w:val="20"/>
              </w:rPr>
            </w:pPr>
            <w:r w:rsidRPr="00B94D00">
              <w:rPr>
                <w:rFonts w:eastAsia="Times New Roman"/>
                <w:iCs/>
                <w:sz w:val="20"/>
                <w:szCs w:val="20"/>
              </w:rPr>
              <w:t>DAECROAWD</w:t>
            </w:r>
            <w:r w:rsidRPr="00B94D00">
              <w:rPr>
                <w:rFonts w:eastAsia="Times New Roman"/>
                <w:i/>
                <w:sz w:val="20"/>
                <w:szCs w:val="20"/>
              </w:rPr>
              <w:t xml:space="preserve"> </w:t>
            </w:r>
            <w:r w:rsidRPr="00B94D00">
              <w:rPr>
                <w:rFonts w:eastAsia="Times New Roman"/>
                <w:i/>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7ECC949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096D49D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 xml:space="preserve">Day-Ahead </w:t>
            </w:r>
            <w:r w:rsidRPr="00B94D00">
              <w:rPr>
                <w:rFonts w:eastAsia="Times New Roman"/>
                <w:i/>
                <w:sz w:val="20"/>
                <w:szCs w:val="20"/>
              </w:rPr>
              <w:t>ERCOT Contingency Reserve Service Only</w:t>
            </w:r>
            <w:r w:rsidRPr="00B94D00">
              <w:rPr>
                <w:rFonts w:eastAsia="Times New Roman"/>
                <w:i/>
                <w:iCs/>
                <w:sz w:val="20"/>
                <w:szCs w:val="20"/>
              </w:rPr>
              <w:t xml:space="preserve"> Award for the QSE—</w:t>
            </w:r>
            <w:r w:rsidRPr="00B94D00">
              <w:rPr>
                <w:rFonts w:eastAsia="Times New Roman"/>
                <w:iCs/>
                <w:sz w:val="20"/>
                <w:szCs w:val="20"/>
              </w:rPr>
              <w:t xml:space="preserve">The </w:t>
            </w:r>
            <w:r w:rsidRPr="00B94D00">
              <w:rPr>
                <w:rFonts w:eastAsia="Times New Roman"/>
                <w:sz w:val="20"/>
                <w:szCs w:val="20"/>
              </w:rPr>
              <w:t>ECRS</w:t>
            </w:r>
            <w:r w:rsidRPr="00B94D00">
              <w:rPr>
                <w:rFonts w:eastAsia="Times New Roman"/>
                <w:iCs/>
                <w:sz w:val="20"/>
                <w:szCs w:val="20"/>
              </w:rPr>
              <w:t xml:space="preserve">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572F68" w:rsidRPr="00B94D00" w14:paraId="440AA8DA" w14:textId="77777777" w:rsidTr="005C0B5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53ADD257" w14:textId="77777777" w:rsidR="00572F68" w:rsidRPr="00B94D00" w:rsidRDefault="00572F68" w:rsidP="005C0B53">
            <w:pPr>
              <w:spacing w:after="60"/>
              <w:rPr>
                <w:rFonts w:eastAsia="Times New Roman"/>
                <w:i/>
                <w:iCs/>
                <w:sz w:val="20"/>
                <w:szCs w:val="20"/>
              </w:rPr>
            </w:pPr>
            <w:r w:rsidRPr="00B94D00">
              <w:rPr>
                <w:rFonts w:eastAsia="Times New Roman"/>
                <w:sz w:val="20"/>
                <w:szCs w:val="20"/>
              </w:rPr>
              <w:t xml:space="preserve">DAECRAMT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4E6B334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019B7601"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ERCOT Contingency Reserve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ECRS for the Operating Hour.</w:t>
            </w:r>
          </w:p>
        </w:tc>
      </w:tr>
      <w:tr w:rsidR="00572F68" w:rsidRPr="00B94D00" w14:paraId="45D8EDB3" w14:textId="77777777" w:rsidTr="005C0B5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67FC9EA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887" w:type="dxa"/>
            <w:tcBorders>
              <w:top w:val="single" w:sz="4" w:space="0" w:color="auto"/>
              <w:left w:val="single" w:sz="4" w:space="0" w:color="auto"/>
              <w:bottom w:val="single" w:sz="4" w:space="0" w:color="auto"/>
              <w:right w:val="single" w:sz="4" w:space="0" w:color="auto"/>
            </w:tcBorders>
            <w:hideMark/>
          </w:tcPr>
          <w:p w14:paraId="615EF10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1250EE76"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572F68" w:rsidRPr="00B94D00" w14:paraId="3D781AB5" w14:textId="77777777" w:rsidTr="005C0B5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2E23B4C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DAPCECRQTOT  </w:t>
            </w:r>
          </w:p>
        </w:tc>
        <w:tc>
          <w:tcPr>
            <w:tcW w:w="887" w:type="dxa"/>
            <w:tcBorders>
              <w:top w:val="single" w:sz="4" w:space="0" w:color="auto"/>
              <w:left w:val="single" w:sz="4" w:space="0" w:color="auto"/>
              <w:bottom w:val="single" w:sz="4" w:space="0" w:color="auto"/>
              <w:right w:val="single" w:sz="4" w:space="0" w:color="auto"/>
            </w:tcBorders>
            <w:hideMark/>
          </w:tcPr>
          <w:p w14:paraId="2ADB44C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8EB7F1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Procured Capacity for ERCOT Contingency Reserve Total</w:t>
            </w:r>
            <w:r w:rsidRPr="00B94D00">
              <w:rPr>
                <w:rFonts w:eastAsia="Times New Roman"/>
                <w:iCs/>
                <w:sz w:val="20"/>
                <w:szCs w:val="20"/>
              </w:rPr>
              <w:t>—The total ECRS capacity for all QSEs for all ECRS awarded and self-arranged in the DAM for the Operating Hour.</w:t>
            </w:r>
          </w:p>
        </w:tc>
      </w:tr>
      <w:tr w:rsidR="00572F68" w:rsidRPr="00B94D00" w14:paraId="4FF8E826" w14:textId="77777777" w:rsidTr="005C0B53">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43A55AC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DASAECRQ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399994D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3F097B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Self-Arranged ERCOT Contingency Reserve Quantity per QSE</w:t>
            </w:r>
            <w:r w:rsidRPr="00B94D00">
              <w:rPr>
                <w:rFonts w:eastAsia="Times New Roman"/>
                <w:iCs/>
                <w:sz w:val="20"/>
                <w:szCs w:val="20"/>
              </w:rPr>
              <w:t xml:space="preserve">—The self-arranged ECRS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572F68" w:rsidRPr="00B94D00" w14:paraId="68FE9A19" w14:textId="77777777" w:rsidTr="005C0B53">
        <w:trPr>
          <w:cantSplit/>
        </w:trPr>
        <w:tc>
          <w:tcPr>
            <w:tcW w:w="1962" w:type="dxa"/>
            <w:tcBorders>
              <w:top w:val="single" w:sz="4" w:space="0" w:color="auto"/>
              <w:left w:val="single" w:sz="4" w:space="0" w:color="auto"/>
              <w:bottom w:val="single" w:sz="4" w:space="0" w:color="auto"/>
              <w:right w:val="single" w:sz="4" w:space="0" w:color="auto"/>
            </w:tcBorders>
            <w:hideMark/>
          </w:tcPr>
          <w:p w14:paraId="1AEEDB2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887" w:type="dxa"/>
            <w:tcBorders>
              <w:top w:val="single" w:sz="4" w:space="0" w:color="auto"/>
              <w:left w:val="single" w:sz="4" w:space="0" w:color="auto"/>
              <w:bottom w:val="single" w:sz="4" w:space="0" w:color="auto"/>
              <w:right w:val="single" w:sz="4" w:space="0" w:color="auto"/>
            </w:tcBorders>
            <w:hideMark/>
          </w:tcPr>
          <w:p w14:paraId="5859A5A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0235E77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12E7FDB0" w14:textId="77777777" w:rsidTr="005C0B53">
        <w:trPr>
          <w:cantSplit/>
        </w:trPr>
        <w:tc>
          <w:tcPr>
            <w:tcW w:w="1962" w:type="dxa"/>
            <w:tcBorders>
              <w:top w:val="single" w:sz="4" w:space="0" w:color="auto"/>
              <w:left w:val="single" w:sz="4" w:space="0" w:color="auto"/>
              <w:bottom w:val="single" w:sz="4" w:space="0" w:color="auto"/>
              <w:right w:val="single" w:sz="4" w:space="0" w:color="auto"/>
            </w:tcBorders>
            <w:hideMark/>
          </w:tcPr>
          <w:p w14:paraId="0A6A9C4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887" w:type="dxa"/>
            <w:tcBorders>
              <w:top w:val="single" w:sz="4" w:space="0" w:color="auto"/>
              <w:left w:val="single" w:sz="4" w:space="0" w:color="auto"/>
              <w:bottom w:val="single" w:sz="4" w:space="0" w:color="auto"/>
              <w:right w:val="single" w:sz="4" w:space="0" w:color="auto"/>
            </w:tcBorders>
            <w:hideMark/>
          </w:tcPr>
          <w:p w14:paraId="36FB4A6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61624B1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w:t>
            </w:r>
          </w:p>
        </w:tc>
      </w:tr>
    </w:tbl>
    <w:p w14:paraId="68FC0939" w14:textId="77777777" w:rsidR="00572F68" w:rsidRPr="00B94D00" w:rsidRDefault="00572F68" w:rsidP="00572F68">
      <w:pPr>
        <w:spacing w:before="240" w:after="240"/>
        <w:ind w:left="1440" w:hanging="720"/>
        <w:rPr>
          <w:ins w:id="1111" w:author="ERCOT" w:date="2024-01-22T09:50:00Z"/>
          <w:szCs w:val="20"/>
        </w:rPr>
      </w:pPr>
      <w:ins w:id="1112" w:author="ERCOT" w:date="2024-01-22T09:50:00Z">
        <w:r w:rsidRPr="00B94D00">
          <w:rPr>
            <w:iCs/>
            <w:szCs w:val="20"/>
          </w:rPr>
          <w:t>(</w:t>
        </w:r>
      </w:ins>
      <w:ins w:id="1113" w:author="ERCOT" w:date="2024-02-01T14:16:00Z">
        <w:r w:rsidRPr="00B94D00">
          <w:rPr>
            <w:iCs/>
            <w:szCs w:val="20"/>
          </w:rPr>
          <w:t>f</w:t>
        </w:r>
      </w:ins>
      <w:ins w:id="1114" w:author="ERCOT" w:date="2024-01-22T09:50:00Z">
        <w:r w:rsidRPr="00B94D00">
          <w:rPr>
            <w:iCs/>
            <w:szCs w:val="20"/>
          </w:rPr>
          <w:t>)</w:t>
        </w:r>
        <w:r w:rsidRPr="00B94D00">
          <w:rPr>
            <w:iCs/>
            <w:szCs w:val="20"/>
          </w:rPr>
          <w:tab/>
          <w:t>For Dispatchable Reliability Reserve Service (DRRS), if applicable:</w:t>
        </w:r>
      </w:ins>
    </w:p>
    <w:p w14:paraId="27FACA11" w14:textId="77777777" w:rsidR="00572F68" w:rsidRPr="00B94D00" w:rsidRDefault="00572F68" w:rsidP="00572F68">
      <w:pPr>
        <w:ind w:left="1440" w:hanging="720"/>
        <w:rPr>
          <w:ins w:id="1115" w:author="ERCOT" w:date="2024-01-22T09:50:00Z"/>
          <w:szCs w:val="20"/>
        </w:rPr>
      </w:pPr>
      <w:ins w:id="1116" w:author="ERCOT" w:date="2024-01-22T09:50:00Z">
        <w:r w:rsidRPr="00B94D00">
          <w:rPr>
            <w:iCs/>
            <w:szCs w:val="20"/>
          </w:rPr>
          <w:t>DARTPC</w:t>
        </w:r>
      </w:ins>
      <w:ins w:id="1117" w:author="ERCOT" w:date="2024-01-22T09:51:00Z">
        <w:r w:rsidRPr="00B94D00">
          <w:rPr>
            <w:iCs/>
            <w:szCs w:val="20"/>
          </w:rPr>
          <w:t>DRR</w:t>
        </w:r>
      </w:ins>
      <w:ins w:id="1118" w:author="ERCOT" w:date="2024-01-22T09:50:00Z">
        <w:r w:rsidRPr="00B94D00">
          <w:rPr>
            <w:iCs/>
            <w:szCs w:val="20"/>
          </w:rPr>
          <w:t xml:space="preserve">AMT </w:t>
        </w:r>
        <w:r w:rsidRPr="00B94D00">
          <w:rPr>
            <w:i/>
            <w:iCs/>
            <w:szCs w:val="20"/>
            <w:vertAlign w:val="subscript"/>
          </w:rPr>
          <w:t>q</w:t>
        </w:r>
        <w:r w:rsidRPr="00B94D00">
          <w:rPr>
            <w:iCs/>
            <w:szCs w:val="20"/>
          </w:rPr>
          <w:t xml:space="preserve"> = (DA</w:t>
        </w:r>
      </w:ins>
      <w:ins w:id="1119" w:author="ERCOT" w:date="2024-01-22T09:51:00Z">
        <w:r w:rsidRPr="00B94D00">
          <w:rPr>
            <w:iCs/>
            <w:szCs w:val="20"/>
          </w:rPr>
          <w:t>DRR</w:t>
        </w:r>
      </w:ins>
      <w:ins w:id="1120" w:author="ERCOT" w:date="2024-01-22T09:50:00Z">
        <w:r w:rsidRPr="00B94D00">
          <w:rPr>
            <w:iCs/>
            <w:szCs w:val="20"/>
          </w:rPr>
          <w:t xml:space="preserve">NOBL </w:t>
        </w:r>
        <w:r w:rsidRPr="00B94D00">
          <w:rPr>
            <w:i/>
            <w:iCs/>
            <w:szCs w:val="20"/>
            <w:vertAlign w:val="subscript"/>
          </w:rPr>
          <w:t>q</w:t>
        </w:r>
        <w:r w:rsidRPr="00B94D00">
          <w:rPr>
            <w:iCs/>
            <w:szCs w:val="20"/>
          </w:rPr>
          <w:t xml:space="preserve"> – DASA</w:t>
        </w:r>
      </w:ins>
      <w:ins w:id="1121" w:author="ERCOT" w:date="2024-01-22T09:51:00Z">
        <w:r w:rsidRPr="00B94D00">
          <w:rPr>
            <w:iCs/>
            <w:szCs w:val="20"/>
          </w:rPr>
          <w:t>DRR</w:t>
        </w:r>
      </w:ins>
      <w:ins w:id="1122" w:author="ERCOT" w:date="2024-01-22T09:50:00Z">
        <w:r w:rsidRPr="00B94D00">
          <w:rPr>
            <w:iCs/>
            <w:szCs w:val="20"/>
          </w:rPr>
          <w:t xml:space="preserve">Q </w:t>
        </w:r>
        <w:r w:rsidRPr="00B94D00">
          <w:rPr>
            <w:i/>
            <w:iCs/>
            <w:szCs w:val="20"/>
            <w:vertAlign w:val="subscript"/>
          </w:rPr>
          <w:t>q</w:t>
        </w:r>
        <w:r w:rsidRPr="00B94D00">
          <w:rPr>
            <w:iCs/>
            <w:szCs w:val="20"/>
          </w:rPr>
          <w:t xml:space="preserve">) * </w:t>
        </w:r>
      </w:ins>
      <w:ins w:id="1123" w:author="ERCOT" w:date="2024-02-05T09:44:00Z">
        <w:r w:rsidRPr="00B94D00">
          <w:rPr>
            <w:iCs/>
            <w:szCs w:val="20"/>
          </w:rPr>
          <w:t xml:space="preserve">                           </w:t>
        </w:r>
      </w:ins>
      <w:ins w:id="1124" w:author="ERCOT" w:date="2024-01-22T09:50:00Z">
        <w:r w:rsidRPr="00B94D00">
          <w:rPr>
            <w:iCs/>
            <w:szCs w:val="20"/>
          </w:rPr>
          <w:t>DA</w:t>
        </w:r>
      </w:ins>
      <w:ins w:id="1125" w:author="ERCOT" w:date="2024-01-22T09:51:00Z">
        <w:r w:rsidRPr="00B94D00">
          <w:rPr>
            <w:iCs/>
            <w:szCs w:val="20"/>
          </w:rPr>
          <w:t>DR</w:t>
        </w:r>
      </w:ins>
      <w:ins w:id="1126" w:author="ERCOT" w:date="2024-01-22T09:50:00Z">
        <w:r w:rsidRPr="00B94D00">
          <w:rPr>
            <w:iCs/>
            <w:szCs w:val="20"/>
          </w:rPr>
          <w:t xml:space="preserve">RPR </w:t>
        </w:r>
      </w:ins>
      <w:ins w:id="1127" w:author="ERCOT" w:date="2024-02-05T09:44:00Z">
        <w:r w:rsidRPr="00B94D00">
          <w:rPr>
            <w:iCs/>
            <w:szCs w:val="20"/>
          </w:rPr>
          <w:t xml:space="preserve"> </w:t>
        </w:r>
      </w:ins>
      <w:ins w:id="1128" w:author="ERCOT" w:date="2024-01-22T09:50:00Z">
        <w:r w:rsidRPr="00B94D00">
          <w:rPr>
            <w:iCs/>
            <w:szCs w:val="20"/>
          </w:rPr>
          <w:t>–   DA</w:t>
        </w:r>
      </w:ins>
      <w:ins w:id="1129" w:author="ERCOT" w:date="2024-01-22T09:51:00Z">
        <w:r w:rsidRPr="00B94D00">
          <w:rPr>
            <w:iCs/>
            <w:szCs w:val="20"/>
          </w:rPr>
          <w:t>DRR</w:t>
        </w:r>
      </w:ins>
      <w:ins w:id="1130" w:author="ERCOT" w:date="2024-01-22T09:50:00Z">
        <w:r w:rsidRPr="00B94D00">
          <w:rPr>
            <w:iCs/>
            <w:szCs w:val="20"/>
          </w:rPr>
          <w:t xml:space="preserve">AMT </w:t>
        </w:r>
        <w:r w:rsidRPr="00B94D00">
          <w:rPr>
            <w:i/>
            <w:iCs/>
            <w:szCs w:val="20"/>
            <w:vertAlign w:val="subscript"/>
          </w:rPr>
          <w:t>q</w:t>
        </w:r>
      </w:ins>
    </w:p>
    <w:p w14:paraId="5B26B967" w14:textId="77777777" w:rsidR="00572F68" w:rsidRPr="00B94D00" w:rsidRDefault="00572F68" w:rsidP="00572F68">
      <w:pPr>
        <w:spacing w:after="240"/>
        <w:ind w:left="720" w:hanging="720"/>
        <w:rPr>
          <w:ins w:id="1131" w:author="ERCOT" w:date="2024-01-22T09:50:00Z"/>
          <w:szCs w:val="20"/>
        </w:rPr>
      </w:pPr>
      <w:ins w:id="1132" w:author="ERCOT" w:date="2024-01-22T09:50:00Z">
        <w:r w:rsidRPr="00B94D00">
          <w:rPr>
            <w:iCs/>
            <w:szCs w:val="20"/>
          </w:rPr>
          <w:t>Where:</w:t>
        </w:r>
      </w:ins>
    </w:p>
    <w:p w14:paraId="77A38C57" w14:textId="77777777" w:rsidR="00572F68" w:rsidRPr="00B94D00" w:rsidRDefault="00572F68" w:rsidP="00572F68">
      <w:pPr>
        <w:spacing w:after="240"/>
        <w:ind w:left="1440" w:hanging="720"/>
        <w:rPr>
          <w:ins w:id="1133" w:author="ERCOT" w:date="2024-01-22T09:50:00Z"/>
          <w:szCs w:val="20"/>
        </w:rPr>
      </w:pPr>
      <w:del w:id="1134" w:author="ERCOT" w:date="2024-02-07T15:43:00Z">
        <w:r w:rsidRPr="00B94D00" w:rsidDel="00895676">
          <w:rPr>
            <w:iCs/>
            <w:szCs w:val="20"/>
          </w:rPr>
          <w:fldChar w:fldCharType="begin"/>
        </w:r>
        <w:r w:rsidRPr="00B94D00" w:rsidDel="00895676">
          <w:rPr>
            <w:iCs/>
            <w:szCs w:val="20"/>
          </w:rPr>
          <w:fldChar w:fldCharType="separate"/>
        </w:r>
        <w:r w:rsidRPr="00B94D00" w:rsidDel="00895676">
          <w:rPr>
            <w:iCs/>
            <w:szCs w:val="20"/>
          </w:rPr>
          <w:fldChar w:fldCharType="end"/>
        </w:r>
      </w:del>
      <w:ins w:id="1135" w:author="ERCOT" w:date="2024-01-22T09:50:00Z">
        <w:r w:rsidRPr="00B94D00">
          <w:rPr>
            <w:iCs/>
            <w:szCs w:val="20"/>
          </w:rPr>
          <w:t>DA</w:t>
        </w:r>
      </w:ins>
      <w:ins w:id="1136" w:author="ERCOT" w:date="2024-01-22T09:51:00Z">
        <w:r w:rsidRPr="00B94D00">
          <w:rPr>
            <w:iCs/>
            <w:szCs w:val="20"/>
          </w:rPr>
          <w:t>DR</w:t>
        </w:r>
      </w:ins>
      <w:ins w:id="1137" w:author="ERCOT" w:date="2024-01-22T09:50:00Z">
        <w:r w:rsidRPr="00B94D00">
          <w:rPr>
            <w:iCs/>
            <w:szCs w:val="20"/>
          </w:rPr>
          <w:t xml:space="preserve">RNOBL </w:t>
        </w:r>
        <w:r w:rsidRPr="00B94D00">
          <w:rPr>
            <w:i/>
            <w:iCs/>
            <w:szCs w:val="20"/>
            <w:vertAlign w:val="subscript"/>
          </w:rPr>
          <w:t>q</w:t>
        </w:r>
        <w:r w:rsidRPr="00B94D00">
          <w:rPr>
            <w:iCs/>
            <w:szCs w:val="20"/>
          </w:rPr>
          <w:t xml:space="preserve"> = DAPC</w:t>
        </w:r>
      </w:ins>
      <w:ins w:id="1138" w:author="ERCOT" w:date="2024-01-22T09:51:00Z">
        <w:r w:rsidRPr="00B94D00">
          <w:rPr>
            <w:iCs/>
            <w:szCs w:val="20"/>
          </w:rPr>
          <w:t>DR</w:t>
        </w:r>
      </w:ins>
      <w:ins w:id="1139" w:author="ERCOT" w:date="2024-01-22T09:50:00Z">
        <w:r w:rsidRPr="00B94D00">
          <w:rPr>
            <w:iCs/>
            <w:szCs w:val="20"/>
          </w:rPr>
          <w:t xml:space="preserve">RQTOT * HLRS </w:t>
        </w:r>
        <w:r w:rsidRPr="00B94D00">
          <w:rPr>
            <w:i/>
            <w:iCs/>
            <w:szCs w:val="20"/>
            <w:vertAlign w:val="subscript"/>
          </w:rPr>
          <w:t>q</w:t>
        </w:r>
      </w:ins>
    </w:p>
    <w:p w14:paraId="584BE356" w14:textId="77777777" w:rsidR="00572F68" w:rsidRPr="00B94D00" w:rsidRDefault="00572F68" w:rsidP="00572F68">
      <w:pPr>
        <w:spacing w:after="240"/>
        <w:ind w:left="1440" w:hanging="720"/>
        <w:rPr>
          <w:ins w:id="1140" w:author="ERCOT" w:date="2024-01-22T09:50:00Z"/>
          <w:iCs/>
          <w:szCs w:val="20"/>
        </w:rPr>
      </w:pPr>
      <w:ins w:id="1141" w:author="ERCOT" w:date="2024-01-22T09:50:00Z">
        <w:r w:rsidRPr="00B94D00">
          <w:rPr>
            <w:iCs/>
            <w:szCs w:val="20"/>
          </w:rPr>
          <w:t>DAPC</w:t>
        </w:r>
      </w:ins>
      <w:ins w:id="1142" w:author="ERCOT" w:date="2024-01-22T09:52:00Z">
        <w:r w:rsidRPr="00B94D00">
          <w:rPr>
            <w:iCs/>
            <w:szCs w:val="20"/>
          </w:rPr>
          <w:t>DR</w:t>
        </w:r>
      </w:ins>
      <w:ins w:id="1143" w:author="ERCOT" w:date="2024-01-22T09:50:00Z">
        <w:r w:rsidRPr="00B94D00">
          <w:rPr>
            <w:iCs/>
            <w:szCs w:val="20"/>
          </w:rPr>
          <w:t xml:space="preserve">RQTOT  =  </w:t>
        </w:r>
      </w:ins>
      <w:ins w:id="1144" w:author="ERCOT" w:date="2025-11-20T07:08:00Z" w16du:dateUtc="2025-11-20T13:08:00Z">
        <w:r w:rsidRPr="00B94D00">
          <w:rPr>
            <w:iCs/>
            <w:position w:val="-22"/>
            <w:szCs w:val="20"/>
          </w:rPr>
          <w:object w:dxaOrig="220" w:dyaOrig="460" w14:anchorId="54790094">
            <v:shape id="_x0000_i1129" type="#_x0000_t75" style="width:20.4pt;height:27pt" o:ole="">
              <v:imagedata r:id="rId156" o:title=""/>
            </v:shape>
            <o:OLEObject Type="Embed" ProgID="Equation.3" ShapeID="_x0000_i1129" DrawAspect="Content" ObjectID="_1831107195" r:id="rId157"/>
          </w:object>
        </w:r>
      </w:ins>
      <w:ins w:id="1145" w:author="ERCOT" w:date="2024-01-22T09:50:00Z">
        <w:r w:rsidRPr="00B94D00">
          <w:rPr>
            <w:iCs/>
            <w:szCs w:val="20"/>
          </w:rPr>
          <w:t>(</w:t>
        </w:r>
      </w:ins>
      <w:r w:rsidRPr="00B94D00">
        <w:rPr>
          <w:iCs/>
          <w:position w:val="-18"/>
          <w:szCs w:val="20"/>
        </w:rPr>
        <w:object w:dxaOrig="285" w:dyaOrig="570" w14:anchorId="41180C40">
          <v:shape id="_x0000_i1130" type="#_x0000_t75" style="width:15.6pt;height:26.4pt" o:ole="">
            <v:imagedata r:id="rId145" o:title=""/>
          </v:shape>
          <o:OLEObject Type="Embed" ProgID="Equation.3" ShapeID="_x0000_i1130" DrawAspect="Content" ObjectID="_1831107196" r:id="rId158"/>
        </w:object>
      </w:r>
      <w:ins w:id="1146" w:author="ERCOT" w:date="2024-01-22T09:50:00Z">
        <w:r w:rsidRPr="00B94D00">
          <w:rPr>
            <w:iCs/>
            <w:szCs w:val="20"/>
          </w:rPr>
          <w:t>PC</w:t>
        </w:r>
      </w:ins>
      <w:ins w:id="1147" w:author="ERCOT" w:date="2024-01-22T09:52:00Z">
        <w:r w:rsidRPr="00B94D00">
          <w:rPr>
            <w:iCs/>
            <w:szCs w:val="20"/>
          </w:rPr>
          <w:t>DR</w:t>
        </w:r>
      </w:ins>
      <w:ins w:id="1148" w:author="ERCOT" w:date="2024-01-22T09:50:00Z">
        <w:r w:rsidRPr="00B94D00">
          <w:rPr>
            <w:iCs/>
            <w:szCs w:val="20"/>
          </w:rPr>
          <w:t>RR</w:t>
        </w:r>
        <w:r w:rsidRPr="00B94D00">
          <w:rPr>
            <w:i/>
            <w:iCs/>
            <w:szCs w:val="20"/>
          </w:rPr>
          <w:t xml:space="preserve"> </w:t>
        </w:r>
        <w:r w:rsidRPr="00B94D00">
          <w:rPr>
            <w:i/>
            <w:iCs/>
            <w:szCs w:val="20"/>
            <w:vertAlign w:val="subscript"/>
          </w:rPr>
          <w:t>r, q, DAM</w:t>
        </w:r>
        <w:r w:rsidRPr="00B94D00">
          <w:rPr>
            <w:iCs/>
            <w:szCs w:val="20"/>
          </w:rPr>
          <w:t xml:space="preserve"> + </w:t>
        </w:r>
      </w:ins>
      <w:ins w:id="1149" w:author="ERCOT" w:date="2025-07-28T10:51:00Z" w16du:dateUtc="2025-07-28T15:51:00Z">
        <w:r w:rsidRPr="00B94D00">
          <w:rPr>
            <w:iCs/>
            <w:szCs w:val="20"/>
          </w:rPr>
          <w:t xml:space="preserve">DAECROAWD </w:t>
        </w:r>
        <w:r w:rsidRPr="00B94D00">
          <w:rPr>
            <w:i/>
            <w:iCs/>
            <w:szCs w:val="20"/>
            <w:vertAlign w:val="subscript"/>
          </w:rPr>
          <w:t>q</w:t>
        </w:r>
        <w:r w:rsidRPr="00B94D00">
          <w:rPr>
            <w:iCs/>
            <w:szCs w:val="20"/>
          </w:rPr>
          <w:t xml:space="preserve"> + </w:t>
        </w:r>
      </w:ins>
      <w:ins w:id="1150" w:author="ERCOT" w:date="2024-01-22T09:50:00Z">
        <w:r w:rsidRPr="00B94D00">
          <w:rPr>
            <w:iCs/>
            <w:szCs w:val="20"/>
          </w:rPr>
          <w:t>DASA</w:t>
        </w:r>
      </w:ins>
      <w:ins w:id="1151" w:author="ERCOT" w:date="2024-01-22T09:52:00Z">
        <w:r w:rsidRPr="00B94D00">
          <w:rPr>
            <w:iCs/>
            <w:szCs w:val="20"/>
          </w:rPr>
          <w:t>DR</w:t>
        </w:r>
      </w:ins>
      <w:ins w:id="1152" w:author="ERCOT" w:date="2024-01-22T09:50:00Z">
        <w:r w:rsidRPr="00B94D00">
          <w:rPr>
            <w:iCs/>
            <w:szCs w:val="20"/>
          </w:rPr>
          <w:t xml:space="preserve">RQ </w:t>
        </w:r>
        <w:r w:rsidRPr="00B94D00">
          <w:rPr>
            <w:i/>
            <w:iCs/>
            <w:szCs w:val="20"/>
            <w:vertAlign w:val="subscript"/>
          </w:rPr>
          <w:t>q</w:t>
        </w:r>
        <w:r w:rsidRPr="00B94D00">
          <w:rPr>
            <w:iCs/>
            <w:szCs w:val="20"/>
          </w:rPr>
          <w:t>)</w:t>
        </w:r>
      </w:ins>
    </w:p>
    <w:p w14:paraId="725D2C49" w14:textId="77777777" w:rsidR="00572F68" w:rsidRPr="00B94D00" w:rsidRDefault="00572F68" w:rsidP="00572F68">
      <w:pPr>
        <w:rPr>
          <w:ins w:id="1153" w:author="ERCOT" w:date="2024-01-22T09:50:00Z"/>
        </w:rPr>
      </w:pPr>
      <w:ins w:id="1154" w:author="ERCOT" w:date="2024-01-22T09:50:00Z">
        <w:r w:rsidRPr="00B94D00">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572F68" w:rsidRPr="00B94D00" w14:paraId="2EB87C1F" w14:textId="77777777" w:rsidTr="005C0B53">
        <w:trPr>
          <w:cantSplit/>
          <w:tblHeader/>
          <w:ins w:id="115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B78E8BF" w14:textId="77777777" w:rsidR="00572F68" w:rsidRPr="00B94D00" w:rsidRDefault="00572F68" w:rsidP="005C0B53">
            <w:pPr>
              <w:spacing w:after="240"/>
              <w:rPr>
                <w:ins w:id="1156" w:author="ERCOT" w:date="2024-01-22T09:50:00Z"/>
                <w:b/>
                <w:iCs/>
                <w:sz w:val="20"/>
                <w:szCs w:val="20"/>
              </w:rPr>
            </w:pPr>
            <w:ins w:id="1157" w:author="ERCOT" w:date="2024-01-22T09:50:00Z">
              <w:r w:rsidRPr="00B94D00">
                <w:rPr>
                  <w:b/>
                  <w:sz w:val="20"/>
                  <w:szCs w:val="2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6885EDE1" w14:textId="77777777" w:rsidR="00572F68" w:rsidRPr="00B94D00" w:rsidRDefault="00572F68" w:rsidP="005C0B53">
            <w:pPr>
              <w:spacing w:after="240"/>
              <w:rPr>
                <w:ins w:id="1158" w:author="ERCOT" w:date="2024-01-22T09:50:00Z"/>
                <w:b/>
                <w:iCs/>
                <w:sz w:val="20"/>
                <w:szCs w:val="20"/>
              </w:rPr>
            </w:pPr>
            <w:ins w:id="1159" w:author="ERCOT" w:date="2024-01-22T09:50:00Z">
              <w:r w:rsidRPr="00B94D00">
                <w:rPr>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7503D2BC" w14:textId="77777777" w:rsidR="00572F68" w:rsidRPr="00B94D00" w:rsidRDefault="00572F68" w:rsidP="005C0B53">
            <w:pPr>
              <w:spacing w:after="240"/>
              <w:rPr>
                <w:ins w:id="1160" w:author="ERCOT" w:date="2024-01-22T09:50:00Z"/>
                <w:b/>
                <w:iCs/>
                <w:sz w:val="20"/>
                <w:szCs w:val="20"/>
              </w:rPr>
            </w:pPr>
            <w:ins w:id="1161" w:author="ERCOT" w:date="2024-01-22T09:50:00Z">
              <w:r w:rsidRPr="00B94D00">
                <w:rPr>
                  <w:b/>
                  <w:iCs/>
                  <w:sz w:val="20"/>
                  <w:szCs w:val="20"/>
                </w:rPr>
                <w:t>Description</w:t>
              </w:r>
            </w:ins>
          </w:p>
        </w:tc>
      </w:tr>
      <w:tr w:rsidR="00572F68" w:rsidRPr="00B94D00" w14:paraId="04580619" w14:textId="77777777" w:rsidTr="005C0B53">
        <w:trPr>
          <w:cantSplit/>
          <w:ins w:id="116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67E749F" w14:textId="77777777" w:rsidR="00572F68" w:rsidRPr="00B94D00" w:rsidRDefault="00572F68" w:rsidP="005C0B53">
            <w:pPr>
              <w:spacing w:after="60"/>
              <w:rPr>
                <w:ins w:id="1163" w:author="ERCOT" w:date="2024-01-22T09:50:00Z"/>
                <w:iCs/>
                <w:sz w:val="20"/>
                <w:szCs w:val="20"/>
              </w:rPr>
            </w:pPr>
            <w:ins w:id="1164" w:author="ERCOT" w:date="2024-01-22T09:50:00Z">
              <w:r w:rsidRPr="00B94D00">
                <w:rPr>
                  <w:iCs/>
                  <w:sz w:val="20"/>
                  <w:szCs w:val="20"/>
                </w:rPr>
                <w:t>DARTPC</w:t>
              </w:r>
            </w:ins>
            <w:ins w:id="1165" w:author="ERCOT" w:date="2024-01-22T09:57:00Z">
              <w:r w:rsidRPr="00B94D00">
                <w:rPr>
                  <w:iCs/>
                  <w:sz w:val="20"/>
                  <w:szCs w:val="20"/>
                </w:rPr>
                <w:t>DRR</w:t>
              </w:r>
            </w:ins>
            <w:ins w:id="1166" w:author="ERCOT" w:date="2024-01-22T09:50:00Z">
              <w:r w:rsidRPr="00B94D00">
                <w:rPr>
                  <w:iCs/>
                  <w:sz w:val="20"/>
                  <w:szCs w:val="20"/>
                </w:rPr>
                <w:t xml:space="preserve">AMT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C4CDCEA" w14:textId="77777777" w:rsidR="00572F68" w:rsidRPr="00B94D00" w:rsidRDefault="00572F68" w:rsidP="005C0B53">
            <w:pPr>
              <w:spacing w:after="60"/>
              <w:rPr>
                <w:ins w:id="1167" w:author="ERCOT" w:date="2024-01-22T09:50:00Z"/>
                <w:iCs/>
                <w:sz w:val="20"/>
                <w:szCs w:val="20"/>
              </w:rPr>
            </w:pPr>
            <w:ins w:id="1168" w:author="ERCOT" w:date="2024-01-22T09:50:00Z">
              <w:r w:rsidRPr="00B94D00">
                <w:rPr>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5BC3DF3D" w14:textId="77777777" w:rsidR="00572F68" w:rsidRPr="00B94D00" w:rsidRDefault="00572F68" w:rsidP="005C0B53">
            <w:pPr>
              <w:spacing w:after="60"/>
              <w:rPr>
                <w:ins w:id="1169" w:author="ERCOT" w:date="2024-01-22T09:50:00Z"/>
                <w:iCs/>
                <w:sz w:val="20"/>
                <w:szCs w:val="20"/>
              </w:rPr>
            </w:pPr>
            <w:ins w:id="1170" w:author="ERCOT" w:date="2024-01-22T09:50:00Z">
              <w:r w:rsidRPr="00B94D00">
                <w:rPr>
                  <w:i/>
                  <w:iCs/>
                  <w:sz w:val="20"/>
                  <w:szCs w:val="20"/>
                </w:rPr>
                <w:t xml:space="preserve">Day-Ahead Updated Real-Time Procured Capacity for </w:t>
              </w:r>
            </w:ins>
            <w:ins w:id="1171" w:author="ERCOT" w:date="2024-01-22T09:58:00Z">
              <w:r w:rsidRPr="00B94D00">
                <w:rPr>
                  <w:i/>
                  <w:sz w:val="20"/>
                  <w:szCs w:val="20"/>
                </w:rPr>
                <w:t>Dispatchable Reliability Reserve</w:t>
              </w:r>
            </w:ins>
            <w:ins w:id="1172" w:author="ERCOT" w:date="2024-01-22T09:50:00Z">
              <w:r w:rsidRPr="00B94D00">
                <w:rPr>
                  <w:i/>
                  <w:sz w:val="20"/>
                  <w:szCs w:val="20"/>
                </w:rPr>
                <w:t xml:space="preserve"> Service </w:t>
              </w:r>
              <w:r w:rsidRPr="00B94D00">
                <w:rPr>
                  <w:i/>
                  <w:iCs/>
                  <w:sz w:val="20"/>
                  <w:szCs w:val="20"/>
                </w:rPr>
                <w:t>Amount by QSE</w:t>
              </w:r>
              <w:r w:rsidRPr="00B94D00">
                <w:rPr>
                  <w:iCs/>
                  <w:sz w:val="20"/>
                  <w:szCs w:val="20"/>
                </w:rPr>
                <w:t xml:space="preserve">—The payment or charge to QSE </w:t>
              </w:r>
              <w:r w:rsidRPr="00B94D00">
                <w:rPr>
                  <w:i/>
                  <w:iCs/>
                  <w:sz w:val="20"/>
                  <w:szCs w:val="20"/>
                </w:rPr>
                <w:t>q</w:t>
              </w:r>
              <w:r w:rsidRPr="00B94D00">
                <w:rPr>
                  <w:iCs/>
                  <w:sz w:val="20"/>
                  <w:szCs w:val="20"/>
                </w:rPr>
                <w:t xml:space="preserve"> for </w:t>
              </w:r>
            </w:ins>
            <w:ins w:id="1173" w:author="ERCOT" w:date="2024-01-22T09:58:00Z">
              <w:r w:rsidRPr="00B94D00">
                <w:rPr>
                  <w:iCs/>
                  <w:sz w:val="20"/>
                  <w:szCs w:val="20"/>
                </w:rPr>
                <w:t>DRRS</w:t>
              </w:r>
            </w:ins>
            <w:ins w:id="1174" w:author="ERCOT" w:date="2024-01-22T09:50:00Z">
              <w:r w:rsidRPr="00B94D00">
                <w:rPr>
                  <w:iCs/>
                  <w:sz w:val="20"/>
                  <w:szCs w:val="20"/>
                </w:rPr>
                <w:t xml:space="preserve"> for the re-calculated Real-Time obligation for the Operating Hour.</w:t>
              </w:r>
            </w:ins>
          </w:p>
        </w:tc>
      </w:tr>
      <w:tr w:rsidR="00572F68" w:rsidRPr="00B94D00" w14:paraId="774D54C9" w14:textId="77777777" w:rsidTr="005C0B53">
        <w:trPr>
          <w:cantSplit/>
          <w:ins w:id="1175"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FEEA5E1" w14:textId="77777777" w:rsidR="00572F68" w:rsidRPr="00B94D00" w:rsidRDefault="00572F68" w:rsidP="005C0B53">
            <w:pPr>
              <w:spacing w:after="60"/>
              <w:rPr>
                <w:ins w:id="1176" w:author="ERCOT" w:date="2024-01-22T09:50:00Z"/>
                <w:iCs/>
                <w:sz w:val="20"/>
                <w:szCs w:val="20"/>
              </w:rPr>
            </w:pPr>
            <w:ins w:id="1177" w:author="ERCOT" w:date="2024-01-22T09:50:00Z">
              <w:r w:rsidRPr="00B94D00">
                <w:rPr>
                  <w:iCs/>
                  <w:sz w:val="20"/>
                  <w:szCs w:val="20"/>
                </w:rPr>
                <w:t>DA</w:t>
              </w:r>
            </w:ins>
            <w:ins w:id="1178" w:author="ERCOT" w:date="2024-01-22T09:57:00Z">
              <w:r w:rsidRPr="00B94D00">
                <w:rPr>
                  <w:iCs/>
                  <w:sz w:val="20"/>
                  <w:szCs w:val="20"/>
                </w:rPr>
                <w:t>DRR</w:t>
              </w:r>
            </w:ins>
            <w:ins w:id="1179" w:author="ERCOT" w:date="2024-01-22T09:50:00Z">
              <w:r w:rsidRPr="00B94D00">
                <w:rPr>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415E7670" w14:textId="77777777" w:rsidR="00572F68" w:rsidRPr="00B94D00" w:rsidRDefault="00572F68" w:rsidP="005C0B53">
            <w:pPr>
              <w:spacing w:after="60"/>
              <w:rPr>
                <w:ins w:id="1180" w:author="ERCOT" w:date="2024-01-22T09:50:00Z"/>
                <w:iCs/>
                <w:sz w:val="20"/>
                <w:szCs w:val="20"/>
              </w:rPr>
            </w:pPr>
            <w:ins w:id="1181"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5FF28E63" w14:textId="77777777" w:rsidR="00572F68" w:rsidRPr="00B94D00" w:rsidRDefault="00572F68" w:rsidP="005C0B53">
            <w:pPr>
              <w:spacing w:after="60"/>
              <w:rPr>
                <w:ins w:id="1182" w:author="ERCOT" w:date="2024-01-22T09:50:00Z"/>
                <w:i/>
                <w:iCs/>
                <w:sz w:val="20"/>
                <w:szCs w:val="20"/>
              </w:rPr>
            </w:pPr>
            <w:ins w:id="1183" w:author="ERCOT" w:date="2024-01-22T09:50:00Z">
              <w:r w:rsidRPr="00B94D00">
                <w:rPr>
                  <w:i/>
                  <w:iCs/>
                  <w:sz w:val="20"/>
                  <w:szCs w:val="20"/>
                </w:rPr>
                <w:t xml:space="preserve">Day-Ahead </w:t>
              </w:r>
            </w:ins>
            <w:ins w:id="1184" w:author="ERCOT" w:date="2024-01-22T09:58:00Z">
              <w:r w:rsidRPr="00B94D00">
                <w:rPr>
                  <w:i/>
                  <w:iCs/>
                  <w:sz w:val="20"/>
                  <w:szCs w:val="20"/>
                </w:rPr>
                <w:t xml:space="preserve">Dispatchable Reliability Reserve Service </w:t>
              </w:r>
            </w:ins>
            <w:ins w:id="1185" w:author="ERCOT" w:date="2024-01-22T09:50:00Z">
              <w:r w:rsidRPr="00B94D00">
                <w:rPr>
                  <w:i/>
                  <w:iCs/>
                  <w:sz w:val="20"/>
                  <w:szCs w:val="20"/>
                </w:rPr>
                <w:t>Price</w:t>
              </w:r>
              <w:r w:rsidRPr="00B94D00">
                <w:rPr>
                  <w:iCs/>
                  <w:sz w:val="20"/>
                  <w:szCs w:val="20"/>
                </w:rPr>
                <w:t xml:space="preserve">—The DAM </w:t>
              </w:r>
            </w:ins>
            <w:ins w:id="1186" w:author="ERCOT" w:date="2024-01-22T10:02:00Z">
              <w:r w:rsidRPr="00B94D00">
                <w:rPr>
                  <w:iCs/>
                  <w:sz w:val="20"/>
                  <w:szCs w:val="20"/>
                </w:rPr>
                <w:t xml:space="preserve">DRRS </w:t>
              </w:r>
            </w:ins>
            <w:ins w:id="1187" w:author="ERCOT" w:date="2024-01-22T09:50:00Z">
              <w:r w:rsidRPr="00B94D00">
                <w:rPr>
                  <w:iCs/>
                  <w:sz w:val="20"/>
                  <w:szCs w:val="20"/>
                </w:rPr>
                <w:t>price for the Operating Hour.</w:t>
              </w:r>
            </w:ins>
          </w:p>
        </w:tc>
      </w:tr>
      <w:tr w:rsidR="00572F68" w:rsidRPr="00B94D00" w14:paraId="18782355" w14:textId="77777777" w:rsidTr="005C0B53">
        <w:trPr>
          <w:cantSplit/>
          <w:ins w:id="118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BAA7A4" w14:textId="77777777" w:rsidR="00572F68" w:rsidRPr="00B94D00" w:rsidRDefault="00572F68" w:rsidP="005C0B53">
            <w:pPr>
              <w:spacing w:after="60"/>
              <w:rPr>
                <w:ins w:id="1189" w:author="ERCOT" w:date="2024-01-22T09:50:00Z"/>
                <w:iCs/>
                <w:sz w:val="20"/>
                <w:szCs w:val="20"/>
              </w:rPr>
            </w:pPr>
            <w:ins w:id="1190" w:author="ERCOT" w:date="2024-01-22T09:50:00Z">
              <w:r w:rsidRPr="00B94D00">
                <w:rPr>
                  <w:iCs/>
                  <w:sz w:val="20"/>
                  <w:szCs w:val="20"/>
                </w:rPr>
                <w:lastRenderedPageBreak/>
                <w:t>DA</w:t>
              </w:r>
            </w:ins>
            <w:ins w:id="1191" w:author="ERCOT" w:date="2024-01-22T10:02:00Z">
              <w:r w:rsidRPr="00B94D00">
                <w:rPr>
                  <w:iCs/>
                  <w:sz w:val="20"/>
                  <w:szCs w:val="20"/>
                </w:rPr>
                <w:t>DRR</w:t>
              </w:r>
            </w:ins>
            <w:ins w:id="1192" w:author="ERCOT" w:date="2024-01-22T09:50:00Z">
              <w:r w:rsidRPr="00B94D00">
                <w:rPr>
                  <w:iCs/>
                  <w:sz w:val="20"/>
                  <w:szCs w:val="20"/>
                </w:rPr>
                <w:t>NOBL</w:t>
              </w:r>
              <w:r w:rsidRPr="00B94D00">
                <w:rPr>
                  <w:iCs/>
                  <w:sz w:val="20"/>
                  <w:szCs w:val="20"/>
                  <w:vertAlign w:val="subscript"/>
                </w:rPr>
                <w:t xml:space="preserve">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FBE2BE6" w14:textId="77777777" w:rsidR="00572F68" w:rsidRPr="00B94D00" w:rsidRDefault="00572F68" w:rsidP="005C0B53">
            <w:pPr>
              <w:spacing w:after="60"/>
              <w:rPr>
                <w:ins w:id="1193" w:author="ERCOT" w:date="2024-01-22T09:50:00Z"/>
                <w:iCs/>
                <w:sz w:val="20"/>
                <w:szCs w:val="20"/>
              </w:rPr>
            </w:pPr>
            <w:ins w:id="1194"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DA6F0FE" w14:textId="77777777" w:rsidR="00572F68" w:rsidRPr="00B94D00" w:rsidRDefault="00572F68" w:rsidP="005C0B53">
            <w:pPr>
              <w:spacing w:after="60"/>
              <w:rPr>
                <w:ins w:id="1195" w:author="ERCOT" w:date="2024-01-22T09:50:00Z"/>
                <w:iCs/>
                <w:sz w:val="20"/>
                <w:szCs w:val="20"/>
              </w:rPr>
            </w:pPr>
            <w:ins w:id="1196" w:author="ERCOT" w:date="2024-01-22T09:50:00Z">
              <w:r w:rsidRPr="00B94D00">
                <w:rPr>
                  <w:i/>
                  <w:iCs/>
                  <w:sz w:val="20"/>
                  <w:szCs w:val="20"/>
                </w:rPr>
                <w:t xml:space="preserve">Day-Ahead </w:t>
              </w:r>
            </w:ins>
            <w:ins w:id="1197" w:author="ERCOT" w:date="2024-01-22T09:58:00Z">
              <w:r w:rsidRPr="00B94D00">
                <w:rPr>
                  <w:i/>
                  <w:iCs/>
                  <w:sz w:val="20"/>
                  <w:szCs w:val="20"/>
                </w:rPr>
                <w:t xml:space="preserve">Dispatchable Reliability Reserve Service </w:t>
              </w:r>
            </w:ins>
            <w:ins w:id="1198" w:author="ERCOT" w:date="2024-01-22T09:50:00Z">
              <w:r w:rsidRPr="00B94D00">
                <w:rPr>
                  <w:i/>
                  <w:iCs/>
                  <w:sz w:val="20"/>
                  <w:szCs w:val="20"/>
                </w:rPr>
                <w:t>New Obligation per QSE</w:t>
              </w:r>
              <w:r w:rsidRPr="00B94D00">
                <w:rPr>
                  <w:iCs/>
                  <w:sz w:val="20"/>
                  <w:szCs w:val="20"/>
                </w:rPr>
                <w:t xml:space="preserve">—The updated </w:t>
              </w:r>
            </w:ins>
            <w:ins w:id="1199" w:author="ERCOT" w:date="2024-01-22T10:02:00Z">
              <w:r w:rsidRPr="00B94D00">
                <w:rPr>
                  <w:iCs/>
                  <w:sz w:val="20"/>
                  <w:szCs w:val="20"/>
                </w:rPr>
                <w:t xml:space="preserve">DRRS </w:t>
              </w:r>
            </w:ins>
            <w:ins w:id="1200" w:author="ERCOT" w:date="2024-01-22T09:50:00Z">
              <w:r w:rsidRPr="00B94D00">
                <w:rPr>
                  <w:iCs/>
                  <w:sz w:val="20"/>
                  <w:szCs w:val="20"/>
                </w:rPr>
                <w:t xml:space="preserve">Ancillary Service Obligation in Real-Time for QSE </w:t>
              </w:r>
              <w:r w:rsidRPr="00B94D00">
                <w:rPr>
                  <w:i/>
                  <w:iCs/>
                  <w:sz w:val="20"/>
                  <w:szCs w:val="20"/>
                </w:rPr>
                <w:t>q</w:t>
              </w:r>
              <w:r w:rsidRPr="00B94D00">
                <w:rPr>
                  <w:iCs/>
                  <w:sz w:val="20"/>
                  <w:szCs w:val="20"/>
                </w:rPr>
                <w:t xml:space="preserve"> for the Operating Hour.</w:t>
              </w:r>
            </w:ins>
          </w:p>
        </w:tc>
      </w:tr>
      <w:tr w:rsidR="00572F68" w:rsidRPr="00B94D00" w14:paraId="264AC5C3" w14:textId="77777777" w:rsidTr="005C0B53">
        <w:trPr>
          <w:cantSplit/>
          <w:ins w:id="120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3F02C4D" w14:textId="77777777" w:rsidR="00572F68" w:rsidRPr="00B94D00" w:rsidRDefault="00572F68" w:rsidP="005C0B53">
            <w:pPr>
              <w:spacing w:after="60"/>
              <w:rPr>
                <w:ins w:id="1202" w:author="ERCOT" w:date="2024-01-22T09:50:00Z"/>
                <w:sz w:val="20"/>
                <w:szCs w:val="20"/>
              </w:rPr>
            </w:pPr>
            <w:ins w:id="1203" w:author="ERCOT" w:date="2024-01-22T09:50:00Z">
              <w:r w:rsidRPr="00B94D00">
                <w:rPr>
                  <w:iCs/>
                  <w:sz w:val="20"/>
                  <w:szCs w:val="20"/>
                </w:rPr>
                <w:t>PC</w:t>
              </w:r>
            </w:ins>
            <w:ins w:id="1204" w:author="ERCOT" w:date="2024-01-22T10:02:00Z">
              <w:r w:rsidRPr="00B94D00">
                <w:rPr>
                  <w:iCs/>
                  <w:sz w:val="20"/>
                  <w:szCs w:val="20"/>
                </w:rPr>
                <w:t>DRR</w:t>
              </w:r>
            </w:ins>
            <w:ins w:id="1205" w:author="ERCOT" w:date="2024-01-22T09:50:00Z">
              <w:r w:rsidRPr="00B94D00">
                <w:rPr>
                  <w:iCs/>
                  <w:sz w:val="20"/>
                  <w:szCs w:val="20"/>
                </w:rPr>
                <w:t xml:space="preserve">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3FE05732" w14:textId="77777777" w:rsidR="00572F68" w:rsidRPr="00B94D00" w:rsidRDefault="00572F68" w:rsidP="005C0B53">
            <w:pPr>
              <w:spacing w:after="60"/>
              <w:rPr>
                <w:ins w:id="1206" w:author="ERCOT" w:date="2024-01-22T09:50:00Z"/>
                <w:sz w:val="20"/>
                <w:szCs w:val="20"/>
              </w:rPr>
            </w:pPr>
            <w:ins w:id="1207"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C7DEF1C" w14:textId="77777777" w:rsidR="00572F68" w:rsidRPr="00B94D00" w:rsidRDefault="00572F68" w:rsidP="005C0B53">
            <w:pPr>
              <w:spacing w:after="60"/>
              <w:rPr>
                <w:ins w:id="1208" w:author="ERCOT" w:date="2024-01-22T09:50:00Z"/>
                <w:i/>
                <w:iCs/>
                <w:sz w:val="20"/>
                <w:szCs w:val="20"/>
              </w:rPr>
            </w:pPr>
            <w:ins w:id="1209" w:author="ERCOT" w:date="2024-01-22T09:50:00Z">
              <w:r w:rsidRPr="00B94D00">
                <w:rPr>
                  <w:i/>
                  <w:sz w:val="20"/>
                  <w:szCs w:val="20"/>
                </w:rPr>
                <w:t xml:space="preserve">Procured Capacity for </w:t>
              </w:r>
            </w:ins>
            <w:ins w:id="1210" w:author="ERCOT" w:date="2024-01-22T09:59:00Z">
              <w:r w:rsidRPr="00B94D00">
                <w:rPr>
                  <w:i/>
                  <w:iCs/>
                  <w:sz w:val="20"/>
                  <w:szCs w:val="20"/>
                </w:rPr>
                <w:t xml:space="preserve">Dispatchable Reliability Reserve Service </w:t>
              </w:r>
            </w:ins>
            <w:ins w:id="1211" w:author="ERCOT" w:date="2024-01-22T09:50:00Z">
              <w:r w:rsidRPr="00B94D00">
                <w:rPr>
                  <w:i/>
                  <w:sz w:val="20"/>
                  <w:szCs w:val="20"/>
                </w:rPr>
                <w:t>per Resource per QSE in DAM</w:t>
              </w:r>
              <w:r w:rsidRPr="00B94D00">
                <w:rPr>
                  <w:sz w:val="20"/>
                  <w:szCs w:val="20"/>
                </w:rPr>
                <w:t xml:space="preserve">—The </w:t>
              </w:r>
            </w:ins>
            <w:ins w:id="1212" w:author="ERCOT" w:date="2024-01-22T10:02:00Z">
              <w:r w:rsidRPr="00B94D00">
                <w:rPr>
                  <w:iCs/>
                  <w:sz w:val="20"/>
                  <w:szCs w:val="20"/>
                </w:rPr>
                <w:t>DRRS</w:t>
              </w:r>
              <w:r w:rsidRPr="00B94D00">
                <w:rPr>
                  <w:sz w:val="20"/>
                  <w:szCs w:val="20"/>
                </w:rPr>
                <w:t xml:space="preserve"> </w:t>
              </w:r>
            </w:ins>
            <w:ins w:id="1213" w:author="ERCOT" w:date="2024-01-22T09:50:00Z">
              <w:r w:rsidRPr="00B94D00">
                <w:rPr>
                  <w:sz w:val="20"/>
                  <w:szCs w:val="20"/>
                </w:rPr>
                <w:t xml:space="preserve">capacity awarded to QSE </w:t>
              </w:r>
              <w:r w:rsidRPr="00B94D00">
                <w:rPr>
                  <w:i/>
                  <w:sz w:val="20"/>
                  <w:szCs w:val="20"/>
                </w:rPr>
                <w:t>q</w:t>
              </w:r>
              <w:r w:rsidRPr="00B94D00">
                <w:rPr>
                  <w:sz w:val="20"/>
                  <w:szCs w:val="20"/>
                </w:rPr>
                <w:t xml:space="preserve"> in the DAM for Resource </w:t>
              </w:r>
              <w:r w:rsidRPr="00B94D00">
                <w:rPr>
                  <w:i/>
                  <w:sz w:val="20"/>
                  <w:szCs w:val="20"/>
                </w:rPr>
                <w:t>r</w:t>
              </w:r>
              <w:r w:rsidRPr="00B94D00">
                <w:rPr>
                  <w:sz w:val="20"/>
                  <w:szCs w:val="20"/>
                </w:rPr>
                <w:t xml:space="preserve"> for the </w:t>
              </w:r>
              <w:r w:rsidRPr="00B94D00">
                <w:rPr>
                  <w:iCs/>
                  <w:sz w:val="20"/>
                  <w:szCs w:val="20"/>
                </w:rPr>
                <w:t>Operating Hour</w:t>
              </w:r>
              <w:r w:rsidRPr="00B94D00">
                <w:rPr>
                  <w:sz w:val="20"/>
                  <w:szCs w:val="20"/>
                </w:rPr>
                <w:t xml:space="preserve">.  Where for a Combined Cycle Train, the Resource </w:t>
              </w:r>
              <w:r w:rsidRPr="00B94D00">
                <w:rPr>
                  <w:i/>
                  <w:sz w:val="20"/>
                  <w:szCs w:val="20"/>
                </w:rPr>
                <w:t xml:space="preserve">r </w:t>
              </w:r>
              <w:r w:rsidRPr="00B94D00">
                <w:rPr>
                  <w:sz w:val="20"/>
                  <w:szCs w:val="20"/>
                </w:rPr>
                <w:t>is a Combined Cycle Generation Resource within the Combined Cycle Train.</w:t>
              </w:r>
            </w:ins>
          </w:p>
        </w:tc>
      </w:tr>
      <w:tr w:rsidR="00572F68" w:rsidRPr="00B94D00" w14:paraId="735311DE" w14:textId="77777777" w:rsidTr="005C0B53">
        <w:trPr>
          <w:cantSplit/>
          <w:ins w:id="1214" w:author="ERCOT" w:date="2025-07-28T10:52:00Z"/>
        </w:trPr>
        <w:tc>
          <w:tcPr>
            <w:tcW w:w="2100" w:type="dxa"/>
            <w:tcBorders>
              <w:top w:val="single" w:sz="4" w:space="0" w:color="auto"/>
              <w:left w:val="single" w:sz="4" w:space="0" w:color="auto"/>
              <w:bottom w:val="single" w:sz="4" w:space="0" w:color="auto"/>
              <w:right w:val="single" w:sz="4" w:space="0" w:color="auto"/>
            </w:tcBorders>
          </w:tcPr>
          <w:p w14:paraId="1D919359" w14:textId="77777777" w:rsidR="00572F68" w:rsidRPr="00B94D00" w:rsidRDefault="00572F68" w:rsidP="005C0B53">
            <w:pPr>
              <w:spacing w:after="60"/>
              <w:rPr>
                <w:ins w:id="1215" w:author="ERCOT" w:date="2025-07-28T10:52:00Z" w16du:dateUtc="2025-07-28T15:52:00Z"/>
                <w:iCs/>
                <w:sz w:val="20"/>
                <w:szCs w:val="20"/>
              </w:rPr>
            </w:pPr>
            <w:ins w:id="1216" w:author="ERCOT" w:date="2025-07-28T10:52:00Z" w16du:dateUtc="2025-07-28T15:52:00Z">
              <w:r w:rsidRPr="00B94D00">
                <w:rPr>
                  <w:iCs/>
                  <w:sz w:val="20"/>
                  <w:szCs w:val="20"/>
                </w:rPr>
                <w:t>DADRROAWD</w:t>
              </w:r>
              <w:r w:rsidRPr="00B94D00">
                <w:rPr>
                  <w:i/>
                  <w:sz w:val="20"/>
                  <w:szCs w:val="20"/>
                </w:rPr>
                <w:t xml:space="preserve"> </w:t>
              </w:r>
              <w:r w:rsidRPr="00B94D00">
                <w:rPr>
                  <w:i/>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74CE7813" w14:textId="77777777" w:rsidR="00572F68" w:rsidRPr="00B94D00" w:rsidRDefault="00572F68" w:rsidP="005C0B53">
            <w:pPr>
              <w:spacing w:after="60"/>
              <w:rPr>
                <w:ins w:id="1217" w:author="ERCOT" w:date="2025-07-28T10:52:00Z" w16du:dateUtc="2025-07-28T15:52:00Z"/>
                <w:iCs/>
                <w:sz w:val="20"/>
                <w:szCs w:val="20"/>
              </w:rPr>
            </w:pPr>
            <w:ins w:id="1218" w:author="ERCOT" w:date="2025-07-28T10:52:00Z" w16du:dateUtc="2025-07-28T15:52: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tcPr>
          <w:p w14:paraId="2FE15A54" w14:textId="77777777" w:rsidR="00572F68" w:rsidRPr="00B94D00" w:rsidRDefault="00572F68" w:rsidP="005C0B53">
            <w:pPr>
              <w:spacing w:after="60"/>
              <w:rPr>
                <w:ins w:id="1219" w:author="ERCOT" w:date="2025-07-28T10:52:00Z" w16du:dateUtc="2025-07-28T15:52:00Z"/>
                <w:i/>
                <w:sz w:val="20"/>
                <w:szCs w:val="20"/>
              </w:rPr>
            </w:pPr>
            <w:ins w:id="1220" w:author="ERCOT" w:date="2025-07-28T10:52:00Z" w16du:dateUtc="2025-07-28T15:52:00Z">
              <w:r w:rsidRPr="00B94D00">
                <w:rPr>
                  <w:i/>
                  <w:iCs/>
                  <w:sz w:val="20"/>
                  <w:szCs w:val="20"/>
                </w:rPr>
                <w:t xml:space="preserve">Day-Ahead Dispatchable Reliability </w:t>
              </w:r>
              <w:r w:rsidRPr="00B94D00">
                <w:rPr>
                  <w:i/>
                  <w:sz w:val="20"/>
                  <w:szCs w:val="20"/>
                </w:rPr>
                <w:t>Reserve Service</w:t>
              </w:r>
            </w:ins>
            <w:ins w:id="1221" w:author="ERCOT" w:date="2025-10-24T21:13:00Z">
              <w:r w:rsidRPr="00B94D00">
                <w:rPr>
                  <w:i/>
                  <w:iCs/>
                  <w:sz w:val="20"/>
                  <w:szCs w:val="20"/>
                </w:rPr>
                <w:t>-</w:t>
              </w:r>
            </w:ins>
            <w:ins w:id="1222" w:author="ERCOT" w:date="2025-07-28T10:52:00Z">
              <w:del w:id="1223" w:author="ERCOT" w:date="2025-10-24T21:13:00Z">
                <w:r w:rsidRPr="00B94D00">
                  <w:rPr>
                    <w:i/>
                    <w:sz w:val="20"/>
                    <w:szCs w:val="20"/>
                  </w:rPr>
                  <w:delText xml:space="preserve"> </w:delText>
                </w:r>
              </w:del>
            </w:ins>
            <w:ins w:id="1224" w:author="ERCOT" w:date="2025-07-28T10:52:00Z" w16du:dateUtc="2025-07-28T15:52:00Z">
              <w:r w:rsidRPr="00B94D00">
                <w:rPr>
                  <w:i/>
                  <w:sz w:val="20"/>
                  <w:szCs w:val="20"/>
                </w:rPr>
                <w:t>Only</w:t>
              </w:r>
              <w:r w:rsidRPr="00B94D00">
                <w:rPr>
                  <w:i/>
                  <w:iCs/>
                  <w:sz w:val="20"/>
                  <w:szCs w:val="20"/>
                </w:rPr>
                <w:t xml:space="preserve"> Award for the QSE — </w:t>
              </w:r>
              <w:r w:rsidRPr="00B94D00">
                <w:rPr>
                  <w:iCs/>
                  <w:sz w:val="20"/>
                  <w:szCs w:val="20"/>
                </w:rPr>
                <w:t xml:space="preserve">The </w:t>
              </w:r>
              <w:r w:rsidRPr="00B94D00">
                <w:rPr>
                  <w:sz w:val="20"/>
                  <w:szCs w:val="20"/>
                </w:rPr>
                <w:t>DRRS</w:t>
              </w:r>
            </w:ins>
            <w:ins w:id="1225" w:author="ERCOT" w:date="2025-10-24T21:13:00Z">
              <w:r w:rsidRPr="00B94D00">
                <w:rPr>
                  <w:iCs/>
                  <w:sz w:val="20"/>
                  <w:szCs w:val="20"/>
                </w:rPr>
                <w:t>-o</w:t>
              </w:r>
            </w:ins>
            <w:ins w:id="1226" w:author="ERCOT" w:date="2025-07-28T10:52:00Z">
              <w:r w:rsidRPr="00B94D00">
                <w:rPr>
                  <w:iCs/>
                  <w:sz w:val="20"/>
                  <w:szCs w:val="20"/>
                </w:rPr>
                <w:t>nly</w:t>
              </w:r>
            </w:ins>
            <w:ins w:id="1227" w:author="ERCOT" w:date="2025-07-28T10:52:00Z" w16du:dateUtc="2025-07-28T15:52:00Z">
              <w:r w:rsidRPr="00B94D00">
                <w:rPr>
                  <w:iCs/>
                  <w:sz w:val="20"/>
                  <w:szCs w:val="20"/>
                </w:rPr>
                <w:t xml:space="preserve"> capacity awarded in the DAM to QSE </w:t>
              </w:r>
              <w:r w:rsidRPr="00B94D00">
                <w:rPr>
                  <w:i/>
                  <w:iCs/>
                  <w:sz w:val="20"/>
                  <w:szCs w:val="20"/>
                </w:rPr>
                <w:t>q</w:t>
              </w:r>
              <w:r w:rsidRPr="00B94D00">
                <w:rPr>
                  <w:iCs/>
                  <w:sz w:val="20"/>
                  <w:szCs w:val="20"/>
                </w:rPr>
                <w:t xml:space="preserve"> for the Operating Hour.  </w:t>
              </w:r>
            </w:ins>
          </w:p>
        </w:tc>
      </w:tr>
      <w:tr w:rsidR="00572F68" w:rsidRPr="00B94D00" w14:paraId="6539B697" w14:textId="77777777" w:rsidTr="005C0B53">
        <w:trPr>
          <w:cantSplit/>
          <w:trHeight w:val="440"/>
          <w:ins w:id="122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4E16B2E" w14:textId="77777777" w:rsidR="00572F68" w:rsidRPr="00B94D00" w:rsidRDefault="00572F68" w:rsidP="005C0B53">
            <w:pPr>
              <w:spacing w:after="60"/>
              <w:rPr>
                <w:ins w:id="1229" w:author="ERCOT" w:date="2024-01-22T09:50:00Z"/>
                <w:i/>
                <w:iCs/>
                <w:sz w:val="20"/>
                <w:szCs w:val="20"/>
              </w:rPr>
            </w:pPr>
            <w:ins w:id="1230" w:author="ERCOT" w:date="2024-01-22T09:50:00Z">
              <w:r w:rsidRPr="00B94D00">
                <w:rPr>
                  <w:sz w:val="20"/>
                  <w:szCs w:val="20"/>
                </w:rPr>
                <w:t>DA</w:t>
              </w:r>
            </w:ins>
            <w:ins w:id="1231" w:author="ERCOT" w:date="2024-01-22T10:02:00Z">
              <w:r w:rsidRPr="00B94D00">
                <w:rPr>
                  <w:sz w:val="20"/>
                  <w:szCs w:val="20"/>
                </w:rPr>
                <w:t>DRR</w:t>
              </w:r>
            </w:ins>
            <w:ins w:id="1232" w:author="ERCOT" w:date="2024-01-22T09:50:00Z">
              <w:r w:rsidRPr="00B94D00">
                <w:rPr>
                  <w:sz w:val="20"/>
                  <w:szCs w:val="20"/>
                </w:rPr>
                <w:t xml:space="preserve">AMT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6D9B586" w14:textId="77777777" w:rsidR="00572F68" w:rsidRPr="00B94D00" w:rsidRDefault="00572F68" w:rsidP="005C0B53">
            <w:pPr>
              <w:spacing w:after="60"/>
              <w:rPr>
                <w:ins w:id="1233" w:author="ERCOT" w:date="2024-01-22T09:50:00Z"/>
                <w:iCs/>
                <w:sz w:val="20"/>
                <w:szCs w:val="20"/>
              </w:rPr>
            </w:pPr>
            <w:ins w:id="1234" w:author="ERCOT" w:date="2024-01-22T09:50:00Z">
              <w:r w:rsidRPr="00B94D00">
                <w:rPr>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4915D283" w14:textId="77777777" w:rsidR="00572F68" w:rsidRPr="00B94D00" w:rsidRDefault="00572F68" w:rsidP="005C0B53">
            <w:pPr>
              <w:spacing w:after="60"/>
              <w:rPr>
                <w:ins w:id="1235" w:author="ERCOT" w:date="2024-01-22T09:50:00Z"/>
                <w:iCs/>
                <w:sz w:val="20"/>
                <w:szCs w:val="20"/>
              </w:rPr>
            </w:pPr>
            <w:ins w:id="1236" w:author="ERCOT" w:date="2024-01-22T09:50:00Z">
              <w:r w:rsidRPr="00B94D00">
                <w:rPr>
                  <w:i/>
                  <w:iCs/>
                  <w:sz w:val="20"/>
                  <w:szCs w:val="20"/>
                </w:rPr>
                <w:t xml:space="preserve">Day-Ahead </w:t>
              </w:r>
            </w:ins>
            <w:ins w:id="1237" w:author="ERCOT" w:date="2024-01-22T10:01:00Z">
              <w:r w:rsidRPr="00B94D00">
                <w:rPr>
                  <w:i/>
                  <w:iCs/>
                  <w:sz w:val="20"/>
                  <w:szCs w:val="20"/>
                </w:rPr>
                <w:t xml:space="preserve">Dispatchable Reliability Reserve Service </w:t>
              </w:r>
            </w:ins>
            <w:ins w:id="1238" w:author="ERCOT" w:date="2024-01-22T09:50:00Z">
              <w:r w:rsidRPr="00B94D00">
                <w:rPr>
                  <w:i/>
                  <w:iCs/>
                  <w:sz w:val="20"/>
                  <w:szCs w:val="20"/>
                </w:rPr>
                <w:t>Amount per QSE</w:t>
              </w:r>
              <w:r w:rsidRPr="00B94D00">
                <w:rPr>
                  <w:iCs/>
                  <w:sz w:val="20"/>
                  <w:szCs w:val="20"/>
                </w:rPr>
                <w:t xml:space="preserve">—QSE </w:t>
              </w:r>
              <w:r w:rsidRPr="00B94D00">
                <w:rPr>
                  <w:i/>
                  <w:iCs/>
                  <w:sz w:val="20"/>
                  <w:szCs w:val="20"/>
                </w:rPr>
                <w:t>q</w:t>
              </w:r>
              <w:r w:rsidRPr="00B94D00">
                <w:rPr>
                  <w:iCs/>
                  <w:sz w:val="20"/>
                  <w:szCs w:val="20"/>
                </w:rPr>
                <w:t xml:space="preserve">’s share of the DAM cost for </w:t>
              </w:r>
            </w:ins>
            <w:ins w:id="1239" w:author="ERCOT" w:date="2024-01-22T10:02:00Z">
              <w:r w:rsidRPr="00B94D00">
                <w:rPr>
                  <w:iCs/>
                  <w:sz w:val="20"/>
                  <w:szCs w:val="20"/>
                </w:rPr>
                <w:t xml:space="preserve">DRRS </w:t>
              </w:r>
            </w:ins>
            <w:ins w:id="1240" w:author="ERCOT" w:date="2024-01-22T09:50:00Z">
              <w:r w:rsidRPr="00B94D00">
                <w:rPr>
                  <w:iCs/>
                  <w:sz w:val="20"/>
                  <w:szCs w:val="20"/>
                </w:rPr>
                <w:t>for the Operating Hour.</w:t>
              </w:r>
            </w:ins>
          </w:p>
        </w:tc>
      </w:tr>
      <w:tr w:rsidR="00572F68" w:rsidRPr="00B94D00" w14:paraId="174A0C51" w14:textId="77777777" w:rsidTr="005C0B53">
        <w:trPr>
          <w:cantSplit/>
          <w:trHeight w:val="440"/>
          <w:ins w:id="124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21EB83D" w14:textId="77777777" w:rsidR="00572F68" w:rsidRPr="00B94D00" w:rsidRDefault="00572F68" w:rsidP="005C0B53">
            <w:pPr>
              <w:spacing w:after="60"/>
              <w:rPr>
                <w:ins w:id="1242" w:author="ERCOT" w:date="2024-01-22T09:50:00Z"/>
                <w:iCs/>
                <w:sz w:val="20"/>
                <w:szCs w:val="20"/>
              </w:rPr>
            </w:pPr>
            <w:ins w:id="1243" w:author="ERCOT" w:date="2024-01-22T09:50:00Z">
              <w:r w:rsidRPr="00B94D00">
                <w:rPr>
                  <w:iCs/>
                  <w:sz w:val="20"/>
                  <w:szCs w:val="20"/>
                </w:rPr>
                <w:t>HLRS</w:t>
              </w:r>
              <w:r w:rsidRPr="00B94D00">
                <w:rPr>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1F8EDFE4" w14:textId="77777777" w:rsidR="00572F68" w:rsidRPr="00B94D00" w:rsidRDefault="00572F68" w:rsidP="005C0B53">
            <w:pPr>
              <w:spacing w:after="60"/>
              <w:rPr>
                <w:ins w:id="1244" w:author="ERCOT" w:date="2024-01-22T09:50:00Z"/>
                <w:iCs/>
                <w:sz w:val="20"/>
                <w:szCs w:val="20"/>
              </w:rPr>
            </w:pPr>
            <w:ins w:id="1245"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472FFEAD" w14:textId="77777777" w:rsidR="00572F68" w:rsidRPr="00B94D00" w:rsidRDefault="00572F68" w:rsidP="005C0B53">
            <w:pPr>
              <w:spacing w:after="60"/>
              <w:rPr>
                <w:ins w:id="1246" w:author="ERCOT" w:date="2024-01-22T09:50:00Z"/>
                <w:iCs/>
                <w:sz w:val="20"/>
                <w:szCs w:val="20"/>
              </w:rPr>
            </w:pPr>
            <w:ins w:id="1247" w:author="ERCOT" w:date="2024-01-22T09:50:00Z">
              <w:r w:rsidRPr="00B94D00">
                <w:rPr>
                  <w:i/>
                  <w:iCs/>
                  <w:sz w:val="20"/>
                  <w:szCs w:val="20"/>
                </w:rPr>
                <w:t>Hourly Load Ratio Share per QSE</w:t>
              </w:r>
              <w:r w:rsidRPr="00B94D00">
                <w:rPr>
                  <w:iCs/>
                  <w:sz w:val="20"/>
                  <w:szCs w:val="20"/>
                </w:rPr>
                <w:t xml:space="preserve">—The Real-Time LRS as defined in Section 6.6.2.4, QSE Load Ratio Share for an Operating Hour for QSE </w:t>
              </w:r>
              <w:r w:rsidRPr="00B94D00">
                <w:rPr>
                  <w:i/>
                  <w:iCs/>
                  <w:sz w:val="20"/>
                  <w:szCs w:val="20"/>
                </w:rPr>
                <w:t>q</w:t>
              </w:r>
              <w:r w:rsidRPr="00B94D00">
                <w:rPr>
                  <w:iCs/>
                  <w:sz w:val="20"/>
                  <w:szCs w:val="20"/>
                </w:rPr>
                <w:t xml:space="preserve"> for the Operating Hour.</w:t>
              </w:r>
            </w:ins>
          </w:p>
        </w:tc>
      </w:tr>
      <w:tr w:rsidR="00572F68" w:rsidRPr="00B94D00" w14:paraId="3BBF458A" w14:textId="77777777" w:rsidTr="005C0B53">
        <w:trPr>
          <w:cantSplit/>
          <w:trHeight w:val="440"/>
          <w:ins w:id="1248"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EC72E42" w14:textId="77777777" w:rsidR="00572F68" w:rsidRPr="00B94D00" w:rsidRDefault="00572F68" w:rsidP="005C0B53">
            <w:pPr>
              <w:spacing w:after="60"/>
              <w:rPr>
                <w:ins w:id="1249" w:author="ERCOT" w:date="2024-01-22T09:50:00Z"/>
                <w:iCs/>
                <w:sz w:val="20"/>
                <w:szCs w:val="20"/>
              </w:rPr>
            </w:pPr>
            <w:ins w:id="1250" w:author="ERCOT" w:date="2024-01-22T09:50:00Z">
              <w:r w:rsidRPr="00B94D00">
                <w:rPr>
                  <w:iCs/>
                  <w:sz w:val="20"/>
                  <w:szCs w:val="20"/>
                </w:rPr>
                <w:t>DAPC</w:t>
              </w:r>
            </w:ins>
            <w:ins w:id="1251" w:author="ERCOT" w:date="2024-01-22T10:02:00Z">
              <w:r w:rsidRPr="00B94D00">
                <w:rPr>
                  <w:iCs/>
                  <w:sz w:val="20"/>
                  <w:szCs w:val="20"/>
                </w:rPr>
                <w:t>DRR</w:t>
              </w:r>
            </w:ins>
            <w:ins w:id="1252" w:author="ERCOT" w:date="2024-01-22T09:50:00Z">
              <w:r w:rsidRPr="00B94D00">
                <w:rPr>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0A46619D" w14:textId="77777777" w:rsidR="00572F68" w:rsidRPr="00B94D00" w:rsidRDefault="00572F68" w:rsidP="005C0B53">
            <w:pPr>
              <w:spacing w:after="60"/>
              <w:rPr>
                <w:ins w:id="1253" w:author="ERCOT" w:date="2024-01-22T09:50:00Z"/>
                <w:iCs/>
                <w:sz w:val="20"/>
                <w:szCs w:val="20"/>
              </w:rPr>
            </w:pPr>
            <w:ins w:id="1254"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91B6A06" w14:textId="77777777" w:rsidR="00572F68" w:rsidRPr="00B94D00" w:rsidRDefault="00572F68" w:rsidP="005C0B53">
            <w:pPr>
              <w:spacing w:after="60"/>
              <w:rPr>
                <w:ins w:id="1255" w:author="ERCOT" w:date="2024-01-22T09:50:00Z"/>
                <w:iCs/>
                <w:sz w:val="20"/>
                <w:szCs w:val="20"/>
              </w:rPr>
            </w:pPr>
            <w:ins w:id="1256" w:author="ERCOT" w:date="2024-01-22T09:50:00Z">
              <w:r w:rsidRPr="00B94D00">
                <w:rPr>
                  <w:i/>
                  <w:iCs/>
                  <w:sz w:val="20"/>
                  <w:szCs w:val="20"/>
                </w:rPr>
                <w:t xml:space="preserve">Day-Ahead Procured Capacity for </w:t>
              </w:r>
            </w:ins>
            <w:ins w:id="1257" w:author="ERCOT" w:date="2024-01-22T10:01:00Z">
              <w:r w:rsidRPr="00B94D00">
                <w:rPr>
                  <w:i/>
                  <w:iCs/>
                  <w:sz w:val="20"/>
                  <w:szCs w:val="20"/>
                </w:rPr>
                <w:t xml:space="preserve">Dispatchable Reliability Reserve Service </w:t>
              </w:r>
            </w:ins>
            <w:ins w:id="1258" w:author="ERCOT" w:date="2024-01-22T09:50:00Z">
              <w:r w:rsidRPr="00B94D00">
                <w:rPr>
                  <w:i/>
                  <w:iCs/>
                  <w:sz w:val="20"/>
                  <w:szCs w:val="20"/>
                </w:rPr>
                <w:t>Total</w:t>
              </w:r>
              <w:r w:rsidRPr="00B94D00">
                <w:rPr>
                  <w:iCs/>
                  <w:sz w:val="20"/>
                  <w:szCs w:val="20"/>
                </w:rPr>
                <w:t xml:space="preserve">—The total </w:t>
              </w:r>
            </w:ins>
            <w:ins w:id="1259" w:author="ERCOT" w:date="2024-02-01T14:50:00Z">
              <w:r w:rsidRPr="00B94D00">
                <w:rPr>
                  <w:iCs/>
                  <w:sz w:val="20"/>
                  <w:szCs w:val="20"/>
                </w:rPr>
                <w:t>DRRS</w:t>
              </w:r>
            </w:ins>
            <w:ins w:id="1260" w:author="ERCOT" w:date="2024-01-22T09:50:00Z">
              <w:r w:rsidRPr="00B94D00">
                <w:rPr>
                  <w:iCs/>
                  <w:sz w:val="20"/>
                  <w:szCs w:val="20"/>
                </w:rPr>
                <w:t xml:space="preserve"> capacity for all QSEs for all </w:t>
              </w:r>
            </w:ins>
            <w:ins w:id="1261" w:author="ERCOT" w:date="2024-01-22T10:02:00Z">
              <w:r w:rsidRPr="00B94D00">
                <w:rPr>
                  <w:iCs/>
                  <w:sz w:val="20"/>
                  <w:szCs w:val="20"/>
                </w:rPr>
                <w:t xml:space="preserve">DRRS </w:t>
              </w:r>
            </w:ins>
            <w:ins w:id="1262" w:author="ERCOT" w:date="2024-01-22T09:50:00Z">
              <w:r w:rsidRPr="00B94D00">
                <w:rPr>
                  <w:iCs/>
                  <w:sz w:val="20"/>
                  <w:szCs w:val="20"/>
                </w:rPr>
                <w:t>awarded and self-arranged in the DAM for the Operating Hour.</w:t>
              </w:r>
            </w:ins>
          </w:p>
        </w:tc>
      </w:tr>
      <w:tr w:rsidR="00572F68" w:rsidRPr="00B94D00" w14:paraId="4DB0C21F" w14:textId="77777777" w:rsidTr="005C0B53">
        <w:trPr>
          <w:cantSplit/>
          <w:trHeight w:val="440"/>
          <w:ins w:id="126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3DBA569" w14:textId="77777777" w:rsidR="00572F68" w:rsidRPr="00B94D00" w:rsidRDefault="00572F68" w:rsidP="005C0B53">
            <w:pPr>
              <w:spacing w:after="60"/>
              <w:rPr>
                <w:ins w:id="1264" w:author="ERCOT" w:date="2024-01-22T09:50:00Z"/>
                <w:iCs/>
                <w:sz w:val="20"/>
                <w:szCs w:val="20"/>
              </w:rPr>
            </w:pPr>
            <w:ins w:id="1265" w:author="ERCOT" w:date="2024-01-22T09:50:00Z">
              <w:r w:rsidRPr="00B94D00">
                <w:rPr>
                  <w:iCs/>
                  <w:sz w:val="20"/>
                  <w:szCs w:val="20"/>
                </w:rPr>
                <w:t>DASA</w:t>
              </w:r>
            </w:ins>
            <w:ins w:id="1266" w:author="ERCOT" w:date="2024-01-22T10:03:00Z">
              <w:r w:rsidRPr="00B94D00">
                <w:rPr>
                  <w:iCs/>
                  <w:sz w:val="20"/>
                  <w:szCs w:val="20"/>
                </w:rPr>
                <w:t>DRR</w:t>
              </w:r>
            </w:ins>
            <w:ins w:id="1267" w:author="ERCOT" w:date="2024-01-22T09:50:00Z">
              <w:r w:rsidRPr="00B94D00">
                <w:rPr>
                  <w:iCs/>
                  <w:sz w:val="20"/>
                  <w:szCs w:val="20"/>
                </w:rPr>
                <w:t xml:space="preserve">Q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0C6584AA" w14:textId="77777777" w:rsidR="00572F68" w:rsidRPr="00B94D00" w:rsidRDefault="00572F68" w:rsidP="005C0B53">
            <w:pPr>
              <w:spacing w:after="60"/>
              <w:rPr>
                <w:ins w:id="1268" w:author="ERCOT" w:date="2024-01-22T09:50:00Z"/>
                <w:iCs/>
                <w:sz w:val="20"/>
                <w:szCs w:val="20"/>
              </w:rPr>
            </w:pPr>
            <w:ins w:id="1269"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D9F273B" w14:textId="77777777" w:rsidR="00572F68" w:rsidRPr="00B94D00" w:rsidRDefault="00572F68" w:rsidP="005C0B53">
            <w:pPr>
              <w:spacing w:after="60"/>
              <w:rPr>
                <w:ins w:id="1270" w:author="ERCOT" w:date="2024-01-22T09:50:00Z"/>
                <w:iCs/>
                <w:sz w:val="20"/>
                <w:szCs w:val="20"/>
              </w:rPr>
            </w:pPr>
            <w:ins w:id="1271" w:author="ERCOT" w:date="2024-01-22T09:50:00Z">
              <w:r w:rsidRPr="00B94D00">
                <w:rPr>
                  <w:i/>
                  <w:iCs/>
                  <w:sz w:val="20"/>
                  <w:szCs w:val="20"/>
                </w:rPr>
                <w:t xml:space="preserve">Day-Ahead Self-Arranged </w:t>
              </w:r>
            </w:ins>
            <w:ins w:id="1272" w:author="ERCOT" w:date="2024-01-22T10:01:00Z">
              <w:r w:rsidRPr="00B94D00">
                <w:rPr>
                  <w:i/>
                  <w:iCs/>
                  <w:sz w:val="20"/>
                  <w:szCs w:val="20"/>
                </w:rPr>
                <w:t xml:space="preserve">Dispatchable Reliability Reserve Service </w:t>
              </w:r>
            </w:ins>
            <w:ins w:id="1273" w:author="ERCOT" w:date="2024-01-22T09:50:00Z">
              <w:r w:rsidRPr="00B94D00">
                <w:rPr>
                  <w:i/>
                  <w:iCs/>
                  <w:sz w:val="20"/>
                  <w:szCs w:val="20"/>
                </w:rPr>
                <w:t>Quantity per QSE</w:t>
              </w:r>
              <w:r w:rsidRPr="00B94D00">
                <w:rPr>
                  <w:iCs/>
                  <w:sz w:val="20"/>
                  <w:szCs w:val="20"/>
                </w:rPr>
                <w:t xml:space="preserve">—The self-arranged </w:t>
              </w:r>
            </w:ins>
            <w:ins w:id="1274" w:author="ERCOT" w:date="2024-01-22T10:01:00Z">
              <w:r w:rsidRPr="00B94D00">
                <w:rPr>
                  <w:iCs/>
                  <w:sz w:val="20"/>
                  <w:szCs w:val="20"/>
                </w:rPr>
                <w:t>DRRS</w:t>
              </w:r>
            </w:ins>
            <w:ins w:id="1275" w:author="ERCOT" w:date="2024-01-22T09:50:00Z">
              <w:r w:rsidRPr="00B94D00">
                <w:rPr>
                  <w:iCs/>
                  <w:sz w:val="20"/>
                  <w:szCs w:val="20"/>
                </w:rPr>
                <w:t xml:space="preserve"> capacity submitted by QSE </w:t>
              </w:r>
              <w:r w:rsidRPr="00B94D00">
                <w:rPr>
                  <w:i/>
                  <w:iCs/>
                  <w:sz w:val="20"/>
                  <w:szCs w:val="20"/>
                </w:rPr>
                <w:t>q</w:t>
              </w:r>
              <w:r w:rsidRPr="00B94D00">
                <w:rPr>
                  <w:iCs/>
                  <w:sz w:val="20"/>
                  <w:szCs w:val="20"/>
                </w:rPr>
                <w:t xml:space="preserve"> before 1000 in the DAM for the Operating Hour.</w:t>
              </w:r>
            </w:ins>
          </w:p>
        </w:tc>
      </w:tr>
      <w:tr w:rsidR="00572F68" w:rsidRPr="00B94D00" w14:paraId="68D2B211" w14:textId="77777777" w:rsidTr="005C0B53">
        <w:trPr>
          <w:cantSplit/>
          <w:ins w:id="127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114083D" w14:textId="77777777" w:rsidR="00572F68" w:rsidRPr="00B94D00" w:rsidRDefault="00572F68" w:rsidP="005C0B53">
            <w:pPr>
              <w:spacing w:after="60"/>
              <w:rPr>
                <w:ins w:id="1277" w:author="ERCOT" w:date="2024-01-22T09:50:00Z"/>
                <w:i/>
                <w:iCs/>
                <w:sz w:val="20"/>
                <w:szCs w:val="20"/>
              </w:rPr>
            </w:pPr>
            <w:ins w:id="1278" w:author="ERCOT" w:date="2024-01-22T09:50:00Z">
              <w:r w:rsidRPr="00B94D00">
                <w:rPr>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488CD1FE" w14:textId="77777777" w:rsidR="00572F68" w:rsidRPr="00B94D00" w:rsidRDefault="00572F68" w:rsidP="005C0B53">
            <w:pPr>
              <w:spacing w:after="60"/>
              <w:rPr>
                <w:ins w:id="1279" w:author="ERCOT" w:date="2024-01-22T09:50:00Z"/>
                <w:iCs/>
                <w:sz w:val="20"/>
                <w:szCs w:val="20"/>
              </w:rPr>
            </w:pPr>
            <w:ins w:id="1280"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5D60E233" w14:textId="77777777" w:rsidR="00572F68" w:rsidRPr="00B94D00" w:rsidRDefault="00572F68" w:rsidP="005C0B53">
            <w:pPr>
              <w:spacing w:after="60"/>
              <w:rPr>
                <w:ins w:id="1281" w:author="ERCOT" w:date="2024-01-22T09:50:00Z"/>
                <w:iCs/>
                <w:sz w:val="20"/>
                <w:szCs w:val="20"/>
              </w:rPr>
            </w:pPr>
            <w:ins w:id="1282" w:author="ERCOT" w:date="2024-01-22T09:50:00Z">
              <w:r w:rsidRPr="00B94D00">
                <w:rPr>
                  <w:iCs/>
                  <w:sz w:val="20"/>
                  <w:szCs w:val="20"/>
                </w:rPr>
                <w:t>A QSE.</w:t>
              </w:r>
            </w:ins>
          </w:p>
        </w:tc>
      </w:tr>
      <w:tr w:rsidR="00572F68" w:rsidRPr="00B94D00" w14:paraId="5BD11501" w14:textId="77777777" w:rsidTr="005C0B53">
        <w:trPr>
          <w:cantSplit/>
          <w:ins w:id="128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6061375" w14:textId="77777777" w:rsidR="00572F68" w:rsidRPr="00B94D00" w:rsidRDefault="00572F68" w:rsidP="005C0B53">
            <w:pPr>
              <w:spacing w:after="60"/>
              <w:rPr>
                <w:ins w:id="1284" w:author="ERCOT" w:date="2024-01-22T09:50:00Z"/>
                <w:i/>
                <w:iCs/>
                <w:sz w:val="20"/>
                <w:szCs w:val="20"/>
              </w:rPr>
            </w:pPr>
            <w:ins w:id="1285" w:author="ERCOT" w:date="2024-01-22T09:50:00Z">
              <w:r w:rsidRPr="00B94D00">
                <w:rPr>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6225752D" w14:textId="77777777" w:rsidR="00572F68" w:rsidRPr="00B94D00" w:rsidRDefault="00572F68" w:rsidP="005C0B53">
            <w:pPr>
              <w:spacing w:after="60"/>
              <w:rPr>
                <w:ins w:id="1286" w:author="ERCOT" w:date="2024-01-22T09:50:00Z"/>
                <w:iCs/>
                <w:sz w:val="20"/>
                <w:szCs w:val="20"/>
              </w:rPr>
            </w:pPr>
            <w:ins w:id="1287"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520D1AFC" w14:textId="77777777" w:rsidR="00572F68" w:rsidRPr="00B94D00" w:rsidRDefault="00572F68" w:rsidP="005C0B53">
            <w:pPr>
              <w:spacing w:after="60"/>
              <w:rPr>
                <w:ins w:id="1288" w:author="ERCOT" w:date="2024-01-22T09:50:00Z"/>
                <w:iCs/>
                <w:sz w:val="20"/>
                <w:szCs w:val="20"/>
              </w:rPr>
            </w:pPr>
            <w:ins w:id="1289" w:author="ERCOT" w:date="2024-01-22T09:50:00Z">
              <w:r w:rsidRPr="00B94D00">
                <w:rPr>
                  <w:iCs/>
                  <w:sz w:val="20"/>
                  <w:szCs w:val="20"/>
                </w:rPr>
                <w:t>A Resource.</w:t>
              </w:r>
            </w:ins>
          </w:p>
        </w:tc>
      </w:tr>
    </w:tbl>
    <w:p w14:paraId="7F1FB0EF" w14:textId="77777777" w:rsidR="00572F68" w:rsidRPr="00B94D00" w:rsidRDefault="00572F68" w:rsidP="00572F68">
      <w:pPr>
        <w:keepNext/>
        <w:widowControl w:val="0"/>
        <w:tabs>
          <w:tab w:val="left" w:pos="1260"/>
        </w:tabs>
        <w:spacing w:before="480" w:after="240"/>
        <w:ind w:left="1260" w:hanging="1260"/>
        <w:outlineLvl w:val="3"/>
        <w:rPr>
          <w:ins w:id="1290" w:author="ERCOT" w:date="2025-09-18T20:17:00Z" w16du:dateUtc="2025-09-19T01:17:00Z"/>
          <w:rFonts w:eastAsia="Times New Roman"/>
          <w:b/>
          <w:bCs/>
          <w:snapToGrid w:val="0"/>
          <w:szCs w:val="20"/>
        </w:rPr>
      </w:pPr>
      <w:bookmarkStart w:id="1291" w:name="_Toc60045906"/>
      <w:bookmarkStart w:id="1292" w:name="_Toc65157801"/>
      <w:bookmarkStart w:id="1293" w:name="_Toc116564825"/>
      <w:bookmarkStart w:id="1294" w:name="_Toc135994482"/>
      <w:bookmarkStart w:id="1295" w:name="_Toc138931493"/>
      <w:ins w:id="1296" w:author="ERCOT" w:date="2025-09-18T20:17:00Z" w16du:dateUtc="2025-09-19T01:17:00Z">
        <w:r w:rsidRPr="00B94D00">
          <w:rPr>
            <w:rFonts w:eastAsia="Times New Roman"/>
            <w:b/>
            <w:bCs/>
            <w:snapToGrid w:val="0"/>
            <w:szCs w:val="20"/>
          </w:rPr>
          <w:t>6.7.</w:t>
        </w:r>
      </w:ins>
      <w:ins w:id="1297" w:author="ERCOT Market Rules" w:date="2025-12-09T11:57:00Z" w16du:dateUtc="2025-12-09T17:57:00Z">
        <w:r w:rsidRPr="00B94D00">
          <w:rPr>
            <w:rFonts w:eastAsia="Times New Roman"/>
            <w:b/>
            <w:bCs/>
            <w:snapToGrid w:val="0"/>
            <w:szCs w:val="20"/>
          </w:rPr>
          <w:t>2</w:t>
        </w:r>
      </w:ins>
      <w:ins w:id="1298" w:author="ERCOT" w:date="2025-09-18T20:17:00Z" w16du:dateUtc="2025-09-19T01:17:00Z">
        <w:del w:id="1299" w:author="ERCOT Market Rules" w:date="2025-12-09T11:57:00Z" w16du:dateUtc="2025-12-09T17:57:00Z">
          <w:r w:rsidRPr="00B94D00" w:rsidDel="00A85AD1">
            <w:rPr>
              <w:rFonts w:eastAsia="Times New Roman"/>
              <w:b/>
              <w:bCs/>
              <w:snapToGrid w:val="0"/>
              <w:szCs w:val="20"/>
            </w:rPr>
            <w:delText>5</w:delText>
          </w:r>
        </w:del>
        <w:r w:rsidRPr="00B94D00">
          <w:rPr>
            <w:rFonts w:eastAsia="Times New Roman"/>
            <w:b/>
            <w:bCs/>
            <w:snapToGrid w:val="0"/>
            <w:szCs w:val="20"/>
          </w:rPr>
          <w:t>.7</w:t>
        </w:r>
        <w:r w:rsidRPr="00B94D00">
          <w:rPr>
            <w:rFonts w:eastAsia="Times New Roman"/>
            <w:b/>
            <w:bCs/>
            <w:snapToGrid w:val="0"/>
            <w:szCs w:val="20"/>
          </w:rPr>
          <w:tab/>
          <w:t>Dispatchable Reliability Reserve Service Payments and Charges</w:t>
        </w:r>
      </w:ins>
    </w:p>
    <w:p w14:paraId="7DD3BE67" w14:textId="77777777" w:rsidR="00572F68" w:rsidRPr="00B94D00" w:rsidRDefault="00572F68" w:rsidP="00572F68">
      <w:pPr>
        <w:rPr>
          <w:ins w:id="1300" w:author="ERCOT" w:date="2025-09-18T20:17:00Z" w16du:dateUtc="2025-09-19T01:17:00Z"/>
          <w:rFonts w:eastAsia="Times New Roman"/>
        </w:rPr>
      </w:pPr>
      <w:ins w:id="1301" w:author="ERCOT" w:date="2025-09-18T20:17:00Z" w16du:dateUtc="2025-09-19T01:17:00Z">
        <w:r w:rsidRPr="00B94D00">
          <w:rPr>
            <w:rFonts w:eastAsia="Times New Roman"/>
          </w:rPr>
          <w:t>(1)</w:t>
        </w:r>
        <w:r w:rsidRPr="00B94D00">
          <w:tab/>
        </w:r>
      </w:ins>
      <w:ins w:id="1302" w:author="ERCOT" w:date="2025-10-24T21:13:00Z">
        <w:r w:rsidRPr="00B94D00">
          <w:rPr>
            <w:rFonts w:eastAsia="Times New Roman"/>
          </w:rPr>
          <w:t>Dispatchable Reliability Reserve Service (</w:t>
        </w:r>
      </w:ins>
      <w:ins w:id="1303" w:author="ERCOT" w:date="2025-09-18T20:17:00Z" w16du:dateUtc="2025-09-19T01:17:00Z">
        <w:r w:rsidRPr="00B94D00">
          <w:rPr>
            <w:rFonts w:eastAsia="Times New Roman"/>
          </w:rPr>
          <w:t>DRRS</w:t>
        </w:r>
      </w:ins>
      <w:ins w:id="1304" w:author="ERCOT" w:date="2025-10-24T21:13:00Z">
        <w:r w:rsidRPr="00B94D00">
          <w:rPr>
            <w:rFonts w:eastAsia="Times New Roman"/>
          </w:rPr>
          <w:t>)</w:t>
        </w:r>
      </w:ins>
      <w:ins w:id="1305" w:author="ERCOT" w:date="2025-09-18T20:17:00Z" w16du:dateUtc="2025-09-19T01:17:00Z">
        <w:r w:rsidRPr="00B94D00">
          <w:rPr>
            <w:rFonts w:eastAsia="Times New Roman"/>
          </w:rPr>
          <w:t xml:space="preserve"> Imbalance Payment or Charge:</w:t>
        </w:r>
      </w:ins>
    </w:p>
    <w:p w14:paraId="3F3C5FBE" w14:textId="77777777" w:rsidR="00572F68" w:rsidRPr="00B94D00" w:rsidRDefault="00572F68" w:rsidP="00572F68">
      <w:pPr>
        <w:tabs>
          <w:tab w:val="left" w:pos="2250"/>
          <w:tab w:val="left" w:pos="3150"/>
          <w:tab w:val="left" w:pos="3960"/>
        </w:tabs>
        <w:spacing w:after="240"/>
        <w:ind w:left="2340" w:hanging="1620"/>
        <w:rPr>
          <w:ins w:id="1306" w:author="ERCOT" w:date="2025-09-18T20:17:00Z" w16du:dateUtc="2025-09-19T01:17:00Z"/>
          <w:rFonts w:eastAsia="Times New Roman"/>
          <w:b/>
          <w:bCs/>
        </w:rPr>
      </w:pPr>
      <w:ins w:id="1307" w:author="ERCOT" w:date="2025-09-18T20:17:00Z" w16du:dateUtc="2025-09-19T01:17:00Z">
        <w:r w:rsidRPr="00B94D00">
          <w:rPr>
            <w:rFonts w:eastAsia="Times New Roman"/>
            <w:b/>
            <w:bCs/>
          </w:rPr>
          <w:t>RTDRRIMBAMT</w:t>
        </w:r>
        <w:r w:rsidRPr="00B94D00">
          <w:rPr>
            <w:rFonts w:eastAsia="Times New Roman"/>
            <w:b/>
            <w:bCs/>
            <w:i/>
            <w:iCs/>
            <w:vertAlign w:val="subscript"/>
          </w:rPr>
          <w:t xml:space="preserve"> q </w:t>
        </w:r>
        <w:r w:rsidRPr="00B94D00">
          <w:rPr>
            <w:rFonts w:eastAsia="Times New Roman"/>
            <w:b/>
            <w:bCs/>
          </w:rPr>
          <w:t>= (-1) * [</w:t>
        </w:r>
        <w:r w:rsidRPr="00B94D00">
          <w:rPr>
            <w:noProof/>
          </w:rPr>
          <w:drawing>
            <wp:inline distT="0" distB="0" distL="0" distR="0" wp14:anchorId="4F715325" wp14:editId="498F8B28">
              <wp:extent cx="182880" cy="358140"/>
              <wp:effectExtent l="0" t="0" r="7620" b="3810"/>
              <wp:docPr id="989565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59">
                        <a:extLst>
                          <a:ext uri="{28A0092B-C50C-407E-A947-70E740481C1C}">
                            <a14:useLocalDpi xmlns:a14="http://schemas.microsoft.com/office/drawing/2010/main" val="0"/>
                          </a:ext>
                        </a:extLst>
                      </a:blip>
                      <a:stretch>
                        <a:fillRect/>
                      </a:stretch>
                    </pic:blipFill>
                    <pic:spPr>
                      <a:xfrm>
                        <a:off x="0" y="0"/>
                        <a:ext cx="182880" cy="358140"/>
                      </a:xfrm>
                      <a:prstGeom prst="rect">
                        <a:avLst/>
                      </a:prstGeom>
                    </pic:spPr>
                  </pic:pic>
                </a:graphicData>
              </a:graphic>
            </wp:inline>
          </w:drawing>
        </w:r>
        <w:r w:rsidRPr="00B94D00">
          <w:rPr>
            <w:rFonts w:eastAsia="Times New Roman"/>
            <w:b/>
            <w:bCs/>
          </w:rPr>
          <w:t xml:space="preserve">[RTDRRREV </w:t>
        </w:r>
        <w:r w:rsidRPr="00B94D00">
          <w:rPr>
            <w:rFonts w:eastAsia="Times New Roman"/>
            <w:b/>
            <w:bCs/>
            <w:i/>
            <w:iCs/>
            <w:vertAlign w:val="subscript"/>
          </w:rPr>
          <w:t xml:space="preserve">q, r </w:t>
        </w:r>
        <w:r w:rsidRPr="00B94D00">
          <w:rPr>
            <w:rFonts w:eastAsia="Times New Roman"/>
            <w:b/>
            <w:bCs/>
          </w:rPr>
          <w:t>– (1/4) * (PCDRRR</w:t>
        </w:r>
        <w:r w:rsidRPr="00B94D00">
          <w:rPr>
            <w:rFonts w:eastAsia="Times New Roman"/>
            <w:b/>
            <w:bCs/>
            <w:i/>
            <w:iCs/>
          </w:rPr>
          <w:t xml:space="preserve"> </w:t>
        </w:r>
        <w:r w:rsidRPr="00B94D00">
          <w:rPr>
            <w:rFonts w:eastAsia="Times New Roman"/>
            <w:b/>
            <w:bCs/>
            <w:i/>
            <w:iCs/>
            <w:vertAlign w:val="subscript"/>
          </w:rPr>
          <w:t>r, q, DAM</w:t>
        </w:r>
        <w:r w:rsidRPr="00B94D00">
          <w:rPr>
            <w:rFonts w:eastAsia="Times New Roman"/>
            <w:b/>
            <w:bCs/>
          </w:rPr>
          <w:t xml:space="preserve"> *</w:t>
        </w:r>
      </w:ins>
    </w:p>
    <w:p w14:paraId="0A31CC46" w14:textId="77777777" w:rsidR="00572F68" w:rsidRPr="00B94D00" w:rsidRDefault="00572F68" w:rsidP="00572F68">
      <w:pPr>
        <w:tabs>
          <w:tab w:val="left" w:pos="2250"/>
          <w:tab w:val="left" w:pos="3150"/>
          <w:tab w:val="left" w:pos="3960"/>
        </w:tabs>
        <w:spacing w:after="240"/>
        <w:ind w:left="2340" w:firstLine="270"/>
        <w:rPr>
          <w:ins w:id="1308" w:author="ERCOT" w:date="2025-09-18T20:17:00Z" w16du:dateUtc="2025-09-19T01:17:00Z"/>
          <w:rFonts w:eastAsia="Times New Roman"/>
          <w:b/>
          <w:bCs/>
        </w:rPr>
      </w:pPr>
      <w:ins w:id="1309" w:author="ERCOT" w:date="2025-09-18T20:17:00Z" w16du:dateUtc="2025-09-19T01:17:00Z">
        <w:r w:rsidRPr="00B94D00">
          <w:rPr>
            <w:rFonts w:eastAsia="Times New Roman"/>
            <w:b/>
            <w:bCs/>
          </w:rPr>
          <w:t xml:space="preserve">RTMCPCDRR)] – (1/4) * (DASADRRQ </w:t>
        </w:r>
        <w:r w:rsidRPr="00B94D00">
          <w:rPr>
            <w:rFonts w:eastAsia="Times New Roman"/>
            <w:b/>
            <w:bCs/>
            <w:i/>
            <w:vertAlign w:val="subscript"/>
          </w:rPr>
          <w:t>q</w:t>
        </w:r>
        <w:r w:rsidRPr="00B94D00">
          <w:rPr>
            <w:rFonts w:eastAsia="Times New Roman"/>
            <w:b/>
            <w:bCs/>
          </w:rPr>
          <w:t xml:space="preserve"> * RTMCPCDRR) + (1/4) * (DRRTP </w:t>
        </w:r>
        <w:r w:rsidRPr="00B94D00">
          <w:rPr>
            <w:rFonts w:eastAsia="Times New Roman"/>
            <w:b/>
            <w:bCs/>
            <w:i/>
            <w:vertAlign w:val="subscript"/>
          </w:rPr>
          <w:t>q</w:t>
        </w:r>
        <w:r w:rsidRPr="00B94D00">
          <w:rPr>
            <w:rFonts w:eastAsia="Times New Roman"/>
            <w:b/>
            <w:bCs/>
          </w:rPr>
          <w:t xml:space="preserve"> – DRRTS </w:t>
        </w:r>
        <w:r w:rsidRPr="00B94D00">
          <w:rPr>
            <w:rFonts w:eastAsia="Times New Roman"/>
            <w:b/>
            <w:bCs/>
            <w:i/>
            <w:vertAlign w:val="subscript"/>
          </w:rPr>
          <w:t>q</w:t>
        </w:r>
        <w:r w:rsidRPr="00B94D00">
          <w:rPr>
            <w:rFonts w:eastAsia="Times New Roman"/>
            <w:b/>
            <w:bCs/>
          </w:rPr>
          <w:t>) * RTMCPCDRR]</w:t>
        </w:r>
      </w:ins>
    </w:p>
    <w:p w14:paraId="33766183" w14:textId="77777777" w:rsidR="00572F68" w:rsidRPr="00B94D00" w:rsidRDefault="00572F68" w:rsidP="00572F68">
      <w:pPr>
        <w:tabs>
          <w:tab w:val="left" w:pos="2250"/>
          <w:tab w:val="left" w:pos="3150"/>
          <w:tab w:val="left" w:pos="3960"/>
        </w:tabs>
        <w:spacing w:after="240"/>
        <w:ind w:left="3960" w:hanging="3240"/>
        <w:rPr>
          <w:ins w:id="1310" w:author="ERCOT" w:date="2025-09-18T20:17:00Z" w16du:dateUtc="2025-09-19T01:17:00Z"/>
          <w:rFonts w:eastAsia="Times New Roman"/>
          <w:b/>
          <w:bCs/>
        </w:rPr>
      </w:pPr>
      <w:ins w:id="1311" w:author="ERCOT" w:date="2025-09-18T20:17:00Z" w16du:dateUtc="2025-09-19T01:17:00Z">
        <w:r w:rsidRPr="00B94D00">
          <w:rPr>
            <w:rFonts w:eastAsia="Times New Roman"/>
            <w:b/>
            <w:bCs/>
          </w:rPr>
          <w:t xml:space="preserve">Where:   </w:t>
        </w:r>
      </w:ins>
    </w:p>
    <w:p w14:paraId="5F87AE63" w14:textId="77777777" w:rsidR="00572F68" w:rsidRPr="00B94D00" w:rsidRDefault="00572F68" w:rsidP="00572F68">
      <w:pPr>
        <w:tabs>
          <w:tab w:val="left" w:pos="2250"/>
          <w:tab w:val="left" w:pos="3150"/>
          <w:tab w:val="left" w:pos="3960"/>
        </w:tabs>
        <w:spacing w:after="240"/>
        <w:ind w:left="3960" w:hanging="3240"/>
        <w:rPr>
          <w:ins w:id="1312" w:author="ERCOT" w:date="2025-09-18T20:17:00Z" w16du:dateUtc="2025-09-19T01:17:00Z"/>
          <w:rFonts w:eastAsia="Times New Roman"/>
          <w:b/>
          <w:bCs/>
        </w:rPr>
      </w:pPr>
      <w:ins w:id="1313" w:author="ERCOT" w:date="2025-09-18T20:17:00Z" w16du:dateUtc="2025-09-19T01:17:00Z">
        <w:r w:rsidRPr="00B94D00">
          <w:rPr>
            <w:rFonts w:eastAsia="Times New Roman"/>
            <w:b/>
            <w:bCs/>
            <w:szCs w:val="20"/>
          </w:rPr>
          <w:t>RT</w:t>
        </w:r>
        <w:r w:rsidRPr="00B94D00">
          <w:rPr>
            <w:rFonts w:eastAsia="Times New Roman"/>
            <w:b/>
            <w:bCs/>
          </w:rPr>
          <w:t>DRR</w:t>
        </w:r>
        <w:r w:rsidRPr="00B94D00">
          <w:rPr>
            <w:rFonts w:eastAsia="Times New Roman"/>
            <w:b/>
            <w:bCs/>
            <w:szCs w:val="20"/>
          </w:rPr>
          <w:t xml:space="preserve">REV </w:t>
        </w:r>
        <w:r w:rsidRPr="00B94D00">
          <w:rPr>
            <w:rFonts w:eastAsia="Times New Roman"/>
            <w:b/>
            <w:bCs/>
            <w:i/>
            <w:vertAlign w:val="subscript"/>
          </w:rPr>
          <w:t xml:space="preserve">q, r </w:t>
        </w:r>
        <w:r w:rsidRPr="00B94D00">
          <w:rPr>
            <w:rFonts w:eastAsia="Times New Roman"/>
            <w:b/>
            <w:bCs/>
            <w:i/>
          </w:rPr>
          <w:t xml:space="preserve"> =     </w:t>
        </w:r>
        <w:r w:rsidRPr="00B94D00">
          <w:rPr>
            <w:rFonts w:eastAsia="Times New Roman"/>
            <w:b/>
            <w:bCs/>
          </w:rPr>
          <w:t>(1/4) * RTDRRAWD</w:t>
        </w:r>
        <w:r w:rsidRPr="00B94D00">
          <w:rPr>
            <w:rFonts w:eastAsia="Times New Roman"/>
            <w:b/>
            <w:bCs/>
            <w:i/>
            <w:vertAlign w:val="subscript"/>
          </w:rPr>
          <w:t xml:space="preserve"> q, r</w:t>
        </w:r>
        <w:r w:rsidRPr="00B94D00">
          <w:rPr>
            <w:rFonts w:eastAsia="Times New Roman"/>
            <w:b/>
            <w:bCs/>
          </w:rPr>
          <w:t xml:space="preserve"> * RTMCPCDRRR </w:t>
        </w:r>
        <w:r w:rsidRPr="00B94D00">
          <w:rPr>
            <w:rFonts w:eastAsia="Times New Roman"/>
            <w:b/>
            <w:bCs/>
            <w:i/>
            <w:vertAlign w:val="subscript"/>
          </w:rPr>
          <w:t>q,</w:t>
        </w:r>
        <w:r w:rsidRPr="00B94D00">
          <w:rPr>
            <w:rFonts w:eastAsia="Times New Roman"/>
            <w:b/>
            <w:bCs/>
            <w:i/>
          </w:rPr>
          <w:t xml:space="preserve"> </w:t>
        </w:r>
        <w:r w:rsidRPr="00B94D00">
          <w:rPr>
            <w:rFonts w:eastAsia="Times New Roman"/>
            <w:b/>
            <w:bCs/>
            <w:i/>
            <w:vertAlign w:val="subscript"/>
          </w:rPr>
          <w:t>r</w:t>
        </w:r>
      </w:ins>
    </w:p>
    <w:p w14:paraId="7339F6F6" w14:textId="77777777" w:rsidR="00572F68" w:rsidRPr="00B94D00" w:rsidRDefault="00572F68" w:rsidP="00572F68">
      <w:pPr>
        <w:tabs>
          <w:tab w:val="left" w:pos="2250"/>
          <w:tab w:val="left" w:pos="3150"/>
          <w:tab w:val="left" w:pos="3960"/>
        </w:tabs>
        <w:spacing w:after="240"/>
        <w:ind w:left="3960" w:hanging="3240"/>
        <w:rPr>
          <w:ins w:id="1314" w:author="ERCOT" w:date="2025-09-18T20:17:00Z" w16du:dateUtc="2025-09-19T01:17:00Z"/>
          <w:rFonts w:eastAsia="Times New Roman"/>
          <w:b/>
          <w:bCs/>
        </w:rPr>
      </w:pPr>
      <w:ins w:id="1315" w:author="ERCOT" w:date="2025-09-18T20:17:00Z" w16du:dateUtc="2025-09-19T01:17:00Z">
        <w:r w:rsidRPr="00B94D00">
          <w:rPr>
            <w:rFonts w:eastAsia="Times New Roman"/>
            <w:b/>
            <w:bCs/>
          </w:rPr>
          <w:t xml:space="preserve">RTMCPCDRRR </w:t>
        </w:r>
        <w:r w:rsidRPr="00B94D00">
          <w:rPr>
            <w:rFonts w:eastAsia="Times New Roman"/>
            <w:b/>
            <w:bCs/>
            <w:i/>
            <w:iCs/>
            <w:vertAlign w:val="subscript"/>
          </w:rPr>
          <w:t>q, r</w:t>
        </w:r>
        <w:r w:rsidRPr="00B94D00">
          <w:rPr>
            <w:rFonts w:eastAsia="Times New Roman"/>
            <w:b/>
            <w:bCs/>
            <w:i/>
            <w:iCs/>
          </w:rPr>
          <w:t xml:space="preserve"> = </w:t>
        </w:r>
        <w:r w:rsidRPr="00B94D00">
          <w:rPr>
            <w:noProof/>
          </w:rPr>
          <w:drawing>
            <wp:inline distT="0" distB="0" distL="0" distR="0" wp14:anchorId="22DA59C5" wp14:editId="2DB2A50C">
              <wp:extent cx="274320" cy="274320"/>
              <wp:effectExtent l="0" t="0" r="0" b="0"/>
              <wp:docPr id="17296701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60">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b/>
            <w:bCs/>
          </w:rPr>
          <w:t>(DRRRWF</w:t>
        </w:r>
        <w:r w:rsidRPr="00B94D00">
          <w:rPr>
            <w:rFonts w:eastAsia="Times New Roman"/>
            <w:b/>
            <w:bCs/>
            <w:i/>
            <w:iCs/>
            <w:vertAlign w:val="subscript"/>
          </w:rPr>
          <w:t xml:space="preserve"> q, r, y</w:t>
        </w:r>
        <w:r w:rsidRPr="00B94D00">
          <w:rPr>
            <w:rFonts w:eastAsia="Times New Roman"/>
            <w:b/>
            <w:bCs/>
          </w:rPr>
          <w:t xml:space="preserve"> * (RTMCPCDRRS</w:t>
        </w:r>
        <w:r w:rsidRPr="00B94D00">
          <w:rPr>
            <w:rFonts w:eastAsia="Times New Roman"/>
            <w:b/>
            <w:bCs/>
            <w:i/>
            <w:iCs/>
            <w:vertAlign w:val="subscript"/>
          </w:rPr>
          <w:t xml:space="preserve"> y</w:t>
        </w:r>
        <w:r w:rsidRPr="00B94D00">
          <w:rPr>
            <w:rFonts w:eastAsia="Times New Roman"/>
            <w:b/>
            <w:bCs/>
          </w:rPr>
          <w:t xml:space="preserve"> + RTRDPADRRS </w:t>
        </w:r>
        <w:r w:rsidRPr="00B94D00">
          <w:rPr>
            <w:rFonts w:eastAsia="Times New Roman"/>
            <w:b/>
            <w:bCs/>
            <w:i/>
            <w:iCs/>
            <w:vertAlign w:val="subscript"/>
          </w:rPr>
          <w:t>y</w:t>
        </w:r>
        <w:r w:rsidRPr="00B94D00">
          <w:rPr>
            <w:rFonts w:eastAsia="Times New Roman"/>
            <w:b/>
            <w:bCs/>
            <w:i/>
            <w:iCs/>
          </w:rPr>
          <w:t>))</w:t>
        </w:r>
      </w:ins>
    </w:p>
    <w:p w14:paraId="11C423E5" w14:textId="77777777" w:rsidR="00572F68" w:rsidRPr="00B94D00" w:rsidRDefault="00572F68" w:rsidP="00572F68">
      <w:pPr>
        <w:tabs>
          <w:tab w:val="left" w:pos="2250"/>
          <w:tab w:val="left" w:pos="3150"/>
          <w:tab w:val="left" w:pos="3960"/>
        </w:tabs>
        <w:spacing w:after="240"/>
        <w:ind w:left="3960" w:hanging="3240"/>
        <w:rPr>
          <w:ins w:id="1316" w:author="ERCOT" w:date="2025-09-18T20:17:00Z" w16du:dateUtc="2025-09-19T01:17:00Z"/>
          <w:rFonts w:eastAsia="Times New Roman"/>
          <w:b/>
          <w:bCs/>
          <w:i/>
          <w:iCs/>
          <w:vertAlign w:val="subscript"/>
        </w:rPr>
      </w:pPr>
      <w:ins w:id="1317" w:author="ERCOT" w:date="2025-09-18T20:17:00Z" w16du:dateUtc="2025-09-19T01:17:00Z">
        <w:r w:rsidRPr="00B94D00">
          <w:rPr>
            <w:rFonts w:eastAsia="Times New Roman"/>
            <w:b/>
            <w:bCs/>
          </w:rPr>
          <w:t>RTDRRAWD</w:t>
        </w:r>
        <w:r w:rsidRPr="00B94D00">
          <w:rPr>
            <w:rFonts w:eastAsia="Times New Roman"/>
            <w:b/>
            <w:bCs/>
            <w:i/>
            <w:iCs/>
            <w:vertAlign w:val="subscript"/>
          </w:rPr>
          <w:t xml:space="preserve"> q, r  </w:t>
        </w:r>
        <w:r w:rsidRPr="00B94D00">
          <w:rPr>
            <w:rFonts w:eastAsia="Times New Roman"/>
            <w:b/>
            <w:bCs/>
          </w:rPr>
          <w:t xml:space="preserve"> =  </w:t>
        </w:r>
        <w:r w:rsidRPr="00B94D00">
          <w:rPr>
            <w:noProof/>
          </w:rPr>
          <w:drawing>
            <wp:inline distT="0" distB="0" distL="0" distR="0" wp14:anchorId="397285F7" wp14:editId="798A2EF1">
              <wp:extent cx="274320" cy="274320"/>
              <wp:effectExtent l="0" t="0" r="0" b="0"/>
              <wp:docPr id="55561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0">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b/>
            <w:bCs/>
          </w:rPr>
          <w:t xml:space="preserve"> (RNWF </w:t>
        </w:r>
        <w:r w:rsidRPr="00B94D00">
          <w:rPr>
            <w:rFonts w:eastAsia="Times New Roman"/>
            <w:b/>
            <w:bCs/>
            <w:i/>
            <w:iCs/>
            <w:vertAlign w:val="subscript"/>
          </w:rPr>
          <w:t>y</w:t>
        </w:r>
        <w:r w:rsidRPr="00B94D00">
          <w:rPr>
            <w:rFonts w:eastAsia="Times New Roman"/>
            <w:b/>
            <w:bCs/>
            <w:vertAlign w:val="subscript"/>
          </w:rPr>
          <w:t xml:space="preserve"> </w:t>
        </w:r>
        <w:r w:rsidRPr="00B94D00">
          <w:rPr>
            <w:rFonts w:eastAsia="Times New Roman"/>
            <w:b/>
            <w:bCs/>
          </w:rPr>
          <w:t>* RTDRRAWDS</w:t>
        </w:r>
        <w:r w:rsidRPr="00B94D00">
          <w:rPr>
            <w:rFonts w:eastAsia="Times New Roman"/>
            <w:b/>
            <w:bCs/>
            <w:i/>
            <w:iCs/>
            <w:vertAlign w:val="subscript"/>
          </w:rPr>
          <w:t xml:space="preserve"> q, r, y</w:t>
        </w:r>
        <w:r w:rsidRPr="00B94D00">
          <w:rPr>
            <w:rFonts w:eastAsia="Times New Roman"/>
            <w:b/>
            <w:bCs/>
          </w:rPr>
          <w:t>)</w:t>
        </w:r>
      </w:ins>
    </w:p>
    <w:p w14:paraId="2CA1CAA8" w14:textId="77777777" w:rsidR="00572F68" w:rsidRPr="00B94D00" w:rsidRDefault="00572F68" w:rsidP="00572F68">
      <w:pPr>
        <w:spacing w:after="240"/>
        <w:ind w:firstLine="720"/>
        <w:rPr>
          <w:ins w:id="1318" w:author="ERCOT" w:date="2025-09-18T20:17:00Z" w16du:dateUtc="2025-09-19T01:17:00Z"/>
          <w:rFonts w:eastAsia="Times New Roman"/>
          <w:szCs w:val="20"/>
        </w:rPr>
      </w:pPr>
      <w:ins w:id="1319" w:author="ERCOT" w:date="2025-09-18T20:17:00Z" w16du:dateUtc="2025-09-19T01:17:00Z">
        <w:r w:rsidRPr="00B94D00">
          <w:rPr>
            <w:rFonts w:eastAsia="Times New Roman"/>
            <w:szCs w:val="20"/>
          </w:rPr>
          <w:t>Where:</w:t>
        </w:r>
      </w:ins>
    </w:p>
    <w:p w14:paraId="55E846ED" w14:textId="77777777" w:rsidR="00572F68" w:rsidRPr="00B94D00" w:rsidRDefault="00572F68" w:rsidP="00572F68">
      <w:pPr>
        <w:ind w:left="1440" w:hanging="720"/>
        <w:rPr>
          <w:ins w:id="1320" w:author="ERCOT" w:date="2025-09-18T20:17:00Z" w16du:dateUtc="2025-09-19T01:17:00Z"/>
          <w:rFonts w:eastAsia="Times New Roman"/>
        </w:rPr>
      </w:pPr>
      <w:ins w:id="1321" w:author="ERCOT" w:date="2025-09-18T20:17:00Z" w16du:dateUtc="2025-09-19T01:17:00Z">
        <w:r w:rsidRPr="00B94D00">
          <w:rPr>
            <w:rFonts w:eastAsia="Times New Roman"/>
          </w:rPr>
          <w:lastRenderedPageBreak/>
          <w:t>DRRRWF</w:t>
        </w:r>
        <w:r w:rsidRPr="00B94D00">
          <w:rPr>
            <w:rFonts w:eastAsia="Times New Roman"/>
            <w:i/>
            <w:iCs/>
            <w:vertAlign w:val="subscript"/>
          </w:rPr>
          <w:t xml:space="preserve"> q, r, y</w:t>
        </w:r>
        <w:r w:rsidRPr="00B94D00">
          <w:rPr>
            <w:rFonts w:eastAsia="Times New Roman"/>
            <w:vertAlign w:val="subscript"/>
          </w:rPr>
          <w:t xml:space="preserve"> </w:t>
        </w:r>
        <w:r w:rsidRPr="00B94D00">
          <w:rPr>
            <w:rFonts w:eastAsia="Times New Roman"/>
          </w:rPr>
          <w:t xml:space="preserve"> =    [max(0.001, RTDRRAWDS</w:t>
        </w:r>
        <w:r w:rsidRPr="00B94D00">
          <w:rPr>
            <w:rFonts w:eastAsia="Times New Roman"/>
            <w:i/>
            <w:iCs/>
            <w:vertAlign w:val="subscript"/>
          </w:rPr>
          <w:t xml:space="preserve"> q, r, y</w:t>
        </w:r>
        <w:r w:rsidRPr="00B94D00">
          <w:rPr>
            <w:rFonts w:eastAsia="Times New Roman"/>
          </w:rPr>
          <w:t>) * TLMP</w:t>
        </w:r>
        <w:r w:rsidRPr="00B94D00">
          <w:rPr>
            <w:rFonts w:eastAsia="Times New Roman"/>
            <w:i/>
            <w:iCs/>
            <w:vertAlign w:val="subscript"/>
          </w:rPr>
          <w:t xml:space="preserve"> y</w:t>
        </w:r>
        <w:r w:rsidRPr="00B94D00">
          <w:rPr>
            <w:rFonts w:eastAsia="Times New Roman"/>
          </w:rPr>
          <w:t>] / [</w:t>
        </w:r>
        <w:r w:rsidRPr="00B94D00">
          <w:rPr>
            <w:noProof/>
          </w:rPr>
          <w:drawing>
            <wp:inline distT="0" distB="0" distL="0" distR="0" wp14:anchorId="4537C810" wp14:editId="0802F90A">
              <wp:extent cx="274320" cy="274320"/>
              <wp:effectExtent l="0" t="0" r="0" b="0"/>
              <wp:docPr id="19295761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0">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rPr>
          <w:t>max(0.001,</w:t>
        </w:r>
      </w:ins>
    </w:p>
    <w:p w14:paraId="4AF5DF45" w14:textId="77777777" w:rsidR="00572F68" w:rsidRPr="00B94D00" w:rsidRDefault="00572F68" w:rsidP="00572F68">
      <w:pPr>
        <w:spacing w:after="240"/>
        <w:ind w:left="2160" w:firstLine="720"/>
        <w:rPr>
          <w:ins w:id="1322" w:author="ERCOT" w:date="2025-09-18T20:17:00Z" w16du:dateUtc="2025-09-19T01:17:00Z"/>
          <w:rFonts w:eastAsia="Times New Roman"/>
        </w:rPr>
      </w:pPr>
      <w:ins w:id="1323" w:author="ERCOT" w:date="2025-09-18T20:17:00Z" w16du:dateUtc="2025-09-19T01:17:00Z">
        <w:r w:rsidRPr="00B94D00">
          <w:rPr>
            <w:rFonts w:eastAsia="Times New Roman"/>
          </w:rPr>
          <w:t>RTDRRAWDS</w:t>
        </w:r>
        <w:r w:rsidRPr="00B94D00">
          <w:rPr>
            <w:rFonts w:eastAsia="Times New Roman"/>
            <w:i/>
            <w:vertAlign w:val="subscript"/>
          </w:rPr>
          <w:t xml:space="preserve"> q, r, y</w:t>
        </w:r>
        <w:r w:rsidRPr="00B94D00">
          <w:rPr>
            <w:rFonts w:eastAsia="Times New Roman"/>
          </w:rPr>
          <w:t>) * TLMP</w:t>
        </w:r>
        <w:r w:rsidRPr="00B94D00">
          <w:rPr>
            <w:rFonts w:eastAsia="Times New Roman"/>
            <w:i/>
            <w:vertAlign w:val="subscript"/>
          </w:rPr>
          <w:t xml:space="preserve"> y</w:t>
        </w:r>
        <w:r w:rsidRPr="00B94D00">
          <w:rPr>
            <w:rFonts w:eastAsia="Times New Roman"/>
          </w:rPr>
          <w:t>]</w:t>
        </w:r>
        <w:r w:rsidRPr="00B94D00">
          <w:rPr>
            <w:rFonts w:eastAsia="Times New Roman"/>
            <w:vertAlign w:val="subscript"/>
          </w:rPr>
          <w:t xml:space="preserve"> </w:t>
        </w:r>
      </w:ins>
    </w:p>
    <w:p w14:paraId="5583267E" w14:textId="77777777" w:rsidR="00572F68" w:rsidRPr="00B94D00" w:rsidRDefault="00572F68" w:rsidP="00572F68">
      <w:pPr>
        <w:spacing w:after="240"/>
        <w:ind w:left="1440" w:hanging="720"/>
        <w:rPr>
          <w:ins w:id="1324" w:author="ERCOT" w:date="2025-09-18T20:17:00Z" w16du:dateUtc="2025-09-19T01:17:00Z"/>
          <w:rFonts w:eastAsia="Times New Roman"/>
        </w:rPr>
      </w:pPr>
      <w:ins w:id="1325" w:author="ERCOT" w:date="2025-09-18T20:17:00Z" w16du:dateUtc="2025-09-19T01:17:00Z">
        <w:r w:rsidRPr="00B94D00">
          <w:rPr>
            <w:rFonts w:eastAsia="Times New Roman"/>
          </w:rPr>
          <w:t>And:</w:t>
        </w:r>
      </w:ins>
    </w:p>
    <w:p w14:paraId="2368941B" w14:textId="77777777" w:rsidR="00572F68" w:rsidRPr="00B94D00" w:rsidRDefault="00572F68" w:rsidP="00572F68">
      <w:pPr>
        <w:spacing w:after="240"/>
        <w:ind w:left="1440" w:hanging="720"/>
        <w:rPr>
          <w:ins w:id="1326" w:author="ERCOT" w:date="2025-09-18T20:17:00Z" w16du:dateUtc="2025-09-19T01:17:00Z"/>
          <w:rFonts w:eastAsia="Times New Roman"/>
          <w:i/>
          <w:iCs/>
          <w:vertAlign w:val="subscript"/>
        </w:rPr>
      </w:pPr>
      <w:ins w:id="1327" w:author="ERCOT" w:date="2025-09-18T20:17:00Z" w16du:dateUtc="2025-09-19T01:17:00Z">
        <w:r w:rsidRPr="00B94D00">
          <w:rPr>
            <w:rFonts w:eastAsia="Times New Roman"/>
          </w:rPr>
          <w:t xml:space="preserve">RNWF </w:t>
        </w:r>
        <w:r w:rsidRPr="00B94D00">
          <w:rPr>
            <w:rFonts w:eastAsia="Times New Roman"/>
            <w:i/>
            <w:iCs/>
            <w:vertAlign w:val="subscript"/>
          </w:rPr>
          <w:t xml:space="preserve">y   </w:t>
        </w:r>
        <w:r w:rsidRPr="00B94D00">
          <w:rPr>
            <w:rFonts w:eastAsia="Times New Roman"/>
          </w:rPr>
          <w:t xml:space="preserve">=  TLMP </w:t>
        </w:r>
        <w:r w:rsidRPr="00B94D00">
          <w:rPr>
            <w:rFonts w:eastAsia="Times New Roman"/>
            <w:i/>
            <w:iCs/>
            <w:vertAlign w:val="subscript"/>
          </w:rPr>
          <w:t>y</w:t>
        </w:r>
        <w:r w:rsidRPr="00B94D00">
          <w:rPr>
            <w:rFonts w:eastAsia="Times New Roman"/>
          </w:rPr>
          <w:t xml:space="preserve"> </w:t>
        </w:r>
        <w:r w:rsidRPr="00B94D00">
          <w:rPr>
            <w:rFonts w:eastAsia="Times New Roman"/>
            <w:color w:val="000000" w:themeColor="text1"/>
            <w:sz w:val="32"/>
            <w:szCs w:val="32"/>
          </w:rPr>
          <w:t>/</w:t>
        </w:r>
        <w:r w:rsidRPr="00B94D00">
          <w:rPr>
            <w:rFonts w:eastAsia="Times New Roman"/>
            <w:color w:val="000000" w:themeColor="text1"/>
          </w:rPr>
          <w:t xml:space="preserve"> </w:t>
        </w:r>
        <w:r w:rsidRPr="00B94D00">
          <w:rPr>
            <w:noProof/>
          </w:rPr>
          <w:drawing>
            <wp:inline distT="0" distB="0" distL="0" distR="0" wp14:anchorId="7518A555" wp14:editId="4D8BB0A1">
              <wp:extent cx="274320" cy="274320"/>
              <wp:effectExtent l="0" t="0" r="0" b="0"/>
              <wp:docPr id="1255531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0">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rPr>
          <w:t xml:space="preserve">TLMP </w:t>
        </w:r>
        <w:r w:rsidRPr="00B94D00">
          <w:rPr>
            <w:rFonts w:eastAsia="Times New Roman"/>
            <w:i/>
            <w:iCs/>
            <w:vertAlign w:val="subscript"/>
          </w:rPr>
          <w:t>y</w:t>
        </w:r>
      </w:ins>
    </w:p>
    <w:p w14:paraId="7E068B99" w14:textId="77777777" w:rsidR="00572F68" w:rsidRPr="00B94D00" w:rsidRDefault="00572F68" w:rsidP="00572F68">
      <w:pPr>
        <w:ind w:left="720" w:hanging="720"/>
        <w:rPr>
          <w:ins w:id="1328" w:author="ERCOT" w:date="2025-09-18T20:17:00Z" w16du:dateUtc="2025-09-19T01:17:00Z"/>
          <w:rFonts w:eastAsia="Times New Roman"/>
          <w:b/>
          <w:iCs/>
        </w:rPr>
      </w:pPr>
      <w:ins w:id="1329" w:author="ERCOT" w:date="2025-09-18T20:17:00Z" w16du:dateUtc="2025-09-19T01:17: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572F68" w:rsidRPr="00B94D00" w14:paraId="561BA825" w14:textId="77777777" w:rsidTr="005C0B53">
        <w:trPr>
          <w:cantSplit/>
          <w:tblHeader/>
          <w:ins w:id="133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C266AD6" w14:textId="77777777" w:rsidR="00572F68" w:rsidRPr="00B94D00" w:rsidRDefault="00572F68" w:rsidP="005C0B53">
            <w:pPr>
              <w:spacing w:after="120"/>
              <w:rPr>
                <w:ins w:id="1331" w:author="ERCOT" w:date="2025-09-18T20:17:00Z" w16du:dateUtc="2025-09-19T01:17:00Z"/>
                <w:rFonts w:eastAsia="Times New Roman"/>
                <w:b/>
                <w:iCs/>
                <w:sz w:val="20"/>
                <w:szCs w:val="20"/>
              </w:rPr>
            </w:pPr>
            <w:ins w:id="1332"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48DD7021" w14:textId="77777777" w:rsidR="00572F68" w:rsidRPr="00B94D00" w:rsidRDefault="00572F68" w:rsidP="005C0B53">
            <w:pPr>
              <w:spacing w:after="120"/>
              <w:rPr>
                <w:ins w:id="1333" w:author="ERCOT" w:date="2025-09-18T20:17:00Z" w16du:dateUtc="2025-09-19T01:17:00Z"/>
                <w:rFonts w:eastAsia="Times New Roman"/>
                <w:b/>
                <w:iCs/>
                <w:sz w:val="20"/>
                <w:szCs w:val="20"/>
              </w:rPr>
            </w:pPr>
            <w:ins w:id="1334"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72237A67" w14:textId="77777777" w:rsidR="00572F68" w:rsidRPr="00B94D00" w:rsidRDefault="00572F68" w:rsidP="005C0B53">
            <w:pPr>
              <w:spacing w:after="120"/>
              <w:rPr>
                <w:ins w:id="1335" w:author="ERCOT" w:date="2025-09-18T20:17:00Z" w16du:dateUtc="2025-09-19T01:17:00Z"/>
                <w:rFonts w:eastAsia="Times New Roman"/>
                <w:b/>
                <w:iCs/>
                <w:sz w:val="20"/>
                <w:szCs w:val="20"/>
              </w:rPr>
            </w:pPr>
            <w:ins w:id="1336" w:author="ERCOT" w:date="2025-09-18T20:17:00Z" w16du:dateUtc="2025-09-19T01:17:00Z">
              <w:r w:rsidRPr="00B94D00">
                <w:rPr>
                  <w:rFonts w:eastAsia="Times New Roman"/>
                  <w:b/>
                  <w:iCs/>
                  <w:sz w:val="20"/>
                  <w:szCs w:val="20"/>
                </w:rPr>
                <w:t>Description</w:t>
              </w:r>
            </w:ins>
          </w:p>
        </w:tc>
      </w:tr>
      <w:tr w:rsidR="00572F68" w:rsidRPr="00B94D00" w14:paraId="38F860FE" w14:textId="77777777" w:rsidTr="005C0B53">
        <w:trPr>
          <w:cantSplit/>
          <w:ins w:id="133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E0E6E7A" w14:textId="77777777" w:rsidR="00572F68" w:rsidRPr="00B94D00" w:rsidRDefault="00572F68" w:rsidP="005C0B53">
            <w:pPr>
              <w:spacing w:after="60"/>
              <w:rPr>
                <w:ins w:id="1338" w:author="ERCOT" w:date="2025-09-18T20:17:00Z" w16du:dateUtc="2025-09-19T01:17:00Z"/>
                <w:rFonts w:eastAsia="Times New Roman"/>
                <w:sz w:val="20"/>
                <w:szCs w:val="20"/>
              </w:rPr>
            </w:pPr>
            <w:ins w:id="1339" w:author="ERCOT" w:date="2025-09-18T20:17:00Z" w16du:dateUtc="2025-09-19T01:17:00Z">
              <w:r w:rsidRPr="00B94D00">
                <w:rPr>
                  <w:rFonts w:eastAsia="Times New Roman"/>
                  <w:sz w:val="20"/>
                  <w:szCs w:val="20"/>
                </w:rPr>
                <w:t xml:space="preserve">RTDRRIMBAMT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AB132C3" w14:textId="77777777" w:rsidR="00572F68" w:rsidRPr="00B94D00" w:rsidRDefault="00572F68" w:rsidP="005C0B53">
            <w:pPr>
              <w:spacing w:after="60"/>
              <w:rPr>
                <w:ins w:id="1340" w:author="ERCOT" w:date="2025-09-18T20:17:00Z" w16du:dateUtc="2025-09-19T01:17:00Z"/>
                <w:rFonts w:eastAsia="Times New Roman"/>
                <w:sz w:val="20"/>
                <w:szCs w:val="20"/>
              </w:rPr>
            </w:pPr>
            <w:ins w:id="1341"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4AF520CE" w14:textId="77777777" w:rsidR="00572F68" w:rsidRPr="00B94D00" w:rsidRDefault="00572F68" w:rsidP="005C0B53">
            <w:pPr>
              <w:spacing w:after="60"/>
              <w:rPr>
                <w:ins w:id="1342" w:author="ERCOT" w:date="2025-09-18T20:17:00Z" w16du:dateUtc="2025-09-19T01:17:00Z"/>
                <w:rFonts w:eastAsia="Times New Roman"/>
                <w:i/>
                <w:sz w:val="20"/>
                <w:szCs w:val="20"/>
              </w:rPr>
            </w:pPr>
            <w:ins w:id="1343" w:author="ERCOT" w:date="2025-09-18T20:17:00Z" w16du:dateUtc="2025-09-19T01:17:00Z">
              <w:r w:rsidRPr="00B94D00">
                <w:rPr>
                  <w:rFonts w:eastAsia="Times New Roman"/>
                  <w:i/>
                  <w:sz w:val="20"/>
                  <w:szCs w:val="20"/>
                </w:rPr>
                <w:t>Real-Time Dispatchable Reliability Reserve Service Imbalance Amount for the QSE—</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DRRS imbalance for each 15-minute Settlement Interval.</w:t>
              </w:r>
            </w:ins>
          </w:p>
        </w:tc>
      </w:tr>
      <w:tr w:rsidR="00572F68" w:rsidRPr="00B94D00" w14:paraId="129FB0E6" w14:textId="77777777" w:rsidTr="005C0B53">
        <w:trPr>
          <w:cantSplit/>
          <w:ins w:id="134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BADC82A" w14:textId="77777777" w:rsidR="00572F68" w:rsidRPr="00B94D00" w:rsidRDefault="00572F68" w:rsidP="005C0B53">
            <w:pPr>
              <w:spacing w:after="60"/>
              <w:rPr>
                <w:ins w:id="1345" w:author="ERCOT" w:date="2025-09-18T20:17:00Z" w16du:dateUtc="2025-09-19T01:17:00Z"/>
                <w:rFonts w:eastAsia="Times New Roman"/>
                <w:sz w:val="20"/>
                <w:szCs w:val="20"/>
              </w:rPr>
            </w:pPr>
            <w:ins w:id="1346" w:author="ERCOT" w:date="2025-09-18T20:17:00Z" w16du:dateUtc="2025-09-19T01:17:00Z">
              <w:r w:rsidRPr="00B94D00">
                <w:rPr>
                  <w:rFonts w:eastAsia="Times New Roman"/>
                  <w:sz w:val="20"/>
                  <w:szCs w:val="20"/>
                </w:rPr>
                <w:t xml:space="preserve">RTDRRAWD </w:t>
              </w:r>
              <w:r w:rsidRPr="00B94D00">
                <w:rPr>
                  <w:rFonts w:eastAsia="Times New Roman"/>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44E4CF92" w14:textId="77777777" w:rsidR="00572F68" w:rsidRPr="00B94D00" w:rsidRDefault="00572F68" w:rsidP="005C0B53">
            <w:pPr>
              <w:spacing w:after="60"/>
              <w:rPr>
                <w:ins w:id="1347" w:author="ERCOT" w:date="2025-09-18T20:17:00Z" w16du:dateUtc="2025-09-19T01:17:00Z"/>
                <w:rFonts w:eastAsia="Times New Roman"/>
                <w:sz w:val="20"/>
                <w:szCs w:val="20"/>
              </w:rPr>
            </w:pPr>
            <w:ins w:id="1348"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8FBE57D" w14:textId="77777777" w:rsidR="00572F68" w:rsidRPr="00B94D00" w:rsidRDefault="00572F68" w:rsidP="005C0B53">
            <w:pPr>
              <w:spacing w:after="60"/>
              <w:rPr>
                <w:ins w:id="1349" w:author="ERCOT" w:date="2025-09-18T20:17:00Z" w16du:dateUtc="2025-09-19T01:17:00Z"/>
                <w:rFonts w:eastAsia="Times New Roman"/>
                <w:i/>
                <w:sz w:val="20"/>
                <w:szCs w:val="20"/>
              </w:rPr>
            </w:pPr>
            <w:ins w:id="1350" w:author="ERCOT" w:date="2025-09-18T20:17:00Z" w16du:dateUtc="2025-09-19T01:17:00Z">
              <w:r w:rsidRPr="00B94D00">
                <w:rPr>
                  <w:rFonts w:eastAsia="Times New Roman"/>
                  <w:i/>
                  <w:sz w:val="20"/>
                  <w:szCs w:val="20"/>
                </w:rPr>
                <w:t xml:space="preserve">Real-Time Dispatchable Reliability Reserve Service Award per Resource per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DRRS amount awarded to QSE </w:t>
              </w:r>
              <w:r w:rsidRPr="00B94D00">
                <w:rPr>
                  <w:rFonts w:eastAsia="Times New Roman"/>
                  <w:i/>
                  <w:sz w:val="20"/>
                  <w:szCs w:val="20"/>
                </w:rPr>
                <w:t>q</w:t>
              </w:r>
              <w:r w:rsidRPr="00B94D00">
                <w:rPr>
                  <w:rFonts w:eastAsia="Times New Roman"/>
                  <w:sz w:val="20"/>
                  <w:szCs w:val="20"/>
                </w:rPr>
                <w:t xml:space="preserve"> for Resource </w:t>
              </w:r>
              <w:r w:rsidRPr="00B94D00">
                <w:rPr>
                  <w:rFonts w:eastAsia="Times New Roman"/>
                  <w:i/>
                  <w:sz w:val="20"/>
                  <w:szCs w:val="20"/>
                </w:rPr>
                <w:t>r</w:t>
              </w:r>
              <w:r w:rsidRPr="00B94D00">
                <w:rPr>
                  <w:rFonts w:eastAsia="Times New Roman"/>
                  <w:sz w:val="20"/>
                  <w:szCs w:val="20"/>
                </w:rPr>
                <w:t xml:space="preserve"> in Real-Time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a Combined Cycle Generation Resource within the Combined Cycle Train.</w:t>
              </w:r>
            </w:ins>
          </w:p>
        </w:tc>
      </w:tr>
      <w:tr w:rsidR="00572F68" w:rsidRPr="00B94D00" w14:paraId="247924C9" w14:textId="77777777" w:rsidTr="005C0B53">
        <w:trPr>
          <w:cantSplit/>
          <w:ins w:id="135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3521BC8" w14:textId="77777777" w:rsidR="00572F68" w:rsidRPr="00B94D00" w:rsidRDefault="00572F68" w:rsidP="005C0B53">
            <w:pPr>
              <w:spacing w:after="60"/>
              <w:rPr>
                <w:ins w:id="1352" w:author="ERCOT" w:date="2025-09-18T20:17:00Z" w16du:dateUtc="2025-09-19T01:17:00Z"/>
                <w:rFonts w:eastAsia="Times New Roman"/>
                <w:sz w:val="20"/>
                <w:szCs w:val="20"/>
              </w:rPr>
            </w:pPr>
            <w:ins w:id="1353" w:author="ERCOT" w:date="2025-09-18T20:17:00Z" w16du:dateUtc="2025-09-19T01:17:00Z">
              <w:r w:rsidRPr="00B94D00">
                <w:rPr>
                  <w:rFonts w:eastAsia="Times New Roman"/>
                  <w:sz w:val="20"/>
                  <w:szCs w:val="20"/>
                </w:rPr>
                <w:t xml:space="preserve">RTDRRREV </w:t>
              </w:r>
              <w:r w:rsidRPr="00B94D00">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50009249" w14:textId="77777777" w:rsidR="00572F68" w:rsidRPr="00B94D00" w:rsidRDefault="00572F68" w:rsidP="005C0B53">
            <w:pPr>
              <w:spacing w:after="60"/>
              <w:rPr>
                <w:ins w:id="1354" w:author="ERCOT" w:date="2025-09-18T20:17:00Z" w16du:dateUtc="2025-09-19T01:17:00Z"/>
                <w:rFonts w:eastAsia="Times New Roman"/>
                <w:sz w:val="20"/>
                <w:szCs w:val="20"/>
              </w:rPr>
            </w:pPr>
            <w:ins w:id="1355"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40F8D110" w14:textId="77777777" w:rsidR="00572F68" w:rsidRPr="00B94D00" w:rsidRDefault="00572F68" w:rsidP="005C0B53">
            <w:pPr>
              <w:spacing w:after="60"/>
              <w:rPr>
                <w:ins w:id="1356" w:author="ERCOT" w:date="2025-09-18T20:17:00Z" w16du:dateUtc="2025-09-19T01:17:00Z"/>
                <w:rFonts w:eastAsia="Times New Roman"/>
                <w:i/>
                <w:sz w:val="20"/>
                <w:szCs w:val="20"/>
              </w:rPr>
            </w:pPr>
            <w:ins w:id="1357" w:author="ERCOT" w:date="2025-09-18T20:17:00Z" w16du:dateUtc="2025-09-19T01:17:00Z">
              <w:r w:rsidRPr="00B94D00">
                <w:rPr>
                  <w:rFonts w:eastAsia="Times New Roman"/>
                  <w:i/>
                  <w:sz w:val="20"/>
                  <w:szCs w:val="20"/>
                </w:rPr>
                <w:t>Real-Time Dispatchable Reliability Reserve Service Revenue</w:t>
              </w:r>
              <w:r w:rsidRPr="00B94D00">
                <w:rPr>
                  <w:rFonts w:eastAsia="Times New Roman"/>
                  <w:sz w:val="20"/>
                  <w:szCs w:val="20"/>
                </w:rPr>
                <w:t xml:space="preserve">—The Real-Time DRRS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572F68" w:rsidRPr="00B94D00" w14:paraId="00A09E4C" w14:textId="77777777" w:rsidTr="005C0B53">
        <w:trPr>
          <w:cantSplit/>
          <w:ins w:id="135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68501EB" w14:textId="77777777" w:rsidR="00572F68" w:rsidRPr="00B94D00" w:rsidRDefault="00572F68" w:rsidP="005C0B53">
            <w:pPr>
              <w:spacing w:after="60"/>
              <w:rPr>
                <w:ins w:id="1359" w:author="ERCOT" w:date="2025-09-18T20:17:00Z" w16du:dateUtc="2025-09-19T01:17:00Z"/>
                <w:rFonts w:eastAsia="Times New Roman"/>
                <w:sz w:val="20"/>
                <w:szCs w:val="20"/>
              </w:rPr>
            </w:pPr>
            <w:ins w:id="1360" w:author="ERCOT" w:date="2025-09-18T20:17:00Z" w16du:dateUtc="2025-09-19T01:17:00Z">
              <w:r w:rsidRPr="00B94D00">
                <w:rPr>
                  <w:rFonts w:eastAsia="Times New Roman"/>
                  <w:sz w:val="20"/>
                  <w:szCs w:val="20"/>
                </w:rPr>
                <w:t xml:space="preserve">RTDRRAWDS </w:t>
              </w:r>
              <w:r w:rsidRPr="00B94D00">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47A7787A" w14:textId="77777777" w:rsidR="00572F68" w:rsidRPr="00B94D00" w:rsidRDefault="00572F68" w:rsidP="005C0B53">
            <w:pPr>
              <w:spacing w:after="60"/>
              <w:rPr>
                <w:ins w:id="1361" w:author="ERCOT" w:date="2025-09-18T20:17:00Z" w16du:dateUtc="2025-09-19T01:17:00Z"/>
                <w:rFonts w:eastAsia="Times New Roman"/>
                <w:sz w:val="20"/>
                <w:szCs w:val="20"/>
              </w:rPr>
            </w:pPr>
            <w:ins w:id="1362"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EC5AD91" w14:textId="77777777" w:rsidR="00572F68" w:rsidRPr="00B94D00" w:rsidRDefault="00572F68" w:rsidP="005C0B53">
            <w:pPr>
              <w:spacing w:after="60"/>
              <w:rPr>
                <w:ins w:id="1363" w:author="ERCOT" w:date="2025-09-18T20:17:00Z" w16du:dateUtc="2025-09-19T01:17:00Z"/>
                <w:rFonts w:eastAsia="Times New Roman"/>
                <w:i/>
                <w:sz w:val="20"/>
                <w:szCs w:val="20"/>
              </w:rPr>
            </w:pPr>
            <w:ins w:id="1364" w:author="ERCOT" w:date="2025-09-18T20:17:00Z" w16du:dateUtc="2025-09-19T01:17:00Z">
              <w:r w:rsidRPr="00B94D00">
                <w:rPr>
                  <w:rFonts w:eastAsia="Times New Roman"/>
                  <w:i/>
                  <w:sz w:val="20"/>
                  <w:szCs w:val="20"/>
                </w:rPr>
                <w:t>Real-Time Dispatchable Reliability Reserve Service Award per Resource per QSE per SCED interval</w:t>
              </w:r>
              <w:r w:rsidRPr="00B94D00">
                <w:rPr>
                  <w:rFonts w:eastAsia="Times New Roman"/>
                  <w:iCs/>
                  <w:sz w:val="20"/>
                  <w:szCs w:val="20"/>
                </w:rPr>
                <w:t>—</w:t>
              </w:r>
              <w:r w:rsidRPr="00B94D00">
                <w:rPr>
                  <w:rFonts w:eastAsia="Times New Roman"/>
                  <w:sz w:val="20"/>
                  <w:szCs w:val="20"/>
                </w:rPr>
                <w:t xml:space="preserve">The DRRS amount awarded to QSE </w:t>
              </w:r>
              <w:r w:rsidRPr="00B94D00">
                <w:rPr>
                  <w:rFonts w:eastAsia="Times New Roman"/>
                  <w:i/>
                  <w:sz w:val="20"/>
                  <w:szCs w:val="20"/>
                </w:rPr>
                <w:t>q</w:t>
              </w:r>
              <w:r w:rsidRPr="00B94D00">
                <w:rPr>
                  <w:rFonts w:eastAsia="Times New Roman"/>
                  <w:sz w:val="20"/>
                  <w:szCs w:val="20"/>
                </w:rPr>
                <w:t xml:space="preserve"> for Resource </w:t>
              </w:r>
              <w:r w:rsidRPr="00B94D00">
                <w:rPr>
                  <w:rFonts w:eastAsia="Times New Roman"/>
                  <w:i/>
                  <w:sz w:val="20"/>
                  <w:szCs w:val="20"/>
                </w:rPr>
                <w:t>r</w:t>
              </w:r>
              <w:r w:rsidRPr="00B94D00">
                <w:rPr>
                  <w:rFonts w:eastAsia="Times New Roman"/>
                  <w:sz w:val="20"/>
                  <w:szCs w:val="20"/>
                </w:rPr>
                <w:t xml:space="preserve"> in Real-Time for the SCED interval </w:t>
              </w:r>
              <w:r w:rsidRPr="00B94D00">
                <w:rPr>
                  <w:rFonts w:eastAsia="Times New Roman"/>
                  <w:i/>
                  <w:sz w:val="20"/>
                  <w:szCs w:val="20"/>
                </w:rPr>
                <w:t>y.</w:t>
              </w:r>
              <w:r w:rsidRPr="00B94D00">
                <w:rPr>
                  <w:rFonts w:eastAsia="Times New Roman"/>
                  <w:sz w:val="20"/>
                  <w:szCs w:val="20"/>
                </w:rPr>
                <w:t xml:space="preserve">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572F68" w:rsidRPr="00B94D00" w14:paraId="65335D58" w14:textId="77777777" w:rsidTr="005C0B53">
        <w:trPr>
          <w:cantSplit/>
          <w:ins w:id="136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CE57E96" w14:textId="77777777" w:rsidR="00572F68" w:rsidRPr="00B94D00" w:rsidRDefault="00572F68" w:rsidP="005C0B53">
            <w:pPr>
              <w:spacing w:after="60"/>
              <w:rPr>
                <w:ins w:id="1366" w:author="ERCOT" w:date="2025-09-18T20:17:00Z" w16du:dateUtc="2025-09-19T01:17:00Z"/>
                <w:rFonts w:eastAsia="Times New Roman"/>
                <w:sz w:val="20"/>
                <w:szCs w:val="20"/>
              </w:rPr>
            </w:pPr>
            <w:ins w:id="1367" w:author="ERCOT" w:date="2025-09-18T20:17:00Z" w16du:dateUtc="2025-09-19T01:17:00Z">
              <w:r w:rsidRPr="00B94D00">
                <w:rPr>
                  <w:rFonts w:eastAsia="Times New Roman"/>
                  <w:sz w:val="20"/>
                  <w:szCs w:val="20"/>
                </w:rPr>
                <w:t xml:space="preserve">RTMCPCDRRR </w:t>
              </w:r>
              <w:r w:rsidRPr="00B94D00">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7B360413" w14:textId="77777777" w:rsidR="00572F68" w:rsidRPr="00B94D00" w:rsidRDefault="00572F68" w:rsidP="005C0B53">
            <w:pPr>
              <w:spacing w:after="60"/>
              <w:rPr>
                <w:ins w:id="1368" w:author="ERCOT" w:date="2025-09-18T20:17:00Z" w16du:dateUtc="2025-09-19T01:17:00Z"/>
                <w:rFonts w:eastAsia="Times New Roman"/>
                <w:sz w:val="20"/>
                <w:szCs w:val="20"/>
              </w:rPr>
            </w:pPr>
            <w:ins w:id="1369"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2475276" w14:textId="77777777" w:rsidR="00572F68" w:rsidRPr="00B94D00" w:rsidRDefault="00572F68" w:rsidP="005C0B53">
            <w:pPr>
              <w:spacing w:after="60"/>
              <w:rPr>
                <w:ins w:id="1370" w:author="ERCOT" w:date="2025-09-18T20:17:00Z" w16du:dateUtc="2025-09-19T01:17:00Z"/>
                <w:rFonts w:eastAsia="Times New Roman"/>
                <w:iCs/>
                <w:sz w:val="20"/>
                <w:szCs w:val="20"/>
              </w:rPr>
            </w:pPr>
            <w:ins w:id="1371" w:author="ERCOT" w:date="2025-09-18T20:17:00Z" w16du:dateUtc="2025-09-19T01:17:00Z">
              <w:r w:rsidRPr="00B94D00">
                <w:rPr>
                  <w:rFonts w:eastAsia="Times New Roman"/>
                  <w:i/>
                  <w:sz w:val="20"/>
                  <w:szCs w:val="20"/>
                </w:rPr>
                <w:t xml:space="preserve">Real-Time Market Clearing Price for Capacity for Dispatchable Reliability Reserve Service per Resource per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Real-Time MCPC for DRRS for Resource </w:t>
              </w:r>
              <w:r w:rsidRPr="00B94D00">
                <w:rPr>
                  <w:rFonts w:eastAsia="Times New Roman"/>
                  <w:i/>
                  <w:sz w:val="20"/>
                  <w:szCs w:val="20"/>
                </w:rPr>
                <w:t>r</w:t>
              </w:r>
              <w:r w:rsidRPr="00B94D00">
                <w:rPr>
                  <w:rFonts w:eastAsia="Times New Roman"/>
                  <w:sz w:val="20"/>
                  <w:szCs w:val="20"/>
                </w:rPr>
                <w:t xml:space="preserve">, represented by QSE </w:t>
              </w:r>
              <w:r w:rsidRPr="00B94D00">
                <w:rPr>
                  <w:rFonts w:eastAsia="Times New Roman"/>
                  <w:i/>
                  <w:sz w:val="20"/>
                  <w:szCs w:val="20"/>
                </w:rPr>
                <w:t xml:space="preserve">q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572F68" w:rsidRPr="00B94D00" w14:paraId="3BDBFDBC" w14:textId="77777777" w:rsidTr="005C0B53">
        <w:trPr>
          <w:cantSplit/>
          <w:ins w:id="137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E90E90F" w14:textId="77777777" w:rsidR="00572F68" w:rsidRPr="00B94D00" w:rsidRDefault="00572F68" w:rsidP="005C0B53">
            <w:pPr>
              <w:spacing w:after="60"/>
              <w:rPr>
                <w:ins w:id="1373" w:author="ERCOT" w:date="2025-09-18T20:17:00Z" w16du:dateUtc="2025-09-19T01:17:00Z"/>
                <w:rFonts w:eastAsia="Times New Roman"/>
                <w:sz w:val="20"/>
                <w:szCs w:val="20"/>
              </w:rPr>
            </w:pPr>
            <w:ins w:id="1374" w:author="ERCOT" w:date="2025-09-18T20:17:00Z" w16du:dateUtc="2025-09-19T01:17:00Z">
              <w:r w:rsidRPr="00B94D00">
                <w:rPr>
                  <w:rFonts w:eastAsia="Times New Roman"/>
                  <w:sz w:val="20"/>
                  <w:szCs w:val="20"/>
                </w:rPr>
                <w:t>RTMCPCDRRS</w:t>
              </w:r>
              <w:r w:rsidRPr="00B94D00">
                <w:rPr>
                  <w:rFonts w:eastAsia="Times New Roman"/>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1849DA77" w14:textId="77777777" w:rsidR="00572F68" w:rsidRPr="00B94D00" w:rsidRDefault="00572F68" w:rsidP="005C0B53">
            <w:pPr>
              <w:spacing w:after="60"/>
              <w:rPr>
                <w:ins w:id="1375" w:author="ERCOT" w:date="2025-09-18T20:17:00Z" w16du:dateUtc="2025-09-19T01:17:00Z"/>
                <w:rFonts w:eastAsia="Times New Roman"/>
                <w:sz w:val="20"/>
                <w:szCs w:val="20"/>
              </w:rPr>
            </w:pPr>
            <w:ins w:id="1376"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44EBE00" w14:textId="77777777" w:rsidR="00572F68" w:rsidRPr="00B94D00" w:rsidRDefault="00572F68" w:rsidP="005C0B53">
            <w:pPr>
              <w:spacing w:after="60"/>
              <w:rPr>
                <w:ins w:id="1377" w:author="ERCOT" w:date="2025-09-18T20:17:00Z" w16du:dateUtc="2025-09-19T01:17:00Z"/>
                <w:rFonts w:eastAsia="Times New Roman"/>
                <w:i/>
                <w:sz w:val="20"/>
                <w:szCs w:val="20"/>
              </w:rPr>
            </w:pPr>
            <w:ins w:id="1378"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 per SCED Interval</w:t>
              </w:r>
              <w:r w:rsidRPr="00B94D00">
                <w:rPr>
                  <w:rFonts w:eastAsia="Times New Roman"/>
                  <w:sz w:val="20"/>
                  <w:szCs w:val="20"/>
                </w:rPr>
                <w:t xml:space="preserve">—The Real-Time MCPC for DRRS for the SCED interval </w:t>
              </w:r>
              <w:r w:rsidRPr="00B94D00">
                <w:rPr>
                  <w:rFonts w:eastAsia="Times New Roman"/>
                  <w:i/>
                  <w:sz w:val="20"/>
                  <w:szCs w:val="20"/>
                </w:rPr>
                <w:t>y.</w:t>
              </w:r>
            </w:ins>
          </w:p>
        </w:tc>
      </w:tr>
      <w:tr w:rsidR="00572F68" w:rsidRPr="00B94D00" w14:paraId="58F545EB" w14:textId="77777777" w:rsidTr="005C0B53">
        <w:trPr>
          <w:cantSplit/>
          <w:ins w:id="137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1A1F92E" w14:textId="77777777" w:rsidR="00572F68" w:rsidRPr="00B94D00" w:rsidRDefault="00572F68" w:rsidP="005C0B53">
            <w:pPr>
              <w:spacing w:after="60"/>
              <w:rPr>
                <w:ins w:id="1380" w:author="ERCOT" w:date="2025-09-18T20:17:00Z" w16du:dateUtc="2025-09-19T01:17:00Z"/>
                <w:rFonts w:eastAsia="Times New Roman"/>
                <w:sz w:val="20"/>
                <w:szCs w:val="20"/>
              </w:rPr>
            </w:pPr>
            <w:ins w:id="1381" w:author="ERCOT" w:date="2025-09-18T20:17:00Z" w16du:dateUtc="2025-09-19T01:17:00Z">
              <w:r w:rsidRPr="00B94D00">
                <w:rPr>
                  <w:rFonts w:eastAsia="Times New Roman"/>
                  <w:iCs/>
                  <w:sz w:val="20"/>
                  <w:szCs w:val="20"/>
                </w:rPr>
                <w:t xml:space="preserve">PCDRRR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3DE1120F" w14:textId="77777777" w:rsidR="00572F68" w:rsidRPr="00B94D00" w:rsidRDefault="00572F68" w:rsidP="005C0B53">
            <w:pPr>
              <w:spacing w:after="60"/>
              <w:rPr>
                <w:ins w:id="1382" w:author="ERCOT" w:date="2025-09-18T20:17:00Z" w16du:dateUtc="2025-09-19T01:17:00Z"/>
                <w:rFonts w:eastAsia="Times New Roman"/>
                <w:sz w:val="20"/>
                <w:szCs w:val="20"/>
              </w:rPr>
            </w:pPr>
            <w:ins w:id="1383"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E7E93B3" w14:textId="77777777" w:rsidR="00572F68" w:rsidRPr="00B94D00" w:rsidRDefault="00572F68" w:rsidP="005C0B53">
            <w:pPr>
              <w:spacing w:after="60"/>
              <w:rPr>
                <w:ins w:id="1384" w:author="ERCOT" w:date="2025-09-18T20:17:00Z" w16du:dateUtc="2025-09-19T01:17:00Z"/>
                <w:rFonts w:eastAsia="Times New Roman"/>
                <w:i/>
                <w:sz w:val="20"/>
                <w:szCs w:val="20"/>
              </w:rPr>
            </w:pPr>
            <w:ins w:id="1385" w:author="ERCOT" w:date="2025-09-18T20:17:00Z" w16du:dateUtc="2025-09-19T01:17:00Z">
              <w:r w:rsidRPr="00B94D00">
                <w:rPr>
                  <w:rFonts w:eastAsia="Times New Roman"/>
                  <w:i/>
                  <w:iCs/>
                  <w:sz w:val="20"/>
                  <w:szCs w:val="20"/>
                </w:rPr>
                <w:t xml:space="preserve">Procured Capacity for </w:t>
              </w:r>
              <w:r w:rsidRPr="00B94D00">
                <w:rPr>
                  <w:rFonts w:eastAsia="Times New Roman"/>
                  <w:i/>
                  <w:sz w:val="20"/>
                  <w:szCs w:val="20"/>
                </w:rPr>
                <w:t>Dispatchable Reliability</w:t>
              </w:r>
              <w:r w:rsidRPr="00B94D00">
                <w:rPr>
                  <w:rFonts w:eastAsia="Times New Roman"/>
                  <w:i/>
                  <w:iCs/>
                  <w:sz w:val="20"/>
                  <w:szCs w:val="20"/>
                </w:rPr>
                <w:t xml:space="preserve"> Reserve Service per Resource per QSE in DAM</w:t>
              </w:r>
              <w:r w:rsidRPr="00B94D00">
                <w:rPr>
                  <w:rFonts w:eastAsia="Times New Roman"/>
                  <w:iCs/>
                  <w:sz w:val="20"/>
                  <w:szCs w:val="20"/>
                </w:rPr>
                <w:t xml:space="preserve">—The DRRS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w:t>
              </w:r>
              <w:r w:rsidRPr="00B94D00">
                <w:rPr>
                  <w:rFonts w:eastAsia="Times New Roman"/>
                  <w:sz w:val="20"/>
                  <w:szCs w:val="18"/>
                </w:rPr>
                <w:t>Operating Hour</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572F68" w:rsidRPr="00B94D00" w14:paraId="652623A1" w14:textId="77777777" w:rsidTr="005C0B53">
        <w:trPr>
          <w:cantSplit/>
          <w:ins w:id="138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4882701" w14:textId="77777777" w:rsidR="00572F68" w:rsidRPr="00B94D00" w:rsidRDefault="00572F68" w:rsidP="005C0B53">
            <w:pPr>
              <w:spacing w:after="60"/>
              <w:rPr>
                <w:ins w:id="1387" w:author="ERCOT" w:date="2025-09-18T20:17:00Z" w16du:dateUtc="2025-09-19T01:17:00Z"/>
                <w:rFonts w:eastAsia="Times New Roman"/>
                <w:sz w:val="20"/>
                <w:szCs w:val="20"/>
              </w:rPr>
            </w:pPr>
            <w:ins w:id="1388"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064D3B04" w14:textId="77777777" w:rsidR="00572F68" w:rsidRPr="00B94D00" w:rsidRDefault="00572F68" w:rsidP="005C0B53">
            <w:pPr>
              <w:spacing w:after="60"/>
              <w:rPr>
                <w:ins w:id="1389" w:author="ERCOT" w:date="2025-09-18T20:17:00Z" w16du:dateUtc="2025-09-19T01:17:00Z"/>
                <w:rFonts w:eastAsia="Times New Roman"/>
                <w:sz w:val="20"/>
                <w:szCs w:val="20"/>
              </w:rPr>
            </w:pPr>
            <w:ins w:id="1390"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BDDC046" w14:textId="77777777" w:rsidR="00572F68" w:rsidRPr="00B94D00" w:rsidRDefault="00572F68" w:rsidP="005C0B53">
            <w:pPr>
              <w:spacing w:after="60"/>
              <w:rPr>
                <w:ins w:id="1391" w:author="ERCOT" w:date="2025-09-18T20:17:00Z" w16du:dateUtc="2025-09-19T01:17:00Z"/>
                <w:rFonts w:eastAsia="Times New Roman"/>
                <w:i/>
                <w:sz w:val="20"/>
                <w:szCs w:val="20"/>
              </w:rPr>
            </w:pPr>
            <w:ins w:id="1392" w:author="ERCOT" w:date="2025-09-18T20:17:00Z" w16du:dateUtc="2025-09-19T01:17:00Z">
              <w:r w:rsidRPr="00B94D00">
                <w:rPr>
                  <w:rFonts w:eastAsia="Times New Roman"/>
                  <w:i/>
                  <w:sz w:val="20"/>
                  <w:szCs w:val="20"/>
                </w:rPr>
                <w:t>Real-Time Market Clearing Price for Capacity for Dispatchable Reliability Reserve Service</w:t>
              </w:r>
              <w:r w:rsidRPr="00B94D00">
                <w:rPr>
                  <w:rFonts w:eastAsia="Times New Roman"/>
                  <w:sz w:val="20"/>
                  <w:szCs w:val="20"/>
                </w:rPr>
                <w:t>—The Real-Time MCPC for DRRS for the 15-minute Settlement Interval.</w:t>
              </w:r>
            </w:ins>
          </w:p>
        </w:tc>
      </w:tr>
      <w:tr w:rsidR="00572F68" w:rsidRPr="00B94D00" w14:paraId="5094F7EB" w14:textId="77777777" w:rsidTr="005C0B53">
        <w:trPr>
          <w:cantSplit/>
          <w:ins w:id="139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331CE67" w14:textId="77777777" w:rsidR="00572F68" w:rsidRPr="00B94D00" w:rsidRDefault="00572F68" w:rsidP="005C0B53">
            <w:pPr>
              <w:spacing w:after="60"/>
              <w:rPr>
                <w:ins w:id="1394" w:author="ERCOT" w:date="2025-09-18T20:17:00Z" w16du:dateUtc="2025-09-19T01:17:00Z"/>
                <w:rFonts w:eastAsia="Times New Roman"/>
                <w:sz w:val="20"/>
                <w:szCs w:val="20"/>
              </w:rPr>
            </w:pPr>
            <w:ins w:id="1395" w:author="ERCOT" w:date="2025-09-18T20:17:00Z" w16du:dateUtc="2025-09-19T01:17:00Z">
              <w:r w:rsidRPr="00B94D00">
                <w:rPr>
                  <w:rFonts w:eastAsia="Times New Roman"/>
                  <w:sz w:val="20"/>
                  <w:szCs w:val="20"/>
                </w:rPr>
                <w:t xml:space="preserve">RTRDPADRRS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28C80303" w14:textId="77777777" w:rsidR="00572F68" w:rsidRPr="00B94D00" w:rsidRDefault="00572F68" w:rsidP="005C0B53">
            <w:pPr>
              <w:spacing w:after="60"/>
              <w:rPr>
                <w:ins w:id="1396" w:author="ERCOT" w:date="2025-09-18T20:17:00Z" w16du:dateUtc="2025-09-19T01:17:00Z"/>
                <w:rFonts w:eastAsia="Times New Roman"/>
                <w:sz w:val="20"/>
                <w:szCs w:val="20"/>
              </w:rPr>
            </w:pPr>
            <w:ins w:id="1397"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C284969" w14:textId="77777777" w:rsidR="00572F68" w:rsidRPr="00B94D00" w:rsidRDefault="00572F68" w:rsidP="005C0B53">
            <w:pPr>
              <w:spacing w:after="60"/>
              <w:rPr>
                <w:ins w:id="1398" w:author="ERCOT" w:date="2025-09-18T20:17:00Z" w16du:dateUtc="2025-09-19T01:17:00Z"/>
                <w:rFonts w:eastAsia="Times New Roman"/>
                <w:i/>
                <w:sz w:val="20"/>
                <w:szCs w:val="20"/>
              </w:rPr>
            </w:pPr>
            <w:ins w:id="1399" w:author="ERCOT" w:date="2025-09-18T20:17:00Z" w16du:dateUtc="2025-09-19T01:17:00Z">
              <w:r w:rsidRPr="00B94D00">
                <w:rPr>
                  <w:rFonts w:eastAsia="Times New Roman"/>
                  <w:i/>
                  <w:sz w:val="20"/>
                  <w:szCs w:val="20"/>
                </w:rPr>
                <w:t>Real-Time Reliability Deployment Price Adder for Ancillary Service for Dispatchable Reliability Reserve Service per SCED interval</w:t>
              </w:r>
              <w:r w:rsidRPr="00B94D00">
                <w:rPr>
                  <w:rFonts w:eastAsia="Times New Roman"/>
                  <w:iCs/>
                  <w:sz w:val="20"/>
                  <w:szCs w:val="20"/>
                </w:rPr>
                <w:t>—</w:t>
              </w:r>
              <w:r w:rsidRPr="00B94D00">
                <w:rPr>
                  <w:rFonts w:eastAsia="Times New Roman"/>
                  <w:sz w:val="20"/>
                  <w:szCs w:val="20"/>
                </w:rPr>
                <w:t xml:space="preserve">The Real-Time price adder for DRRS that captures the impact of reliability deployments on DRRS prices for the SCED interval </w:t>
              </w:r>
              <w:r w:rsidRPr="00B94D00">
                <w:rPr>
                  <w:rFonts w:eastAsia="Times New Roman"/>
                  <w:i/>
                  <w:sz w:val="20"/>
                  <w:szCs w:val="20"/>
                </w:rPr>
                <w:t>y</w:t>
              </w:r>
              <w:r w:rsidRPr="00B94D00">
                <w:rPr>
                  <w:rFonts w:eastAsia="Times New Roman"/>
                  <w:sz w:val="20"/>
                  <w:szCs w:val="20"/>
                </w:rPr>
                <w:t xml:space="preserve">. </w:t>
              </w:r>
            </w:ins>
          </w:p>
        </w:tc>
      </w:tr>
      <w:tr w:rsidR="00572F68" w:rsidRPr="00B94D00" w14:paraId="4763E19D" w14:textId="77777777" w:rsidTr="005C0B53">
        <w:trPr>
          <w:cantSplit/>
          <w:ins w:id="140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DF7C3BD" w14:textId="77777777" w:rsidR="00572F68" w:rsidRPr="00B94D00" w:rsidRDefault="00572F68" w:rsidP="005C0B53">
            <w:pPr>
              <w:spacing w:after="60"/>
              <w:rPr>
                <w:ins w:id="1401" w:author="ERCOT" w:date="2025-09-18T20:17:00Z" w16du:dateUtc="2025-09-19T01:17:00Z"/>
                <w:rFonts w:eastAsia="Times New Roman"/>
                <w:sz w:val="20"/>
                <w:szCs w:val="20"/>
              </w:rPr>
            </w:pPr>
            <w:ins w:id="1402" w:author="ERCOT" w:date="2025-09-18T20:17:00Z" w16du:dateUtc="2025-09-19T01:17:00Z">
              <w:r w:rsidRPr="00B94D00">
                <w:rPr>
                  <w:rFonts w:eastAsia="Times New Roman"/>
                  <w:sz w:val="20"/>
                  <w:szCs w:val="20"/>
                </w:rPr>
                <w:t>DASADRRQ</w:t>
              </w:r>
              <w:r w:rsidRPr="00B94D00">
                <w:rPr>
                  <w:rFonts w:eastAsia="Times New Roman"/>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251D33E8" w14:textId="77777777" w:rsidR="00572F68" w:rsidRPr="00B94D00" w:rsidRDefault="00572F68" w:rsidP="005C0B53">
            <w:pPr>
              <w:spacing w:after="60"/>
              <w:rPr>
                <w:ins w:id="1403" w:author="ERCOT" w:date="2025-09-18T20:17:00Z" w16du:dateUtc="2025-09-19T01:17:00Z"/>
                <w:rFonts w:eastAsia="Times New Roman"/>
                <w:sz w:val="20"/>
                <w:szCs w:val="20"/>
              </w:rPr>
            </w:pPr>
            <w:ins w:id="1404"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C5D03B3" w14:textId="77777777" w:rsidR="00572F68" w:rsidRPr="00B94D00" w:rsidRDefault="00572F68" w:rsidP="005C0B53">
            <w:pPr>
              <w:spacing w:after="60"/>
              <w:rPr>
                <w:ins w:id="1405" w:author="ERCOT" w:date="2025-09-18T20:17:00Z" w16du:dateUtc="2025-09-19T01:17:00Z"/>
                <w:rFonts w:eastAsia="Times New Roman"/>
                <w:i/>
                <w:sz w:val="20"/>
                <w:szCs w:val="20"/>
              </w:rPr>
            </w:pPr>
            <w:ins w:id="1406" w:author="ERCOT" w:date="2025-09-18T20:17:00Z" w16du:dateUtc="2025-09-19T01:17:00Z">
              <w:r w:rsidRPr="00B94D00">
                <w:rPr>
                  <w:rFonts w:eastAsia="Times New Roman"/>
                  <w:i/>
                  <w:iCs/>
                  <w:sz w:val="20"/>
                  <w:szCs w:val="20"/>
                </w:rPr>
                <w:t xml:space="preserve">Day-Ahead Self-Arranged </w:t>
              </w:r>
              <w:r w:rsidRPr="00B94D00">
                <w:rPr>
                  <w:rFonts w:eastAsia="Times New Roman"/>
                  <w:i/>
                  <w:sz w:val="20"/>
                  <w:szCs w:val="20"/>
                </w:rPr>
                <w:t>Dispatchable Reliability</w:t>
              </w:r>
              <w:r w:rsidRPr="00B94D00">
                <w:rPr>
                  <w:rFonts w:eastAsia="Times New Roman"/>
                  <w:i/>
                  <w:iCs/>
                  <w:sz w:val="20"/>
                  <w:szCs w:val="20"/>
                </w:rPr>
                <w:t xml:space="preserve"> Reserve Service Quantity per QSE</w:t>
              </w:r>
              <w:r w:rsidRPr="00B94D00">
                <w:rPr>
                  <w:rFonts w:eastAsia="Times New Roman"/>
                  <w:iCs/>
                  <w:sz w:val="20"/>
                  <w:szCs w:val="20"/>
                </w:rPr>
                <w:t xml:space="preserve">—The self-arranged DRRS quantity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ins>
          </w:p>
        </w:tc>
      </w:tr>
      <w:tr w:rsidR="00572F68" w:rsidRPr="00B94D00" w14:paraId="0EC3866F" w14:textId="77777777" w:rsidTr="005C0B53">
        <w:trPr>
          <w:cantSplit/>
          <w:ins w:id="140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DD319FA" w14:textId="77777777" w:rsidR="00572F68" w:rsidRPr="00B94D00" w:rsidRDefault="00572F68" w:rsidP="005C0B53">
            <w:pPr>
              <w:spacing w:after="60"/>
              <w:rPr>
                <w:ins w:id="1408" w:author="ERCOT" w:date="2025-09-18T20:17:00Z" w16du:dateUtc="2025-09-19T01:17:00Z"/>
                <w:rFonts w:eastAsia="Times New Roman"/>
                <w:sz w:val="20"/>
                <w:szCs w:val="20"/>
              </w:rPr>
            </w:pPr>
            <w:ins w:id="1409" w:author="ERCOT" w:date="2025-09-18T20:17:00Z" w16du:dateUtc="2025-09-19T01:17:00Z">
              <w:r w:rsidRPr="00B94D00">
                <w:rPr>
                  <w:rFonts w:eastAsia="Times New Roman"/>
                  <w:sz w:val="20"/>
                  <w:szCs w:val="20"/>
                </w:rPr>
                <w:lastRenderedPageBreak/>
                <w:t xml:space="preserve">DRRTP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69872C7" w14:textId="77777777" w:rsidR="00572F68" w:rsidRPr="00B94D00" w:rsidRDefault="00572F68" w:rsidP="005C0B53">
            <w:pPr>
              <w:spacing w:after="60"/>
              <w:rPr>
                <w:ins w:id="1410" w:author="ERCOT" w:date="2025-09-18T20:17:00Z" w16du:dateUtc="2025-09-19T01:17:00Z"/>
                <w:rFonts w:eastAsia="Times New Roman"/>
                <w:sz w:val="20"/>
                <w:szCs w:val="20"/>
              </w:rPr>
            </w:pPr>
            <w:ins w:id="1411"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177DF70" w14:textId="77777777" w:rsidR="00572F68" w:rsidRPr="00B94D00" w:rsidRDefault="00572F68" w:rsidP="005C0B53">
            <w:pPr>
              <w:spacing w:after="60"/>
              <w:rPr>
                <w:ins w:id="1412" w:author="ERCOT" w:date="2025-09-18T20:17:00Z" w16du:dateUtc="2025-09-19T01:17:00Z"/>
                <w:rFonts w:eastAsia="Times New Roman"/>
                <w:i/>
                <w:sz w:val="20"/>
                <w:szCs w:val="20"/>
              </w:rPr>
            </w:pPr>
            <w:ins w:id="1413" w:author="ERCOT" w:date="2025-09-18T20:17:00Z" w16du:dateUtc="2025-09-19T01:17:00Z">
              <w:r w:rsidRPr="00B94D00">
                <w:rPr>
                  <w:rFonts w:eastAsia="Times New Roman"/>
                  <w:i/>
                  <w:sz w:val="20"/>
                  <w:szCs w:val="20"/>
                </w:rPr>
                <w:t>Trade Purchases for Dispatchable Reliability Reserve Service for the QSE—</w:t>
              </w:r>
              <w:r w:rsidRPr="00B94D00">
                <w:rPr>
                  <w:rFonts w:eastAsia="Times New Roman"/>
                  <w:sz w:val="20"/>
                  <w:szCs w:val="20"/>
                </w:rPr>
                <w:t xml:space="preserve">The trade purchases for QSE </w:t>
              </w:r>
              <w:r w:rsidRPr="00B94D00">
                <w:rPr>
                  <w:rFonts w:eastAsia="Times New Roman"/>
                  <w:i/>
                  <w:sz w:val="20"/>
                  <w:szCs w:val="20"/>
                </w:rPr>
                <w:t>q</w:t>
              </w:r>
              <w:r w:rsidRPr="00B94D00">
                <w:rPr>
                  <w:rFonts w:eastAsia="Times New Roman"/>
                  <w:sz w:val="20"/>
                  <w:szCs w:val="20"/>
                </w:rPr>
                <w:t xml:space="preserve"> for DRRS for the </w:t>
              </w:r>
              <w:r w:rsidRPr="00B94D00">
                <w:rPr>
                  <w:rFonts w:eastAsia="Times New Roman"/>
                  <w:sz w:val="20"/>
                  <w:szCs w:val="18"/>
                </w:rPr>
                <w:t>Operating Hour</w:t>
              </w:r>
              <w:r w:rsidRPr="00B94D00">
                <w:rPr>
                  <w:rFonts w:eastAsia="Times New Roman"/>
                  <w:sz w:val="20"/>
                  <w:szCs w:val="20"/>
                </w:rPr>
                <w:t>.</w:t>
              </w:r>
            </w:ins>
          </w:p>
        </w:tc>
      </w:tr>
      <w:tr w:rsidR="00572F68" w:rsidRPr="00B94D00" w14:paraId="43506085" w14:textId="77777777" w:rsidTr="005C0B53">
        <w:trPr>
          <w:cantSplit/>
          <w:ins w:id="141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E091362" w14:textId="77777777" w:rsidR="00572F68" w:rsidRPr="00B94D00" w:rsidRDefault="00572F68" w:rsidP="005C0B53">
            <w:pPr>
              <w:spacing w:after="60"/>
              <w:rPr>
                <w:ins w:id="1415" w:author="ERCOT" w:date="2025-09-18T20:17:00Z" w16du:dateUtc="2025-09-19T01:17:00Z"/>
                <w:rFonts w:eastAsia="Times New Roman"/>
                <w:sz w:val="20"/>
                <w:szCs w:val="20"/>
              </w:rPr>
            </w:pPr>
            <w:ins w:id="1416" w:author="ERCOT" w:date="2025-09-18T20:17:00Z" w16du:dateUtc="2025-09-19T01:17:00Z">
              <w:r w:rsidRPr="00B94D00">
                <w:rPr>
                  <w:rFonts w:eastAsia="Times New Roman"/>
                  <w:sz w:val="20"/>
                  <w:szCs w:val="20"/>
                </w:rPr>
                <w:t xml:space="preserve">DRRTS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D39863F" w14:textId="77777777" w:rsidR="00572F68" w:rsidRPr="00B94D00" w:rsidRDefault="00572F68" w:rsidP="005C0B53">
            <w:pPr>
              <w:spacing w:after="60"/>
              <w:rPr>
                <w:ins w:id="1417" w:author="ERCOT" w:date="2025-09-18T20:17:00Z" w16du:dateUtc="2025-09-19T01:17:00Z"/>
                <w:rFonts w:eastAsia="Times New Roman"/>
                <w:sz w:val="20"/>
                <w:szCs w:val="20"/>
              </w:rPr>
            </w:pPr>
            <w:ins w:id="1418"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2DFEB3D" w14:textId="77777777" w:rsidR="00572F68" w:rsidRPr="00B94D00" w:rsidRDefault="00572F68" w:rsidP="005C0B53">
            <w:pPr>
              <w:spacing w:after="60"/>
              <w:rPr>
                <w:ins w:id="1419" w:author="ERCOT" w:date="2025-09-18T20:17:00Z" w16du:dateUtc="2025-09-19T01:17:00Z"/>
                <w:rFonts w:eastAsia="Times New Roman"/>
                <w:i/>
                <w:sz w:val="20"/>
                <w:szCs w:val="20"/>
              </w:rPr>
            </w:pPr>
            <w:ins w:id="1420" w:author="ERCOT" w:date="2025-09-18T20:17:00Z" w16du:dateUtc="2025-09-19T01:17:00Z">
              <w:r w:rsidRPr="00B94D00">
                <w:rPr>
                  <w:rFonts w:eastAsia="Times New Roman"/>
                  <w:i/>
                  <w:sz w:val="20"/>
                  <w:szCs w:val="20"/>
                </w:rPr>
                <w:t>Trade Sales for Dispatchable Reliability Reserve Service for the QSE—</w:t>
              </w:r>
              <w:r w:rsidRPr="00B94D00">
                <w:rPr>
                  <w:rFonts w:eastAsia="Times New Roman"/>
                  <w:sz w:val="20"/>
                  <w:szCs w:val="20"/>
                </w:rPr>
                <w:t xml:space="preserve">The trade sales for QSE </w:t>
              </w:r>
              <w:r w:rsidRPr="00B94D00">
                <w:rPr>
                  <w:rFonts w:eastAsia="Times New Roman"/>
                  <w:i/>
                  <w:sz w:val="20"/>
                  <w:szCs w:val="20"/>
                </w:rPr>
                <w:t>q</w:t>
              </w:r>
              <w:r w:rsidRPr="00B94D00">
                <w:rPr>
                  <w:rFonts w:eastAsia="Times New Roman"/>
                  <w:sz w:val="20"/>
                  <w:szCs w:val="20"/>
                </w:rPr>
                <w:t xml:space="preserve"> for DRRS for the </w:t>
              </w:r>
              <w:r w:rsidRPr="00B94D00">
                <w:rPr>
                  <w:rFonts w:eastAsia="Times New Roman"/>
                  <w:sz w:val="20"/>
                  <w:szCs w:val="18"/>
                </w:rPr>
                <w:t>Operating Hour</w:t>
              </w:r>
              <w:r w:rsidRPr="00B94D00">
                <w:rPr>
                  <w:rFonts w:eastAsia="Times New Roman"/>
                  <w:sz w:val="20"/>
                  <w:szCs w:val="20"/>
                </w:rPr>
                <w:t>.</w:t>
              </w:r>
            </w:ins>
          </w:p>
        </w:tc>
      </w:tr>
      <w:tr w:rsidR="00572F68" w:rsidRPr="00B94D00" w14:paraId="41E2C60A" w14:textId="77777777" w:rsidTr="005C0B53">
        <w:trPr>
          <w:cantSplit/>
          <w:ins w:id="142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D93B497" w14:textId="77777777" w:rsidR="00572F68" w:rsidRPr="00B94D00" w:rsidRDefault="00572F68" w:rsidP="005C0B53">
            <w:pPr>
              <w:spacing w:after="60"/>
              <w:rPr>
                <w:ins w:id="1422" w:author="ERCOT" w:date="2025-09-18T20:17:00Z" w16du:dateUtc="2025-09-19T01:17:00Z"/>
                <w:rFonts w:eastAsia="Times New Roman"/>
                <w:sz w:val="20"/>
                <w:szCs w:val="20"/>
              </w:rPr>
            </w:pPr>
            <w:ins w:id="1423" w:author="ERCOT" w:date="2025-09-18T20:17:00Z" w16du:dateUtc="2025-09-19T01:17:00Z">
              <w:r w:rsidRPr="00B94D00">
                <w:rPr>
                  <w:rFonts w:eastAsia="Times New Roman"/>
                  <w:sz w:val="20"/>
                  <w:szCs w:val="20"/>
                </w:rPr>
                <w:t xml:space="preserve">TLMP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268402BD" w14:textId="77777777" w:rsidR="00572F68" w:rsidRPr="00B94D00" w:rsidRDefault="00572F68" w:rsidP="005C0B53">
            <w:pPr>
              <w:spacing w:after="60"/>
              <w:rPr>
                <w:ins w:id="1424" w:author="ERCOT" w:date="2025-09-18T20:17:00Z" w16du:dateUtc="2025-09-19T01:17:00Z"/>
                <w:rFonts w:eastAsia="Times New Roman"/>
                <w:sz w:val="20"/>
                <w:szCs w:val="20"/>
              </w:rPr>
            </w:pPr>
            <w:ins w:id="1425" w:author="ERCOT" w:date="2025-09-18T20:17:00Z" w16du:dateUtc="2025-09-19T01:17:00Z">
              <w:r w:rsidRPr="00B94D00">
                <w:rPr>
                  <w:rFonts w:eastAsia="Times New Roman"/>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3169C622" w14:textId="77777777" w:rsidR="00572F68" w:rsidRPr="00B94D00" w:rsidRDefault="00572F68" w:rsidP="005C0B53">
            <w:pPr>
              <w:spacing w:after="60"/>
              <w:rPr>
                <w:ins w:id="1426" w:author="ERCOT" w:date="2025-09-18T20:17:00Z" w16du:dateUtc="2025-09-19T01:17:00Z"/>
                <w:rFonts w:eastAsia="Times New Roman"/>
                <w:i/>
                <w:sz w:val="20"/>
                <w:szCs w:val="20"/>
              </w:rPr>
            </w:pPr>
            <w:ins w:id="1427" w:author="ERCOT" w:date="2025-09-18T20:17:00Z" w16du:dateUtc="2025-09-19T01:17:00Z">
              <w:r w:rsidRPr="00B94D00">
                <w:rPr>
                  <w:rFonts w:eastAsia="Times New Roman"/>
                  <w:i/>
                  <w:iCs/>
                  <w:sz w:val="20"/>
                  <w:szCs w:val="20"/>
                </w:rPr>
                <w:t xml:space="preserve">Duration of </w:t>
              </w:r>
              <w:r w:rsidRPr="00B94D00">
                <w:rPr>
                  <w:rFonts w:eastAsia="Times New Roman"/>
                  <w:i/>
                  <w:sz w:val="20"/>
                  <w:szCs w:val="20"/>
                </w:rPr>
                <w:t>SCED</w:t>
              </w:r>
              <w:r w:rsidRPr="00B94D00">
                <w:rPr>
                  <w:rFonts w:eastAsia="Times New Roman"/>
                  <w:i/>
                  <w:iCs/>
                  <w:sz w:val="20"/>
                  <w:szCs w:val="20"/>
                </w:rPr>
                <w:t xml:space="preserve"> interval per interval</w:t>
              </w:r>
              <w:r w:rsidRPr="00B94D00">
                <w:rPr>
                  <w:rFonts w:eastAsia="Times New Roman"/>
                  <w:iCs/>
                  <w:sz w:val="20"/>
                  <w:szCs w:val="20"/>
                </w:rPr>
                <w:t>—</w:t>
              </w:r>
              <w:r w:rsidRPr="00B94D00">
                <w:rPr>
                  <w:rFonts w:eastAsia="Times New Roman"/>
                  <w:sz w:val="20"/>
                  <w:szCs w:val="20"/>
                </w:rPr>
                <w:t xml:space="preserve">The duration of the SCED interval </w:t>
              </w:r>
              <w:r w:rsidRPr="00B94D00">
                <w:rPr>
                  <w:rFonts w:eastAsia="Times New Roman"/>
                  <w:i/>
                  <w:iCs/>
                  <w:sz w:val="20"/>
                  <w:szCs w:val="20"/>
                </w:rPr>
                <w:t>y</w:t>
              </w:r>
              <w:r w:rsidRPr="00B94D00">
                <w:rPr>
                  <w:rFonts w:eastAsia="Times New Roman"/>
                  <w:sz w:val="20"/>
                  <w:szCs w:val="20"/>
                </w:rPr>
                <w:t>.</w:t>
              </w:r>
            </w:ins>
          </w:p>
        </w:tc>
      </w:tr>
      <w:tr w:rsidR="00572F68" w:rsidRPr="00B94D00" w14:paraId="601B71FF" w14:textId="77777777" w:rsidTr="005C0B53">
        <w:trPr>
          <w:cantSplit/>
          <w:ins w:id="142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3D4569C" w14:textId="77777777" w:rsidR="00572F68" w:rsidRPr="00B94D00" w:rsidRDefault="00572F68" w:rsidP="005C0B53">
            <w:pPr>
              <w:spacing w:after="60"/>
              <w:rPr>
                <w:ins w:id="1429" w:author="ERCOT" w:date="2025-09-18T20:17:00Z" w16du:dateUtc="2025-09-19T01:17:00Z"/>
                <w:rFonts w:eastAsia="Times New Roman"/>
                <w:sz w:val="20"/>
                <w:szCs w:val="20"/>
              </w:rPr>
            </w:pPr>
            <w:ins w:id="1430" w:author="ERCOT" w:date="2025-09-18T20:17:00Z" w16du:dateUtc="2025-09-19T01:17:00Z">
              <w:r w:rsidRPr="00B94D00">
                <w:rPr>
                  <w:rFonts w:eastAsia="Times New Roman"/>
                  <w:sz w:val="20"/>
                  <w:szCs w:val="20"/>
                </w:rPr>
                <w:t xml:space="preserve">RNWF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740B6481" w14:textId="77777777" w:rsidR="00572F68" w:rsidRPr="00B94D00" w:rsidRDefault="00572F68" w:rsidP="005C0B53">
            <w:pPr>
              <w:spacing w:after="60"/>
              <w:rPr>
                <w:ins w:id="1431" w:author="ERCOT" w:date="2025-09-18T20:17:00Z" w16du:dateUtc="2025-09-19T01:17:00Z"/>
                <w:rFonts w:eastAsia="Times New Roman"/>
                <w:sz w:val="20"/>
                <w:szCs w:val="20"/>
              </w:rPr>
            </w:pPr>
            <w:ins w:id="1432"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741B8DCA" w14:textId="77777777" w:rsidR="00572F68" w:rsidRPr="00B94D00" w:rsidRDefault="00572F68" w:rsidP="005C0B53">
            <w:pPr>
              <w:spacing w:after="60"/>
              <w:rPr>
                <w:ins w:id="1433" w:author="ERCOT" w:date="2025-09-18T20:17:00Z" w16du:dateUtc="2025-09-19T01:17:00Z"/>
                <w:rFonts w:eastAsia="Times New Roman"/>
                <w:i/>
                <w:sz w:val="20"/>
                <w:szCs w:val="20"/>
              </w:rPr>
            </w:pPr>
            <w:ins w:id="1434" w:author="ERCOT" w:date="2025-09-18T20:17:00Z" w16du:dateUtc="2025-09-19T01:17:00Z">
              <w:r w:rsidRPr="00B94D00">
                <w:rPr>
                  <w:rFonts w:eastAsia="Times New Roman"/>
                  <w:i/>
                  <w:sz w:val="20"/>
                  <w:szCs w:val="20"/>
                </w:rPr>
                <w:t>Resource Node Weighting Factor per interval</w:t>
              </w:r>
              <w:r w:rsidRPr="00B94D00">
                <w:rPr>
                  <w:rFonts w:eastAsia="Times New Roman"/>
                  <w:iCs/>
                  <w:sz w:val="20"/>
                  <w:szCs w:val="20"/>
                </w:rPr>
                <w:t>—</w:t>
              </w:r>
              <w:r w:rsidRPr="00B94D00">
                <w:rPr>
                  <w:rFonts w:eastAsia="Times New Roman"/>
                  <w:sz w:val="20"/>
                  <w:szCs w:val="20"/>
                </w:rPr>
                <w:t xml:space="preserve">The weight used in the Ancillary Service award calculation for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ins>
          </w:p>
        </w:tc>
      </w:tr>
      <w:tr w:rsidR="00572F68" w:rsidRPr="00B94D00" w14:paraId="7E33FB5E" w14:textId="77777777" w:rsidTr="005C0B53">
        <w:trPr>
          <w:cantSplit/>
          <w:ins w:id="143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7F127F8" w14:textId="77777777" w:rsidR="00572F68" w:rsidRPr="00B94D00" w:rsidRDefault="00572F68" w:rsidP="005C0B53">
            <w:pPr>
              <w:spacing w:after="60"/>
              <w:rPr>
                <w:ins w:id="1436" w:author="ERCOT" w:date="2025-09-18T20:17:00Z" w16du:dateUtc="2025-09-19T01:17:00Z"/>
                <w:rFonts w:eastAsia="Times New Roman"/>
                <w:sz w:val="20"/>
                <w:szCs w:val="20"/>
              </w:rPr>
            </w:pPr>
            <w:ins w:id="1437" w:author="ERCOT" w:date="2025-09-18T20:17:00Z" w16du:dateUtc="2025-09-19T01:17:00Z">
              <w:r w:rsidRPr="00B94D00">
                <w:rPr>
                  <w:rFonts w:eastAsia="Times New Roman"/>
                  <w:sz w:val="20"/>
                  <w:szCs w:val="20"/>
                </w:rPr>
                <w:t xml:space="preserve">DRRRWF </w:t>
              </w:r>
              <w:r w:rsidRPr="00B94D00">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199710E4" w14:textId="77777777" w:rsidR="00572F68" w:rsidRPr="00B94D00" w:rsidRDefault="00572F68" w:rsidP="005C0B53">
            <w:pPr>
              <w:spacing w:after="60"/>
              <w:rPr>
                <w:ins w:id="1438" w:author="ERCOT" w:date="2025-09-18T20:17:00Z" w16du:dateUtc="2025-09-19T01:17:00Z"/>
                <w:rFonts w:eastAsia="Times New Roman"/>
                <w:sz w:val="20"/>
                <w:szCs w:val="20"/>
              </w:rPr>
            </w:pPr>
            <w:ins w:id="1439"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36FAC5B" w14:textId="77777777" w:rsidR="00572F68" w:rsidRPr="00B94D00" w:rsidRDefault="00572F68" w:rsidP="005C0B53">
            <w:pPr>
              <w:spacing w:after="60"/>
              <w:rPr>
                <w:ins w:id="1440" w:author="ERCOT" w:date="2025-09-18T20:17:00Z" w16du:dateUtc="2025-09-19T01:17:00Z"/>
                <w:rFonts w:eastAsia="Times New Roman"/>
                <w:i/>
                <w:sz w:val="20"/>
                <w:szCs w:val="20"/>
              </w:rPr>
            </w:pPr>
            <w:ins w:id="1441" w:author="ERCOT" w:date="2025-09-18T20:17:00Z" w16du:dateUtc="2025-09-19T01:17:00Z">
              <w:r w:rsidRPr="00B94D00">
                <w:rPr>
                  <w:rFonts w:eastAsia="Times New Roman"/>
                  <w:i/>
                  <w:sz w:val="20"/>
                  <w:szCs w:val="20"/>
                </w:rPr>
                <w:t>Dispatchable Reliability Reserve Service Resource Node Weighting Factor per interval</w:t>
              </w:r>
              <w:r w:rsidRPr="00B94D00">
                <w:rPr>
                  <w:rFonts w:eastAsia="Times New Roman"/>
                  <w:iCs/>
                  <w:sz w:val="20"/>
                  <w:szCs w:val="20"/>
                </w:rPr>
                <w:t>—</w:t>
              </w:r>
              <w:r w:rsidRPr="00B94D00">
                <w:rPr>
                  <w:rFonts w:eastAsia="Times New Roman"/>
                  <w:sz w:val="20"/>
                  <w:szCs w:val="20"/>
                </w:rPr>
                <w:t xml:space="preserve">The DRRS Resource weight, based on DRRS awards, used in the Real-Time MCPC calculation for the portion of the SCED interval </w:t>
              </w:r>
              <w:r w:rsidRPr="00B94D00">
                <w:rPr>
                  <w:rFonts w:eastAsia="Times New Roman"/>
                  <w:i/>
                  <w:sz w:val="20"/>
                  <w:szCs w:val="20"/>
                </w:rPr>
                <w:t>y</w:t>
              </w:r>
              <w:r w:rsidRPr="00B94D00">
                <w:rPr>
                  <w:rFonts w:eastAsia="Times New Roman"/>
                  <w:sz w:val="20"/>
                  <w:szCs w:val="20"/>
                </w:rPr>
                <w:t xml:space="preserve"> within the Settlement Interval. </w:t>
              </w:r>
              <w:r w:rsidRPr="00B94D00">
                <w:rPr>
                  <w:rFonts w:eastAsia="Times New Roman"/>
                  <w:i/>
                  <w:sz w:val="20"/>
                  <w:szCs w:val="20"/>
                </w:rPr>
                <w:t xml:space="preserve"> </w:t>
              </w:r>
              <w:r w:rsidRPr="00B94D00">
                <w:rPr>
                  <w:rFonts w:eastAsia="Times New Roman"/>
                  <w:sz w:val="20"/>
                  <w:szCs w:val="20"/>
                </w:rPr>
                <w:t xml:space="preserve">Where for a Combined Cycle Train, the Resource </w:t>
              </w:r>
              <w:r w:rsidRPr="00B94D00">
                <w:rPr>
                  <w:rFonts w:eastAsia="Times New Roman"/>
                  <w:i/>
                  <w:sz w:val="20"/>
                  <w:szCs w:val="20"/>
                </w:rPr>
                <w:t xml:space="preserve">r </w:t>
              </w:r>
              <w:r w:rsidRPr="00B94D00">
                <w:rPr>
                  <w:rFonts w:eastAsia="Times New Roman"/>
                  <w:sz w:val="20"/>
                  <w:szCs w:val="20"/>
                </w:rPr>
                <w:t xml:space="preserve">is a Combined Cycle Generation Resource within the Combined Cycle Train.   </w:t>
              </w:r>
            </w:ins>
          </w:p>
        </w:tc>
      </w:tr>
      <w:tr w:rsidR="00572F68" w:rsidRPr="00B94D00" w14:paraId="7AA93989" w14:textId="77777777" w:rsidTr="005C0B53">
        <w:trPr>
          <w:cantSplit/>
          <w:ins w:id="144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B3F3CF6" w14:textId="77777777" w:rsidR="00572F68" w:rsidRPr="00B94D00" w:rsidRDefault="00572F68" w:rsidP="005C0B53">
            <w:pPr>
              <w:spacing w:after="60"/>
              <w:rPr>
                <w:ins w:id="1443" w:author="ERCOT" w:date="2025-09-18T20:17:00Z" w16du:dateUtc="2025-09-19T01:17:00Z"/>
                <w:rFonts w:eastAsia="Times New Roman"/>
                <w:sz w:val="20"/>
                <w:szCs w:val="20"/>
              </w:rPr>
            </w:pPr>
            <w:ins w:id="1444" w:author="ERCOT" w:date="2025-09-18T20:17:00Z" w16du:dateUtc="2025-09-19T01:17:00Z">
              <w:r w:rsidRPr="00B94D00">
                <w:rPr>
                  <w:rFonts w:eastAsia="Times New Roman"/>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34126DED" w14:textId="77777777" w:rsidR="00572F68" w:rsidRPr="00B94D00" w:rsidRDefault="00572F68" w:rsidP="005C0B53">
            <w:pPr>
              <w:spacing w:after="60"/>
              <w:rPr>
                <w:ins w:id="1445" w:author="ERCOT" w:date="2025-09-18T20:17:00Z" w16du:dateUtc="2025-09-19T01:17:00Z"/>
                <w:rFonts w:eastAsia="Times New Roman"/>
                <w:sz w:val="20"/>
                <w:szCs w:val="20"/>
              </w:rPr>
            </w:pPr>
            <w:ins w:id="1446"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420FFEA8" w14:textId="77777777" w:rsidR="00572F68" w:rsidRPr="00B94D00" w:rsidRDefault="00572F68" w:rsidP="005C0B53">
            <w:pPr>
              <w:spacing w:after="60"/>
              <w:rPr>
                <w:ins w:id="1447" w:author="ERCOT" w:date="2025-09-18T20:17:00Z" w16du:dateUtc="2025-09-19T01:17:00Z"/>
                <w:rFonts w:eastAsia="Times New Roman"/>
                <w:i/>
                <w:sz w:val="20"/>
                <w:szCs w:val="20"/>
              </w:rPr>
            </w:pPr>
            <w:ins w:id="1448" w:author="ERCOT" w:date="2025-09-18T20:17:00Z" w16du:dateUtc="2025-09-19T01:17:00Z">
              <w:r w:rsidRPr="00B94D00">
                <w:rPr>
                  <w:rFonts w:eastAsia="Times New Roman"/>
                  <w:sz w:val="20"/>
                  <w:szCs w:val="20"/>
                </w:rPr>
                <w:t>A Resource.</w:t>
              </w:r>
            </w:ins>
          </w:p>
        </w:tc>
      </w:tr>
      <w:tr w:rsidR="00572F68" w:rsidRPr="00B94D00" w14:paraId="27C0BC8F" w14:textId="77777777" w:rsidTr="005C0B53">
        <w:trPr>
          <w:cantSplit/>
          <w:ins w:id="144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9113A0D" w14:textId="77777777" w:rsidR="00572F68" w:rsidRPr="00B94D00" w:rsidRDefault="00572F68" w:rsidP="005C0B53">
            <w:pPr>
              <w:spacing w:after="60"/>
              <w:rPr>
                <w:ins w:id="1450" w:author="ERCOT" w:date="2025-09-18T20:17:00Z" w16du:dateUtc="2025-09-19T01:17:00Z"/>
                <w:rFonts w:eastAsia="Times New Roman"/>
                <w:i/>
                <w:sz w:val="20"/>
                <w:szCs w:val="20"/>
              </w:rPr>
            </w:pPr>
            <w:ins w:id="1451"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34ECD32C" w14:textId="77777777" w:rsidR="00572F68" w:rsidRPr="00B94D00" w:rsidRDefault="00572F68" w:rsidP="005C0B53">
            <w:pPr>
              <w:spacing w:after="60"/>
              <w:rPr>
                <w:ins w:id="1452" w:author="ERCOT" w:date="2025-09-18T20:17:00Z" w16du:dateUtc="2025-09-19T01:17:00Z"/>
                <w:rFonts w:eastAsia="Times New Roman"/>
                <w:sz w:val="20"/>
                <w:szCs w:val="20"/>
              </w:rPr>
            </w:pPr>
            <w:ins w:id="1453"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7C6E1FA3" w14:textId="77777777" w:rsidR="00572F68" w:rsidRPr="00B94D00" w:rsidRDefault="00572F68" w:rsidP="005C0B53">
            <w:pPr>
              <w:spacing w:after="60"/>
              <w:rPr>
                <w:ins w:id="1454" w:author="ERCOT" w:date="2025-09-18T20:17:00Z" w16du:dateUtc="2025-09-19T01:17:00Z"/>
                <w:rFonts w:eastAsia="Times New Roman"/>
                <w:sz w:val="20"/>
                <w:szCs w:val="20"/>
              </w:rPr>
            </w:pPr>
            <w:ins w:id="1455" w:author="ERCOT" w:date="2025-09-18T20:17:00Z" w16du:dateUtc="2025-09-19T01:17:00Z">
              <w:r w:rsidRPr="00B94D00">
                <w:rPr>
                  <w:rFonts w:eastAsia="Times New Roman"/>
                  <w:sz w:val="20"/>
                  <w:szCs w:val="20"/>
                </w:rPr>
                <w:t>A QSE.</w:t>
              </w:r>
            </w:ins>
          </w:p>
        </w:tc>
      </w:tr>
      <w:tr w:rsidR="00572F68" w:rsidRPr="00B94D00" w14:paraId="1B93FD09" w14:textId="77777777" w:rsidTr="005C0B53">
        <w:trPr>
          <w:cantSplit/>
          <w:ins w:id="145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80E75AB" w14:textId="77777777" w:rsidR="00572F68" w:rsidRPr="00B94D00" w:rsidRDefault="00572F68" w:rsidP="005C0B53">
            <w:pPr>
              <w:spacing w:after="60"/>
              <w:rPr>
                <w:ins w:id="1457" w:author="ERCOT" w:date="2025-09-18T20:17:00Z" w16du:dateUtc="2025-09-19T01:17:00Z"/>
                <w:rFonts w:eastAsia="Times New Roman"/>
                <w:i/>
                <w:sz w:val="20"/>
                <w:szCs w:val="20"/>
              </w:rPr>
            </w:pPr>
            <w:ins w:id="1458" w:author="ERCOT" w:date="2025-09-18T20:17:00Z" w16du:dateUtc="2025-09-19T01:17:00Z">
              <w:r w:rsidRPr="00B94D00">
                <w:rPr>
                  <w:rFonts w:eastAsia="Times New Roman"/>
                  <w:i/>
                  <w:sz w:val="20"/>
                  <w:szCs w:val="20"/>
                </w:rPr>
                <w:t>y</w:t>
              </w:r>
            </w:ins>
          </w:p>
        </w:tc>
        <w:tc>
          <w:tcPr>
            <w:tcW w:w="623" w:type="pct"/>
            <w:tcBorders>
              <w:top w:val="single" w:sz="4" w:space="0" w:color="auto"/>
              <w:left w:val="single" w:sz="4" w:space="0" w:color="auto"/>
              <w:bottom w:val="single" w:sz="4" w:space="0" w:color="auto"/>
              <w:right w:val="single" w:sz="4" w:space="0" w:color="auto"/>
            </w:tcBorders>
            <w:hideMark/>
          </w:tcPr>
          <w:p w14:paraId="4DC4F20B" w14:textId="77777777" w:rsidR="00572F68" w:rsidRPr="00B94D00" w:rsidRDefault="00572F68" w:rsidP="005C0B53">
            <w:pPr>
              <w:spacing w:after="60"/>
              <w:rPr>
                <w:ins w:id="1459" w:author="ERCOT" w:date="2025-09-18T20:17:00Z" w16du:dateUtc="2025-09-19T01:17:00Z"/>
                <w:rFonts w:eastAsia="Times New Roman"/>
                <w:sz w:val="20"/>
                <w:szCs w:val="20"/>
              </w:rPr>
            </w:pPr>
            <w:ins w:id="1460"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1786706E" w14:textId="77777777" w:rsidR="00572F68" w:rsidRPr="00B94D00" w:rsidRDefault="00572F68" w:rsidP="005C0B53">
            <w:pPr>
              <w:spacing w:after="60"/>
              <w:rPr>
                <w:ins w:id="1461" w:author="ERCOT" w:date="2025-09-18T20:17:00Z" w16du:dateUtc="2025-09-19T01:17:00Z"/>
                <w:rFonts w:eastAsia="Times New Roman"/>
                <w:sz w:val="20"/>
                <w:szCs w:val="20"/>
              </w:rPr>
            </w:pPr>
            <w:ins w:id="1462" w:author="ERCOT" w:date="2025-09-18T20:17:00Z" w16du:dateUtc="2025-09-19T01:17:00Z">
              <w:r w:rsidRPr="00B94D00">
                <w:rPr>
                  <w:rFonts w:eastAsia="Times New Roman"/>
                  <w:sz w:val="20"/>
                  <w:szCs w:val="20"/>
                </w:rPr>
                <w:t>A SCED interval in the 15-minute Settlement Interval.</w:t>
              </w:r>
            </w:ins>
          </w:p>
        </w:tc>
      </w:tr>
    </w:tbl>
    <w:p w14:paraId="175F0A47" w14:textId="77777777" w:rsidR="00572F68" w:rsidRPr="00B94D00" w:rsidRDefault="00572F68" w:rsidP="00572F68">
      <w:pPr>
        <w:spacing w:before="240" w:after="240"/>
        <w:rPr>
          <w:ins w:id="1463" w:author="ERCOT" w:date="2025-09-18T20:17:00Z" w16du:dateUtc="2025-09-19T01:17:00Z"/>
          <w:rFonts w:eastAsia="Times New Roman"/>
          <w:szCs w:val="20"/>
        </w:rPr>
      </w:pPr>
      <w:ins w:id="1464" w:author="ERCOT" w:date="2025-09-18T20:17:00Z" w16du:dateUtc="2025-09-19T01:17:00Z">
        <w:r w:rsidRPr="00B94D00">
          <w:rPr>
            <w:rFonts w:eastAsia="Times New Roman"/>
            <w:szCs w:val="20"/>
          </w:rPr>
          <w:t>(2)</w:t>
        </w:r>
        <w:r w:rsidRPr="00B94D00">
          <w:rPr>
            <w:rFonts w:eastAsia="Times New Roman"/>
            <w:szCs w:val="20"/>
          </w:rPr>
          <w:tab/>
          <w:t>DRRS Only Charge:</w:t>
        </w:r>
      </w:ins>
    </w:p>
    <w:p w14:paraId="341A0EA0" w14:textId="77777777" w:rsidR="00572F68" w:rsidRPr="00B94D00" w:rsidRDefault="00572F68" w:rsidP="00572F68">
      <w:pPr>
        <w:tabs>
          <w:tab w:val="left" w:pos="2250"/>
          <w:tab w:val="left" w:pos="3150"/>
          <w:tab w:val="left" w:pos="3960"/>
        </w:tabs>
        <w:spacing w:after="240"/>
        <w:ind w:left="3960" w:hanging="3240"/>
        <w:rPr>
          <w:ins w:id="1465" w:author="ERCOT" w:date="2025-09-18T20:17:00Z" w16du:dateUtc="2025-09-19T01:17:00Z"/>
          <w:rFonts w:eastAsia="Times New Roman"/>
          <w:b/>
          <w:bCs/>
        </w:rPr>
      </w:pPr>
      <w:ins w:id="1466" w:author="ERCOT" w:date="2025-09-18T20:17:00Z" w16du:dateUtc="2025-09-19T01:17:00Z">
        <w:r w:rsidRPr="00B94D00">
          <w:rPr>
            <w:rFonts w:eastAsia="Times New Roman"/>
            <w:b/>
            <w:bCs/>
          </w:rPr>
          <w:t>RTDRROAMT</w:t>
        </w:r>
        <w:r w:rsidRPr="00B94D00">
          <w:rPr>
            <w:rFonts w:eastAsia="Times New Roman"/>
            <w:b/>
            <w:bCs/>
            <w:i/>
            <w:vertAlign w:val="subscript"/>
          </w:rPr>
          <w:t xml:space="preserve"> q  </w:t>
        </w:r>
        <w:r w:rsidRPr="00B94D00">
          <w:rPr>
            <w:rFonts w:eastAsia="Times New Roman"/>
            <w:b/>
            <w:bCs/>
          </w:rPr>
          <w:t xml:space="preserve">= </w:t>
        </w:r>
        <w:r w:rsidRPr="00B94D00">
          <w:rPr>
            <w:rFonts w:eastAsia="Times New Roman"/>
            <w:b/>
            <w:bCs/>
          </w:rPr>
          <w:tab/>
          <w:t xml:space="preserve">(1/4) * DADRROAWD </w:t>
        </w:r>
        <w:r w:rsidRPr="00B94D00">
          <w:rPr>
            <w:rFonts w:eastAsia="Times New Roman"/>
            <w:b/>
            <w:bCs/>
            <w:i/>
            <w:vertAlign w:val="subscript"/>
          </w:rPr>
          <w:t>q</w:t>
        </w:r>
        <w:r w:rsidRPr="00B94D00">
          <w:rPr>
            <w:rFonts w:eastAsia="Times New Roman"/>
            <w:b/>
            <w:bCs/>
          </w:rPr>
          <w:t xml:space="preserve"> * RTMCPCDRR</w:t>
        </w:r>
      </w:ins>
    </w:p>
    <w:p w14:paraId="66AFD8E1" w14:textId="77777777" w:rsidR="00572F68" w:rsidRPr="00B94D00" w:rsidRDefault="00572F68" w:rsidP="00572F68">
      <w:pPr>
        <w:ind w:left="720" w:hanging="720"/>
        <w:rPr>
          <w:ins w:id="1467" w:author="ERCOT" w:date="2025-09-18T20:17:00Z" w16du:dateUtc="2025-09-19T01:17:00Z"/>
          <w:rFonts w:eastAsia="Times New Roman"/>
          <w:b/>
          <w:iCs/>
        </w:rPr>
      </w:pPr>
      <w:ins w:id="1468" w:author="ERCOT" w:date="2025-09-18T20:17:00Z" w16du:dateUtc="2025-09-19T01:17: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572F68" w:rsidRPr="00B94D00" w14:paraId="3834F938" w14:textId="77777777" w:rsidTr="005C0B53">
        <w:trPr>
          <w:cantSplit/>
          <w:tblHeader/>
          <w:ins w:id="146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32017E5" w14:textId="77777777" w:rsidR="00572F68" w:rsidRPr="00B94D00" w:rsidRDefault="00572F68" w:rsidP="005C0B53">
            <w:pPr>
              <w:spacing w:after="120"/>
              <w:rPr>
                <w:ins w:id="1470" w:author="ERCOT" w:date="2025-09-18T20:17:00Z" w16du:dateUtc="2025-09-19T01:17:00Z"/>
                <w:rFonts w:eastAsia="Times New Roman"/>
                <w:b/>
                <w:iCs/>
                <w:sz w:val="20"/>
                <w:szCs w:val="20"/>
              </w:rPr>
            </w:pPr>
            <w:ins w:id="1471"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01414BBE" w14:textId="77777777" w:rsidR="00572F68" w:rsidRPr="00B94D00" w:rsidRDefault="00572F68" w:rsidP="005C0B53">
            <w:pPr>
              <w:spacing w:after="120"/>
              <w:rPr>
                <w:ins w:id="1472" w:author="ERCOT" w:date="2025-09-18T20:17:00Z" w16du:dateUtc="2025-09-19T01:17:00Z"/>
                <w:rFonts w:eastAsia="Times New Roman"/>
                <w:b/>
                <w:iCs/>
                <w:sz w:val="20"/>
                <w:szCs w:val="20"/>
              </w:rPr>
            </w:pPr>
            <w:ins w:id="1473"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41035732" w14:textId="77777777" w:rsidR="00572F68" w:rsidRPr="00B94D00" w:rsidRDefault="00572F68" w:rsidP="005C0B53">
            <w:pPr>
              <w:spacing w:after="120"/>
              <w:rPr>
                <w:ins w:id="1474" w:author="ERCOT" w:date="2025-09-18T20:17:00Z" w16du:dateUtc="2025-09-19T01:17:00Z"/>
                <w:rFonts w:eastAsia="Times New Roman"/>
                <w:b/>
                <w:iCs/>
                <w:sz w:val="20"/>
                <w:szCs w:val="20"/>
              </w:rPr>
            </w:pPr>
            <w:ins w:id="1475" w:author="ERCOT" w:date="2025-09-18T20:17:00Z" w16du:dateUtc="2025-09-19T01:17:00Z">
              <w:r w:rsidRPr="00B94D00">
                <w:rPr>
                  <w:rFonts w:eastAsia="Times New Roman"/>
                  <w:b/>
                  <w:iCs/>
                  <w:sz w:val="20"/>
                  <w:szCs w:val="20"/>
                </w:rPr>
                <w:t>Description</w:t>
              </w:r>
            </w:ins>
          </w:p>
        </w:tc>
      </w:tr>
      <w:tr w:rsidR="00572F68" w:rsidRPr="00B94D00" w14:paraId="0E75A19F" w14:textId="77777777" w:rsidTr="005C0B53">
        <w:trPr>
          <w:cantSplit/>
          <w:ins w:id="147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3499AD4" w14:textId="77777777" w:rsidR="00572F68" w:rsidRPr="00B94D00" w:rsidRDefault="00572F68" w:rsidP="005C0B53">
            <w:pPr>
              <w:spacing w:after="60"/>
              <w:rPr>
                <w:ins w:id="1477" w:author="ERCOT" w:date="2025-09-18T20:17:00Z" w16du:dateUtc="2025-09-19T01:17:00Z"/>
                <w:rFonts w:eastAsia="Times New Roman"/>
                <w:sz w:val="20"/>
                <w:szCs w:val="20"/>
              </w:rPr>
            </w:pPr>
            <w:ins w:id="1478" w:author="ERCOT" w:date="2025-09-18T20:17:00Z" w16du:dateUtc="2025-09-19T01:17:00Z">
              <w:r w:rsidRPr="00B94D00">
                <w:rPr>
                  <w:rFonts w:eastAsia="Times New Roman"/>
                  <w:sz w:val="20"/>
                  <w:szCs w:val="20"/>
                </w:rPr>
                <w:t xml:space="preserve">RTDRROAMT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9C5ADC8" w14:textId="77777777" w:rsidR="00572F68" w:rsidRPr="00B94D00" w:rsidRDefault="00572F68" w:rsidP="005C0B53">
            <w:pPr>
              <w:spacing w:after="60"/>
              <w:rPr>
                <w:ins w:id="1479" w:author="ERCOT" w:date="2025-09-18T20:17:00Z" w16du:dateUtc="2025-09-19T01:17:00Z"/>
                <w:rFonts w:eastAsia="Times New Roman"/>
                <w:sz w:val="20"/>
                <w:szCs w:val="20"/>
              </w:rPr>
            </w:pPr>
            <w:ins w:id="1480"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4FA8814F" w14:textId="77777777" w:rsidR="00572F68" w:rsidRPr="00B94D00" w:rsidRDefault="00572F68" w:rsidP="005C0B53">
            <w:pPr>
              <w:spacing w:after="60"/>
              <w:rPr>
                <w:ins w:id="1481" w:author="ERCOT" w:date="2025-09-18T20:17:00Z" w16du:dateUtc="2025-09-19T01:17:00Z"/>
                <w:rFonts w:eastAsia="Times New Roman"/>
                <w:i/>
                <w:sz w:val="20"/>
                <w:szCs w:val="20"/>
              </w:rPr>
            </w:pPr>
            <w:ins w:id="1482" w:author="ERCOT" w:date="2025-09-18T20:17:00Z" w16du:dateUtc="2025-09-19T01:17:00Z">
              <w:r w:rsidRPr="00B94D00">
                <w:rPr>
                  <w:rFonts w:eastAsia="Times New Roman"/>
                  <w:i/>
                  <w:sz w:val="20"/>
                  <w:szCs w:val="20"/>
                </w:rPr>
                <w:t>Real-Time Dispatchable Reliability Reserve Service Only Amount for the QSE—</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DRRS only awards for each 15-minute Settlement Interval.</w:t>
              </w:r>
            </w:ins>
          </w:p>
        </w:tc>
      </w:tr>
      <w:tr w:rsidR="00572F68" w:rsidRPr="00B94D00" w14:paraId="10E0D942" w14:textId="77777777" w:rsidTr="005C0B53">
        <w:trPr>
          <w:cantSplit/>
          <w:ins w:id="148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1C61625" w14:textId="77777777" w:rsidR="00572F68" w:rsidRPr="00B94D00" w:rsidRDefault="00572F68" w:rsidP="005C0B53">
            <w:pPr>
              <w:spacing w:after="60"/>
              <w:rPr>
                <w:ins w:id="1484" w:author="ERCOT" w:date="2025-09-18T20:17:00Z" w16du:dateUtc="2025-09-19T01:17:00Z"/>
                <w:rFonts w:eastAsia="Times New Roman"/>
                <w:sz w:val="20"/>
                <w:szCs w:val="20"/>
              </w:rPr>
            </w:pPr>
            <w:ins w:id="1485" w:author="ERCOT" w:date="2025-09-18T20:17:00Z" w16du:dateUtc="2025-09-19T01:17:00Z">
              <w:r w:rsidRPr="00B94D00">
                <w:rPr>
                  <w:rFonts w:eastAsia="Times New Roman"/>
                  <w:sz w:val="20"/>
                  <w:szCs w:val="20"/>
                </w:rPr>
                <w:t xml:space="preserve">DADRROAWD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74C6AED" w14:textId="77777777" w:rsidR="00572F68" w:rsidRPr="00B94D00" w:rsidRDefault="00572F68" w:rsidP="005C0B53">
            <w:pPr>
              <w:spacing w:after="60"/>
              <w:rPr>
                <w:ins w:id="1486" w:author="ERCOT" w:date="2025-09-18T20:17:00Z" w16du:dateUtc="2025-09-19T01:17:00Z"/>
                <w:rFonts w:eastAsia="Times New Roman"/>
                <w:sz w:val="20"/>
                <w:szCs w:val="20"/>
              </w:rPr>
            </w:pPr>
            <w:ins w:id="1487"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9AEC5A4" w14:textId="77777777" w:rsidR="00572F68" w:rsidRPr="00B94D00" w:rsidRDefault="00572F68" w:rsidP="005C0B53">
            <w:pPr>
              <w:spacing w:after="60"/>
              <w:rPr>
                <w:ins w:id="1488" w:author="ERCOT" w:date="2025-09-18T20:17:00Z" w16du:dateUtc="2025-09-19T01:17:00Z"/>
                <w:rFonts w:eastAsia="Times New Roman"/>
                <w:i/>
                <w:sz w:val="20"/>
                <w:szCs w:val="20"/>
              </w:rPr>
            </w:pPr>
            <w:ins w:id="1489" w:author="ERCOT" w:date="2025-09-18T20:17:00Z" w16du:dateUtc="2025-09-19T01:17:00Z">
              <w:r w:rsidRPr="00B94D00">
                <w:rPr>
                  <w:rFonts w:eastAsia="Times New Roman"/>
                  <w:i/>
                  <w:sz w:val="20"/>
                  <w:szCs w:val="20"/>
                </w:rPr>
                <w:t xml:space="preserve">Day-Ahead Dispatchable Reliability </w:t>
              </w:r>
            </w:ins>
            <w:ins w:id="1490" w:author="ERCOT" w:date="2025-10-24T21:13:00Z">
              <w:r w:rsidRPr="00B94D00">
                <w:rPr>
                  <w:rFonts w:eastAsia="Times New Roman"/>
                  <w:i/>
                  <w:iCs/>
                  <w:sz w:val="20"/>
                  <w:szCs w:val="20"/>
                </w:rPr>
                <w:t xml:space="preserve">Reserve </w:t>
              </w:r>
            </w:ins>
            <w:ins w:id="1491" w:author="ERCOT" w:date="2025-09-18T20:17:00Z" w16du:dateUtc="2025-09-19T01:17:00Z">
              <w:r w:rsidRPr="00B94D00">
                <w:rPr>
                  <w:rFonts w:eastAsia="Times New Roman"/>
                  <w:i/>
                  <w:sz w:val="20"/>
                  <w:szCs w:val="20"/>
                </w:rPr>
                <w:t>Service</w:t>
              </w:r>
            </w:ins>
            <w:ins w:id="1492" w:author="ERCOT" w:date="2025-09-18T20:17:00Z">
              <w:del w:id="1493" w:author="ERCOT" w:date="2025-10-24T21:13:00Z">
                <w:r w:rsidRPr="00B94D00">
                  <w:rPr>
                    <w:rFonts w:eastAsia="Times New Roman"/>
                    <w:i/>
                    <w:sz w:val="20"/>
                    <w:szCs w:val="20"/>
                  </w:rPr>
                  <w:delText xml:space="preserve"> </w:delText>
                </w:r>
              </w:del>
            </w:ins>
            <w:ins w:id="1494" w:author="ERCOT" w:date="2025-10-24T21:13:00Z">
              <w:r w:rsidRPr="00B94D00">
                <w:rPr>
                  <w:rFonts w:eastAsia="Times New Roman"/>
                  <w:i/>
                  <w:iCs/>
                  <w:sz w:val="20"/>
                  <w:szCs w:val="20"/>
                </w:rPr>
                <w:t>-</w:t>
              </w:r>
            </w:ins>
            <w:ins w:id="1495" w:author="ERCOT" w:date="2025-09-18T20:17:00Z" w16du:dateUtc="2025-09-19T01:17:00Z">
              <w:r w:rsidRPr="00B94D00">
                <w:rPr>
                  <w:rFonts w:eastAsia="Times New Roman"/>
                  <w:i/>
                  <w:sz w:val="20"/>
                  <w:szCs w:val="20"/>
                </w:rPr>
                <w:t xml:space="preserve">Only Award for the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DRRS</w:t>
              </w:r>
            </w:ins>
            <w:ins w:id="1496" w:author="ERCOT" w:date="2025-10-24T21:13:00Z">
              <w:r w:rsidRPr="00B94D00">
                <w:rPr>
                  <w:rFonts w:eastAsia="Times New Roman"/>
                  <w:sz w:val="20"/>
                  <w:szCs w:val="20"/>
                </w:rPr>
                <w:t>-</w:t>
              </w:r>
            </w:ins>
            <w:ins w:id="1497" w:author="ERCOT" w:date="2025-09-18T20:17:00Z">
              <w:del w:id="1498" w:author="ERCOT" w:date="2025-10-24T21:13:00Z">
                <w:r w:rsidRPr="00B94D00">
                  <w:rPr>
                    <w:rFonts w:eastAsia="Times New Roman"/>
                    <w:sz w:val="20"/>
                    <w:szCs w:val="20"/>
                  </w:rPr>
                  <w:delText xml:space="preserve"> </w:delText>
                </w:r>
              </w:del>
            </w:ins>
            <w:ins w:id="1499" w:author="ERCOT" w:date="2025-09-18T20:17:00Z" w16du:dateUtc="2025-09-19T01:17:00Z">
              <w:r w:rsidRPr="00B94D00">
                <w:rPr>
                  <w:rFonts w:eastAsia="Times New Roman"/>
                  <w:sz w:val="20"/>
                  <w:szCs w:val="20"/>
                </w:rPr>
                <w:t xml:space="preserve">only capacity awarded in the DAM to the QSE </w:t>
              </w:r>
              <w:r w:rsidRPr="00B94D00">
                <w:rPr>
                  <w:rFonts w:eastAsia="Times New Roman"/>
                  <w:i/>
                  <w:sz w:val="20"/>
                  <w:szCs w:val="20"/>
                </w:rPr>
                <w:t>q</w:t>
              </w:r>
              <w:r w:rsidRPr="00B94D00">
                <w:rPr>
                  <w:rFonts w:eastAsia="Times New Roman"/>
                  <w:sz w:val="20"/>
                  <w:szCs w:val="20"/>
                </w:rPr>
                <w:t xml:space="preserve"> for the Operating Hour.</w:t>
              </w:r>
            </w:ins>
          </w:p>
        </w:tc>
      </w:tr>
      <w:tr w:rsidR="00572F68" w:rsidRPr="00B94D00" w14:paraId="219FCA09" w14:textId="77777777" w:rsidTr="005C0B53">
        <w:trPr>
          <w:cantSplit/>
          <w:ins w:id="150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CFB60B1" w14:textId="77777777" w:rsidR="00572F68" w:rsidRPr="00B94D00" w:rsidRDefault="00572F68" w:rsidP="005C0B53">
            <w:pPr>
              <w:spacing w:after="60"/>
              <w:rPr>
                <w:ins w:id="1501" w:author="ERCOT" w:date="2025-09-18T20:17:00Z" w16du:dateUtc="2025-09-19T01:17:00Z"/>
                <w:rFonts w:eastAsia="Times New Roman"/>
                <w:sz w:val="20"/>
                <w:szCs w:val="20"/>
              </w:rPr>
            </w:pPr>
            <w:ins w:id="1502"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72B9241D" w14:textId="77777777" w:rsidR="00572F68" w:rsidRPr="00B94D00" w:rsidRDefault="00572F68" w:rsidP="005C0B53">
            <w:pPr>
              <w:spacing w:after="60"/>
              <w:rPr>
                <w:ins w:id="1503" w:author="ERCOT" w:date="2025-09-18T20:17:00Z" w16du:dateUtc="2025-09-19T01:17:00Z"/>
                <w:rFonts w:eastAsia="Times New Roman"/>
                <w:sz w:val="20"/>
                <w:szCs w:val="20"/>
              </w:rPr>
            </w:pPr>
            <w:ins w:id="1504"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3AB671E" w14:textId="77777777" w:rsidR="00572F68" w:rsidRPr="00B94D00" w:rsidRDefault="00572F68" w:rsidP="005C0B53">
            <w:pPr>
              <w:spacing w:after="60"/>
              <w:rPr>
                <w:ins w:id="1505" w:author="ERCOT" w:date="2025-09-18T20:17:00Z" w16du:dateUtc="2025-09-19T01:17:00Z"/>
                <w:rFonts w:eastAsia="Times New Roman"/>
                <w:i/>
                <w:sz w:val="20"/>
                <w:szCs w:val="20"/>
              </w:rPr>
            </w:pPr>
            <w:ins w:id="1506"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w:t>
              </w:r>
              <w:r w:rsidRPr="00B94D00">
                <w:rPr>
                  <w:rFonts w:eastAsia="Times New Roman"/>
                  <w:sz w:val="20"/>
                  <w:szCs w:val="20"/>
                </w:rPr>
                <w:t>—The Real-Time MCPC for DRRS for the 15-minute Settlement Interval.</w:t>
              </w:r>
            </w:ins>
          </w:p>
        </w:tc>
      </w:tr>
      <w:tr w:rsidR="00572F68" w:rsidRPr="00B94D00" w14:paraId="166AD1FF" w14:textId="77777777" w:rsidTr="005C0B53">
        <w:trPr>
          <w:cantSplit/>
          <w:ins w:id="150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A167079" w14:textId="77777777" w:rsidR="00572F68" w:rsidRPr="00B94D00" w:rsidRDefault="00572F68" w:rsidP="005C0B53">
            <w:pPr>
              <w:spacing w:after="60"/>
              <w:rPr>
                <w:ins w:id="1508" w:author="ERCOT" w:date="2025-09-18T20:17:00Z" w16du:dateUtc="2025-09-19T01:17:00Z"/>
                <w:rFonts w:eastAsia="Times New Roman"/>
                <w:i/>
                <w:sz w:val="20"/>
                <w:szCs w:val="20"/>
              </w:rPr>
            </w:pPr>
            <w:ins w:id="1509"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19E58416" w14:textId="77777777" w:rsidR="00572F68" w:rsidRPr="00B94D00" w:rsidRDefault="00572F68" w:rsidP="005C0B53">
            <w:pPr>
              <w:spacing w:after="60"/>
              <w:rPr>
                <w:ins w:id="1510" w:author="ERCOT" w:date="2025-09-18T20:17:00Z" w16du:dateUtc="2025-09-19T01:17:00Z"/>
                <w:rFonts w:eastAsia="Times New Roman"/>
                <w:sz w:val="20"/>
                <w:szCs w:val="20"/>
              </w:rPr>
            </w:pPr>
            <w:ins w:id="1511"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15090754" w14:textId="77777777" w:rsidR="00572F68" w:rsidRPr="00B94D00" w:rsidRDefault="00572F68" w:rsidP="005C0B53">
            <w:pPr>
              <w:spacing w:after="60"/>
              <w:rPr>
                <w:ins w:id="1512" w:author="ERCOT" w:date="2025-09-18T20:17:00Z" w16du:dateUtc="2025-09-19T01:17:00Z"/>
                <w:rFonts w:eastAsia="Times New Roman"/>
                <w:sz w:val="20"/>
                <w:szCs w:val="20"/>
              </w:rPr>
            </w:pPr>
            <w:ins w:id="1513" w:author="ERCOT" w:date="2025-09-18T20:17:00Z" w16du:dateUtc="2025-09-19T01:17:00Z">
              <w:r w:rsidRPr="00B94D00">
                <w:rPr>
                  <w:rFonts w:eastAsia="Times New Roman"/>
                  <w:sz w:val="20"/>
                  <w:szCs w:val="20"/>
                </w:rPr>
                <w:t>A QSE.</w:t>
              </w:r>
            </w:ins>
          </w:p>
        </w:tc>
      </w:tr>
    </w:tbl>
    <w:p w14:paraId="1B06EB1F" w14:textId="77777777" w:rsidR="00572F68" w:rsidRPr="00B94D00" w:rsidRDefault="00572F68" w:rsidP="00572F68">
      <w:pPr>
        <w:spacing w:before="240" w:after="240"/>
        <w:rPr>
          <w:ins w:id="1514" w:author="ERCOT" w:date="2025-09-18T20:17:00Z" w16du:dateUtc="2025-09-19T01:17:00Z"/>
          <w:rFonts w:eastAsia="Times New Roman"/>
          <w:szCs w:val="20"/>
        </w:rPr>
      </w:pPr>
      <w:ins w:id="1515" w:author="ERCOT" w:date="2025-09-18T20:17:00Z" w16du:dateUtc="2025-09-19T01:17:00Z">
        <w:r w:rsidRPr="00B94D00">
          <w:rPr>
            <w:rFonts w:eastAsia="Times New Roman"/>
            <w:szCs w:val="20"/>
          </w:rPr>
          <w:t>(3)</w:t>
        </w:r>
        <w:r w:rsidRPr="00B94D00">
          <w:rPr>
            <w:rFonts w:eastAsia="Times New Roman"/>
            <w:szCs w:val="20"/>
          </w:rPr>
          <w:tab/>
          <w:t>DRRS Trade Overage Charge:</w:t>
        </w:r>
      </w:ins>
    </w:p>
    <w:p w14:paraId="7376C2AD" w14:textId="77777777" w:rsidR="00572F68" w:rsidRPr="00B94D00" w:rsidRDefault="00572F68" w:rsidP="00572F68">
      <w:pPr>
        <w:tabs>
          <w:tab w:val="left" w:pos="2250"/>
          <w:tab w:val="left" w:pos="3150"/>
          <w:tab w:val="left" w:pos="3960"/>
        </w:tabs>
        <w:spacing w:after="240"/>
        <w:ind w:left="3960" w:hanging="3240"/>
        <w:rPr>
          <w:ins w:id="1516" w:author="ERCOT" w:date="2025-09-18T20:17:00Z" w16du:dateUtc="2025-09-19T01:17:00Z"/>
          <w:rFonts w:eastAsia="Times New Roman"/>
          <w:b/>
          <w:bCs/>
        </w:rPr>
      </w:pPr>
      <w:ins w:id="1517" w:author="ERCOT" w:date="2025-09-18T20:17:00Z" w16du:dateUtc="2025-09-19T01:17:00Z">
        <w:r w:rsidRPr="00B94D00">
          <w:rPr>
            <w:rFonts w:eastAsia="Times New Roman"/>
            <w:b/>
            <w:bCs/>
          </w:rPr>
          <w:t>RTDRRTOAMT</w:t>
        </w:r>
        <w:r w:rsidRPr="00B94D00">
          <w:rPr>
            <w:rFonts w:eastAsia="Times New Roman"/>
            <w:b/>
            <w:bCs/>
            <w:i/>
            <w:vertAlign w:val="subscript"/>
          </w:rPr>
          <w:t xml:space="preserve"> q  </w:t>
        </w:r>
        <w:r w:rsidRPr="00B94D00">
          <w:rPr>
            <w:rFonts w:eastAsia="Times New Roman"/>
            <w:b/>
            <w:bCs/>
          </w:rPr>
          <w:t xml:space="preserve">= </w:t>
        </w:r>
        <w:r w:rsidRPr="00B94D00">
          <w:rPr>
            <w:rFonts w:eastAsia="Times New Roman"/>
            <w:b/>
            <w:bCs/>
          </w:rPr>
          <w:tab/>
          <w:t xml:space="preserve">(1/4) * RTDRRTO </w:t>
        </w:r>
        <w:r w:rsidRPr="00B94D00">
          <w:rPr>
            <w:rFonts w:eastAsia="Times New Roman"/>
            <w:b/>
            <w:bCs/>
            <w:i/>
            <w:vertAlign w:val="subscript"/>
          </w:rPr>
          <w:t>q</w:t>
        </w:r>
        <w:r w:rsidRPr="00B94D00">
          <w:rPr>
            <w:rFonts w:eastAsia="Times New Roman"/>
            <w:b/>
            <w:bCs/>
          </w:rPr>
          <w:t xml:space="preserve"> * RTMCPCDRR</w:t>
        </w:r>
      </w:ins>
    </w:p>
    <w:p w14:paraId="2E174C74" w14:textId="77777777" w:rsidR="00572F68" w:rsidRPr="00B94D00" w:rsidRDefault="00572F68" w:rsidP="00572F68">
      <w:pPr>
        <w:ind w:left="720" w:hanging="720"/>
        <w:rPr>
          <w:ins w:id="1518" w:author="ERCOT" w:date="2025-09-18T20:17:00Z" w16du:dateUtc="2025-09-19T01:17:00Z"/>
          <w:rFonts w:eastAsia="Times New Roman"/>
          <w:iCs/>
        </w:rPr>
      </w:pPr>
      <w:ins w:id="1519" w:author="ERCOT" w:date="2025-09-18T20:17:00Z" w16du:dateUtc="2025-09-19T01:17: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572F68" w:rsidRPr="00B94D00" w14:paraId="1AFB0352" w14:textId="77777777" w:rsidTr="005C0B53">
        <w:trPr>
          <w:cantSplit/>
          <w:tblHeader/>
          <w:ins w:id="152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EDCBD4E" w14:textId="77777777" w:rsidR="00572F68" w:rsidRPr="00B94D00" w:rsidRDefault="00572F68" w:rsidP="005C0B53">
            <w:pPr>
              <w:spacing w:after="120"/>
              <w:rPr>
                <w:ins w:id="1521" w:author="ERCOT" w:date="2025-09-18T20:17:00Z" w16du:dateUtc="2025-09-19T01:17:00Z"/>
                <w:rFonts w:eastAsia="Times New Roman"/>
                <w:b/>
                <w:iCs/>
                <w:sz w:val="20"/>
                <w:szCs w:val="20"/>
              </w:rPr>
            </w:pPr>
            <w:ins w:id="1522"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055737E6" w14:textId="77777777" w:rsidR="00572F68" w:rsidRPr="00B94D00" w:rsidRDefault="00572F68" w:rsidP="005C0B53">
            <w:pPr>
              <w:spacing w:after="120"/>
              <w:rPr>
                <w:ins w:id="1523" w:author="ERCOT" w:date="2025-09-18T20:17:00Z" w16du:dateUtc="2025-09-19T01:17:00Z"/>
                <w:rFonts w:eastAsia="Times New Roman"/>
                <w:b/>
                <w:iCs/>
                <w:sz w:val="20"/>
                <w:szCs w:val="20"/>
              </w:rPr>
            </w:pPr>
            <w:ins w:id="1524"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7E082EDE" w14:textId="77777777" w:rsidR="00572F68" w:rsidRPr="00B94D00" w:rsidRDefault="00572F68" w:rsidP="005C0B53">
            <w:pPr>
              <w:spacing w:after="120"/>
              <w:rPr>
                <w:ins w:id="1525" w:author="ERCOT" w:date="2025-09-18T20:17:00Z" w16du:dateUtc="2025-09-19T01:17:00Z"/>
                <w:rFonts w:eastAsia="Times New Roman"/>
                <w:b/>
                <w:iCs/>
                <w:sz w:val="20"/>
                <w:szCs w:val="20"/>
              </w:rPr>
            </w:pPr>
            <w:ins w:id="1526" w:author="ERCOT" w:date="2025-09-18T20:17:00Z" w16du:dateUtc="2025-09-19T01:17:00Z">
              <w:r w:rsidRPr="00B94D00">
                <w:rPr>
                  <w:rFonts w:eastAsia="Times New Roman"/>
                  <w:b/>
                  <w:iCs/>
                  <w:sz w:val="20"/>
                  <w:szCs w:val="20"/>
                </w:rPr>
                <w:t>Description</w:t>
              </w:r>
            </w:ins>
          </w:p>
        </w:tc>
      </w:tr>
      <w:tr w:rsidR="00572F68" w:rsidRPr="00B94D00" w14:paraId="4767E15F" w14:textId="77777777" w:rsidTr="005C0B53">
        <w:trPr>
          <w:cantSplit/>
          <w:ins w:id="152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ABB2041" w14:textId="77777777" w:rsidR="00572F68" w:rsidRPr="00B94D00" w:rsidRDefault="00572F68" w:rsidP="005C0B53">
            <w:pPr>
              <w:spacing w:after="60"/>
              <w:rPr>
                <w:ins w:id="1528" w:author="ERCOT" w:date="2025-09-18T20:17:00Z" w16du:dateUtc="2025-09-19T01:17:00Z"/>
                <w:rFonts w:eastAsia="Times New Roman"/>
                <w:sz w:val="20"/>
                <w:szCs w:val="20"/>
              </w:rPr>
            </w:pPr>
            <w:ins w:id="1529" w:author="ERCOT" w:date="2025-09-18T20:17:00Z" w16du:dateUtc="2025-09-19T01:17:00Z">
              <w:r w:rsidRPr="00B94D00">
                <w:rPr>
                  <w:rFonts w:eastAsia="Times New Roman"/>
                  <w:sz w:val="20"/>
                  <w:szCs w:val="20"/>
                </w:rPr>
                <w:t xml:space="preserve">RTDRRTOAMT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67D131AE" w14:textId="77777777" w:rsidR="00572F68" w:rsidRPr="00B94D00" w:rsidRDefault="00572F68" w:rsidP="005C0B53">
            <w:pPr>
              <w:spacing w:after="60"/>
              <w:rPr>
                <w:ins w:id="1530" w:author="ERCOT" w:date="2025-09-18T20:17:00Z" w16du:dateUtc="2025-09-19T01:17:00Z"/>
                <w:rFonts w:eastAsia="Times New Roman"/>
                <w:sz w:val="20"/>
                <w:szCs w:val="20"/>
              </w:rPr>
            </w:pPr>
            <w:ins w:id="1531"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5F6BD8C5" w14:textId="77777777" w:rsidR="00572F68" w:rsidRPr="00B94D00" w:rsidRDefault="00572F68" w:rsidP="005C0B53">
            <w:pPr>
              <w:spacing w:after="60"/>
              <w:rPr>
                <w:ins w:id="1532" w:author="ERCOT" w:date="2025-09-18T20:17:00Z" w16du:dateUtc="2025-09-19T01:17:00Z"/>
                <w:rFonts w:eastAsia="Times New Roman"/>
                <w:i/>
                <w:sz w:val="20"/>
                <w:szCs w:val="20"/>
              </w:rPr>
            </w:pPr>
            <w:ins w:id="1533" w:author="ERCOT" w:date="2025-09-18T20:17:00Z" w16du:dateUtc="2025-09-19T01:17:00Z">
              <w:r w:rsidRPr="00B94D00">
                <w:rPr>
                  <w:rFonts w:eastAsia="Times New Roman"/>
                  <w:i/>
                  <w:sz w:val="20"/>
                  <w:szCs w:val="20"/>
                </w:rPr>
                <w:t>Real-Time Dispatchable Reliability Reserve Service Trade Overage Amount for the QSE</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DRRS trade overages for each 15-minute Settlement Interval.</w:t>
              </w:r>
            </w:ins>
          </w:p>
        </w:tc>
      </w:tr>
      <w:tr w:rsidR="00572F68" w:rsidRPr="00B94D00" w14:paraId="065BA66D" w14:textId="77777777" w:rsidTr="005C0B53">
        <w:trPr>
          <w:cantSplit/>
          <w:ins w:id="153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73DD140" w14:textId="77777777" w:rsidR="00572F68" w:rsidRPr="00B94D00" w:rsidRDefault="00572F68" w:rsidP="005C0B53">
            <w:pPr>
              <w:spacing w:after="60"/>
              <w:rPr>
                <w:ins w:id="1535" w:author="ERCOT" w:date="2025-09-18T20:17:00Z" w16du:dateUtc="2025-09-19T01:17:00Z"/>
                <w:rFonts w:eastAsia="Times New Roman"/>
                <w:sz w:val="20"/>
                <w:szCs w:val="20"/>
              </w:rPr>
            </w:pPr>
            <w:ins w:id="1536" w:author="ERCOT" w:date="2025-09-18T20:17:00Z" w16du:dateUtc="2025-09-19T01:17:00Z">
              <w:r w:rsidRPr="00B94D00">
                <w:rPr>
                  <w:rFonts w:eastAsia="Times New Roman"/>
                  <w:sz w:val="20"/>
                  <w:szCs w:val="20"/>
                </w:rPr>
                <w:lastRenderedPageBreak/>
                <w:t xml:space="preserve">RTDRRTO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199178FE" w14:textId="77777777" w:rsidR="00572F68" w:rsidRPr="00B94D00" w:rsidRDefault="00572F68" w:rsidP="005C0B53">
            <w:pPr>
              <w:spacing w:after="60"/>
              <w:rPr>
                <w:ins w:id="1537" w:author="ERCOT" w:date="2025-09-18T20:17:00Z" w16du:dateUtc="2025-09-19T01:17:00Z"/>
                <w:rFonts w:eastAsia="Times New Roman"/>
                <w:sz w:val="20"/>
                <w:szCs w:val="20"/>
              </w:rPr>
            </w:pPr>
            <w:ins w:id="1538"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CDB5BBF" w14:textId="77777777" w:rsidR="00572F68" w:rsidRPr="00B94D00" w:rsidRDefault="00572F68" w:rsidP="005C0B53">
            <w:pPr>
              <w:spacing w:after="60"/>
              <w:rPr>
                <w:ins w:id="1539" w:author="ERCOT" w:date="2025-09-18T20:17:00Z" w16du:dateUtc="2025-09-19T01:17:00Z"/>
                <w:rFonts w:eastAsia="Times New Roman"/>
                <w:sz w:val="20"/>
                <w:szCs w:val="20"/>
              </w:rPr>
            </w:pPr>
            <w:ins w:id="1540" w:author="ERCOT" w:date="2025-09-18T20:17:00Z" w16du:dateUtc="2025-09-19T01:17:00Z">
              <w:r w:rsidRPr="00B94D00">
                <w:rPr>
                  <w:rFonts w:eastAsia="Times New Roman"/>
                  <w:i/>
                  <w:sz w:val="20"/>
                  <w:szCs w:val="20"/>
                </w:rPr>
                <w:t xml:space="preserve">Real-Time Dispatchable Reliability Reserve Service Trade Overage for the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quantity of submitted DRRS trades </w:t>
              </w:r>
              <w:proofErr w:type="gramStart"/>
              <w:r w:rsidRPr="00B94D00">
                <w:rPr>
                  <w:rFonts w:eastAsia="Times New Roman"/>
                  <w:sz w:val="20"/>
                  <w:szCs w:val="20"/>
                </w:rPr>
                <w:t>in excess of</w:t>
              </w:r>
              <w:proofErr w:type="gramEnd"/>
              <w:r w:rsidRPr="00B94D00">
                <w:rPr>
                  <w:rFonts w:eastAsia="Times New Roman"/>
                  <w:sz w:val="20"/>
                  <w:szCs w:val="20"/>
                </w:rPr>
                <w:t xml:space="preserve"> their DAM self-arrangement quantity for the QSE </w:t>
              </w:r>
              <w:r w:rsidRPr="00B94D00">
                <w:rPr>
                  <w:rFonts w:eastAsia="Times New Roman"/>
                  <w:i/>
                  <w:sz w:val="20"/>
                  <w:szCs w:val="20"/>
                </w:rPr>
                <w:t>q</w:t>
              </w:r>
              <w:r w:rsidRPr="00B94D00">
                <w:rPr>
                  <w:rFonts w:eastAsia="Times New Roman"/>
                  <w:sz w:val="20"/>
                  <w:szCs w:val="20"/>
                </w:rPr>
                <w:t xml:space="preserve"> for the </w:t>
              </w:r>
              <w:r w:rsidRPr="00B94D00">
                <w:rPr>
                  <w:rFonts w:eastAsia="Times New Roman"/>
                  <w:sz w:val="20"/>
                  <w:szCs w:val="18"/>
                </w:rPr>
                <w:t>Operating Hour</w:t>
              </w:r>
              <w:r w:rsidRPr="00B94D00">
                <w:rPr>
                  <w:rFonts w:eastAsia="Times New Roman"/>
                  <w:sz w:val="20"/>
                  <w:szCs w:val="20"/>
                </w:rPr>
                <w:t>.</w:t>
              </w:r>
            </w:ins>
          </w:p>
        </w:tc>
      </w:tr>
      <w:tr w:rsidR="00572F68" w:rsidRPr="00B94D00" w14:paraId="2EE98629" w14:textId="77777777" w:rsidTr="005C0B53">
        <w:trPr>
          <w:cantSplit/>
          <w:ins w:id="154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50C56C7" w14:textId="77777777" w:rsidR="00572F68" w:rsidRPr="00B94D00" w:rsidRDefault="00572F68" w:rsidP="005C0B53">
            <w:pPr>
              <w:spacing w:after="60"/>
              <w:rPr>
                <w:ins w:id="1542" w:author="ERCOT" w:date="2025-09-18T20:17:00Z" w16du:dateUtc="2025-09-19T01:17:00Z"/>
                <w:rFonts w:eastAsia="Times New Roman"/>
                <w:sz w:val="20"/>
                <w:szCs w:val="20"/>
              </w:rPr>
            </w:pPr>
            <w:ins w:id="1543"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4569C617" w14:textId="77777777" w:rsidR="00572F68" w:rsidRPr="00B94D00" w:rsidRDefault="00572F68" w:rsidP="005C0B53">
            <w:pPr>
              <w:spacing w:after="60"/>
              <w:rPr>
                <w:ins w:id="1544" w:author="ERCOT" w:date="2025-09-18T20:17:00Z" w16du:dateUtc="2025-09-19T01:17:00Z"/>
                <w:rFonts w:eastAsia="Times New Roman"/>
                <w:sz w:val="20"/>
                <w:szCs w:val="20"/>
              </w:rPr>
            </w:pPr>
            <w:ins w:id="1545"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5E14A3C" w14:textId="77777777" w:rsidR="00572F68" w:rsidRPr="00B94D00" w:rsidRDefault="00572F68" w:rsidP="005C0B53">
            <w:pPr>
              <w:spacing w:after="60"/>
              <w:rPr>
                <w:ins w:id="1546" w:author="ERCOT" w:date="2025-09-18T20:17:00Z" w16du:dateUtc="2025-09-19T01:17:00Z"/>
                <w:rFonts w:eastAsia="Times New Roman"/>
                <w:i/>
                <w:sz w:val="20"/>
                <w:szCs w:val="20"/>
              </w:rPr>
            </w:pPr>
            <w:ins w:id="1547"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w:t>
              </w:r>
              <w:r w:rsidRPr="00B94D00">
                <w:rPr>
                  <w:rFonts w:eastAsia="Times New Roman"/>
                  <w:sz w:val="20"/>
                  <w:szCs w:val="20"/>
                </w:rPr>
                <w:t>—The Real-Time MCPC for ECRS for the 15-minute Settlement Interval.</w:t>
              </w:r>
            </w:ins>
          </w:p>
        </w:tc>
      </w:tr>
      <w:tr w:rsidR="00572F68" w:rsidRPr="00B94D00" w14:paraId="7B137B58" w14:textId="77777777" w:rsidTr="005C0B53">
        <w:trPr>
          <w:cantSplit/>
          <w:ins w:id="154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FCCACBC" w14:textId="77777777" w:rsidR="00572F68" w:rsidRPr="00B94D00" w:rsidRDefault="00572F68" w:rsidP="005C0B53">
            <w:pPr>
              <w:spacing w:after="60"/>
              <w:rPr>
                <w:ins w:id="1549" w:author="ERCOT" w:date="2025-09-18T20:17:00Z" w16du:dateUtc="2025-09-19T01:17:00Z"/>
                <w:rFonts w:eastAsia="Times New Roman"/>
                <w:i/>
                <w:sz w:val="20"/>
                <w:szCs w:val="20"/>
              </w:rPr>
            </w:pPr>
            <w:ins w:id="1550"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7A0B79F7" w14:textId="77777777" w:rsidR="00572F68" w:rsidRPr="00B94D00" w:rsidRDefault="00572F68" w:rsidP="005C0B53">
            <w:pPr>
              <w:spacing w:after="60"/>
              <w:rPr>
                <w:ins w:id="1551" w:author="ERCOT" w:date="2025-09-18T20:17:00Z" w16du:dateUtc="2025-09-19T01:17:00Z"/>
                <w:rFonts w:eastAsia="Times New Roman"/>
                <w:sz w:val="20"/>
                <w:szCs w:val="20"/>
              </w:rPr>
            </w:pPr>
            <w:ins w:id="1552"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2552F87C" w14:textId="77777777" w:rsidR="00572F68" w:rsidRPr="00B94D00" w:rsidRDefault="00572F68" w:rsidP="005C0B53">
            <w:pPr>
              <w:spacing w:after="60"/>
              <w:rPr>
                <w:ins w:id="1553" w:author="ERCOT" w:date="2025-09-18T20:17:00Z" w16du:dateUtc="2025-09-19T01:17:00Z"/>
                <w:rFonts w:eastAsia="Times New Roman"/>
                <w:sz w:val="20"/>
                <w:szCs w:val="20"/>
              </w:rPr>
            </w:pPr>
            <w:ins w:id="1554" w:author="ERCOT" w:date="2025-09-18T20:17:00Z" w16du:dateUtc="2025-09-19T01:17:00Z">
              <w:r w:rsidRPr="00B94D00">
                <w:rPr>
                  <w:rFonts w:eastAsia="Times New Roman"/>
                  <w:sz w:val="20"/>
                  <w:szCs w:val="20"/>
                </w:rPr>
                <w:t>A QSE.</w:t>
              </w:r>
            </w:ins>
          </w:p>
        </w:tc>
      </w:tr>
    </w:tbl>
    <w:p w14:paraId="356FD80E" w14:textId="77777777" w:rsidR="00572F68" w:rsidRPr="00B94D00" w:rsidRDefault="00572F68" w:rsidP="00572F68">
      <w:pPr>
        <w:keepNext/>
        <w:widowControl w:val="0"/>
        <w:tabs>
          <w:tab w:val="left" w:pos="1296"/>
        </w:tabs>
        <w:spacing w:before="480" w:after="240"/>
        <w:outlineLvl w:val="3"/>
        <w:rPr>
          <w:rFonts w:eastAsia="Times New Roman"/>
          <w:b/>
          <w:bCs/>
          <w:snapToGrid w:val="0"/>
          <w:szCs w:val="20"/>
        </w:rPr>
      </w:pPr>
      <w:bookmarkStart w:id="1555" w:name="_Toc214879037"/>
      <w:r w:rsidRPr="00B94D00">
        <w:rPr>
          <w:rFonts w:eastAsia="Times New Roman"/>
          <w:b/>
          <w:snapToGrid w:val="0"/>
          <w:szCs w:val="20"/>
        </w:rPr>
        <w:t>6.7.2.</w:t>
      </w:r>
      <w:ins w:id="1556" w:author="ERCOT" w:date="2025-12-09T11:57:00Z" w16du:dateUtc="2025-12-09T17:57:00Z">
        <w:r w:rsidRPr="00B94D00">
          <w:rPr>
            <w:rFonts w:eastAsia="Times New Roman"/>
            <w:b/>
            <w:snapToGrid w:val="0"/>
            <w:szCs w:val="20"/>
          </w:rPr>
          <w:t>8</w:t>
        </w:r>
      </w:ins>
      <w:del w:id="1557" w:author="ERCOT" w:date="2025-12-09T11:57:00Z" w16du:dateUtc="2025-12-09T17:57:00Z">
        <w:r w:rsidRPr="00B94D00" w:rsidDel="00A85AD1">
          <w:rPr>
            <w:rFonts w:eastAsia="Times New Roman"/>
            <w:b/>
            <w:snapToGrid w:val="0"/>
            <w:szCs w:val="20"/>
          </w:rPr>
          <w:delText>7</w:delText>
        </w:r>
      </w:del>
      <w:r w:rsidRPr="00B94D00">
        <w:rPr>
          <w:rFonts w:eastAsia="Times New Roman"/>
          <w:b/>
          <w:snapToGrid w:val="0"/>
          <w:szCs w:val="20"/>
        </w:rPr>
        <w:tab/>
        <w:t>Real-Time Derated Ancillary Service Capability Payment</w:t>
      </w:r>
      <w:bookmarkEnd w:id="1555"/>
    </w:p>
    <w:p w14:paraId="1EC058F2" w14:textId="77777777" w:rsidR="00572F68" w:rsidRPr="00B94D00" w:rsidRDefault="00572F68" w:rsidP="00572F68">
      <w:pPr>
        <w:spacing w:after="240"/>
        <w:ind w:left="720" w:hanging="720"/>
        <w:rPr>
          <w:rFonts w:eastAsia="Times New Roman"/>
          <w:color w:val="000000"/>
          <w:szCs w:val="20"/>
        </w:rPr>
      </w:pPr>
      <w:r w:rsidRPr="00B94D00">
        <w:rPr>
          <w:rFonts w:eastAsia="Times New Roman"/>
          <w:color w:val="000000"/>
          <w:szCs w:val="20"/>
        </w:rPr>
        <w:t>(1)</w:t>
      </w:r>
      <w:r w:rsidRPr="00B94D00">
        <w:rPr>
          <w:rFonts w:eastAsia="Times New Roman"/>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6.7.2.1, Real-Time Ancillary Service Imbalance Payment or Charge, the QSE may be eligible for a Real-Time derated Ancillary Service capability payment under this Section. </w:t>
      </w:r>
    </w:p>
    <w:p w14:paraId="5420F6CF" w14:textId="77777777" w:rsidR="00572F68" w:rsidRPr="00B94D00" w:rsidRDefault="00572F68" w:rsidP="00572F68">
      <w:pPr>
        <w:spacing w:after="240"/>
        <w:ind w:left="720" w:hanging="720"/>
        <w:rPr>
          <w:rFonts w:eastAsia="Times New Roman"/>
          <w:color w:val="000000"/>
          <w:szCs w:val="20"/>
        </w:rPr>
      </w:pPr>
      <w:r w:rsidRPr="00B94D00">
        <w:rPr>
          <w:rFonts w:eastAsia="Times New Roman"/>
          <w:color w:val="000000"/>
          <w:szCs w:val="20"/>
        </w:rPr>
        <w:t>(2)</w:t>
      </w:r>
      <w:r w:rsidRPr="00B94D00">
        <w:rPr>
          <w:rFonts w:eastAsia="Times New Roman"/>
          <w:color w:val="000000"/>
          <w:szCs w:val="20"/>
        </w:rPr>
        <w:tab/>
        <w:t xml:space="preserve">In order to be eligible for a Real-Time derated Ancillary Service capability payment, the QSE must: </w:t>
      </w:r>
    </w:p>
    <w:p w14:paraId="0FA93433" w14:textId="77777777" w:rsidR="00572F68" w:rsidRPr="00B94D00" w:rsidRDefault="00572F68" w:rsidP="00572F68">
      <w:pPr>
        <w:spacing w:after="240"/>
        <w:ind w:left="1440" w:hanging="720"/>
        <w:rPr>
          <w:rFonts w:eastAsia="Times New Roman"/>
          <w:color w:val="000000"/>
          <w:szCs w:val="20"/>
        </w:rPr>
      </w:pPr>
      <w:r w:rsidRPr="00B94D00">
        <w:rPr>
          <w:rFonts w:eastAsia="Times New Roman"/>
          <w:color w:val="000000"/>
          <w:szCs w:val="20"/>
        </w:rPr>
        <w:t>(a)</w:t>
      </w:r>
      <w:r w:rsidRPr="00B94D00">
        <w:rPr>
          <w:rFonts w:eastAsia="Times New Roman"/>
          <w:color w:val="000000"/>
          <w:szCs w:val="20"/>
        </w:rPr>
        <w:tab/>
        <w:t>File a timely Settlement and billing dispute, identifying the following items, by Settlement Interval:</w:t>
      </w:r>
    </w:p>
    <w:p w14:paraId="69444990" w14:textId="77777777" w:rsidR="00572F68" w:rsidRPr="00B94D00" w:rsidRDefault="00572F68" w:rsidP="00572F68">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Dollar amount and calculation of the estimated Real-Time derated Ancillary Service capability payment;</w:t>
      </w:r>
    </w:p>
    <w:p w14:paraId="7BC70CA0" w14:textId="77777777" w:rsidR="00572F68" w:rsidRPr="00B94D00" w:rsidRDefault="00572F68" w:rsidP="00572F68">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r>
      <w:r w:rsidRPr="00B94D00">
        <w:rPr>
          <w:rFonts w:eastAsia="Times New Roman"/>
          <w:color w:val="000000"/>
          <w:szCs w:val="20"/>
        </w:rPr>
        <w:t>The quantity of Ancillary Service awards, by Ancillary Service product, that were not awarded due to ERCOT’s manual reduction of the Resource’s Ancillary Service capability;</w:t>
      </w:r>
    </w:p>
    <w:p w14:paraId="1E3C44DF" w14:textId="77777777" w:rsidR="00572F68" w:rsidRPr="00B94D00" w:rsidRDefault="00572F68" w:rsidP="00572F68">
      <w:pPr>
        <w:spacing w:after="240"/>
        <w:ind w:left="2160" w:hanging="720"/>
        <w:rPr>
          <w:rFonts w:eastAsia="Times New Roman"/>
          <w:color w:val="000000"/>
          <w:szCs w:val="20"/>
        </w:rPr>
      </w:pPr>
      <w:r w:rsidRPr="00B94D00">
        <w:rPr>
          <w:rFonts w:eastAsia="Times New Roman"/>
          <w:color w:val="000000"/>
          <w:szCs w:val="20"/>
        </w:rPr>
        <w:t>(iii)</w:t>
      </w:r>
      <w:r w:rsidRPr="00B94D00">
        <w:rPr>
          <w:rFonts w:eastAsia="Times New Roman"/>
          <w:color w:val="000000"/>
          <w:szCs w:val="20"/>
        </w:rPr>
        <w:tab/>
        <w:t>Any additional revenues earned by the QSE under Section 6.6.3.1, Real-Time Energy Imbalance Payment or Charge at a Resource Node; and</w:t>
      </w:r>
    </w:p>
    <w:p w14:paraId="092AE479" w14:textId="77777777" w:rsidR="00572F68" w:rsidRPr="00B94D00" w:rsidRDefault="00572F68" w:rsidP="00572F68">
      <w:pPr>
        <w:spacing w:after="240"/>
        <w:ind w:left="2160" w:hanging="720"/>
        <w:rPr>
          <w:rFonts w:eastAsia="Times New Roman"/>
          <w:color w:val="000000"/>
          <w:szCs w:val="20"/>
        </w:rPr>
      </w:pPr>
      <w:r w:rsidRPr="00B94D00">
        <w:rPr>
          <w:rFonts w:eastAsia="Times New Roman"/>
          <w:color w:val="000000"/>
          <w:szCs w:val="20"/>
        </w:rPr>
        <w:t>(iv)</w:t>
      </w:r>
      <w:r w:rsidRPr="00B94D00">
        <w:rPr>
          <w:rFonts w:eastAsia="Times New Roman"/>
          <w:color w:val="000000"/>
          <w:szCs w:val="20"/>
        </w:rPr>
        <w:tab/>
        <w:t>Any additional revenues earned by the QSE under Section 6.7.2.1, Real-Time Ancillary Service Imbalance Payment or Charge.</w:t>
      </w:r>
    </w:p>
    <w:p w14:paraId="4D8BB80B" w14:textId="77777777" w:rsidR="00572F68" w:rsidRPr="00B94D00" w:rsidRDefault="00572F68" w:rsidP="00572F68">
      <w:pPr>
        <w:spacing w:after="240"/>
        <w:ind w:left="1440" w:hanging="720"/>
        <w:rPr>
          <w:rFonts w:eastAsia="Times New Roman"/>
          <w:color w:val="000000"/>
          <w:szCs w:val="20"/>
        </w:rPr>
      </w:pPr>
      <w:r w:rsidRPr="00B94D00">
        <w:rPr>
          <w:rFonts w:eastAsia="Times New Roman"/>
          <w:color w:val="000000"/>
          <w:szCs w:val="20"/>
        </w:rPr>
        <w:t>(b)</w:t>
      </w:r>
      <w:r w:rsidRPr="00B94D00">
        <w:rPr>
          <w:rFonts w:eastAsia="Times New Roman"/>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04205FC8" w14:textId="77777777" w:rsidR="00572F68" w:rsidRPr="00B94D00" w:rsidRDefault="00572F68" w:rsidP="00572F68">
      <w:pPr>
        <w:spacing w:after="240"/>
        <w:ind w:left="720" w:hanging="720"/>
        <w:rPr>
          <w:rFonts w:eastAsia="Times New Roman"/>
          <w:color w:val="000000"/>
          <w:szCs w:val="20"/>
        </w:rPr>
      </w:pPr>
      <w:r w:rsidRPr="00B94D00">
        <w:rPr>
          <w:rFonts w:eastAsia="Times New Roman"/>
          <w:color w:val="000000"/>
          <w:szCs w:val="20"/>
        </w:rPr>
        <w:t>(3)</w:t>
      </w:r>
      <w:r w:rsidRPr="00B94D00">
        <w:rPr>
          <w:rFonts w:eastAsia="Times New Roman"/>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w:t>
      </w:r>
      <w:r w:rsidRPr="00B94D00">
        <w:rPr>
          <w:rFonts w:eastAsia="Times New Roman"/>
          <w:color w:val="000000"/>
          <w:szCs w:val="20"/>
        </w:rPr>
        <w:lastRenderedPageBreak/>
        <w:t xml:space="preserve">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B94D00">
        <w:rPr>
          <w:rFonts w:eastAsia="Times New Roman"/>
          <w:szCs w:val="20"/>
        </w:rPr>
        <w:t>Real-Time derated Ancillary Service capability payment</w:t>
      </w:r>
      <w:r w:rsidRPr="00B94D00">
        <w:rPr>
          <w:rFonts w:eastAsia="Times New Roman"/>
          <w:color w:val="000000"/>
          <w:szCs w:val="20"/>
        </w:rPr>
        <w:t xml:space="preserve"> within 15 Business Days.</w:t>
      </w:r>
    </w:p>
    <w:p w14:paraId="690730B4" w14:textId="77777777" w:rsidR="00572F68" w:rsidRPr="00B94D00" w:rsidRDefault="00572F68" w:rsidP="00572F68">
      <w:pPr>
        <w:spacing w:after="240"/>
        <w:ind w:left="720" w:hanging="720"/>
        <w:rPr>
          <w:rFonts w:eastAsia="Times New Roman"/>
          <w:color w:val="000000"/>
          <w:szCs w:val="20"/>
        </w:rPr>
      </w:pPr>
      <w:r w:rsidRPr="00B94D00">
        <w:rPr>
          <w:rFonts w:eastAsia="Times New Roman"/>
          <w:color w:val="000000"/>
          <w:szCs w:val="20"/>
        </w:rPr>
        <w:t>(4)</w:t>
      </w:r>
      <w:r w:rsidRPr="00B94D00">
        <w:rPr>
          <w:rFonts w:eastAsia="Times New Roman"/>
          <w:color w:val="000000"/>
          <w:szCs w:val="20"/>
        </w:rPr>
        <w:tab/>
        <w:t>The price used to determine the derated MWs that were not awarded due to the manual reduction shall be the Real-Time MCPC for the Ancillary Service that was reduced.</w:t>
      </w:r>
    </w:p>
    <w:p w14:paraId="53E45A4F" w14:textId="77777777" w:rsidR="00572F68" w:rsidRPr="00B94D00" w:rsidRDefault="00572F68" w:rsidP="00572F68">
      <w:pPr>
        <w:spacing w:after="240"/>
        <w:ind w:left="720" w:hanging="720"/>
        <w:rPr>
          <w:rFonts w:eastAsia="Times New Roman"/>
          <w:color w:val="000000"/>
          <w:szCs w:val="20"/>
        </w:rPr>
      </w:pPr>
      <w:r w:rsidRPr="00B94D00">
        <w:rPr>
          <w:rFonts w:eastAsia="Times New Roman"/>
          <w:color w:val="000000"/>
          <w:szCs w:val="20"/>
        </w:rPr>
        <w:t>(5)</w:t>
      </w:r>
      <w:r w:rsidRPr="00B94D00">
        <w:rPr>
          <w:rFonts w:eastAsia="Times New Roman"/>
          <w:color w:val="000000"/>
          <w:szCs w:val="20"/>
        </w:rPr>
        <w:tab/>
        <w:t>The amount recoverable under this section shall be capped by the Real-Time MCPC for the Ancillary Service that was reduced, multiplied by the reduced quantity.</w:t>
      </w:r>
    </w:p>
    <w:p w14:paraId="7A695845" w14:textId="77777777" w:rsidR="00572F68" w:rsidRPr="00B94D00" w:rsidRDefault="00572F68" w:rsidP="00572F68">
      <w:pPr>
        <w:spacing w:after="240"/>
        <w:ind w:left="720" w:hanging="720"/>
        <w:rPr>
          <w:rFonts w:eastAsia="Times New Roman"/>
          <w:color w:val="000000"/>
          <w:szCs w:val="20"/>
        </w:rPr>
      </w:pPr>
      <w:r w:rsidRPr="00B94D00">
        <w:rPr>
          <w:rFonts w:eastAsia="Times New Roman"/>
          <w:color w:val="000000"/>
          <w:szCs w:val="20"/>
        </w:rPr>
        <w:t>(6)</w:t>
      </w:r>
      <w:r w:rsidRPr="00B94D00">
        <w:rPr>
          <w:rFonts w:eastAsia="Times New Roman"/>
          <w:color w:val="000000"/>
          <w:szCs w:val="20"/>
        </w:rPr>
        <w:tab/>
        <w:t>The amount recoverable under this Section shall be reduced by any additional revenue received by the QSE, as determined in paragraphs (2)(a)(iii) and (2)(a)(iv) above. </w:t>
      </w:r>
    </w:p>
    <w:p w14:paraId="366C4B86" w14:textId="77777777" w:rsidR="00572F68" w:rsidRPr="00B94D00" w:rsidRDefault="00572F68" w:rsidP="00572F68">
      <w:pPr>
        <w:spacing w:after="240"/>
        <w:ind w:left="720" w:hanging="720"/>
        <w:rPr>
          <w:rFonts w:eastAsia="Times New Roman"/>
          <w:color w:val="000000"/>
          <w:szCs w:val="20"/>
        </w:rPr>
      </w:pPr>
      <w:r w:rsidRPr="00B94D00">
        <w:rPr>
          <w:rFonts w:eastAsia="Times New Roman"/>
          <w:color w:val="000000"/>
          <w:szCs w:val="20"/>
        </w:rPr>
        <w:t>(7)</w:t>
      </w:r>
      <w:r w:rsidRPr="00B94D00">
        <w:rPr>
          <w:rFonts w:eastAsia="Times New Roman"/>
          <w:color w:val="000000"/>
          <w:szCs w:val="20"/>
        </w:rPr>
        <w:tab/>
        <w:t xml:space="preserve">The Real-Time derated Ancillary Service capability payment for a given 15-minute Settlement Interval is calculated as follows:  </w:t>
      </w:r>
    </w:p>
    <w:p w14:paraId="739A2247" w14:textId="77777777" w:rsidR="00572F68" w:rsidRPr="00B94D00" w:rsidRDefault="00572F68" w:rsidP="00572F68">
      <w:pPr>
        <w:spacing w:after="240"/>
        <w:ind w:left="2340" w:hanging="1620"/>
        <w:rPr>
          <w:rFonts w:eastAsia="Times New Roman"/>
          <w:color w:val="000000"/>
          <w:szCs w:val="20"/>
        </w:rPr>
      </w:pPr>
      <w:r w:rsidRPr="00B94D00">
        <w:rPr>
          <w:rFonts w:eastAsia="Times New Roman"/>
          <w:b/>
          <w:bCs/>
          <w:szCs w:val="20"/>
          <w:lang w:val="pt-BR"/>
        </w:rPr>
        <w:t xml:space="preserve">RTDASAMT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w:t>
      </w:r>
      <w:r w:rsidRPr="00B94D00">
        <w:rPr>
          <w:rFonts w:eastAsia="Times New Roman"/>
          <w:b/>
          <w:bCs/>
          <w:szCs w:val="20"/>
          <w:vertAlign w:val="subscript"/>
          <w:lang w:val="es-ES"/>
        </w:rPr>
        <w:t xml:space="preserve"> </w:t>
      </w:r>
      <w:r w:rsidRPr="00B94D00">
        <w:rPr>
          <w:rFonts w:eastAsia="Times New Roman"/>
          <w:b/>
          <w:bCs/>
          <w:szCs w:val="20"/>
          <w:lang w:val="es-ES"/>
        </w:rPr>
        <w:t xml:space="preserve">(-1) * </w:t>
      </w:r>
      <w:r w:rsidRPr="00B94D00">
        <w:rPr>
          <w:rFonts w:eastAsia="Times New Roman"/>
          <w:b/>
          <w:bCs/>
          <w:szCs w:val="20"/>
        </w:rPr>
        <w:t>Max [0,</w:t>
      </w:r>
      <w:r w:rsidRPr="00B94D00">
        <w:rPr>
          <w:rFonts w:eastAsia="Times New Roman"/>
          <w:szCs w:val="20"/>
        </w:rPr>
        <w:t xml:space="preserve"> </w:t>
      </w:r>
      <w:r w:rsidRPr="00B94D00">
        <w:rPr>
          <w:rFonts w:eastAsia="Times New Roman"/>
          <w:b/>
          <w:bCs/>
          <w:szCs w:val="20"/>
          <w:lang w:val="es-ES"/>
        </w:rPr>
        <w:t>Min[(</w:t>
      </w:r>
      <w:r w:rsidRPr="00B94D00">
        <w:rPr>
          <w:rFonts w:eastAsia="Times New Roman"/>
          <w:b/>
          <w:bCs/>
          <w:szCs w:val="20"/>
          <w:lang w:val="pt-BR"/>
        </w:rPr>
        <w:t xml:space="preserve">RTRUILD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RTRDILD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RTRRILD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RTNSILD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RTECRILD </w:t>
      </w:r>
      <w:r w:rsidRPr="00B94D00">
        <w:rPr>
          <w:rFonts w:eastAsia="Times New Roman"/>
          <w:b/>
          <w:bCs/>
          <w:i/>
          <w:szCs w:val="20"/>
          <w:vertAlign w:val="subscript"/>
          <w:lang w:val="es-ES"/>
        </w:rPr>
        <w:t xml:space="preserve">q </w:t>
      </w:r>
      <w:r w:rsidRPr="00B94D00">
        <w:rPr>
          <w:rFonts w:eastAsia="Times New Roman"/>
          <w:b/>
          <w:bCs/>
          <w:i/>
          <w:szCs w:val="20"/>
          <w:vertAlign w:val="subscript"/>
          <w:lang w:val="pt-BR"/>
        </w:rPr>
        <w:t xml:space="preserve"> </w:t>
      </w:r>
      <w:ins w:id="1558" w:author="ERCOT" w:date="2025-12-09T11:58:00Z" w16du:dateUtc="2025-12-09T17:58:00Z">
        <w:r w:rsidRPr="00B94D00">
          <w:rPr>
            <w:rFonts w:eastAsia="Times New Roman"/>
            <w:b/>
            <w:bCs/>
            <w:lang w:val="pt-BR"/>
          </w:rPr>
          <w:t xml:space="preserve">+ RTDRRILD </w:t>
        </w:r>
        <w:r w:rsidRPr="00B94D00">
          <w:rPr>
            <w:rFonts w:eastAsia="Times New Roman"/>
            <w:b/>
            <w:bCs/>
            <w:i/>
            <w:iCs/>
            <w:vertAlign w:val="subscript"/>
            <w:lang w:val="es-ES"/>
          </w:rPr>
          <w:t xml:space="preserve">q </w:t>
        </w:r>
        <w:r w:rsidRPr="00B94D00">
          <w:rPr>
            <w:rFonts w:eastAsia="Times New Roman"/>
            <w:b/>
            <w:bCs/>
            <w:i/>
            <w:iCs/>
            <w:vertAlign w:val="subscript"/>
            <w:lang w:val="pt-BR"/>
          </w:rPr>
          <w:t xml:space="preserve"> </w:t>
        </w:r>
      </w:ins>
      <w:r w:rsidRPr="00B94D00">
        <w:rPr>
          <w:rFonts w:eastAsia="Times New Roman"/>
          <w:b/>
          <w:bCs/>
          <w:szCs w:val="20"/>
          <w:lang w:val="pt-BR"/>
        </w:rPr>
        <w:t xml:space="preserve">– RTEIRD </w:t>
      </w:r>
      <w:r w:rsidRPr="00B94D00">
        <w:rPr>
          <w:rFonts w:eastAsia="Times New Roman"/>
          <w:i/>
          <w:iCs/>
          <w:sz w:val="20"/>
          <w:szCs w:val="20"/>
          <w:vertAlign w:val="subscript"/>
        </w:rPr>
        <w:t>q</w:t>
      </w:r>
      <w:r w:rsidRPr="00B94D00">
        <w:rPr>
          <w:rFonts w:eastAsia="Times New Roman"/>
          <w:b/>
          <w:bCs/>
          <w:szCs w:val="20"/>
          <w:lang w:val="pt-BR"/>
        </w:rPr>
        <w:t xml:space="preserve"> – RTASIRD</w:t>
      </w:r>
      <w:r w:rsidRPr="00B94D00">
        <w:rPr>
          <w:rFonts w:eastAsia="Times New Roman"/>
          <w:b/>
          <w:bCs/>
          <w:i/>
          <w:szCs w:val="20"/>
          <w:vertAlign w:val="subscript"/>
          <w:lang w:val="pt-BR"/>
        </w:rPr>
        <w:t xml:space="preserve"> q</w:t>
      </w:r>
      <w:r w:rsidRPr="00B94D00">
        <w:rPr>
          <w:rFonts w:eastAsia="Times New Roman"/>
          <w:b/>
          <w:bCs/>
          <w:szCs w:val="20"/>
          <w:lang w:val="es-ES"/>
        </w:rPr>
        <w:t xml:space="preserve">), </w:t>
      </w:r>
      <w:r w:rsidRPr="00B94D00">
        <w:rPr>
          <w:rFonts w:eastAsia="Times New Roman"/>
          <w:position w:val="-18"/>
        </w:rPr>
        <w:object w:dxaOrig="285" w:dyaOrig="570" w14:anchorId="529ACEF6">
          <v:shape id="_x0000_i1131" type="#_x0000_t75" style="width:12pt;height:30pt" o:ole="">
            <v:imagedata r:id="rId161" o:title=""/>
          </v:shape>
          <o:OLEObject Type="Embed" ProgID="Equation.3" ShapeID="_x0000_i1131" DrawAspect="Content" ObjectID="_1831107197" r:id="rId162"/>
        </w:object>
      </w:r>
      <w:r w:rsidRPr="00B94D00">
        <w:rPr>
          <w:rFonts w:eastAsia="Times New Roman"/>
          <w:b/>
          <w:szCs w:val="20"/>
        </w:rPr>
        <w:t xml:space="preserve">RTDASCAP </w:t>
      </w:r>
      <w:r w:rsidRPr="00B94D00">
        <w:rPr>
          <w:rFonts w:eastAsia="Times New Roman"/>
          <w:b/>
          <w:i/>
          <w:szCs w:val="20"/>
          <w:vertAlign w:val="subscript"/>
        </w:rPr>
        <w:t>q, r</w:t>
      </w:r>
      <w:r w:rsidRPr="00B94D00">
        <w:rPr>
          <w:rFonts w:eastAsia="Times New Roman"/>
          <w:b/>
          <w:szCs w:val="20"/>
        </w:rPr>
        <w:t>]]</w:t>
      </w:r>
    </w:p>
    <w:p w14:paraId="7B21EC62" w14:textId="77777777" w:rsidR="00572F68" w:rsidRPr="00B94D00" w:rsidRDefault="00572F68" w:rsidP="00572F68">
      <w:pPr>
        <w:tabs>
          <w:tab w:val="left" w:pos="1440"/>
          <w:tab w:val="left" w:pos="2340"/>
        </w:tabs>
        <w:spacing w:after="240"/>
        <w:ind w:left="3420" w:hanging="2700"/>
        <w:jc w:val="both"/>
        <w:rPr>
          <w:rFonts w:eastAsia="Times New Roman"/>
          <w:bCs/>
          <w:szCs w:val="20"/>
          <w:lang w:val="pt-BR"/>
        </w:rPr>
      </w:pPr>
      <w:r w:rsidRPr="00B94D00">
        <w:rPr>
          <w:rFonts w:eastAsia="Times New Roman"/>
          <w:bCs/>
          <w:szCs w:val="20"/>
          <w:lang w:val="pt-BR"/>
        </w:rPr>
        <w:t>Where:</w:t>
      </w:r>
    </w:p>
    <w:p w14:paraId="5F766FB3" w14:textId="77777777" w:rsidR="00572F68" w:rsidRPr="00B94D00" w:rsidRDefault="00572F68" w:rsidP="00572F68">
      <w:pPr>
        <w:tabs>
          <w:tab w:val="left" w:pos="1440"/>
          <w:tab w:val="left" w:pos="2250"/>
        </w:tabs>
        <w:spacing w:after="240"/>
        <w:ind w:left="1980" w:hanging="1260"/>
        <w:jc w:val="both"/>
        <w:rPr>
          <w:rFonts w:eastAsia="Times New Roman"/>
          <w:bCs/>
          <w:i/>
          <w:szCs w:val="20"/>
          <w:vertAlign w:val="subscript"/>
          <w:lang w:val="pt-BR"/>
        </w:rPr>
      </w:pPr>
      <w:r w:rsidRPr="00B94D00">
        <w:rPr>
          <w:rFonts w:eastAsia="Times New Roman"/>
          <w:szCs w:val="20"/>
        </w:rPr>
        <w:t xml:space="preserve">RTDASCAP </w:t>
      </w:r>
      <w:r w:rsidRPr="00B94D00">
        <w:rPr>
          <w:rFonts w:eastAsia="Times New Roman"/>
          <w:i/>
          <w:szCs w:val="20"/>
          <w:vertAlign w:val="subscript"/>
        </w:rPr>
        <w:t>q. r</w:t>
      </w:r>
      <w:r w:rsidRPr="00B94D00">
        <w:rPr>
          <w:rFonts w:eastAsia="Times New Roman"/>
          <w:szCs w:val="20"/>
        </w:rPr>
        <w:t xml:space="preserve"> =  (1/4) * (RTMCPCRU</w:t>
      </w:r>
      <w:r w:rsidRPr="00B94D00">
        <w:rPr>
          <w:rFonts w:eastAsia="Times New Roman"/>
          <w:bCs/>
          <w:szCs w:val="20"/>
          <w:lang w:val="pt-BR"/>
        </w:rPr>
        <w:t xml:space="preserve"> * RTRUDQ </w:t>
      </w:r>
      <w:r w:rsidRPr="00B94D00">
        <w:rPr>
          <w:rFonts w:eastAsia="Times New Roman"/>
          <w:bCs/>
          <w:i/>
          <w:szCs w:val="20"/>
          <w:vertAlign w:val="subscript"/>
          <w:lang w:val="pt-BR"/>
        </w:rPr>
        <w:t>q, r</w:t>
      </w:r>
      <w:r w:rsidRPr="00B94D00">
        <w:rPr>
          <w:rFonts w:eastAsia="Times New Roman"/>
          <w:b/>
          <w:bCs/>
          <w:i/>
          <w:szCs w:val="20"/>
          <w:vertAlign w:val="subscript"/>
          <w:lang w:val="es-ES"/>
        </w:rPr>
        <w:t xml:space="preserve"> </w:t>
      </w:r>
      <w:r w:rsidRPr="00B94D00">
        <w:rPr>
          <w:rFonts w:eastAsia="Times New Roman"/>
          <w:b/>
          <w:bCs/>
          <w:szCs w:val="20"/>
          <w:lang w:val="pt-BR"/>
        </w:rPr>
        <w:t xml:space="preserve">+ </w:t>
      </w:r>
      <w:r w:rsidRPr="00B94D00">
        <w:rPr>
          <w:rFonts w:eastAsia="Times New Roman"/>
          <w:szCs w:val="20"/>
        </w:rPr>
        <w:t>RTMCPCRD</w:t>
      </w:r>
      <w:r w:rsidRPr="00B94D00">
        <w:rPr>
          <w:rFonts w:eastAsia="Times New Roman"/>
          <w:bCs/>
          <w:szCs w:val="20"/>
          <w:lang w:val="pt-BR"/>
        </w:rPr>
        <w:t xml:space="preserve"> * RTRDDQ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szCs w:val="20"/>
        </w:rPr>
        <w:t>RTMCPCRR</w:t>
      </w:r>
      <w:r w:rsidRPr="00B94D00">
        <w:rPr>
          <w:rFonts w:eastAsia="Times New Roman"/>
          <w:bCs/>
          <w:szCs w:val="20"/>
          <w:lang w:val="pt-BR"/>
        </w:rPr>
        <w:t xml:space="preserve"> * RTRRDQ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szCs w:val="20"/>
        </w:rPr>
        <w:t>RTMCPCNS</w:t>
      </w:r>
      <w:r w:rsidRPr="00B94D00">
        <w:rPr>
          <w:rFonts w:eastAsia="Times New Roman"/>
          <w:bCs/>
          <w:szCs w:val="20"/>
          <w:lang w:val="pt-BR"/>
        </w:rPr>
        <w:t xml:space="preserve"> * RTNSDQ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bCs/>
          <w:i/>
          <w:szCs w:val="20"/>
          <w:vertAlign w:val="subscript"/>
          <w:lang w:val="pt-BR"/>
        </w:rPr>
        <w:t xml:space="preserve"> </w:t>
      </w:r>
    </w:p>
    <w:p w14:paraId="5DA808DB" w14:textId="77777777" w:rsidR="00572F68" w:rsidRPr="00B94D00" w:rsidRDefault="00572F68" w:rsidP="00572F68">
      <w:pPr>
        <w:tabs>
          <w:tab w:val="left" w:pos="1440"/>
          <w:tab w:val="left" w:pos="2250"/>
        </w:tabs>
        <w:spacing w:before="240" w:after="240"/>
        <w:ind w:left="1980" w:hanging="1350"/>
        <w:jc w:val="both"/>
        <w:rPr>
          <w:rFonts w:eastAsia="Times New Roman"/>
          <w:bCs/>
          <w:szCs w:val="20"/>
          <w:lang w:val="pt-BR"/>
        </w:rPr>
      </w:pPr>
      <w:r w:rsidRPr="00B94D00">
        <w:rPr>
          <w:rFonts w:eastAsia="Times New Roman"/>
          <w:bCs/>
          <w:i/>
          <w:szCs w:val="20"/>
          <w:vertAlign w:val="subscript"/>
          <w:lang w:val="pt-BR"/>
        </w:rPr>
        <w:tab/>
      </w:r>
      <w:r w:rsidRPr="00B94D00">
        <w:rPr>
          <w:rFonts w:eastAsia="Times New Roman"/>
          <w:bCs/>
          <w:i/>
          <w:szCs w:val="20"/>
          <w:vertAlign w:val="subscript"/>
          <w:lang w:val="pt-BR"/>
        </w:rPr>
        <w:tab/>
      </w:r>
      <w:r w:rsidRPr="00B94D00">
        <w:rPr>
          <w:rFonts w:eastAsia="Times New Roman"/>
          <w:szCs w:val="20"/>
        </w:rPr>
        <w:t>RTMCPCECR</w:t>
      </w:r>
      <w:r w:rsidRPr="00B94D00">
        <w:rPr>
          <w:rFonts w:eastAsia="Times New Roman"/>
          <w:bCs/>
          <w:szCs w:val="20"/>
          <w:lang w:val="pt-BR"/>
        </w:rPr>
        <w:t xml:space="preserve"> * RTECRDQ </w:t>
      </w:r>
      <w:r w:rsidRPr="00B94D00">
        <w:rPr>
          <w:rFonts w:eastAsia="Times New Roman"/>
          <w:bCs/>
          <w:i/>
          <w:szCs w:val="20"/>
          <w:vertAlign w:val="subscript"/>
          <w:lang w:val="pt-BR"/>
        </w:rPr>
        <w:t>q, r</w:t>
      </w:r>
      <w:ins w:id="1559" w:author="ERCOT" w:date="2025-12-09T11:59:00Z" w16du:dateUtc="2025-12-09T17:59:00Z">
        <w:r w:rsidRPr="00B94D00">
          <w:rPr>
            <w:rFonts w:eastAsia="Times New Roman"/>
            <w:bCs/>
            <w:i/>
            <w:szCs w:val="20"/>
            <w:vertAlign w:val="subscript"/>
            <w:lang w:val="pt-BR"/>
          </w:rPr>
          <w:t xml:space="preserve"> </w:t>
        </w:r>
        <w:r w:rsidRPr="00B94D00">
          <w:rPr>
            <w:rFonts w:eastAsia="Times New Roman"/>
            <w:b/>
            <w:bCs/>
            <w:szCs w:val="20"/>
            <w:lang w:val="pt-BR"/>
          </w:rPr>
          <w:t xml:space="preserve">+ </w:t>
        </w:r>
        <w:r w:rsidRPr="00B94D00">
          <w:rPr>
            <w:rFonts w:eastAsia="Times New Roman"/>
            <w:bCs/>
            <w:i/>
            <w:szCs w:val="20"/>
            <w:vertAlign w:val="subscript"/>
            <w:lang w:val="pt-BR"/>
          </w:rPr>
          <w:t xml:space="preserve"> </w:t>
        </w:r>
        <w:r w:rsidRPr="00B94D00">
          <w:rPr>
            <w:rFonts w:eastAsia="Times New Roman"/>
            <w:szCs w:val="20"/>
          </w:rPr>
          <w:t>RTMCPCDRR</w:t>
        </w:r>
        <w:r w:rsidRPr="00B94D00">
          <w:rPr>
            <w:rFonts w:eastAsia="Times New Roman"/>
            <w:bCs/>
            <w:szCs w:val="20"/>
            <w:lang w:val="pt-BR"/>
          </w:rPr>
          <w:t xml:space="preserve"> * RTDRRDQ </w:t>
        </w:r>
        <w:r w:rsidRPr="00B94D00">
          <w:rPr>
            <w:rFonts w:eastAsia="Times New Roman"/>
            <w:bCs/>
            <w:i/>
            <w:szCs w:val="20"/>
            <w:vertAlign w:val="subscript"/>
            <w:lang w:val="pt-BR"/>
          </w:rPr>
          <w:t>q, r</w:t>
        </w:r>
      </w:ins>
      <w:r w:rsidRPr="00B94D00">
        <w:rPr>
          <w:rFonts w:eastAsia="Times New Roman"/>
          <w:bCs/>
          <w:szCs w:val="20"/>
          <w:lang w:val="pt-BR"/>
        </w:rPr>
        <w:t>)</w:t>
      </w:r>
    </w:p>
    <w:p w14:paraId="1268A9CE" w14:textId="77777777" w:rsidR="00572F68" w:rsidRPr="00B94D00" w:rsidRDefault="00572F68" w:rsidP="00572F68">
      <w:pPr>
        <w:ind w:left="720" w:hanging="720"/>
        <w:rPr>
          <w:rFonts w:eastAsia="Times New Roman"/>
          <w:b/>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572F68" w:rsidRPr="00B94D00" w14:paraId="289E3A4D"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5446FB0F"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421A4345"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04937939"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Description</w:t>
            </w:r>
          </w:p>
        </w:tc>
      </w:tr>
      <w:tr w:rsidR="00572F68" w:rsidRPr="00B94D00" w14:paraId="4B23ED20"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592F7775" w14:textId="77777777" w:rsidR="00572F68" w:rsidRPr="00B94D00" w:rsidRDefault="00572F68" w:rsidP="005C0B53">
            <w:pPr>
              <w:spacing w:after="60"/>
              <w:rPr>
                <w:rFonts w:eastAsia="Times New Roman"/>
                <w:iCs/>
                <w:sz w:val="20"/>
                <w:szCs w:val="20"/>
              </w:rPr>
            </w:pPr>
            <w:r w:rsidRPr="00B94D00">
              <w:rPr>
                <w:rFonts w:eastAsia="Times New Roman"/>
                <w:bCs/>
                <w:sz w:val="20"/>
                <w:szCs w:val="20"/>
                <w:lang w:val="pt-BR"/>
              </w:rPr>
              <w:t>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0D06BB6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564FB6C8"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Derated Ancillary Service Amount</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amounts recoverable resulting from a manual reduction of Ancillary Services by ERCOT for the 15-minute Settlement Interval.</w:t>
            </w:r>
          </w:p>
        </w:tc>
      </w:tr>
      <w:tr w:rsidR="00572F68" w:rsidRPr="00B94D00" w14:paraId="7B88E3C6"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3C4CAFA1" w14:textId="77777777" w:rsidR="00572F68" w:rsidRPr="00B94D00" w:rsidRDefault="00572F68" w:rsidP="005C0B53">
            <w:pPr>
              <w:spacing w:after="60"/>
              <w:rPr>
                <w:rFonts w:eastAsia="Times New Roman"/>
                <w:iCs/>
                <w:sz w:val="20"/>
                <w:szCs w:val="20"/>
              </w:rPr>
            </w:pPr>
            <w:r w:rsidRPr="00B94D00">
              <w:rPr>
                <w:rFonts w:eastAsia="Times New Roman"/>
                <w:bCs/>
                <w:sz w:val="20"/>
                <w:szCs w:val="20"/>
                <w:lang w:val="pt-BR"/>
              </w:rPr>
              <w:t>RTRUILD</w:t>
            </w:r>
            <w:r w:rsidRPr="00B94D00">
              <w:rPr>
                <w:rFonts w:eastAsia="Times New Roman"/>
                <w:b/>
                <w:bCs/>
                <w:szCs w:val="20"/>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4FA868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7A070CF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Derated Regulation Up Imbalance Losses for Deration</w:t>
            </w:r>
            <w:r w:rsidRPr="00B94D00">
              <w:rPr>
                <w:rFonts w:eastAsia="Times New Roman"/>
                <w:iCs/>
                <w:sz w:val="20"/>
                <w:szCs w:val="20"/>
              </w:rPr>
              <w:t xml:space="preserve">—The payments not made to QSE </w:t>
            </w:r>
            <w:r w:rsidRPr="00B94D00">
              <w:rPr>
                <w:rFonts w:eastAsia="Times New Roman"/>
                <w:i/>
                <w:iCs/>
                <w:sz w:val="20"/>
                <w:szCs w:val="20"/>
              </w:rPr>
              <w:t>q</w:t>
            </w:r>
            <w:r w:rsidRPr="00B94D00">
              <w:rPr>
                <w:rFonts w:eastAsia="Times New Roman"/>
                <w:iCs/>
                <w:sz w:val="20"/>
                <w:szCs w:val="20"/>
              </w:rPr>
              <w:t xml:space="preserve"> under paragraph (1) of Section 6.7.2.2, Regulation Up Service Payments and Charges, for the 15-minute Settlement Interval.</w:t>
            </w:r>
          </w:p>
        </w:tc>
      </w:tr>
      <w:tr w:rsidR="00572F68" w:rsidRPr="00B94D00" w14:paraId="2C41D1B1"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4D971BF0"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 xml:space="preserve">RTRDILD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3917AD84"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5C6866EF"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Derated Regulation Down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6.7.2.3, Regulation Down Service Payments and Charges, for the 15-minute Settlement Interval.</w:t>
            </w:r>
          </w:p>
        </w:tc>
      </w:tr>
      <w:tr w:rsidR="00572F68" w:rsidRPr="00B94D00" w14:paraId="3364549A"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7416383B"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 xml:space="preserve">RTRRILD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37833D6"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05694AB9"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Derated Responsive Reserve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6.7.2.4, Responsive Reserve Payments and Charges, for the 15-minute Settlement Interval.</w:t>
            </w:r>
          </w:p>
        </w:tc>
      </w:tr>
      <w:tr w:rsidR="00572F68" w:rsidRPr="00B94D00" w14:paraId="11E36AB9"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2B0E7708"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lastRenderedPageBreak/>
              <w:t xml:space="preserve">RTNSILD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4F934A3"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7653D09"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Derated Non-Spin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6.7.2.5, Non-Spinning Reserve Service Payments and Charges, for the 15-minute Settlement Interval.</w:t>
            </w:r>
          </w:p>
        </w:tc>
      </w:tr>
      <w:tr w:rsidR="00572F68" w:rsidRPr="00B94D00" w14:paraId="7305D282"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5C81F6A0"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 xml:space="preserve">RTECRILD </w:t>
            </w:r>
            <w:r w:rsidRPr="00B94D00">
              <w:rPr>
                <w:rFonts w:eastAsia="Times New Roman"/>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00DF338B"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0DC8FFB1"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Derated ERCOT Contingency Reserve Service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6.7.2.6, ERCOT Contingency Reserve Service Payments and Charges, for the 15-minute Settlement Interval.</w:t>
            </w:r>
          </w:p>
        </w:tc>
      </w:tr>
      <w:tr w:rsidR="00572F68" w:rsidRPr="00B94D00" w14:paraId="5BEA1292" w14:textId="77777777" w:rsidTr="005C0B53">
        <w:trPr>
          <w:ins w:id="1560" w:author="ERCOT" w:date="2025-12-09T11:59:00Z"/>
        </w:trPr>
        <w:tc>
          <w:tcPr>
            <w:tcW w:w="1157" w:type="pct"/>
            <w:tcBorders>
              <w:top w:val="single" w:sz="4" w:space="0" w:color="auto"/>
              <w:left w:val="single" w:sz="4" w:space="0" w:color="auto"/>
              <w:bottom w:val="single" w:sz="4" w:space="0" w:color="auto"/>
              <w:right w:val="single" w:sz="4" w:space="0" w:color="auto"/>
            </w:tcBorders>
          </w:tcPr>
          <w:p w14:paraId="4169CD2F" w14:textId="77777777" w:rsidR="00572F68" w:rsidRPr="00B94D00" w:rsidRDefault="00572F68" w:rsidP="005C0B53">
            <w:pPr>
              <w:spacing w:after="60"/>
              <w:rPr>
                <w:ins w:id="1561" w:author="ERCOT" w:date="2025-12-09T11:59:00Z" w16du:dateUtc="2025-12-09T17:59:00Z"/>
                <w:rFonts w:eastAsia="Times New Roman"/>
                <w:bCs/>
                <w:sz w:val="20"/>
                <w:szCs w:val="20"/>
                <w:lang w:val="pt-BR"/>
              </w:rPr>
            </w:pPr>
            <w:ins w:id="1562" w:author="ERCOT" w:date="2025-12-09T11:59:00Z" w16du:dateUtc="2025-12-09T17:59:00Z">
              <w:r w:rsidRPr="00B94D00">
                <w:rPr>
                  <w:rFonts w:eastAsia="Times New Roman"/>
                  <w:bCs/>
                  <w:sz w:val="20"/>
                  <w:szCs w:val="20"/>
                  <w:lang w:val="pt-BR"/>
                </w:rPr>
                <w:t xml:space="preserve">RTDRRILD </w:t>
              </w:r>
              <w:r w:rsidRPr="00B94D00">
                <w:rPr>
                  <w:rFonts w:eastAsia="Times New Roman"/>
                  <w:bCs/>
                  <w:i/>
                  <w:iCs/>
                  <w:sz w:val="20"/>
                  <w:szCs w:val="20"/>
                  <w:vertAlign w:val="subscript"/>
                  <w:lang w:val="pt-BR"/>
                </w:rPr>
                <w:t>q</w:t>
              </w:r>
            </w:ins>
          </w:p>
        </w:tc>
        <w:tc>
          <w:tcPr>
            <w:tcW w:w="395" w:type="pct"/>
            <w:tcBorders>
              <w:top w:val="single" w:sz="4" w:space="0" w:color="auto"/>
              <w:left w:val="single" w:sz="4" w:space="0" w:color="auto"/>
              <w:bottom w:val="single" w:sz="4" w:space="0" w:color="auto"/>
              <w:right w:val="single" w:sz="4" w:space="0" w:color="auto"/>
            </w:tcBorders>
          </w:tcPr>
          <w:p w14:paraId="12F1615D" w14:textId="77777777" w:rsidR="00572F68" w:rsidRPr="00B94D00" w:rsidRDefault="00572F68" w:rsidP="005C0B53">
            <w:pPr>
              <w:spacing w:after="60"/>
              <w:rPr>
                <w:ins w:id="1563" w:author="ERCOT" w:date="2025-12-09T11:59:00Z" w16du:dateUtc="2025-12-09T17:59:00Z"/>
                <w:rFonts w:eastAsia="Times New Roman"/>
                <w:bCs/>
                <w:sz w:val="20"/>
                <w:szCs w:val="20"/>
                <w:lang w:val="pt-BR"/>
              </w:rPr>
            </w:pPr>
            <w:ins w:id="1564" w:author="ERCOT" w:date="2025-12-09T11:59:00Z" w16du:dateUtc="2025-12-09T17:59:00Z">
              <w:r w:rsidRPr="00B94D00">
                <w:rPr>
                  <w:rFonts w:eastAsia="Times New Roman"/>
                  <w:bCs/>
                  <w:sz w:val="20"/>
                  <w:szCs w:val="20"/>
                  <w:lang w:val="pt-BR"/>
                </w:rPr>
                <w:t>$</w:t>
              </w:r>
            </w:ins>
          </w:p>
        </w:tc>
        <w:tc>
          <w:tcPr>
            <w:tcW w:w="3448" w:type="pct"/>
            <w:tcBorders>
              <w:top w:val="single" w:sz="4" w:space="0" w:color="auto"/>
              <w:left w:val="single" w:sz="4" w:space="0" w:color="auto"/>
              <w:bottom w:val="single" w:sz="4" w:space="0" w:color="auto"/>
              <w:right w:val="single" w:sz="4" w:space="0" w:color="auto"/>
            </w:tcBorders>
          </w:tcPr>
          <w:p w14:paraId="5130E5BB" w14:textId="77777777" w:rsidR="00572F68" w:rsidRPr="00B94D00" w:rsidRDefault="00572F68" w:rsidP="005C0B53">
            <w:pPr>
              <w:spacing w:after="60"/>
              <w:rPr>
                <w:ins w:id="1565" w:author="ERCOT" w:date="2025-12-09T11:59:00Z" w16du:dateUtc="2025-12-09T17:59:00Z"/>
                <w:rFonts w:eastAsia="Times New Roman"/>
                <w:bCs/>
                <w:i/>
                <w:sz w:val="20"/>
                <w:szCs w:val="20"/>
                <w:lang w:val="pt-BR"/>
              </w:rPr>
            </w:pPr>
            <w:ins w:id="1566" w:author="ERCOT" w:date="2025-12-09T11:59:00Z" w16du:dateUtc="2025-12-09T17:59:00Z">
              <w:r w:rsidRPr="00B94D00">
                <w:rPr>
                  <w:rFonts w:eastAsia="Times New Roman"/>
                  <w:bCs/>
                  <w:i/>
                  <w:sz w:val="20"/>
                  <w:szCs w:val="20"/>
                  <w:lang w:val="pt-BR"/>
                </w:rPr>
                <w:t>Real-Time Derated Dispatchable Reliability Reserve Service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w:t>
              </w:r>
            </w:ins>
            <w:ins w:id="1567" w:author="ERCOT" w:date="2025-12-15T13:56:00Z" w16du:dateUtc="2025-12-15T19:56:00Z">
              <w:r>
                <w:rPr>
                  <w:rFonts w:eastAsia="Times New Roman"/>
                  <w:bCs/>
                  <w:sz w:val="20"/>
                  <w:szCs w:val="20"/>
                  <w:lang w:val="pt-BR"/>
                </w:rPr>
                <w:t>2</w:t>
              </w:r>
            </w:ins>
            <w:ins w:id="1568" w:author="ERCOT" w:date="2025-12-09T11:59:00Z" w16du:dateUtc="2025-12-09T17:59:00Z">
              <w:r w:rsidRPr="00B94D00">
                <w:rPr>
                  <w:rFonts w:eastAsia="Times New Roman"/>
                  <w:bCs/>
                  <w:sz w:val="20"/>
                  <w:szCs w:val="20"/>
                  <w:lang w:val="pt-BR"/>
                </w:rPr>
                <w:t>.7, Dispatchable Reliability Reserve Service Payments and Charges, for the 15-minute Settlement Interval.</w:t>
              </w:r>
            </w:ins>
          </w:p>
        </w:tc>
      </w:tr>
      <w:tr w:rsidR="00572F68" w:rsidRPr="00B94D00" w14:paraId="01FFDB35"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3DD74A80" w14:textId="77777777" w:rsidR="00572F68" w:rsidRPr="00B94D00" w:rsidRDefault="00572F68" w:rsidP="005C0B53">
            <w:pPr>
              <w:spacing w:after="60"/>
              <w:rPr>
                <w:rFonts w:eastAsia="Times New Roman"/>
                <w:bCs/>
              </w:rPr>
            </w:pPr>
            <w:r w:rsidRPr="00B94D00">
              <w:rPr>
                <w:rFonts w:eastAsia="Times New Roman"/>
                <w:bCs/>
                <w:sz w:val="20"/>
                <w:szCs w:val="20"/>
                <w:lang w:val="pt-BR"/>
              </w:rPr>
              <w:t>RTEIRD</w:t>
            </w:r>
            <w:r w:rsidRPr="00B94D00">
              <w:rPr>
                <w:rFonts w:eastAsia="Times New Roman"/>
                <w:b/>
                <w:bCs/>
                <w:i/>
                <w:szCs w:val="20"/>
                <w:vertAlign w:val="subscript"/>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0751D3B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933C45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Energy Imbalance Revenues for Deration</w:t>
            </w:r>
            <w:r w:rsidRPr="00B94D00">
              <w:rPr>
                <w:rFonts w:eastAsia="Times New Roman"/>
                <w:iCs/>
                <w:sz w:val="20"/>
                <w:szCs w:val="20"/>
              </w:rPr>
              <w:t xml:space="preserve">—The additional payments to QSE </w:t>
            </w:r>
            <w:r w:rsidRPr="00B94D00">
              <w:rPr>
                <w:rFonts w:eastAsia="Times New Roman"/>
                <w:i/>
                <w:iCs/>
                <w:sz w:val="20"/>
                <w:szCs w:val="20"/>
              </w:rPr>
              <w:t>q</w:t>
            </w:r>
            <w:r w:rsidRPr="00B94D00">
              <w:rPr>
                <w:rFonts w:eastAsia="Times New Roman"/>
                <w:iCs/>
                <w:sz w:val="20"/>
                <w:szCs w:val="20"/>
              </w:rPr>
              <w:t xml:space="preserve"> under Section 6.6.3.1.</w:t>
            </w:r>
          </w:p>
        </w:tc>
      </w:tr>
      <w:tr w:rsidR="00572F68" w:rsidRPr="00B94D00" w14:paraId="55646464"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4F892A10"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RTASIRD</w:t>
            </w:r>
            <w:r w:rsidRPr="00B94D00">
              <w:rPr>
                <w:rFonts w:eastAsia="Times New Roman"/>
                <w:b/>
                <w:bCs/>
                <w:i/>
                <w:szCs w:val="20"/>
                <w:vertAlign w:val="subscript"/>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C1F8F4A" w14:textId="77777777" w:rsidR="00572F68" w:rsidRPr="00B94D00" w:rsidRDefault="00572F68" w:rsidP="005C0B53">
            <w:pPr>
              <w:spacing w:after="60"/>
              <w:rPr>
                <w:rFonts w:eastAsia="Times New Roman"/>
                <w:iCs/>
                <w:sz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1C8F4C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Ancillary Service Imbalance Revenues for Deration</w:t>
            </w:r>
            <w:r w:rsidRPr="00B94D00">
              <w:rPr>
                <w:rFonts w:eastAsia="Times New Roman"/>
                <w:iCs/>
                <w:sz w:val="20"/>
                <w:szCs w:val="20"/>
              </w:rPr>
              <w:t xml:space="preserve">—The additional Ancillary Service imbalance payments to QSE </w:t>
            </w:r>
            <w:r w:rsidRPr="00B94D00">
              <w:rPr>
                <w:rFonts w:eastAsia="Times New Roman"/>
                <w:i/>
                <w:iCs/>
                <w:sz w:val="20"/>
                <w:szCs w:val="20"/>
              </w:rPr>
              <w:t>q</w:t>
            </w:r>
            <w:r w:rsidRPr="00B94D00">
              <w:rPr>
                <w:rFonts w:eastAsia="Times New Roman"/>
                <w:iCs/>
                <w:sz w:val="20"/>
                <w:szCs w:val="20"/>
              </w:rPr>
              <w:t xml:space="preserve"> for all Ancillary Service products for the 15-minute Settlement Interval.</w:t>
            </w:r>
          </w:p>
        </w:tc>
      </w:tr>
      <w:tr w:rsidR="00572F68" w:rsidRPr="00B94D00" w14:paraId="076439F2"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076C3D34"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RTDASCAP</w:t>
            </w:r>
            <w:r w:rsidRPr="00B94D00">
              <w:rPr>
                <w:rFonts w:eastAsia="Times New Roman"/>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5E74A471" w14:textId="77777777" w:rsidR="00572F68" w:rsidRPr="00B94D00" w:rsidRDefault="00572F68" w:rsidP="005C0B53">
            <w:pPr>
              <w:spacing w:after="60"/>
              <w:rPr>
                <w:rFonts w:eastAsia="Times New Roman"/>
                <w:iCs/>
                <w:sz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3BD577DD" w14:textId="77777777" w:rsidR="00572F68" w:rsidRPr="00B94D00" w:rsidRDefault="00572F68" w:rsidP="005C0B53">
            <w:pPr>
              <w:autoSpaceDE w:val="0"/>
              <w:autoSpaceDN w:val="0"/>
              <w:rPr>
                <w:rFonts w:eastAsia="Times New Roman"/>
                <w:sz w:val="20"/>
                <w:szCs w:val="20"/>
              </w:rPr>
            </w:pPr>
            <w:r w:rsidRPr="00B94D00">
              <w:rPr>
                <w:rFonts w:eastAsia="Times New Roman"/>
                <w:i/>
                <w:iCs/>
                <w:sz w:val="20"/>
                <w:szCs w:val="20"/>
              </w:rPr>
              <w:t>Real-Time Derated Ancillary Service Payment Cap—</w:t>
            </w:r>
            <w:r w:rsidRPr="00B94D00">
              <w:rPr>
                <w:rFonts w:eastAsia="Times New Roman"/>
                <w:sz w:val="20"/>
                <w:szCs w:val="20"/>
              </w:rPr>
              <w:t xml:space="preserve">The amount recoverable for Resource </w:t>
            </w:r>
            <w:r w:rsidRPr="00B94D00">
              <w:rPr>
                <w:rFonts w:eastAsia="Times New Roman"/>
                <w:i/>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48E07A67"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2B0FB888"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1526F50D"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293BDAE"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Market Clearing Price for Capacity for Regulation Up</w:t>
            </w:r>
            <w:r w:rsidRPr="00B94D00">
              <w:rPr>
                <w:rFonts w:eastAsia="Times New Roman"/>
                <w:iCs/>
                <w:sz w:val="20"/>
                <w:szCs w:val="20"/>
              </w:rPr>
              <w:t>—</w:t>
            </w:r>
            <w:r w:rsidRPr="00B94D00">
              <w:rPr>
                <w:rFonts w:eastAsia="Times New Roman"/>
                <w:bCs/>
                <w:sz w:val="20"/>
                <w:szCs w:val="20"/>
                <w:lang w:val="pt-BR"/>
              </w:rPr>
              <w:t xml:space="preserve">The Real-Time MCPC for Reg-Up for the 15-minute Settlement Interval. </w:t>
            </w:r>
          </w:p>
        </w:tc>
      </w:tr>
      <w:tr w:rsidR="00572F68" w:rsidRPr="00B94D00" w14:paraId="6E579B26"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66C4921D"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1E26546E"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F81B709"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Market Clearing Price for Capacity for Regulation Down</w:t>
            </w:r>
            <w:r w:rsidRPr="00B94D00">
              <w:rPr>
                <w:rFonts w:eastAsia="Times New Roman"/>
                <w:iCs/>
                <w:sz w:val="20"/>
                <w:szCs w:val="20"/>
              </w:rPr>
              <w:t>—</w:t>
            </w:r>
            <w:r w:rsidRPr="00B94D00">
              <w:rPr>
                <w:rFonts w:eastAsia="Times New Roman"/>
                <w:bCs/>
                <w:sz w:val="20"/>
                <w:szCs w:val="20"/>
                <w:lang w:val="pt-BR"/>
              </w:rPr>
              <w:t>The Real-Time MCPC for Reg-Down for the 15-minute Settlement Interval.</w:t>
            </w:r>
          </w:p>
        </w:tc>
      </w:tr>
      <w:tr w:rsidR="00572F68" w:rsidRPr="00B94D00" w14:paraId="4FC84917" w14:textId="77777777" w:rsidTr="005C0B53">
        <w:tc>
          <w:tcPr>
            <w:tcW w:w="1157" w:type="pct"/>
            <w:tcBorders>
              <w:top w:val="single" w:sz="4" w:space="0" w:color="auto"/>
              <w:left w:val="single" w:sz="4" w:space="0" w:color="auto"/>
              <w:bottom w:val="single" w:sz="4" w:space="0" w:color="auto"/>
              <w:right w:val="single" w:sz="4" w:space="0" w:color="auto"/>
            </w:tcBorders>
          </w:tcPr>
          <w:p w14:paraId="31E7FA90" w14:textId="77777777" w:rsidR="00572F68" w:rsidRPr="00B94D00" w:rsidRDefault="00572F68" w:rsidP="005C0B53">
            <w:pPr>
              <w:spacing w:after="60"/>
              <w:rPr>
                <w:rFonts w:eastAsia="Times New Roman"/>
                <w:bCs/>
                <w:lang w:val="pt-BR"/>
              </w:rPr>
            </w:pPr>
            <w:r w:rsidRPr="00B94D00">
              <w:rPr>
                <w:rFonts w:eastAsia="Times New Roman"/>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2B844699"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C951EB9"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Market Clearing Price for Capacity for Responsive Reserve</w:t>
            </w:r>
            <w:r w:rsidRPr="00B94D00">
              <w:rPr>
                <w:rFonts w:eastAsia="Times New Roman"/>
                <w:iCs/>
                <w:sz w:val="20"/>
                <w:szCs w:val="20"/>
              </w:rPr>
              <w:t>—</w:t>
            </w:r>
            <w:r w:rsidRPr="00B94D00">
              <w:rPr>
                <w:rFonts w:eastAsia="Times New Roman"/>
                <w:bCs/>
                <w:sz w:val="20"/>
                <w:szCs w:val="20"/>
                <w:lang w:val="pt-BR"/>
              </w:rPr>
              <w:t>The Real-Time MCPC for RRS for the 15-minute Settlement Interval.</w:t>
            </w:r>
          </w:p>
        </w:tc>
      </w:tr>
      <w:tr w:rsidR="00572F68" w:rsidRPr="00B94D00" w14:paraId="21188957"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51A8E5CD"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5784B945"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9C47711"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Market Clearing Price for Capacity for Non-Spin</w:t>
            </w:r>
            <w:r w:rsidRPr="00B94D00">
              <w:rPr>
                <w:rFonts w:eastAsia="Times New Roman"/>
                <w:iCs/>
                <w:sz w:val="20"/>
                <w:szCs w:val="20"/>
              </w:rPr>
              <w:t>—</w:t>
            </w:r>
            <w:r w:rsidRPr="00B94D00">
              <w:rPr>
                <w:rFonts w:eastAsia="Times New Roman"/>
                <w:bCs/>
                <w:sz w:val="20"/>
                <w:szCs w:val="20"/>
                <w:lang w:val="pt-BR"/>
              </w:rPr>
              <w:t>The Real-Time MCPC for Non-Spin for the 15-minute Settlement Interval.</w:t>
            </w:r>
          </w:p>
        </w:tc>
      </w:tr>
      <w:tr w:rsidR="00572F68" w:rsidRPr="00B94D00" w14:paraId="622E865C"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455990FE"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181C3791"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D8C809C"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Market Clearing Price for Capacity for ERCOT Contingency Reserve Service</w:t>
            </w:r>
            <w:r w:rsidRPr="00B94D00">
              <w:rPr>
                <w:rFonts w:eastAsia="Times New Roman"/>
                <w:bCs/>
                <w:sz w:val="20"/>
                <w:szCs w:val="20"/>
                <w:lang w:val="pt-BR"/>
              </w:rPr>
              <w:t>—The Real-Time MCPC for ECRS for the 15-minute Settlement Interval.</w:t>
            </w:r>
          </w:p>
        </w:tc>
      </w:tr>
      <w:tr w:rsidR="00572F68" w:rsidRPr="00B94D00" w14:paraId="6A1BBFD3" w14:textId="77777777" w:rsidTr="005C0B53">
        <w:trPr>
          <w:ins w:id="1569" w:author="ERCOT" w:date="2025-12-09T12:00:00Z"/>
        </w:trPr>
        <w:tc>
          <w:tcPr>
            <w:tcW w:w="1157" w:type="pct"/>
            <w:tcBorders>
              <w:top w:val="single" w:sz="4" w:space="0" w:color="auto"/>
              <w:left w:val="single" w:sz="4" w:space="0" w:color="auto"/>
              <w:bottom w:val="single" w:sz="4" w:space="0" w:color="auto"/>
              <w:right w:val="single" w:sz="4" w:space="0" w:color="auto"/>
            </w:tcBorders>
          </w:tcPr>
          <w:p w14:paraId="2DE55F46" w14:textId="77777777" w:rsidR="00572F68" w:rsidRPr="00B94D00" w:rsidRDefault="00572F68" w:rsidP="005C0B53">
            <w:pPr>
              <w:spacing w:after="60"/>
              <w:rPr>
                <w:ins w:id="1570" w:author="ERCOT" w:date="2025-12-09T12:00:00Z" w16du:dateUtc="2025-12-09T18:00:00Z"/>
                <w:rFonts w:eastAsia="Times New Roman"/>
                <w:bCs/>
                <w:sz w:val="20"/>
                <w:szCs w:val="20"/>
                <w:lang w:val="pt-BR"/>
              </w:rPr>
            </w:pPr>
            <w:ins w:id="1571" w:author="ERCOT" w:date="2025-12-09T12:00:00Z" w16du:dateUtc="2025-12-09T18:00:00Z">
              <w:r w:rsidRPr="00B94D00">
                <w:rPr>
                  <w:rFonts w:eastAsia="Times New Roman"/>
                  <w:bCs/>
                  <w:sz w:val="20"/>
                  <w:szCs w:val="20"/>
                  <w:lang w:val="pt-BR"/>
                </w:rPr>
                <w:t>RTMCPCDRR</w:t>
              </w:r>
            </w:ins>
          </w:p>
        </w:tc>
        <w:tc>
          <w:tcPr>
            <w:tcW w:w="395" w:type="pct"/>
            <w:tcBorders>
              <w:top w:val="single" w:sz="4" w:space="0" w:color="auto"/>
              <w:left w:val="single" w:sz="4" w:space="0" w:color="auto"/>
              <w:bottom w:val="single" w:sz="4" w:space="0" w:color="auto"/>
              <w:right w:val="single" w:sz="4" w:space="0" w:color="auto"/>
            </w:tcBorders>
          </w:tcPr>
          <w:p w14:paraId="5384D0D4" w14:textId="77777777" w:rsidR="00572F68" w:rsidRPr="00B94D00" w:rsidRDefault="00572F68" w:rsidP="005C0B53">
            <w:pPr>
              <w:spacing w:after="60"/>
              <w:rPr>
                <w:ins w:id="1572" w:author="ERCOT" w:date="2025-12-09T12:00:00Z" w16du:dateUtc="2025-12-09T18:00:00Z"/>
                <w:rFonts w:eastAsia="Times New Roman"/>
                <w:bCs/>
                <w:sz w:val="20"/>
                <w:szCs w:val="20"/>
                <w:lang w:val="pt-BR"/>
              </w:rPr>
            </w:pPr>
            <w:ins w:id="1573" w:author="ERCOT" w:date="2025-12-09T12:00:00Z" w16du:dateUtc="2025-12-09T18:00:00Z">
              <w:r w:rsidRPr="00B94D00">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294C2B09" w14:textId="77777777" w:rsidR="00572F68" w:rsidRPr="00B94D00" w:rsidRDefault="00572F68" w:rsidP="005C0B53">
            <w:pPr>
              <w:spacing w:after="60"/>
              <w:rPr>
                <w:ins w:id="1574" w:author="ERCOT" w:date="2025-12-09T12:00:00Z" w16du:dateUtc="2025-12-09T18:00:00Z"/>
                <w:rFonts w:eastAsia="Times New Roman"/>
                <w:bCs/>
                <w:i/>
                <w:sz w:val="20"/>
                <w:szCs w:val="20"/>
                <w:lang w:val="pt-BR"/>
              </w:rPr>
            </w:pPr>
            <w:ins w:id="1575" w:author="ERCOT" w:date="2025-12-09T12:00:00Z" w16du:dateUtc="2025-12-09T18:00:00Z">
              <w:r w:rsidRPr="00B94D00">
                <w:rPr>
                  <w:rFonts w:eastAsia="Times New Roman"/>
                  <w:bCs/>
                  <w:i/>
                  <w:sz w:val="20"/>
                  <w:szCs w:val="20"/>
                  <w:lang w:val="pt-BR"/>
                </w:rPr>
                <w:t>Real-Time Market Clearing Price for Capacity for Dispatchable Reliability  Reserve Service</w:t>
              </w:r>
              <w:r w:rsidRPr="00B94D00">
                <w:rPr>
                  <w:rFonts w:eastAsia="Times New Roman"/>
                  <w:bCs/>
                  <w:sz w:val="20"/>
                  <w:szCs w:val="20"/>
                  <w:lang w:val="pt-BR"/>
                </w:rPr>
                <w:t>—The Real-Time MCPC for DRRS for the 15-minute Settlement Interval.</w:t>
              </w:r>
            </w:ins>
          </w:p>
        </w:tc>
      </w:tr>
      <w:tr w:rsidR="00572F68" w:rsidRPr="00B94D00" w14:paraId="12C6D586"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459AED66" w14:textId="77777777" w:rsidR="00572F68" w:rsidRPr="00B94D00" w:rsidRDefault="00572F68" w:rsidP="005C0B53">
            <w:pPr>
              <w:spacing w:after="60"/>
              <w:rPr>
                <w:rFonts w:eastAsia="Times New Roman"/>
                <w:bCs/>
                <w:i/>
                <w:sz w:val="20"/>
                <w:szCs w:val="20"/>
                <w:lang w:val="pt-BR"/>
              </w:rPr>
            </w:pPr>
            <w:r w:rsidRPr="00B94D00">
              <w:rPr>
                <w:rFonts w:eastAsia="Times New Roman"/>
                <w:bCs/>
                <w:sz w:val="20"/>
                <w:szCs w:val="20"/>
                <w:lang w:val="pt-BR"/>
              </w:rPr>
              <w:t>RTRUDQ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3924389"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D35C4AB"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Regulation Up Derated Quantity</w:t>
            </w:r>
            <w:r w:rsidRPr="00B94D00">
              <w:rPr>
                <w:rFonts w:eastAsia="Times New Roman"/>
                <w:iCs/>
                <w:sz w:val="20"/>
                <w:szCs w:val="20"/>
              </w:rPr>
              <w:t>—</w:t>
            </w:r>
            <w:r w:rsidRPr="00B94D00">
              <w:rPr>
                <w:rFonts w:eastAsia="Times New Roman"/>
                <w:bCs/>
                <w:sz w:val="20"/>
                <w:szCs w:val="20"/>
                <w:lang w:val="pt-BR"/>
              </w:rPr>
              <w:t xml:space="preserve">The Reg-Up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5D54914E"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70FA43D4"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RTRDDQ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4C09072A"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164A682"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Regulation Down Derated</w:t>
            </w:r>
            <w:r w:rsidRPr="00B94D00">
              <w:rPr>
                <w:rFonts w:eastAsia="Times New Roman"/>
                <w:bCs/>
                <w:sz w:val="20"/>
                <w:szCs w:val="20"/>
                <w:lang w:val="pt-BR"/>
              </w:rPr>
              <w:t xml:space="preserve"> </w:t>
            </w:r>
            <w:r w:rsidRPr="00B94D00">
              <w:rPr>
                <w:rFonts w:eastAsia="Times New Roman"/>
                <w:bCs/>
                <w:i/>
                <w:sz w:val="20"/>
                <w:szCs w:val="20"/>
                <w:lang w:val="pt-BR"/>
              </w:rPr>
              <w:t>Quantity</w:t>
            </w:r>
            <w:r w:rsidRPr="00B94D00">
              <w:rPr>
                <w:rFonts w:eastAsia="Times New Roman"/>
                <w:iCs/>
                <w:sz w:val="20"/>
                <w:szCs w:val="20"/>
              </w:rPr>
              <w:t>—</w:t>
            </w:r>
            <w:r w:rsidRPr="00B94D00">
              <w:rPr>
                <w:rFonts w:eastAsia="Times New Roman"/>
                <w:bCs/>
                <w:sz w:val="20"/>
                <w:szCs w:val="20"/>
                <w:lang w:val="pt-BR"/>
              </w:rPr>
              <w:t xml:space="preserve">The Reg-Down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3FC1E420"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10575380"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RTRRDQ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012B1A23"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6D9672E0"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Responsive Reserve Derated Quantity</w:t>
            </w:r>
            <w:r w:rsidRPr="00B94D00">
              <w:rPr>
                <w:rFonts w:eastAsia="Times New Roman"/>
                <w:iCs/>
                <w:sz w:val="20"/>
                <w:szCs w:val="20"/>
              </w:rPr>
              <w:t>—</w:t>
            </w:r>
            <w:r w:rsidRPr="00B94D00">
              <w:rPr>
                <w:rFonts w:eastAsia="Times New Roman"/>
                <w:bCs/>
                <w:sz w:val="20"/>
                <w:szCs w:val="20"/>
                <w:lang w:val="pt-BR"/>
              </w:rPr>
              <w:t xml:space="preserve">The RRS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37AC2B42"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0C598275"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RTECRDQ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0EE8C62"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A8C6930"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ERCOT Contingency Reserve Service Derated Quantity</w:t>
            </w:r>
            <w:r w:rsidRPr="00B94D00">
              <w:rPr>
                <w:rFonts w:eastAsia="Times New Roman"/>
                <w:iCs/>
                <w:sz w:val="20"/>
                <w:szCs w:val="20"/>
              </w:rPr>
              <w:t>—</w:t>
            </w:r>
            <w:r w:rsidRPr="00B94D00">
              <w:rPr>
                <w:rFonts w:eastAsia="Times New Roman"/>
                <w:bCs/>
                <w:sz w:val="20"/>
                <w:szCs w:val="20"/>
                <w:lang w:val="pt-BR"/>
              </w:rPr>
              <w:t xml:space="preserve">The ECRS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w:t>
            </w:r>
            <w:r w:rsidRPr="00B94D00">
              <w:rPr>
                <w:rFonts w:eastAsia="Times New Roman"/>
                <w:bCs/>
                <w:sz w:val="20"/>
                <w:szCs w:val="20"/>
                <w:lang w:val="pt-BR"/>
              </w:rPr>
              <w:lastRenderedPageBreak/>
              <w:t xml:space="preserve">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739BEBF0"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63044E21"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lastRenderedPageBreak/>
              <w:t>RTNSDQ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373628F2"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3CDA767" w14:textId="77777777" w:rsidR="00572F68" w:rsidRPr="00B94D00" w:rsidRDefault="00572F68" w:rsidP="005C0B53">
            <w:pPr>
              <w:spacing w:after="60"/>
              <w:rPr>
                <w:rFonts w:eastAsia="Times New Roman"/>
                <w:bCs/>
                <w:sz w:val="20"/>
                <w:szCs w:val="20"/>
                <w:lang w:val="pt-BR"/>
              </w:rPr>
            </w:pPr>
            <w:r w:rsidRPr="00B94D00">
              <w:rPr>
                <w:rFonts w:eastAsia="Times New Roman"/>
                <w:bCs/>
                <w:i/>
                <w:sz w:val="20"/>
                <w:szCs w:val="20"/>
                <w:lang w:val="pt-BR"/>
              </w:rPr>
              <w:t>Real-Time Non-Spin Derated Quantity</w:t>
            </w:r>
            <w:r w:rsidRPr="00B94D00">
              <w:rPr>
                <w:rFonts w:eastAsia="Times New Roman"/>
                <w:iCs/>
                <w:sz w:val="20"/>
                <w:szCs w:val="20"/>
              </w:rPr>
              <w:t>—</w:t>
            </w:r>
            <w:r w:rsidRPr="00B94D00">
              <w:rPr>
                <w:rFonts w:eastAsia="Times New Roman"/>
                <w:bCs/>
                <w:sz w:val="20"/>
                <w:szCs w:val="20"/>
                <w:lang w:val="pt-BR"/>
              </w:rPr>
              <w:t xml:space="preserve">The Non-Spin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572F68" w:rsidRPr="00B94D00" w14:paraId="29B64EAA" w14:textId="77777777" w:rsidTr="005C0B53">
        <w:trPr>
          <w:ins w:id="1576" w:author="ERCOT" w:date="2025-12-09T12:01:00Z"/>
        </w:trPr>
        <w:tc>
          <w:tcPr>
            <w:tcW w:w="1157" w:type="pct"/>
            <w:tcBorders>
              <w:top w:val="single" w:sz="4" w:space="0" w:color="auto"/>
              <w:left w:val="single" w:sz="4" w:space="0" w:color="auto"/>
              <w:bottom w:val="single" w:sz="4" w:space="0" w:color="auto"/>
              <w:right w:val="single" w:sz="4" w:space="0" w:color="auto"/>
            </w:tcBorders>
          </w:tcPr>
          <w:p w14:paraId="3FB74801" w14:textId="77777777" w:rsidR="00572F68" w:rsidRPr="00B94D00" w:rsidRDefault="00572F68" w:rsidP="005C0B53">
            <w:pPr>
              <w:spacing w:after="60"/>
              <w:rPr>
                <w:ins w:id="1577" w:author="ERCOT" w:date="2025-12-09T12:01:00Z" w16du:dateUtc="2025-12-09T18:01:00Z"/>
                <w:rFonts w:eastAsia="Times New Roman"/>
                <w:i/>
                <w:sz w:val="20"/>
                <w:szCs w:val="20"/>
              </w:rPr>
            </w:pPr>
            <w:ins w:id="1578" w:author="ERCOT" w:date="2025-12-09T12:01:00Z" w16du:dateUtc="2025-12-09T18:01:00Z">
              <w:r w:rsidRPr="00B94D00">
                <w:rPr>
                  <w:rFonts w:eastAsia="Times New Roman"/>
                  <w:bCs/>
                  <w:sz w:val="20"/>
                  <w:szCs w:val="20"/>
                  <w:lang w:val="pt-BR"/>
                </w:rPr>
                <w:t>RTDRRDQ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ins>
          </w:p>
        </w:tc>
        <w:tc>
          <w:tcPr>
            <w:tcW w:w="395" w:type="pct"/>
            <w:tcBorders>
              <w:top w:val="single" w:sz="4" w:space="0" w:color="auto"/>
              <w:left w:val="single" w:sz="4" w:space="0" w:color="auto"/>
              <w:bottom w:val="single" w:sz="4" w:space="0" w:color="auto"/>
              <w:right w:val="single" w:sz="4" w:space="0" w:color="auto"/>
            </w:tcBorders>
          </w:tcPr>
          <w:p w14:paraId="755224E7" w14:textId="77777777" w:rsidR="00572F68" w:rsidRPr="00B94D00" w:rsidRDefault="00572F68" w:rsidP="005C0B53">
            <w:pPr>
              <w:spacing w:after="60"/>
              <w:rPr>
                <w:ins w:id="1579" w:author="ERCOT" w:date="2025-12-09T12:01:00Z" w16du:dateUtc="2025-12-09T18:01:00Z"/>
                <w:rFonts w:eastAsia="Times New Roman"/>
                <w:sz w:val="20"/>
                <w:szCs w:val="20"/>
              </w:rPr>
            </w:pPr>
            <w:ins w:id="1580" w:author="ERCOT" w:date="2025-12-09T12:01:00Z" w16du:dateUtc="2025-12-09T18:01:00Z">
              <w:r w:rsidRPr="00B94D00">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6B5EAA40" w14:textId="77777777" w:rsidR="00572F68" w:rsidRPr="00B94D00" w:rsidRDefault="00572F68" w:rsidP="005C0B53">
            <w:pPr>
              <w:spacing w:after="60"/>
              <w:rPr>
                <w:ins w:id="1581" w:author="ERCOT" w:date="2025-12-09T12:01:00Z" w16du:dateUtc="2025-12-09T18:01:00Z"/>
                <w:rFonts w:eastAsia="Times New Roman"/>
                <w:sz w:val="20"/>
                <w:szCs w:val="20"/>
              </w:rPr>
            </w:pPr>
            <w:ins w:id="1582" w:author="ERCOT" w:date="2025-12-09T12:01:00Z" w16du:dateUtc="2025-12-09T18:01:00Z">
              <w:r w:rsidRPr="00B94D00">
                <w:rPr>
                  <w:rFonts w:eastAsia="Times New Roman"/>
                  <w:bCs/>
                  <w:i/>
                  <w:sz w:val="20"/>
                  <w:szCs w:val="20"/>
                  <w:lang w:val="pt-BR"/>
                </w:rPr>
                <w:t>Real-Time Dispatchable Reliability Reserve Service Derated Quantity</w:t>
              </w:r>
              <w:r w:rsidRPr="00B94D00">
                <w:rPr>
                  <w:rFonts w:eastAsia="Times New Roman"/>
                  <w:iCs/>
                  <w:sz w:val="20"/>
                  <w:szCs w:val="20"/>
                </w:rPr>
                <w:t>—</w:t>
              </w:r>
              <w:r w:rsidRPr="00B94D00">
                <w:rPr>
                  <w:rFonts w:eastAsia="Times New Roman"/>
                  <w:bCs/>
                  <w:sz w:val="20"/>
                  <w:szCs w:val="20"/>
                  <w:lang w:val="pt-BR"/>
                </w:rPr>
                <w:t xml:space="preserve">The DRRS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572F68" w:rsidRPr="00B94D00" w14:paraId="1D842D79" w14:textId="77777777" w:rsidTr="005C0B53">
        <w:tc>
          <w:tcPr>
            <w:tcW w:w="1157" w:type="pct"/>
            <w:tcBorders>
              <w:top w:val="single" w:sz="4" w:space="0" w:color="auto"/>
              <w:left w:val="single" w:sz="4" w:space="0" w:color="auto"/>
              <w:bottom w:val="single" w:sz="4" w:space="0" w:color="auto"/>
              <w:right w:val="single" w:sz="4" w:space="0" w:color="auto"/>
            </w:tcBorders>
            <w:hideMark/>
          </w:tcPr>
          <w:p w14:paraId="51F49B82" w14:textId="77777777" w:rsidR="00572F68" w:rsidRPr="00B94D00" w:rsidRDefault="00572F68" w:rsidP="005C0B53">
            <w:pPr>
              <w:spacing w:after="60"/>
              <w:rPr>
                <w:rFonts w:eastAsia="Times New Roman"/>
                <w:bCs/>
                <w:sz w:val="20"/>
                <w:szCs w:val="20"/>
                <w:lang w:val="pt-BR"/>
              </w:rPr>
            </w:pPr>
            <w:r w:rsidRPr="00B94D00">
              <w:rPr>
                <w:rFonts w:eastAsia="Times New Roman"/>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2FFEBC92" w14:textId="77777777" w:rsidR="00572F68" w:rsidRPr="00B94D00" w:rsidRDefault="00572F68" w:rsidP="005C0B53">
            <w:pPr>
              <w:spacing w:after="60"/>
              <w:rPr>
                <w:rFonts w:eastAsia="Times New Roman"/>
                <w:bCs/>
                <w:sz w:val="20"/>
                <w:szCs w:val="20"/>
                <w:lang w:val="pt-BR"/>
              </w:rPr>
            </w:pPr>
            <w:r w:rsidRPr="00B94D00">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5A94E78F" w14:textId="77777777" w:rsidR="00572F68" w:rsidRPr="00B94D00" w:rsidRDefault="00572F68" w:rsidP="005C0B53">
            <w:pPr>
              <w:spacing w:after="60"/>
              <w:rPr>
                <w:rFonts w:eastAsia="Times New Roman"/>
                <w:bCs/>
                <w:i/>
                <w:sz w:val="20"/>
                <w:szCs w:val="20"/>
                <w:lang w:val="pt-BR"/>
              </w:rPr>
            </w:pPr>
            <w:r w:rsidRPr="00B94D00">
              <w:rPr>
                <w:rFonts w:eastAsia="Times New Roman"/>
                <w:sz w:val="20"/>
                <w:szCs w:val="20"/>
              </w:rPr>
              <w:t>A QSE.</w:t>
            </w:r>
          </w:p>
        </w:tc>
      </w:tr>
      <w:tr w:rsidR="00572F68" w:rsidRPr="00B94D00" w14:paraId="415B1028" w14:textId="77777777" w:rsidTr="005C0B53">
        <w:trPr>
          <w:trHeight w:val="89"/>
        </w:trPr>
        <w:tc>
          <w:tcPr>
            <w:tcW w:w="1157" w:type="pct"/>
            <w:tcBorders>
              <w:top w:val="single" w:sz="4" w:space="0" w:color="auto"/>
              <w:left w:val="single" w:sz="4" w:space="0" w:color="auto"/>
              <w:bottom w:val="single" w:sz="4" w:space="0" w:color="auto"/>
              <w:right w:val="single" w:sz="4" w:space="0" w:color="auto"/>
            </w:tcBorders>
            <w:hideMark/>
          </w:tcPr>
          <w:p w14:paraId="72D12A3C" w14:textId="77777777" w:rsidR="00572F68" w:rsidRPr="00B94D00" w:rsidRDefault="00572F68" w:rsidP="005C0B53">
            <w:pPr>
              <w:spacing w:after="60"/>
              <w:rPr>
                <w:rFonts w:eastAsia="Times New Roman"/>
                <w:i/>
                <w:sz w:val="20"/>
              </w:rPr>
            </w:pPr>
            <w:r w:rsidRPr="00B94D00">
              <w:rPr>
                <w:rFonts w:eastAsia="Times New Roman"/>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5D4E313D"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1BC3CB4D"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A Resource. </w:t>
            </w:r>
          </w:p>
        </w:tc>
      </w:tr>
    </w:tbl>
    <w:p w14:paraId="5D87976F" w14:textId="77777777" w:rsidR="00572F68" w:rsidRPr="00B94D00" w:rsidRDefault="00572F68" w:rsidP="00572F68"/>
    <w:p w14:paraId="35C9736A" w14:textId="77777777" w:rsidR="00572F68" w:rsidRPr="00B94D00" w:rsidRDefault="00572F68" w:rsidP="00572F68">
      <w:pPr>
        <w:keepNext/>
        <w:widowControl w:val="0"/>
        <w:tabs>
          <w:tab w:val="left" w:pos="1296"/>
        </w:tabs>
        <w:spacing w:before="480" w:after="240"/>
        <w:outlineLvl w:val="3"/>
        <w:rPr>
          <w:rFonts w:eastAsia="Times New Roman"/>
          <w:b/>
          <w:bCs/>
          <w:snapToGrid w:val="0"/>
          <w:szCs w:val="20"/>
        </w:rPr>
      </w:pPr>
      <w:bookmarkStart w:id="1583" w:name="_Toc214879038"/>
      <w:r w:rsidRPr="00B94D00">
        <w:rPr>
          <w:rFonts w:eastAsia="Times New Roman"/>
          <w:b/>
          <w:snapToGrid w:val="0"/>
          <w:szCs w:val="20"/>
        </w:rPr>
        <w:t>6.7.2.</w:t>
      </w:r>
      <w:ins w:id="1584" w:author="ERCOT" w:date="2025-12-09T12:01:00Z" w16du:dateUtc="2025-12-09T18:01:00Z">
        <w:r w:rsidRPr="00B94D00">
          <w:rPr>
            <w:rFonts w:eastAsia="Times New Roman"/>
            <w:b/>
            <w:snapToGrid w:val="0"/>
            <w:szCs w:val="20"/>
          </w:rPr>
          <w:t>9</w:t>
        </w:r>
      </w:ins>
      <w:del w:id="1585" w:author="ERCOT" w:date="2025-12-09T12:01:00Z" w16du:dateUtc="2025-12-09T18:01:00Z">
        <w:r w:rsidRPr="00B94D00" w:rsidDel="00A85AD1">
          <w:rPr>
            <w:rFonts w:eastAsia="Times New Roman"/>
            <w:b/>
            <w:snapToGrid w:val="0"/>
            <w:szCs w:val="20"/>
          </w:rPr>
          <w:delText>8</w:delText>
        </w:r>
      </w:del>
      <w:r w:rsidRPr="00B94D00">
        <w:rPr>
          <w:rFonts w:eastAsia="Times New Roman"/>
          <w:b/>
          <w:snapToGrid w:val="0"/>
          <w:szCs w:val="20"/>
        </w:rPr>
        <w:tab/>
        <w:t>Real-Time Derated Ancillary Service Capability Charge</w:t>
      </w:r>
      <w:bookmarkEnd w:id="1583"/>
    </w:p>
    <w:p w14:paraId="0C5D672D"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764BEFA1" w14:textId="77777777" w:rsidR="00572F68" w:rsidRPr="00B94D00" w:rsidRDefault="00572F68" w:rsidP="00572F68">
      <w:pPr>
        <w:spacing w:after="240"/>
        <w:ind w:left="1440"/>
        <w:rPr>
          <w:rFonts w:eastAsia="Times New Roman"/>
          <w:iCs/>
          <w:szCs w:val="20"/>
        </w:rPr>
      </w:pPr>
      <w:r w:rsidRPr="00B94D00">
        <w:rPr>
          <w:rFonts w:eastAsia="Times New Roman"/>
          <w:iCs/>
          <w:szCs w:val="20"/>
        </w:rPr>
        <w:t xml:space="preserve">LARTDASAMT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RTDASAMTTOT * LRS </w:t>
      </w:r>
      <w:r w:rsidRPr="00B94D00">
        <w:rPr>
          <w:rFonts w:eastAsia="Times New Roman"/>
          <w:i/>
          <w:iCs/>
          <w:szCs w:val="20"/>
          <w:vertAlign w:val="subscript"/>
        </w:rPr>
        <w:t>q</w:t>
      </w:r>
    </w:p>
    <w:p w14:paraId="5A34DBDD"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ab/>
        <w:t>Where:</w:t>
      </w:r>
    </w:p>
    <w:p w14:paraId="38E3882D" w14:textId="77777777" w:rsidR="00572F68" w:rsidRPr="00B94D00" w:rsidRDefault="00572F68" w:rsidP="00572F68">
      <w:pPr>
        <w:spacing w:after="240"/>
        <w:ind w:left="720" w:firstLine="720"/>
        <w:rPr>
          <w:rFonts w:eastAsia="Times New Roman"/>
          <w:bCs/>
          <w:i/>
          <w:iCs/>
          <w:szCs w:val="20"/>
          <w:vertAlign w:val="subscript"/>
          <w:lang w:val="es-ES"/>
        </w:rPr>
      </w:pPr>
      <w:r w:rsidRPr="00B94D00">
        <w:rPr>
          <w:rFonts w:eastAsia="Times New Roman"/>
          <w:iCs/>
          <w:szCs w:val="20"/>
        </w:rPr>
        <w:t xml:space="preserve">RTDASAMTTOT = </w:t>
      </w:r>
      <w:r w:rsidRPr="00B94D00">
        <w:rPr>
          <w:rFonts w:eastAsia="Times New Roman"/>
          <w:iCs/>
          <w:position w:val="-22"/>
        </w:rPr>
        <w:object w:dxaOrig="150" w:dyaOrig="285" w14:anchorId="180299CC">
          <v:shape id="_x0000_i1132" type="#_x0000_t75" style="width:12pt;height:24pt" o:ole="">
            <v:imagedata r:id="rId163" o:title=""/>
          </v:shape>
          <o:OLEObject Type="Embed" ProgID="Equation.3" ShapeID="_x0000_i1132" DrawAspect="Content" ObjectID="_1831107198" r:id="rId164"/>
        </w:object>
      </w:r>
      <w:r w:rsidRPr="00B94D00">
        <w:rPr>
          <w:rFonts w:eastAsia="Times New Roman"/>
          <w:iCs/>
          <w:szCs w:val="20"/>
        </w:rPr>
        <w:t xml:space="preserve"> </w:t>
      </w:r>
      <w:r w:rsidRPr="00B94D00">
        <w:rPr>
          <w:rFonts w:eastAsia="Times New Roman"/>
          <w:bCs/>
          <w:iCs/>
          <w:szCs w:val="20"/>
          <w:lang w:val="pt-BR"/>
        </w:rPr>
        <w:t xml:space="preserve">RTDASAMT </w:t>
      </w:r>
      <w:r w:rsidRPr="00B94D00">
        <w:rPr>
          <w:rFonts w:eastAsia="Times New Roman"/>
          <w:bCs/>
          <w:i/>
          <w:iCs/>
          <w:szCs w:val="20"/>
          <w:vertAlign w:val="subscript"/>
          <w:lang w:val="es-ES"/>
        </w:rPr>
        <w:t>q</w:t>
      </w:r>
    </w:p>
    <w:p w14:paraId="0BEBE67D" w14:textId="77777777" w:rsidR="00572F68" w:rsidRPr="00B94D00" w:rsidRDefault="00572F68" w:rsidP="00572F68">
      <w:pPr>
        <w:ind w:left="720" w:hanging="720"/>
        <w:rPr>
          <w:rFonts w:eastAsia="Times New Roman"/>
          <w:iCs/>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572F68" w:rsidRPr="00B94D00" w14:paraId="0C98F611" w14:textId="77777777" w:rsidTr="005C0B53">
        <w:tc>
          <w:tcPr>
            <w:tcW w:w="1162" w:type="pct"/>
            <w:tcBorders>
              <w:top w:val="single" w:sz="4" w:space="0" w:color="auto"/>
              <w:left w:val="single" w:sz="4" w:space="0" w:color="auto"/>
              <w:bottom w:val="single" w:sz="4" w:space="0" w:color="auto"/>
              <w:right w:val="single" w:sz="4" w:space="0" w:color="auto"/>
            </w:tcBorders>
            <w:hideMark/>
          </w:tcPr>
          <w:p w14:paraId="73F60F77"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41BC4210"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6E3F4723"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Description</w:t>
            </w:r>
          </w:p>
        </w:tc>
      </w:tr>
      <w:tr w:rsidR="00572F68" w:rsidRPr="00B94D00" w14:paraId="613CA42C" w14:textId="77777777" w:rsidTr="005C0B53">
        <w:tc>
          <w:tcPr>
            <w:tcW w:w="1162" w:type="pct"/>
            <w:tcBorders>
              <w:top w:val="single" w:sz="4" w:space="0" w:color="auto"/>
              <w:left w:val="single" w:sz="4" w:space="0" w:color="auto"/>
              <w:bottom w:val="single" w:sz="4" w:space="0" w:color="auto"/>
              <w:right w:val="single" w:sz="4" w:space="0" w:color="auto"/>
            </w:tcBorders>
            <w:hideMark/>
          </w:tcPr>
          <w:p w14:paraId="63249076" w14:textId="77777777" w:rsidR="00572F68" w:rsidRPr="00B94D00" w:rsidRDefault="00572F68" w:rsidP="005C0B53">
            <w:pPr>
              <w:spacing w:after="60"/>
              <w:rPr>
                <w:rFonts w:eastAsia="Times New Roman"/>
                <w:iCs/>
                <w:sz w:val="20"/>
                <w:szCs w:val="20"/>
              </w:rPr>
            </w:pPr>
            <w:r w:rsidRPr="00B94D00">
              <w:rPr>
                <w:rFonts w:eastAsia="Times New Roman"/>
                <w:bCs/>
                <w:sz w:val="20"/>
                <w:szCs w:val="20"/>
                <w:lang w:val="pt-BR"/>
              </w:rPr>
              <w:t>LARTDASAMT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0CC6F81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4828D33D"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Load Allocated Real-Time Derated Ancillary Service Amount per QSE</w:t>
            </w:r>
            <w:r w:rsidRPr="00B94D00">
              <w:rPr>
                <w:rFonts w:eastAsia="Times New Roman"/>
                <w:iCs/>
                <w:sz w:val="20"/>
                <w:szCs w:val="20"/>
              </w:rPr>
              <w:t xml:space="preserve">—The charge to QSE </w:t>
            </w:r>
            <w:r w:rsidRPr="00B94D00">
              <w:rPr>
                <w:rFonts w:eastAsia="Times New Roman"/>
                <w:i/>
                <w:iCs/>
                <w:sz w:val="20"/>
                <w:szCs w:val="20"/>
              </w:rPr>
              <w:t>q</w:t>
            </w:r>
            <w:r w:rsidRPr="00B94D00">
              <w:rPr>
                <w:rFonts w:eastAsia="Times New Roman"/>
                <w:iCs/>
                <w:sz w:val="20"/>
                <w:szCs w:val="20"/>
              </w:rPr>
              <w:t xml:space="preserve"> due to a manual reduction of Ancillary Services to be awarded for the 15-minute Settlement Interval.</w:t>
            </w:r>
          </w:p>
        </w:tc>
      </w:tr>
      <w:tr w:rsidR="00572F68" w:rsidRPr="00B94D00" w14:paraId="40568261" w14:textId="77777777" w:rsidTr="005C0B53">
        <w:tc>
          <w:tcPr>
            <w:tcW w:w="1162" w:type="pct"/>
            <w:tcBorders>
              <w:top w:val="single" w:sz="4" w:space="0" w:color="auto"/>
              <w:left w:val="single" w:sz="4" w:space="0" w:color="auto"/>
              <w:bottom w:val="single" w:sz="4" w:space="0" w:color="auto"/>
              <w:right w:val="single" w:sz="4" w:space="0" w:color="auto"/>
            </w:tcBorders>
            <w:hideMark/>
          </w:tcPr>
          <w:p w14:paraId="6E732418" w14:textId="77777777" w:rsidR="00572F68" w:rsidRPr="00B94D00" w:rsidRDefault="00572F68" w:rsidP="005C0B53">
            <w:pPr>
              <w:spacing w:after="60"/>
              <w:rPr>
                <w:rFonts w:eastAsia="Times New Roman"/>
                <w:iCs/>
                <w:sz w:val="20"/>
                <w:szCs w:val="20"/>
              </w:rPr>
            </w:pPr>
            <w:r w:rsidRPr="00B94D00">
              <w:rPr>
                <w:rFonts w:eastAsia="Times New Roman"/>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523C8D13"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77FD028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Derated Ancillary Service Amount Total</w:t>
            </w:r>
            <w:r w:rsidRPr="00B94D00">
              <w:rPr>
                <w:rFonts w:eastAsia="Times New Roman"/>
                <w:iCs/>
                <w:sz w:val="20"/>
                <w:szCs w:val="20"/>
              </w:rPr>
              <w:t>—The total of all payments to all QSEs for amounts recoverable due to an ERCOT issued manual reduction of Ancillary Services to be awarded for the 15-minute Settlement Interval.</w:t>
            </w:r>
          </w:p>
        </w:tc>
      </w:tr>
      <w:tr w:rsidR="00572F68" w:rsidRPr="00B94D00" w14:paraId="28CDCFDE" w14:textId="77777777" w:rsidTr="005C0B53">
        <w:tc>
          <w:tcPr>
            <w:tcW w:w="1162" w:type="pct"/>
            <w:tcBorders>
              <w:top w:val="single" w:sz="4" w:space="0" w:color="auto"/>
              <w:left w:val="single" w:sz="4" w:space="0" w:color="auto"/>
              <w:bottom w:val="single" w:sz="4" w:space="0" w:color="auto"/>
              <w:right w:val="single" w:sz="4" w:space="0" w:color="auto"/>
            </w:tcBorders>
            <w:hideMark/>
          </w:tcPr>
          <w:p w14:paraId="51D4A9F7" w14:textId="77777777" w:rsidR="00572F68" w:rsidRPr="00B94D00" w:rsidRDefault="00572F68" w:rsidP="005C0B53">
            <w:pPr>
              <w:spacing w:after="60"/>
              <w:rPr>
                <w:rFonts w:eastAsia="Times New Roman"/>
                <w:bCs/>
                <w:sz w:val="20"/>
                <w:szCs w:val="20"/>
                <w:lang w:val="pt-BR"/>
              </w:rPr>
            </w:pPr>
            <w:r w:rsidRPr="00B94D00">
              <w:rPr>
                <w:rFonts w:eastAsia="Times New Roman"/>
                <w:bCs/>
                <w:sz w:val="20"/>
                <w:szCs w:val="20"/>
                <w:lang w:val="pt-BR"/>
              </w:rPr>
              <w:t>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668943B1" w14:textId="77777777" w:rsidR="00572F68" w:rsidRPr="00B94D00" w:rsidRDefault="00572F68" w:rsidP="005C0B53">
            <w:pPr>
              <w:spacing w:after="60"/>
              <w:rPr>
                <w:rFonts w:eastAsia="Times New Roman"/>
                <w:iCs/>
                <w:sz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3AF6CAC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Derated Ancillary Service Amount</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w:t>
            </w:r>
            <w:proofErr w:type="gramStart"/>
            <w:r w:rsidRPr="00B94D00">
              <w:rPr>
                <w:rFonts w:eastAsia="Times New Roman"/>
                <w:iCs/>
                <w:sz w:val="20"/>
                <w:szCs w:val="20"/>
              </w:rPr>
              <w:t>amounts recoverable</w:t>
            </w:r>
            <w:proofErr w:type="gramEnd"/>
            <w:r w:rsidRPr="00B94D00">
              <w:rPr>
                <w:rFonts w:eastAsia="Times New Roman"/>
                <w:iCs/>
                <w:sz w:val="20"/>
                <w:szCs w:val="20"/>
              </w:rPr>
              <w:t xml:space="preserve"> due to an ERCOT issued manual reduction of Ancillary Services to be awarded for the 15-minute Settlement Interval.</w:t>
            </w:r>
          </w:p>
        </w:tc>
      </w:tr>
      <w:tr w:rsidR="00572F68" w:rsidRPr="00B94D00" w14:paraId="59682A8F" w14:textId="77777777" w:rsidTr="005C0B53">
        <w:tc>
          <w:tcPr>
            <w:tcW w:w="1162" w:type="pct"/>
            <w:tcBorders>
              <w:top w:val="single" w:sz="4" w:space="0" w:color="auto"/>
              <w:left w:val="single" w:sz="4" w:space="0" w:color="auto"/>
              <w:bottom w:val="single" w:sz="4" w:space="0" w:color="auto"/>
              <w:right w:val="single" w:sz="4" w:space="0" w:color="auto"/>
            </w:tcBorders>
            <w:hideMark/>
          </w:tcPr>
          <w:p w14:paraId="7AAC4B7D" w14:textId="77777777" w:rsidR="00572F68" w:rsidRPr="00B94D00" w:rsidRDefault="00572F68" w:rsidP="005C0B53">
            <w:pPr>
              <w:spacing w:after="60"/>
              <w:rPr>
                <w:rFonts w:eastAsia="Times New Roman"/>
                <w:bCs/>
                <w:sz w:val="20"/>
                <w:szCs w:val="20"/>
                <w:lang w:val="pt-BR"/>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ED9046E" w14:textId="77777777" w:rsidR="00572F68" w:rsidRPr="00B94D00" w:rsidRDefault="00572F68" w:rsidP="005C0B53">
            <w:pPr>
              <w:spacing w:after="60"/>
              <w:rPr>
                <w:rFonts w:eastAsia="Times New Roman"/>
                <w:iCs/>
                <w:sz w:val="20"/>
                <w:szCs w:val="20"/>
              </w:rPr>
            </w:pPr>
            <w:r w:rsidRPr="00B94D00">
              <w:rPr>
                <w:rFonts w:eastAsia="Times New Roman"/>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268BB9EB"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QSE Load Ratio Share for a 15-Minute Settlement Interval,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572F68" w:rsidRPr="00B94D00" w14:paraId="769EEB9F" w14:textId="77777777" w:rsidTr="005C0B53">
        <w:tc>
          <w:tcPr>
            <w:tcW w:w="1162" w:type="pct"/>
            <w:tcBorders>
              <w:top w:val="single" w:sz="4" w:space="0" w:color="auto"/>
              <w:left w:val="single" w:sz="4" w:space="0" w:color="auto"/>
              <w:bottom w:val="single" w:sz="4" w:space="0" w:color="auto"/>
              <w:right w:val="single" w:sz="4" w:space="0" w:color="auto"/>
            </w:tcBorders>
            <w:hideMark/>
          </w:tcPr>
          <w:p w14:paraId="0C35A704" w14:textId="77777777" w:rsidR="00572F68" w:rsidRPr="00B94D00" w:rsidRDefault="00572F68" w:rsidP="005C0B53">
            <w:pPr>
              <w:spacing w:after="60"/>
              <w:rPr>
                <w:rFonts w:eastAsia="Times New Roman"/>
                <w:bCs/>
                <w:i/>
                <w:sz w:val="20"/>
                <w:szCs w:val="20"/>
                <w:lang w:val="pt-BR"/>
              </w:rPr>
            </w:pPr>
            <w:r w:rsidRPr="00B94D00">
              <w:rPr>
                <w:rFonts w:eastAsia="Times New Roman"/>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0154E99F" w14:textId="77777777" w:rsidR="00572F68" w:rsidRPr="00B94D00" w:rsidRDefault="00572F68" w:rsidP="005C0B53">
            <w:pPr>
              <w:spacing w:after="60"/>
              <w:rPr>
                <w:rFonts w:eastAsia="Times New Roman"/>
                <w:iCs/>
                <w:sz w:val="20"/>
              </w:rPr>
            </w:pPr>
            <w:r w:rsidRPr="00B94D00">
              <w:rPr>
                <w:rFonts w:eastAsia="Times New Roman"/>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1932FD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bl>
    <w:p w14:paraId="49C23805" w14:textId="77777777" w:rsidR="00572F68" w:rsidRPr="00B94D00" w:rsidRDefault="00572F68" w:rsidP="00572F68">
      <w:pPr>
        <w:keepNext/>
        <w:tabs>
          <w:tab w:val="left" w:pos="1080"/>
        </w:tabs>
        <w:spacing w:before="480" w:after="240"/>
        <w:outlineLvl w:val="2"/>
        <w:rPr>
          <w:rFonts w:eastAsia="Times New Roman"/>
          <w:b/>
          <w:bCs/>
          <w:i/>
          <w:szCs w:val="20"/>
        </w:rPr>
      </w:pPr>
      <w:bookmarkStart w:id="1586" w:name="_Toc204411758"/>
      <w:r w:rsidRPr="00B94D00">
        <w:rPr>
          <w:rFonts w:eastAsia="Times New Roman"/>
          <w:b/>
          <w:bCs/>
          <w:i/>
          <w:szCs w:val="20"/>
        </w:rPr>
        <w:lastRenderedPageBreak/>
        <w:t>6.7.6</w:t>
      </w:r>
      <w:r w:rsidRPr="00B94D00">
        <w:rPr>
          <w:rFonts w:eastAsia="Times New Roman"/>
          <w:b/>
          <w:bCs/>
          <w:i/>
          <w:szCs w:val="20"/>
        </w:rPr>
        <w:tab/>
        <w:t>Real-Time Ancillary Service Imbalance Revenue Neutrality Allocation</w:t>
      </w:r>
      <w:bookmarkEnd w:id="1586"/>
    </w:p>
    <w:p w14:paraId="3AEC06C9" w14:textId="77777777" w:rsidR="00572F68" w:rsidRPr="00B94D00" w:rsidRDefault="00572F68" w:rsidP="00572F68">
      <w:pPr>
        <w:spacing w:after="240"/>
        <w:ind w:left="720" w:hanging="720"/>
        <w:rPr>
          <w:rFonts w:eastAsia="Times New Roman"/>
          <w:szCs w:val="20"/>
        </w:rPr>
      </w:pPr>
      <w:r w:rsidRPr="00B94D00">
        <w:rPr>
          <w:rFonts w:eastAsia="Times New Roman"/>
          <w:iCs/>
          <w:szCs w:val="20"/>
        </w:rPr>
        <w:t>(1)</w:t>
      </w:r>
      <w:r w:rsidRPr="00B94D00">
        <w:rPr>
          <w:rFonts w:eastAsia="Times New Roman"/>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0BCD273D" w14:textId="77777777" w:rsidR="00572F68" w:rsidRPr="00B94D00" w:rsidRDefault="00572F68" w:rsidP="00572F68">
      <w:pPr>
        <w:tabs>
          <w:tab w:val="left" w:pos="2250"/>
          <w:tab w:val="left" w:pos="3150"/>
          <w:tab w:val="left" w:pos="3960"/>
        </w:tabs>
        <w:spacing w:after="240"/>
        <w:ind w:left="3600" w:hanging="2430"/>
        <w:rPr>
          <w:rFonts w:eastAsia="Times New Roman"/>
          <w:b/>
          <w:bCs/>
        </w:rPr>
      </w:pPr>
      <w:r w:rsidRPr="00B94D00">
        <w:rPr>
          <w:rFonts w:eastAsia="Times New Roman"/>
          <w:b/>
          <w:bCs/>
        </w:rPr>
        <w:t xml:space="preserve">LAASIRNAMT </w:t>
      </w:r>
      <w:r w:rsidRPr="00B94D00">
        <w:rPr>
          <w:rFonts w:eastAsia="Times New Roman"/>
          <w:b/>
          <w:bCs/>
          <w:i/>
          <w:vertAlign w:val="subscript"/>
        </w:rPr>
        <w:t>q</w:t>
      </w:r>
      <w:r w:rsidRPr="00B94D00">
        <w:rPr>
          <w:rFonts w:eastAsia="Times New Roman"/>
          <w:b/>
          <w:bCs/>
        </w:rPr>
        <w:t>=</w:t>
      </w:r>
      <w:r w:rsidRPr="00B94D00">
        <w:rPr>
          <w:rFonts w:eastAsia="Times New Roman"/>
          <w:b/>
          <w:bCs/>
        </w:rPr>
        <w:tab/>
      </w:r>
      <w:r w:rsidRPr="00B94D00">
        <w:rPr>
          <w:rFonts w:eastAsia="Times New Roman"/>
          <w:b/>
          <w:bCs/>
        </w:rPr>
        <w:tab/>
        <w:t xml:space="preserve">(-1) * [(RTASIAMTTOT + RTRUCRSVAMTTOT) * LRS </w:t>
      </w:r>
      <w:r w:rsidRPr="00B94D00">
        <w:rPr>
          <w:rFonts w:eastAsia="Times New Roman"/>
          <w:b/>
          <w:bCs/>
          <w:i/>
          <w:vertAlign w:val="subscript"/>
        </w:rPr>
        <w:t>q</w:t>
      </w:r>
      <w:r w:rsidRPr="00B94D00">
        <w:rPr>
          <w:rFonts w:eastAsia="Times New Roman"/>
          <w:b/>
          <w:bCs/>
        </w:rPr>
        <w:t>]</w:t>
      </w:r>
    </w:p>
    <w:p w14:paraId="5866F6F2" w14:textId="77777777" w:rsidR="00572F68" w:rsidRPr="00B94D00" w:rsidRDefault="00572F68" w:rsidP="00572F68">
      <w:pPr>
        <w:tabs>
          <w:tab w:val="left" w:pos="2250"/>
          <w:tab w:val="left" w:pos="3150"/>
          <w:tab w:val="left" w:pos="3960"/>
        </w:tabs>
        <w:spacing w:after="240"/>
        <w:ind w:left="3600" w:hanging="2430"/>
        <w:rPr>
          <w:rFonts w:eastAsia="Times New Roman"/>
          <w:b/>
          <w:bCs/>
        </w:rPr>
      </w:pPr>
      <w:r w:rsidRPr="00B94D00">
        <w:rPr>
          <w:rFonts w:eastAsia="Times New Roman"/>
          <w:b/>
          <w:bCs/>
        </w:rPr>
        <w:t xml:space="preserve">LARDASIRNAMT </w:t>
      </w:r>
      <w:r w:rsidRPr="00B94D00">
        <w:rPr>
          <w:rFonts w:eastAsia="Times New Roman"/>
          <w:b/>
          <w:bCs/>
          <w:i/>
          <w:vertAlign w:val="subscript"/>
        </w:rPr>
        <w:t>q</w:t>
      </w:r>
      <w:r w:rsidRPr="00B94D00">
        <w:rPr>
          <w:rFonts w:eastAsia="Times New Roman"/>
          <w:b/>
          <w:bCs/>
        </w:rPr>
        <w:t>=</w:t>
      </w:r>
      <w:r w:rsidRPr="00B94D00">
        <w:rPr>
          <w:rFonts w:eastAsia="Times New Roman"/>
          <w:b/>
          <w:bCs/>
        </w:rPr>
        <w:tab/>
        <w:t xml:space="preserve">(-1) * [(RTRDASIAMTTOT + RTRDRUCRSVAMTTOT) * LRS </w:t>
      </w:r>
      <w:r w:rsidRPr="00B94D00">
        <w:rPr>
          <w:rFonts w:eastAsia="Times New Roman"/>
          <w:b/>
          <w:bCs/>
          <w:i/>
          <w:vertAlign w:val="subscript"/>
        </w:rPr>
        <w:t>q</w:t>
      </w:r>
      <w:r w:rsidRPr="00B94D00">
        <w:rPr>
          <w:rFonts w:eastAsia="Times New Roman"/>
          <w:b/>
          <w:bCs/>
        </w:rPr>
        <w:t>]</w:t>
      </w:r>
    </w:p>
    <w:p w14:paraId="011C8D11" w14:textId="77777777" w:rsidR="00572F68" w:rsidRPr="00B94D00" w:rsidRDefault="00572F68" w:rsidP="00572F68">
      <w:pPr>
        <w:spacing w:after="240"/>
        <w:rPr>
          <w:rFonts w:eastAsia="Times New Roman"/>
          <w:iCs/>
          <w:szCs w:val="20"/>
        </w:rPr>
      </w:pPr>
      <w:r w:rsidRPr="00B94D00">
        <w:rPr>
          <w:rFonts w:eastAsia="Times New Roman"/>
          <w:iCs/>
          <w:szCs w:val="20"/>
        </w:rPr>
        <w:t>Where:</w:t>
      </w:r>
    </w:p>
    <w:p w14:paraId="3F5C6EE9" w14:textId="77777777" w:rsidR="00572F68" w:rsidRPr="00B94D00" w:rsidRDefault="00572F68" w:rsidP="00572F68">
      <w:pPr>
        <w:tabs>
          <w:tab w:val="left" w:pos="2160"/>
          <w:tab w:val="left" w:pos="2880"/>
        </w:tabs>
        <w:spacing w:after="240"/>
        <w:ind w:leftChars="488" w:left="3600" w:hangingChars="1012" w:hanging="2429"/>
        <w:rPr>
          <w:rFonts w:eastAsia="Times New Roman"/>
          <w:i/>
          <w:iCs/>
          <w:vertAlign w:val="subscript"/>
        </w:rPr>
      </w:pPr>
      <w:r w:rsidRPr="00B94D00">
        <w:rPr>
          <w:rFonts w:eastAsia="Times New Roman"/>
        </w:rPr>
        <w:t>RTASIAMTTOT</w:t>
      </w:r>
      <w:r w:rsidRPr="00B94D00">
        <w:rPr>
          <w:rFonts w:eastAsia="Times New Roman"/>
          <w:bCs/>
        </w:rPr>
        <w:tab/>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36D2E633">
          <v:shape id="_x0000_i1133" type="#_x0000_t75" style="width:5.4pt;height:24pt" o:ole="">
            <v:imagedata r:id="rId165" o:title=""/>
          </v:shape>
          <o:OLEObject Type="Embed" ProgID="Equation.3" ShapeID="_x0000_i1133" DrawAspect="Content" ObjectID="_1831107199" r:id="rId166"/>
        </w:object>
      </w:r>
      <w:r w:rsidRPr="00B94D00">
        <w:rPr>
          <w:rFonts w:eastAsia="Times New Roman"/>
        </w:rPr>
        <w:t xml:space="preserve">RTASIAMT </w:t>
      </w:r>
      <w:r w:rsidRPr="00B94D00">
        <w:rPr>
          <w:rFonts w:eastAsia="Times New Roman"/>
          <w:i/>
          <w:iCs/>
          <w:vertAlign w:val="subscript"/>
        </w:rPr>
        <w:t>q</w:t>
      </w:r>
    </w:p>
    <w:p w14:paraId="5817C127" w14:textId="77777777" w:rsidR="00572F68" w:rsidRPr="00B94D00" w:rsidRDefault="00572F68" w:rsidP="00572F68">
      <w:pPr>
        <w:tabs>
          <w:tab w:val="left" w:pos="2160"/>
          <w:tab w:val="left" w:pos="2880"/>
        </w:tabs>
        <w:spacing w:after="240"/>
        <w:ind w:leftChars="487" w:left="3598" w:hangingChars="1012" w:hanging="2429"/>
        <w:rPr>
          <w:rFonts w:eastAsia="Times New Roman"/>
          <w:i/>
          <w:iCs/>
          <w:vertAlign w:val="subscript"/>
        </w:rPr>
      </w:pPr>
      <w:r w:rsidRPr="00B94D00">
        <w:rPr>
          <w:rFonts w:eastAsia="Times New Roman"/>
        </w:rPr>
        <w:t>RTRUCRSVAMTTOT</w:t>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53D60A1E">
          <v:shape id="_x0000_i1134" type="#_x0000_t75" style="width:5.4pt;height:24pt" o:ole="">
            <v:imagedata r:id="rId165" o:title=""/>
          </v:shape>
          <o:OLEObject Type="Embed" ProgID="Equation.3" ShapeID="_x0000_i1134" DrawAspect="Content" ObjectID="_1831107200" r:id="rId167"/>
        </w:object>
      </w:r>
      <w:r w:rsidRPr="00B94D00">
        <w:rPr>
          <w:rFonts w:eastAsia="Times New Roman"/>
        </w:rPr>
        <w:t xml:space="preserve"> RTRUCRSVAMT </w:t>
      </w:r>
      <w:r w:rsidRPr="00B94D00">
        <w:rPr>
          <w:rFonts w:eastAsia="Times New Roman"/>
          <w:i/>
          <w:iCs/>
          <w:vertAlign w:val="subscript"/>
        </w:rPr>
        <w:t>q</w:t>
      </w:r>
    </w:p>
    <w:p w14:paraId="2259D8AD" w14:textId="77777777" w:rsidR="00572F68" w:rsidRPr="00B94D00" w:rsidRDefault="00572F68" w:rsidP="00572F68">
      <w:pPr>
        <w:tabs>
          <w:tab w:val="left" w:pos="2160"/>
          <w:tab w:val="left" w:pos="2880"/>
        </w:tabs>
        <w:spacing w:after="240"/>
        <w:ind w:leftChars="488" w:left="3600" w:hangingChars="1012" w:hanging="2429"/>
        <w:rPr>
          <w:rFonts w:eastAsia="Times New Roman"/>
          <w:i/>
          <w:iCs/>
          <w:vertAlign w:val="subscript"/>
        </w:rPr>
      </w:pPr>
      <w:r w:rsidRPr="00B94D00">
        <w:rPr>
          <w:rFonts w:eastAsia="Times New Roman"/>
        </w:rPr>
        <w:t>RTRDASIAMTTOT</w:t>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554F07B3">
          <v:shape id="_x0000_i1135" type="#_x0000_t75" style="width:5.4pt;height:24pt" o:ole="">
            <v:imagedata r:id="rId165" o:title=""/>
          </v:shape>
          <o:OLEObject Type="Embed" ProgID="Equation.3" ShapeID="_x0000_i1135" DrawAspect="Content" ObjectID="_1831107201" r:id="rId168"/>
        </w:object>
      </w:r>
      <w:r w:rsidRPr="00B94D00">
        <w:rPr>
          <w:rFonts w:eastAsia="Times New Roman"/>
        </w:rPr>
        <w:t xml:space="preserve">RTRDASIAMT </w:t>
      </w:r>
      <w:r w:rsidRPr="00B94D00">
        <w:rPr>
          <w:rFonts w:eastAsia="Times New Roman"/>
          <w:i/>
          <w:iCs/>
          <w:vertAlign w:val="subscript"/>
        </w:rPr>
        <w:t>q</w:t>
      </w:r>
    </w:p>
    <w:p w14:paraId="6BDA20B7" w14:textId="77777777" w:rsidR="00572F68" w:rsidRPr="00B94D00" w:rsidRDefault="00572F68" w:rsidP="00572F68">
      <w:pPr>
        <w:tabs>
          <w:tab w:val="left" w:pos="2160"/>
          <w:tab w:val="left" w:pos="2880"/>
        </w:tabs>
        <w:spacing w:after="240"/>
        <w:ind w:leftChars="487" w:left="3598" w:hangingChars="1012" w:hanging="2429"/>
        <w:rPr>
          <w:rFonts w:eastAsia="Times New Roman"/>
          <w:i/>
          <w:iCs/>
          <w:vertAlign w:val="subscript"/>
        </w:rPr>
      </w:pPr>
      <w:r w:rsidRPr="00B94D00">
        <w:rPr>
          <w:rFonts w:eastAsia="Times New Roman"/>
        </w:rPr>
        <w:t>RTRDRUCRSVAMTTOT=</w:t>
      </w:r>
      <w:r w:rsidRPr="00B94D00">
        <w:rPr>
          <w:rFonts w:eastAsia="Times New Roman"/>
          <w:bCs/>
        </w:rPr>
        <w:tab/>
      </w:r>
      <w:r w:rsidRPr="00B94D00">
        <w:rPr>
          <w:rFonts w:eastAsia="Times New Roman"/>
          <w:bCs/>
          <w:position w:val="-22"/>
        </w:rPr>
        <w:object w:dxaOrig="210" w:dyaOrig="465" w14:anchorId="53E73FF5">
          <v:shape id="_x0000_i1136" type="#_x0000_t75" style="width:5.4pt;height:24pt" o:ole="">
            <v:imagedata r:id="rId165" o:title=""/>
          </v:shape>
          <o:OLEObject Type="Embed" ProgID="Equation.3" ShapeID="_x0000_i1136" DrawAspect="Content" ObjectID="_1831107202" r:id="rId169"/>
        </w:object>
      </w:r>
      <w:r w:rsidRPr="00B94D00">
        <w:rPr>
          <w:rFonts w:eastAsia="Times New Roman"/>
        </w:rPr>
        <w:t xml:space="preserve"> RTRDRUCRSVAMT </w:t>
      </w:r>
      <w:r w:rsidRPr="00B94D00">
        <w:rPr>
          <w:rFonts w:eastAsia="Times New Roman"/>
          <w:i/>
          <w:iCs/>
          <w:vertAlign w:val="subscript"/>
        </w:rPr>
        <w:t>q</w:t>
      </w:r>
    </w:p>
    <w:p w14:paraId="2A25EB57" w14:textId="77777777" w:rsidR="00572F68" w:rsidRPr="00B94D00" w:rsidRDefault="00572F68" w:rsidP="00572F68">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572F68" w:rsidRPr="00B94D00" w14:paraId="2EE153C6" w14:textId="77777777" w:rsidTr="005C0B53">
        <w:trPr>
          <w:tblHeader/>
        </w:trPr>
        <w:tc>
          <w:tcPr>
            <w:tcW w:w="1274" w:type="pct"/>
          </w:tcPr>
          <w:p w14:paraId="0BC240F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Variable</w:t>
            </w:r>
          </w:p>
        </w:tc>
        <w:tc>
          <w:tcPr>
            <w:tcW w:w="324" w:type="pct"/>
          </w:tcPr>
          <w:p w14:paraId="364263AC"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402" w:type="pct"/>
          </w:tcPr>
          <w:p w14:paraId="2BF69C92"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Definition</w:t>
            </w:r>
          </w:p>
        </w:tc>
      </w:tr>
      <w:tr w:rsidR="00572F68" w:rsidRPr="00B94D00" w14:paraId="61274C4B" w14:textId="77777777" w:rsidTr="005C0B53">
        <w:tc>
          <w:tcPr>
            <w:tcW w:w="1274" w:type="pct"/>
          </w:tcPr>
          <w:p w14:paraId="1557986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LAASIRNAMT </w:t>
            </w:r>
            <w:r w:rsidRPr="00B94D00">
              <w:rPr>
                <w:rFonts w:eastAsia="Times New Roman"/>
                <w:i/>
                <w:iCs/>
                <w:sz w:val="20"/>
                <w:szCs w:val="20"/>
                <w:vertAlign w:val="subscript"/>
              </w:rPr>
              <w:t>q</w:t>
            </w:r>
          </w:p>
        </w:tc>
        <w:tc>
          <w:tcPr>
            <w:tcW w:w="324" w:type="pct"/>
          </w:tcPr>
          <w:p w14:paraId="5C7DF66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6763224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Load-Allocated Ancillary Service Imbalance Revenue Neutrality Amount per QSE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share of the total Real-Time Ancillary Service imbalance revenue neutrality amount associated with ORDC for the 15-minute Settlement Interval.</w:t>
            </w:r>
          </w:p>
        </w:tc>
      </w:tr>
      <w:tr w:rsidR="00572F68" w:rsidRPr="00B94D00" w14:paraId="574A697B" w14:textId="77777777" w:rsidTr="005C0B53">
        <w:tc>
          <w:tcPr>
            <w:tcW w:w="1274" w:type="pct"/>
          </w:tcPr>
          <w:p w14:paraId="3BA6CA2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LARDASIRNAMT </w:t>
            </w:r>
            <w:r w:rsidRPr="00B94D00">
              <w:rPr>
                <w:rFonts w:eastAsia="Times New Roman"/>
                <w:i/>
                <w:iCs/>
                <w:sz w:val="20"/>
                <w:szCs w:val="20"/>
                <w:vertAlign w:val="subscript"/>
              </w:rPr>
              <w:t>q</w:t>
            </w:r>
          </w:p>
        </w:tc>
        <w:tc>
          <w:tcPr>
            <w:tcW w:w="324" w:type="pct"/>
          </w:tcPr>
          <w:p w14:paraId="08A67CD6"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760FCD7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Load-Allocated Reliability Deployment Ancillary Service Imbalance Revenue Neutrality Amount per QSE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share of the total Real-Time Ancillary Service imbalance revenue neutrality amount associated with Reliability Deployments for the 15-minute Settlement Interval.</w:t>
            </w:r>
          </w:p>
        </w:tc>
      </w:tr>
      <w:tr w:rsidR="00572F68" w:rsidRPr="00B94D00" w14:paraId="0FBCB49B" w14:textId="77777777" w:rsidTr="005C0B53">
        <w:tc>
          <w:tcPr>
            <w:tcW w:w="1274" w:type="pct"/>
          </w:tcPr>
          <w:p w14:paraId="5CBD7B4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RTASIAMTTOT</w:t>
            </w:r>
          </w:p>
        </w:tc>
        <w:tc>
          <w:tcPr>
            <w:tcW w:w="324" w:type="pct"/>
          </w:tcPr>
          <w:p w14:paraId="6C30678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180194F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Ancillary Service Imbalance Market Total Amount</w:t>
            </w:r>
            <w:r w:rsidRPr="00B94D00">
              <w:rPr>
                <w:rFonts w:eastAsia="Times New Roman"/>
                <w:iCs/>
                <w:sz w:val="20"/>
                <w:szCs w:val="20"/>
              </w:rPr>
              <w:t>—</w:t>
            </w:r>
            <w:r w:rsidRPr="00B94D00">
              <w:rPr>
                <w:rFonts w:eastAsia="Times New Roman"/>
                <w:sz w:val="20"/>
                <w:szCs w:val="20"/>
              </w:rPr>
              <w:t xml:space="preserve">The total payment or charge to all QSEs </w:t>
            </w:r>
            <w:r w:rsidRPr="00B94D00">
              <w:rPr>
                <w:rFonts w:eastAsia="Times New Roman"/>
                <w:iCs/>
                <w:sz w:val="20"/>
                <w:szCs w:val="20"/>
              </w:rPr>
              <w:t xml:space="preserve">for the Real-Time Ancillary Service imbalance associated with ORDC </w:t>
            </w:r>
            <w:r w:rsidRPr="00B94D00">
              <w:rPr>
                <w:rFonts w:eastAsia="Times New Roman"/>
                <w:sz w:val="20"/>
                <w:szCs w:val="20"/>
              </w:rPr>
              <w:t>for each 15-minute Settlement Interval.</w:t>
            </w:r>
          </w:p>
        </w:tc>
      </w:tr>
      <w:tr w:rsidR="00572F68" w:rsidRPr="00B94D00" w14:paraId="1D2BA49F" w14:textId="77777777" w:rsidTr="005C0B53">
        <w:tc>
          <w:tcPr>
            <w:tcW w:w="1274" w:type="pct"/>
          </w:tcPr>
          <w:p w14:paraId="55694ED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RTASIAMT</w:t>
            </w:r>
            <w:r w:rsidRPr="00B94D00">
              <w:rPr>
                <w:rFonts w:eastAsia="Times New Roman"/>
                <w:i/>
                <w:iCs/>
                <w:sz w:val="20"/>
                <w:szCs w:val="20"/>
                <w:vertAlign w:val="subscript"/>
              </w:rPr>
              <w:t xml:space="preserve"> q</w:t>
            </w:r>
          </w:p>
        </w:tc>
        <w:tc>
          <w:tcPr>
            <w:tcW w:w="324" w:type="pct"/>
          </w:tcPr>
          <w:p w14:paraId="440342B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4C2406F4"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Ancillary Service Imbalance Amount</w:t>
            </w:r>
            <w:r w:rsidRPr="00B94D00">
              <w:rPr>
                <w:rFonts w:eastAsia="Times New Roman"/>
                <w:iCs/>
                <w:sz w:val="20"/>
                <w:szCs w:val="20"/>
              </w:rPr>
              <w:t>—</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Ancillary Service imbalance associated with ORDC </w:t>
            </w:r>
            <w:r w:rsidRPr="00B94D00">
              <w:rPr>
                <w:rFonts w:eastAsia="Times New Roman"/>
                <w:sz w:val="20"/>
                <w:szCs w:val="20"/>
              </w:rPr>
              <w:t>for each 15-minute Settlement Interval.</w:t>
            </w:r>
          </w:p>
        </w:tc>
      </w:tr>
      <w:tr w:rsidR="00572F68" w:rsidRPr="00B94D00" w14:paraId="01ED91E6" w14:textId="77777777" w:rsidTr="005C0B53">
        <w:tc>
          <w:tcPr>
            <w:tcW w:w="1274" w:type="pct"/>
          </w:tcPr>
          <w:p w14:paraId="2E57236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RTRDASIAMTTOT</w:t>
            </w:r>
          </w:p>
        </w:tc>
        <w:tc>
          <w:tcPr>
            <w:tcW w:w="324" w:type="pct"/>
          </w:tcPr>
          <w:p w14:paraId="5FF616B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7ED30ED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Reliability Deployment Ancillary Service Imbalance Market Total Amount</w:t>
            </w:r>
            <w:r w:rsidRPr="00B94D00">
              <w:rPr>
                <w:rFonts w:eastAsia="Times New Roman"/>
                <w:iCs/>
                <w:sz w:val="20"/>
                <w:szCs w:val="20"/>
              </w:rPr>
              <w:t>—</w:t>
            </w:r>
            <w:r w:rsidRPr="00B94D00">
              <w:rPr>
                <w:rFonts w:eastAsia="Times New Roman"/>
                <w:sz w:val="20"/>
                <w:szCs w:val="20"/>
              </w:rPr>
              <w:t xml:space="preserve">The total payment or charge to all QSEs </w:t>
            </w:r>
            <w:r w:rsidRPr="00B94D00">
              <w:rPr>
                <w:rFonts w:eastAsia="Times New Roman"/>
                <w:iCs/>
                <w:sz w:val="20"/>
                <w:szCs w:val="20"/>
              </w:rPr>
              <w:t xml:space="preserve">for the Real-Time Ancillary Service imbalance associated with Reliability Deployments </w:t>
            </w:r>
            <w:r w:rsidRPr="00B94D00">
              <w:rPr>
                <w:rFonts w:eastAsia="Times New Roman"/>
                <w:sz w:val="20"/>
                <w:szCs w:val="20"/>
              </w:rPr>
              <w:t>for each 15-minute Settlement Interval.</w:t>
            </w:r>
          </w:p>
        </w:tc>
      </w:tr>
      <w:tr w:rsidR="00572F68" w:rsidRPr="00B94D00" w14:paraId="6868A587" w14:textId="77777777" w:rsidTr="005C0B53">
        <w:tc>
          <w:tcPr>
            <w:tcW w:w="1274" w:type="pct"/>
          </w:tcPr>
          <w:p w14:paraId="1202C9C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RTRDASIAMT </w:t>
            </w:r>
            <w:r w:rsidRPr="00B94D00">
              <w:rPr>
                <w:rFonts w:eastAsia="Times New Roman"/>
                <w:i/>
                <w:iCs/>
                <w:sz w:val="20"/>
                <w:szCs w:val="20"/>
                <w:vertAlign w:val="subscript"/>
              </w:rPr>
              <w:t>q</w:t>
            </w:r>
          </w:p>
        </w:tc>
        <w:tc>
          <w:tcPr>
            <w:tcW w:w="324" w:type="pct"/>
          </w:tcPr>
          <w:p w14:paraId="1004552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114392E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Reliability Deployment Ancillary Service Imbalance Amount</w:t>
            </w:r>
            <w:r w:rsidRPr="00B94D00">
              <w:rPr>
                <w:rFonts w:eastAsia="Times New Roman"/>
                <w:iCs/>
                <w:sz w:val="20"/>
                <w:szCs w:val="20"/>
              </w:rPr>
              <w:t>—</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Ancillary Service </w:t>
            </w:r>
            <w:r w:rsidRPr="00B94D00">
              <w:rPr>
                <w:rFonts w:eastAsia="Times New Roman"/>
                <w:iCs/>
                <w:sz w:val="20"/>
                <w:szCs w:val="20"/>
              </w:rPr>
              <w:lastRenderedPageBreak/>
              <w:t xml:space="preserve">imbalance associated with Reliability Deployments </w:t>
            </w:r>
            <w:r w:rsidRPr="00B94D00">
              <w:rPr>
                <w:rFonts w:eastAsia="Times New Roman"/>
                <w:sz w:val="20"/>
                <w:szCs w:val="20"/>
              </w:rPr>
              <w:t>for each 15-minute Settlement Interval.</w:t>
            </w:r>
          </w:p>
        </w:tc>
      </w:tr>
      <w:tr w:rsidR="00572F68" w:rsidRPr="00B94D00" w14:paraId="1DD642F4" w14:textId="77777777" w:rsidTr="005C0B53">
        <w:tc>
          <w:tcPr>
            <w:tcW w:w="1274" w:type="pct"/>
          </w:tcPr>
          <w:p w14:paraId="11A3098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RTRUCRSVAMTTOT</w:t>
            </w:r>
          </w:p>
        </w:tc>
        <w:tc>
          <w:tcPr>
            <w:tcW w:w="324" w:type="pct"/>
          </w:tcPr>
          <w:p w14:paraId="36B25A7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734449F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RUC Ancillary Service Reserve Market Total Amount</w:t>
            </w:r>
            <w:r w:rsidRPr="00B94D00">
              <w:rPr>
                <w:rFonts w:eastAsia="Times New Roman"/>
                <w:iCs/>
                <w:sz w:val="20"/>
                <w:szCs w:val="20"/>
              </w:rPr>
              <w:t>—</w:t>
            </w:r>
            <w:r w:rsidRPr="00B94D00">
              <w:rPr>
                <w:rFonts w:eastAsia="Times New Roman"/>
                <w:sz w:val="20"/>
                <w:szCs w:val="20"/>
              </w:rPr>
              <w:t xml:space="preserve">The total payment to all QSEs </w:t>
            </w:r>
            <w:r w:rsidRPr="00B94D00">
              <w:rPr>
                <w:rFonts w:eastAsia="Times New Roman"/>
                <w:iCs/>
                <w:sz w:val="20"/>
                <w:szCs w:val="20"/>
              </w:rPr>
              <w:t xml:space="preserve">for the Real-Time RUC Ancillary Service reserve payments associated with ORDC </w:t>
            </w:r>
            <w:r w:rsidRPr="00B94D00">
              <w:rPr>
                <w:rFonts w:eastAsia="Times New Roman"/>
                <w:sz w:val="20"/>
                <w:szCs w:val="20"/>
              </w:rPr>
              <w:t>for each 15-minute Settlement Interval.</w:t>
            </w:r>
          </w:p>
        </w:tc>
      </w:tr>
      <w:tr w:rsidR="00572F68" w:rsidRPr="00B94D00" w14:paraId="1F6CD062" w14:textId="77777777" w:rsidTr="005C0B53">
        <w:tc>
          <w:tcPr>
            <w:tcW w:w="1274" w:type="pct"/>
          </w:tcPr>
          <w:p w14:paraId="3FD3435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RTRUCRSVAMT </w:t>
            </w:r>
            <w:r w:rsidRPr="00B94D00">
              <w:rPr>
                <w:rFonts w:eastAsia="Times New Roman"/>
                <w:i/>
                <w:iCs/>
                <w:sz w:val="20"/>
                <w:szCs w:val="20"/>
                <w:vertAlign w:val="subscript"/>
              </w:rPr>
              <w:t>q</w:t>
            </w:r>
          </w:p>
        </w:tc>
        <w:tc>
          <w:tcPr>
            <w:tcW w:w="324" w:type="pct"/>
          </w:tcPr>
          <w:p w14:paraId="26CC0D8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7D2F6CC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RUC Ancillary Service Reserve Amount</w:t>
            </w:r>
            <w:r w:rsidRPr="00B94D00">
              <w:rPr>
                <w:rFonts w:eastAsia="Times New Roman"/>
                <w:iCs/>
                <w:sz w:val="20"/>
                <w:szCs w:val="20"/>
              </w:rPr>
              <w:t>—</w:t>
            </w:r>
            <w:r w:rsidRPr="00B94D00">
              <w:rPr>
                <w:rFonts w:eastAsia="Times New Roman"/>
                <w:sz w:val="20"/>
                <w:szCs w:val="20"/>
              </w:rPr>
              <w:t xml:space="preserve">The total payment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RUC Ancillary Service reserve payment associated with ORDC </w:t>
            </w:r>
            <w:r w:rsidRPr="00B94D00">
              <w:rPr>
                <w:rFonts w:eastAsia="Times New Roman"/>
                <w:sz w:val="20"/>
                <w:szCs w:val="20"/>
              </w:rPr>
              <w:t>for each 15-minute Settlement Interval.</w:t>
            </w:r>
          </w:p>
        </w:tc>
      </w:tr>
      <w:tr w:rsidR="00572F68" w:rsidRPr="00B94D00" w14:paraId="305170E4" w14:textId="77777777" w:rsidTr="005C0B53">
        <w:tc>
          <w:tcPr>
            <w:tcW w:w="1274" w:type="pct"/>
          </w:tcPr>
          <w:p w14:paraId="2C82FB2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RTRDRUCRSVAMTTOT</w:t>
            </w:r>
          </w:p>
        </w:tc>
        <w:tc>
          <w:tcPr>
            <w:tcW w:w="324" w:type="pct"/>
          </w:tcPr>
          <w:p w14:paraId="37EA89F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3BBBD7C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Reliability Deployment RUC Ancillary Service Reserve Market Total Amount</w:t>
            </w:r>
            <w:r w:rsidRPr="00B94D00">
              <w:rPr>
                <w:rFonts w:eastAsia="Times New Roman"/>
                <w:iCs/>
                <w:sz w:val="20"/>
                <w:szCs w:val="20"/>
              </w:rPr>
              <w:t>—</w:t>
            </w:r>
            <w:r w:rsidRPr="00B94D00">
              <w:rPr>
                <w:rFonts w:eastAsia="Times New Roman"/>
                <w:sz w:val="20"/>
                <w:szCs w:val="20"/>
              </w:rPr>
              <w:t xml:space="preserve">The total payment |to all QSEs </w:t>
            </w:r>
            <w:r w:rsidRPr="00B94D00">
              <w:rPr>
                <w:rFonts w:eastAsia="Times New Roman"/>
                <w:iCs/>
                <w:sz w:val="20"/>
                <w:szCs w:val="20"/>
              </w:rPr>
              <w:t xml:space="preserve">for the Real-Time RUC Ancillary Service Reserve payment </w:t>
            </w:r>
            <w:proofErr w:type="gramStart"/>
            <w:r w:rsidRPr="00B94D00">
              <w:rPr>
                <w:rFonts w:eastAsia="Times New Roman"/>
                <w:iCs/>
                <w:sz w:val="20"/>
                <w:szCs w:val="20"/>
              </w:rPr>
              <w:t>as a result of</w:t>
            </w:r>
            <w:proofErr w:type="gramEnd"/>
            <w:r w:rsidRPr="00B94D00">
              <w:rPr>
                <w:rFonts w:eastAsia="Times New Roman"/>
                <w:iCs/>
                <w:sz w:val="20"/>
                <w:szCs w:val="20"/>
              </w:rPr>
              <w:t xml:space="preserve"> Reliability Deployments </w:t>
            </w:r>
            <w:r w:rsidRPr="00B94D00">
              <w:rPr>
                <w:rFonts w:eastAsia="Times New Roman"/>
                <w:sz w:val="20"/>
                <w:szCs w:val="20"/>
              </w:rPr>
              <w:t>for each 15-minute Settlement Interval.</w:t>
            </w:r>
          </w:p>
        </w:tc>
      </w:tr>
      <w:tr w:rsidR="00572F68" w:rsidRPr="00B94D00" w14:paraId="524E3DBE" w14:textId="77777777" w:rsidTr="005C0B53">
        <w:tc>
          <w:tcPr>
            <w:tcW w:w="1274" w:type="pct"/>
          </w:tcPr>
          <w:p w14:paraId="3F64A9E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RTRDRUCRSVAMT </w:t>
            </w:r>
            <w:r w:rsidRPr="00B94D00">
              <w:rPr>
                <w:rFonts w:eastAsia="Times New Roman"/>
                <w:i/>
                <w:iCs/>
                <w:sz w:val="20"/>
                <w:szCs w:val="20"/>
                <w:vertAlign w:val="subscript"/>
              </w:rPr>
              <w:t>q</w:t>
            </w:r>
          </w:p>
        </w:tc>
        <w:tc>
          <w:tcPr>
            <w:tcW w:w="324" w:type="pct"/>
          </w:tcPr>
          <w:p w14:paraId="13D5E86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w:t>
            </w:r>
          </w:p>
        </w:tc>
        <w:tc>
          <w:tcPr>
            <w:tcW w:w="3402" w:type="pct"/>
          </w:tcPr>
          <w:p w14:paraId="104215E2"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Reliability Deployment RUC Ancillary Service Reserve Amount</w:t>
            </w:r>
            <w:r w:rsidRPr="00B94D00">
              <w:rPr>
                <w:rFonts w:eastAsia="Times New Roman"/>
                <w:iCs/>
                <w:sz w:val="20"/>
                <w:szCs w:val="20"/>
              </w:rPr>
              <w:t>—</w:t>
            </w:r>
            <w:r w:rsidRPr="00B94D00">
              <w:rPr>
                <w:rFonts w:eastAsia="Times New Roman"/>
                <w:sz w:val="20"/>
                <w:szCs w:val="20"/>
              </w:rPr>
              <w:t xml:space="preserve">The total payment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RUC Ancillary Service Reserve payment </w:t>
            </w:r>
            <w:proofErr w:type="gramStart"/>
            <w:r w:rsidRPr="00B94D00">
              <w:rPr>
                <w:rFonts w:eastAsia="Times New Roman"/>
                <w:iCs/>
                <w:sz w:val="20"/>
                <w:szCs w:val="20"/>
              </w:rPr>
              <w:t>as a result of</w:t>
            </w:r>
            <w:proofErr w:type="gramEnd"/>
            <w:r w:rsidRPr="00B94D00">
              <w:rPr>
                <w:rFonts w:eastAsia="Times New Roman"/>
                <w:iCs/>
                <w:sz w:val="20"/>
                <w:szCs w:val="20"/>
              </w:rPr>
              <w:t xml:space="preserve"> Reliability Deployments </w:t>
            </w:r>
            <w:r w:rsidRPr="00B94D00">
              <w:rPr>
                <w:rFonts w:eastAsia="Times New Roman"/>
                <w:sz w:val="20"/>
                <w:szCs w:val="20"/>
              </w:rPr>
              <w:t>for each 15-minute Settlement Interval.</w:t>
            </w:r>
          </w:p>
        </w:tc>
      </w:tr>
      <w:tr w:rsidR="00572F68" w:rsidRPr="00B94D00" w14:paraId="20A27F95" w14:textId="77777777" w:rsidTr="005C0B53">
        <w:tc>
          <w:tcPr>
            <w:tcW w:w="1274" w:type="pct"/>
          </w:tcPr>
          <w:p w14:paraId="1EA3762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LRS </w:t>
            </w:r>
            <w:r w:rsidRPr="00B94D00">
              <w:rPr>
                <w:rFonts w:eastAsia="Times New Roman"/>
                <w:i/>
                <w:iCs/>
                <w:sz w:val="20"/>
                <w:szCs w:val="20"/>
                <w:vertAlign w:val="subscript"/>
              </w:rPr>
              <w:t>q</w:t>
            </w:r>
          </w:p>
        </w:tc>
        <w:tc>
          <w:tcPr>
            <w:tcW w:w="324" w:type="pct"/>
          </w:tcPr>
          <w:p w14:paraId="7FF928C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402" w:type="pct"/>
          </w:tcPr>
          <w:p w14:paraId="149E86B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The LRS calculated for QSE </w:t>
            </w:r>
            <w:r w:rsidRPr="00B94D00">
              <w:rPr>
                <w:rFonts w:eastAsia="Times New Roman"/>
                <w:i/>
                <w:iCs/>
                <w:sz w:val="20"/>
                <w:szCs w:val="20"/>
              </w:rPr>
              <w:t>q</w:t>
            </w:r>
            <w:r w:rsidRPr="00B94D00">
              <w:rPr>
                <w:rFonts w:eastAsia="Times New Roman"/>
                <w:iCs/>
                <w:sz w:val="20"/>
                <w:szCs w:val="20"/>
              </w:rPr>
              <w:t xml:space="preserve"> for the 15-minute Settlement Interval.  See Section 6.6.2.2, QSE Load Ratio Share for a 15-Minute Settlement Interval.</w:t>
            </w:r>
          </w:p>
        </w:tc>
      </w:tr>
      <w:tr w:rsidR="00572F68" w:rsidRPr="00B94D00" w14:paraId="620C0ABF" w14:textId="77777777" w:rsidTr="005C0B53">
        <w:tc>
          <w:tcPr>
            <w:tcW w:w="1274" w:type="pct"/>
          </w:tcPr>
          <w:p w14:paraId="150548F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324" w:type="pct"/>
          </w:tcPr>
          <w:p w14:paraId="06CC799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402" w:type="pct"/>
          </w:tcPr>
          <w:p w14:paraId="6D61F54A" w14:textId="77777777" w:rsidR="00572F68" w:rsidRPr="00B94D00" w:rsidRDefault="00572F68" w:rsidP="005C0B53">
            <w:pPr>
              <w:spacing w:after="60"/>
              <w:rPr>
                <w:rFonts w:eastAsia="Times New Roman"/>
                <w:i/>
                <w:iCs/>
                <w:sz w:val="20"/>
                <w:szCs w:val="20"/>
              </w:rPr>
            </w:pPr>
            <w:r w:rsidRPr="00B94D00">
              <w:rPr>
                <w:rFonts w:eastAsia="Times New Roman"/>
                <w:iCs/>
                <w:sz w:val="20"/>
                <w:szCs w:val="20"/>
              </w:rPr>
              <w:t>A QSE.</w:t>
            </w:r>
          </w:p>
        </w:tc>
      </w:tr>
    </w:tbl>
    <w:p w14:paraId="03052CC3" w14:textId="77777777" w:rsidR="00572F68" w:rsidRPr="00B94D00" w:rsidRDefault="00572F68" w:rsidP="00572F68">
      <w:pPr>
        <w:keepNext/>
        <w:tabs>
          <w:tab w:val="left" w:pos="1080"/>
        </w:tabs>
        <w:spacing w:before="480" w:after="240"/>
        <w:outlineLvl w:val="2"/>
        <w:rPr>
          <w:rFonts w:eastAsia="Times New Roman"/>
          <w:b/>
          <w:bCs/>
          <w:i/>
          <w:szCs w:val="20"/>
        </w:rPr>
      </w:pPr>
      <w:bookmarkStart w:id="1587" w:name="_Toc214879039"/>
      <w:r w:rsidRPr="00B94D00">
        <w:rPr>
          <w:rFonts w:eastAsia="Times New Roman"/>
          <w:b/>
          <w:bCs/>
          <w:i/>
          <w:szCs w:val="20"/>
        </w:rPr>
        <w:t>6.7.3</w:t>
      </w:r>
      <w:r w:rsidRPr="00B94D00">
        <w:rPr>
          <w:rFonts w:eastAsia="Times New Roman"/>
          <w:b/>
          <w:bCs/>
          <w:i/>
          <w:szCs w:val="20"/>
        </w:rPr>
        <w:tab/>
        <w:t>Real-Time Ancillary Service Revenue Neutrality Allocation</w:t>
      </w:r>
      <w:bookmarkEnd w:id="1587"/>
    </w:p>
    <w:p w14:paraId="7892F37A" w14:textId="77777777" w:rsidR="00572F68" w:rsidRPr="00B94D00" w:rsidRDefault="00572F68" w:rsidP="00572F68">
      <w:pPr>
        <w:spacing w:after="240"/>
        <w:ind w:left="720" w:hanging="720"/>
        <w:rPr>
          <w:rFonts w:eastAsia="Times New Roman"/>
          <w:iCs/>
        </w:rPr>
      </w:pPr>
      <w:r w:rsidRPr="00B94D00">
        <w:rPr>
          <w:rFonts w:eastAsia="Times New Roman"/>
          <w:iCs/>
          <w:szCs w:val="20"/>
        </w:rPr>
        <w:t>(1)</w:t>
      </w:r>
      <w:r w:rsidRPr="00B94D00">
        <w:rPr>
          <w:rFonts w:eastAsia="Times New Roman"/>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389389D5"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(a)         For Reg-Up:</w:t>
      </w:r>
    </w:p>
    <w:p w14:paraId="0F1B7A30" w14:textId="77777777" w:rsidR="00572F68" w:rsidRPr="00B94D00" w:rsidRDefault="00572F68" w:rsidP="00572F68">
      <w:pPr>
        <w:ind w:left="1440" w:hanging="720"/>
        <w:rPr>
          <w:rFonts w:eastAsia="Times New Roman"/>
          <w:iCs/>
          <w:szCs w:val="20"/>
        </w:rPr>
      </w:pPr>
      <w:r w:rsidRPr="00B94D00">
        <w:rPr>
          <w:rFonts w:eastAsia="Times New Roman"/>
          <w:iCs/>
          <w:szCs w:val="20"/>
        </w:rPr>
        <w:t xml:space="preserve">LARTRUAMT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(RTRUIMBAMTTOT + RTRUOAMTTOT + </w:t>
      </w:r>
    </w:p>
    <w:p w14:paraId="2C2B33B1" w14:textId="77777777" w:rsidR="00572F68" w:rsidRPr="00B94D00" w:rsidRDefault="00572F68" w:rsidP="00572F68">
      <w:pPr>
        <w:spacing w:after="240"/>
        <w:ind w:left="2160" w:firstLine="720"/>
        <w:rPr>
          <w:rFonts w:eastAsia="Times New Roman"/>
          <w:iCs/>
          <w:szCs w:val="20"/>
        </w:rPr>
      </w:pPr>
      <w:r w:rsidRPr="00B94D00">
        <w:rPr>
          <w:rFonts w:eastAsia="Times New Roman"/>
          <w:iCs/>
          <w:szCs w:val="20"/>
        </w:rPr>
        <w:t xml:space="preserve">RTRUTOAMTTOT) * LRS </w:t>
      </w:r>
      <w:r w:rsidRPr="00B94D00">
        <w:rPr>
          <w:rFonts w:eastAsia="Times New Roman"/>
          <w:i/>
          <w:iCs/>
          <w:szCs w:val="20"/>
          <w:vertAlign w:val="subscript"/>
        </w:rPr>
        <w:t>q</w:t>
      </w:r>
    </w:p>
    <w:p w14:paraId="106AE63E"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Where:</w:t>
      </w:r>
    </w:p>
    <w:p w14:paraId="700FA34D"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RTRUIMBAMTTOT = </w:t>
      </w:r>
      <w:r w:rsidRPr="00B94D00">
        <w:rPr>
          <w:rFonts w:eastAsia="Times New Roman"/>
          <w:iCs/>
          <w:noProof/>
          <w:szCs w:val="20"/>
        </w:rPr>
        <w:drawing>
          <wp:inline distT="0" distB="0" distL="0" distR="0" wp14:anchorId="0303E8FC" wp14:editId="480DAC84">
            <wp:extent cx="146685" cy="293370"/>
            <wp:effectExtent l="0" t="0" r="5715" b="0"/>
            <wp:docPr id="2093296482"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(RTRUIMBAMT </w:t>
      </w:r>
      <w:r w:rsidRPr="00B94D00">
        <w:rPr>
          <w:rFonts w:eastAsia="Times New Roman"/>
          <w:i/>
          <w:iCs/>
          <w:szCs w:val="20"/>
          <w:vertAlign w:val="subscript"/>
        </w:rPr>
        <w:t>q</w:t>
      </w:r>
      <w:r w:rsidRPr="00B94D00">
        <w:rPr>
          <w:rFonts w:eastAsia="Times New Roman"/>
          <w:iCs/>
          <w:szCs w:val="20"/>
        </w:rPr>
        <w:t>)</w:t>
      </w:r>
    </w:p>
    <w:p w14:paraId="22F8A574"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RTRUOAMTTOT = </w:t>
      </w:r>
      <w:r w:rsidRPr="00B94D00">
        <w:rPr>
          <w:rFonts w:eastAsia="Times New Roman"/>
          <w:iCs/>
          <w:noProof/>
          <w:szCs w:val="20"/>
        </w:rPr>
        <w:drawing>
          <wp:inline distT="0" distB="0" distL="0" distR="0" wp14:anchorId="4FA01ACC" wp14:editId="4C30E298">
            <wp:extent cx="146685" cy="293370"/>
            <wp:effectExtent l="0" t="0" r="5715" b="0"/>
            <wp:docPr id="1368193077"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(RTRUOAMT </w:t>
      </w:r>
      <w:r w:rsidRPr="00B94D00">
        <w:rPr>
          <w:rFonts w:eastAsia="Times New Roman"/>
          <w:i/>
          <w:iCs/>
          <w:szCs w:val="20"/>
          <w:vertAlign w:val="subscript"/>
        </w:rPr>
        <w:t>q</w:t>
      </w:r>
      <w:r w:rsidRPr="00B94D00">
        <w:rPr>
          <w:rFonts w:eastAsia="Times New Roman"/>
          <w:iCs/>
          <w:szCs w:val="20"/>
        </w:rPr>
        <w:t>)</w:t>
      </w:r>
    </w:p>
    <w:p w14:paraId="37F01CF2"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RTRUTOAMTTOT = </w:t>
      </w:r>
      <w:r w:rsidRPr="00B94D00">
        <w:rPr>
          <w:rFonts w:eastAsia="Times New Roman"/>
          <w:iCs/>
          <w:noProof/>
          <w:szCs w:val="20"/>
        </w:rPr>
        <w:drawing>
          <wp:inline distT="0" distB="0" distL="0" distR="0" wp14:anchorId="0A71BCEF" wp14:editId="4869DCE3">
            <wp:extent cx="146685" cy="293370"/>
            <wp:effectExtent l="0" t="0" r="5715" b="0"/>
            <wp:docPr id="1412853577"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(RTRUTOAMT </w:t>
      </w:r>
      <w:r w:rsidRPr="00B94D00">
        <w:rPr>
          <w:rFonts w:eastAsia="Times New Roman"/>
          <w:i/>
          <w:iCs/>
          <w:szCs w:val="20"/>
          <w:vertAlign w:val="subscript"/>
        </w:rPr>
        <w:t>q</w:t>
      </w:r>
      <w:r w:rsidRPr="00B94D00">
        <w:rPr>
          <w:rFonts w:eastAsia="Times New Roman"/>
          <w:iCs/>
          <w:szCs w:val="20"/>
        </w:rPr>
        <w:t>)</w:t>
      </w:r>
    </w:p>
    <w:p w14:paraId="11934689" w14:textId="77777777" w:rsidR="00572F68" w:rsidRPr="00B94D00" w:rsidRDefault="00572F68" w:rsidP="00572F68">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572F68" w:rsidRPr="00B94D00" w14:paraId="4FDBFF66" w14:textId="77777777" w:rsidTr="005C0B53">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A05A858" w14:textId="77777777" w:rsidR="00572F68" w:rsidRPr="00B94D00" w:rsidRDefault="00572F68" w:rsidP="005C0B53">
            <w:pPr>
              <w:spacing w:after="120"/>
              <w:rPr>
                <w:rFonts w:eastAsia="Times New Roman"/>
                <w:b/>
                <w:iCs/>
                <w:sz w:val="20"/>
                <w:szCs w:val="20"/>
              </w:rPr>
            </w:pPr>
            <w:r w:rsidRPr="00B94D00">
              <w:rPr>
                <w:rFonts w:eastAsia="Times New Roman"/>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2618291D"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7EDFBA8"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2D656593"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45E1BBB4"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LARTRUAMT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FEAC573"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CA5BD8B"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Load-Allocated Real-Time Reg-Up Amount for the QSE</w:t>
            </w:r>
            <w:r w:rsidRPr="00B94D00">
              <w:rPr>
                <w:rFonts w:eastAsia="Times New Roman"/>
                <w:sz w:val="20"/>
                <w:szCs w:val="20"/>
              </w:rPr>
              <w:t xml:space="preserve">— The QSE </w:t>
            </w:r>
            <w:proofErr w:type="gramStart"/>
            <w:r w:rsidRPr="00B94D00">
              <w:rPr>
                <w:rFonts w:eastAsia="Times New Roman"/>
                <w:i/>
                <w:sz w:val="20"/>
                <w:szCs w:val="20"/>
              </w:rPr>
              <w:t>q</w:t>
            </w:r>
            <w:r w:rsidRPr="00B94D00">
              <w:rPr>
                <w:rFonts w:eastAsia="Times New Roman"/>
                <w:sz w:val="20"/>
                <w:szCs w:val="20"/>
              </w:rPr>
              <w:softHyphen/>
              <w:t>’s</w:t>
            </w:r>
            <w:proofErr w:type="gramEnd"/>
            <w:r w:rsidRPr="00B94D00">
              <w:rPr>
                <w:rFonts w:eastAsia="Times New Roman"/>
                <w:sz w:val="20"/>
                <w:szCs w:val="20"/>
              </w:rPr>
              <w:t xml:space="preserve"> share of the total Real-Time Reg-Up amount for the 15-minute Settlement Interval.</w:t>
            </w:r>
          </w:p>
        </w:tc>
      </w:tr>
      <w:tr w:rsidR="00572F68" w:rsidRPr="00B94D00" w14:paraId="0AA05E4D"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25F6776B"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RTRUIMBAMT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B50147E"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2F10B2"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Reg-Up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Reg-Up imbalance for each 15-minute Settlement Interval.</w:t>
            </w:r>
          </w:p>
        </w:tc>
      </w:tr>
      <w:tr w:rsidR="00572F68" w:rsidRPr="00B94D00" w14:paraId="2A005364"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454E5716"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RTRUOAMT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6FB9C9"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E374934"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Reg-Up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Reg-Up only awards for each 15-minute Settlement Interval.</w:t>
            </w:r>
          </w:p>
        </w:tc>
      </w:tr>
      <w:tr w:rsidR="00572F68" w:rsidRPr="00B94D00" w14:paraId="00C0AEBC"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698BF4C6" w14:textId="77777777" w:rsidR="00572F68" w:rsidRPr="00B94D00" w:rsidRDefault="00572F68" w:rsidP="005C0B53">
            <w:pPr>
              <w:spacing w:after="60"/>
              <w:rPr>
                <w:rFonts w:eastAsia="Times New Roman"/>
                <w:sz w:val="20"/>
                <w:szCs w:val="20"/>
              </w:rPr>
            </w:pPr>
            <w:r w:rsidRPr="00B94D00">
              <w:rPr>
                <w:rFonts w:eastAsia="Times New Roman"/>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393A3AC7"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9EDBEE3"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Reg-Up Imbalance Market Total Amount - </w:t>
            </w:r>
            <w:r w:rsidRPr="00B94D00">
              <w:rPr>
                <w:rFonts w:eastAsia="Times New Roman"/>
                <w:sz w:val="20"/>
                <w:szCs w:val="20"/>
              </w:rPr>
              <w:t>The total payment or charge to all QSEs for the Real-Time Reg-Up imbalance for each 15-minute Settlement Interval.</w:t>
            </w:r>
          </w:p>
        </w:tc>
      </w:tr>
      <w:tr w:rsidR="00572F68" w:rsidRPr="00B94D00" w14:paraId="58EB3BA1"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7AFC1279" w14:textId="77777777" w:rsidR="00572F68" w:rsidRPr="00B94D00" w:rsidRDefault="00572F68" w:rsidP="005C0B53">
            <w:pPr>
              <w:spacing w:after="60"/>
              <w:rPr>
                <w:rFonts w:eastAsia="Times New Roman"/>
                <w:sz w:val="20"/>
                <w:szCs w:val="20"/>
              </w:rPr>
            </w:pPr>
            <w:r w:rsidRPr="00B94D00">
              <w:rPr>
                <w:rFonts w:eastAsia="Times New Roman"/>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335DA44B"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A74ABB0"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Reg-Up Only Market Total Amount - </w:t>
            </w:r>
            <w:r w:rsidRPr="00B94D00">
              <w:rPr>
                <w:rFonts w:eastAsia="Times New Roman"/>
                <w:sz w:val="20"/>
                <w:szCs w:val="20"/>
              </w:rPr>
              <w:t>The total charge to all QSEs in Real-Time for Reg-Up only awards for each 15-minute Settlement Interval.</w:t>
            </w:r>
          </w:p>
        </w:tc>
      </w:tr>
      <w:tr w:rsidR="00572F68" w:rsidRPr="00B94D00" w14:paraId="7B2897B2"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535B6E46"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RTRUTOAMT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5A244A6"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D30909C"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Reg-Up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Reg-Up trade overages for each 15-minute Settlement Interval.</w:t>
            </w:r>
          </w:p>
        </w:tc>
      </w:tr>
      <w:tr w:rsidR="00572F68" w:rsidRPr="00B94D00" w14:paraId="562EE3AF"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5F507E93" w14:textId="77777777" w:rsidR="00572F68" w:rsidRPr="00B94D00" w:rsidRDefault="00572F68" w:rsidP="005C0B53">
            <w:pPr>
              <w:spacing w:after="60"/>
              <w:rPr>
                <w:rFonts w:eastAsia="Times New Roman"/>
                <w:sz w:val="20"/>
                <w:szCs w:val="20"/>
              </w:rPr>
            </w:pPr>
            <w:r w:rsidRPr="00B94D00">
              <w:rPr>
                <w:rFonts w:eastAsia="Times New Roman"/>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2E14B16F"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AE7B59B"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Reg-Up Trade Overage Total Amount </w:t>
            </w:r>
            <w:r w:rsidRPr="00B94D00">
              <w:rPr>
                <w:rFonts w:eastAsia="Times New Roman"/>
                <w:sz w:val="20"/>
                <w:szCs w:val="20"/>
              </w:rPr>
              <w:t>— The total charge to all QSEs for Real-Time Reg-Up trade overages for each 15-minute Settlement Interval.</w:t>
            </w:r>
          </w:p>
        </w:tc>
      </w:tr>
      <w:tr w:rsidR="00572F68" w:rsidRPr="00B94D00" w14:paraId="25422283"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5FE18B76" w14:textId="77777777" w:rsidR="00572F68" w:rsidRPr="00B94D00" w:rsidRDefault="00572F68" w:rsidP="005C0B53">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AB0145E"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000A4693"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QSE Load Ratio Share for a 15-Minute Settlement Interval,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572F68" w:rsidRPr="00B94D00" w14:paraId="0117BADF"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7532BC67" w14:textId="77777777" w:rsidR="00572F68" w:rsidRPr="00B94D00" w:rsidRDefault="00572F68" w:rsidP="005C0B53">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672A777"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78F575F" w14:textId="77777777" w:rsidR="00572F68" w:rsidRPr="00B94D00" w:rsidRDefault="00572F68" w:rsidP="005C0B53">
            <w:pPr>
              <w:spacing w:after="60"/>
              <w:rPr>
                <w:rFonts w:eastAsia="Times New Roman"/>
                <w:i/>
                <w:sz w:val="20"/>
                <w:szCs w:val="20"/>
              </w:rPr>
            </w:pPr>
            <w:r w:rsidRPr="00B94D00">
              <w:rPr>
                <w:rFonts w:eastAsia="Times New Roman"/>
                <w:sz w:val="20"/>
                <w:szCs w:val="20"/>
              </w:rPr>
              <w:t>A QSE.</w:t>
            </w:r>
          </w:p>
        </w:tc>
      </w:tr>
    </w:tbl>
    <w:p w14:paraId="0668AAF2"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(b)         For Reg-Down:</w:t>
      </w:r>
    </w:p>
    <w:p w14:paraId="7872C6A6" w14:textId="77777777" w:rsidR="00572F68" w:rsidRPr="00B94D00" w:rsidRDefault="00572F68" w:rsidP="00572F68">
      <w:pPr>
        <w:ind w:left="1440" w:hanging="720"/>
        <w:rPr>
          <w:rFonts w:eastAsia="Times New Roman"/>
          <w:szCs w:val="20"/>
        </w:rPr>
      </w:pPr>
      <w:r w:rsidRPr="00B94D00">
        <w:rPr>
          <w:rFonts w:eastAsia="Times New Roman"/>
          <w:szCs w:val="20"/>
        </w:rPr>
        <w:t xml:space="preserve">LARTRDAMT </w:t>
      </w:r>
      <w:r w:rsidRPr="00B94D00">
        <w:rPr>
          <w:rFonts w:eastAsia="Times New Roman"/>
          <w:i/>
          <w:szCs w:val="20"/>
          <w:vertAlign w:val="subscript"/>
        </w:rPr>
        <w:t>q</w:t>
      </w:r>
      <w:r w:rsidRPr="00B94D00">
        <w:rPr>
          <w:rFonts w:eastAsia="Times New Roman"/>
          <w:szCs w:val="20"/>
        </w:rPr>
        <w:t xml:space="preserve"> =</w:t>
      </w:r>
      <w:r w:rsidRPr="00B94D00">
        <w:rPr>
          <w:rFonts w:eastAsia="Times New Roman"/>
          <w:szCs w:val="20"/>
        </w:rPr>
        <w:tab/>
        <w:t>(-1)</w:t>
      </w:r>
      <w:r w:rsidRPr="00B94D00">
        <w:rPr>
          <w:rFonts w:eastAsia="Times New Roman"/>
          <w:b/>
          <w:szCs w:val="20"/>
        </w:rPr>
        <w:t xml:space="preserve"> * (</w:t>
      </w:r>
      <w:r w:rsidRPr="00B94D00">
        <w:rPr>
          <w:rFonts w:eastAsia="Times New Roman"/>
          <w:szCs w:val="20"/>
        </w:rPr>
        <w:t xml:space="preserve">RTRDIMBAMTTOT + RTRDOAMTTOT + </w:t>
      </w:r>
    </w:p>
    <w:p w14:paraId="663BD79B" w14:textId="77777777" w:rsidR="00572F68" w:rsidRPr="00B94D00" w:rsidRDefault="00572F68" w:rsidP="00572F68">
      <w:pPr>
        <w:spacing w:after="240"/>
        <w:ind w:left="2160" w:firstLine="720"/>
        <w:rPr>
          <w:rFonts w:eastAsia="Times New Roman"/>
          <w:i/>
          <w:szCs w:val="20"/>
          <w:vertAlign w:val="subscript"/>
        </w:rPr>
      </w:pPr>
      <w:r w:rsidRPr="00B94D00">
        <w:rPr>
          <w:rFonts w:eastAsia="Times New Roman"/>
          <w:szCs w:val="20"/>
        </w:rPr>
        <w:t xml:space="preserve">RTRDTOAMTTOT) * LRS </w:t>
      </w:r>
      <w:r w:rsidRPr="00B94D00">
        <w:rPr>
          <w:rFonts w:eastAsia="Times New Roman"/>
          <w:i/>
          <w:szCs w:val="20"/>
          <w:vertAlign w:val="subscript"/>
        </w:rPr>
        <w:t>q</w:t>
      </w:r>
    </w:p>
    <w:p w14:paraId="20CB354B" w14:textId="77777777" w:rsidR="00572F68" w:rsidRPr="00B94D00" w:rsidRDefault="00572F68" w:rsidP="00572F68">
      <w:pPr>
        <w:spacing w:after="240"/>
        <w:ind w:left="1440" w:hanging="720"/>
        <w:rPr>
          <w:rFonts w:eastAsia="Times New Roman"/>
          <w:szCs w:val="20"/>
        </w:rPr>
      </w:pPr>
      <w:r w:rsidRPr="00B94D00">
        <w:rPr>
          <w:rFonts w:eastAsia="Times New Roman"/>
          <w:szCs w:val="20"/>
        </w:rPr>
        <w:t>Where:</w:t>
      </w:r>
    </w:p>
    <w:p w14:paraId="2EC84BE0"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RTRDIMBAMTTOT = </w:t>
      </w:r>
      <w:r w:rsidRPr="00B94D00">
        <w:rPr>
          <w:rFonts w:eastAsia="Times New Roman"/>
          <w:iCs/>
          <w:noProof/>
          <w:position w:val="-22"/>
          <w:szCs w:val="20"/>
        </w:rPr>
        <w:drawing>
          <wp:inline distT="0" distB="0" distL="0" distR="0" wp14:anchorId="204BD5EC" wp14:editId="185A6FF7">
            <wp:extent cx="146685" cy="293370"/>
            <wp:effectExtent l="0" t="0" r="5715" b="0"/>
            <wp:docPr id="449698907"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(RTRDIMBAMT </w:t>
      </w:r>
      <w:r w:rsidRPr="00B94D00">
        <w:rPr>
          <w:rFonts w:eastAsia="Times New Roman"/>
          <w:i/>
          <w:iCs/>
          <w:szCs w:val="20"/>
          <w:vertAlign w:val="subscript"/>
        </w:rPr>
        <w:t>q</w:t>
      </w:r>
      <w:r w:rsidRPr="00B94D00">
        <w:rPr>
          <w:rFonts w:eastAsia="Times New Roman"/>
          <w:iCs/>
          <w:szCs w:val="20"/>
        </w:rPr>
        <w:t>)</w:t>
      </w:r>
    </w:p>
    <w:p w14:paraId="55138ABE" w14:textId="77777777" w:rsidR="00572F68" w:rsidRPr="00B94D00" w:rsidRDefault="00572F68" w:rsidP="00572F68">
      <w:pPr>
        <w:spacing w:after="240"/>
        <w:ind w:left="1440" w:hanging="720"/>
        <w:rPr>
          <w:rFonts w:eastAsia="Times New Roman"/>
          <w:szCs w:val="20"/>
        </w:rPr>
      </w:pPr>
      <w:r w:rsidRPr="00B94D00">
        <w:rPr>
          <w:rFonts w:eastAsia="Times New Roman"/>
          <w:szCs w:val="20"/>
        </w:rPr>
        <w:t xml:space="preserve">RTRDOAMTTOT = </w:t>
      </w:r>
      <w:r w:rsidRPr="00B94D00">
        <w:rPr>
          <w:rFonts w:eastAsia="Times New Roman"/>
          <w:noProof/>
          <w:position w:val="-22"/>
          <w:szCs w:val="20"/>
        </w:rPr>
        <w:drawing>
          <wp:inline distT="0" distB="0" distL="0" distR="0" wp14:anchorId="6086172B" wp14:editId="1333AE8E">
            <wp:extent cx="146685" cy="293370"/>
            <wp:effectExtent l="0" t="0" r="5715" b="0"/>
            <wp:docPr id="896662652"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szCs w:val="20"/>
        </w:rPr>
        <w:t xml:space="preserve"> </w:t>
      </w:r>
      <w:r w:rsidRPr="00B94D00">
        <w:rPr>
          <w:rFonts w:eastAsia="Times New Roman"/>
          <w:szCs w:val="20"/>
        </w:rPr>
        <w:t xml:space="preserve">(RTRDOAMT </w:t>
      </w:r>
      <w:r w:rsidRPr="00B94D00">
        <w:rPr>
          <w:rFonts w:eastAsia="Times New Roman"/>
          <w:i/>
          <w:szCs w:val="20"/>
          <w:vertAlign w:val="subscript"/>
        </w:rPr>
        <w:t>q</w:t>
      </w:r>
      <w:r w:rsidRPr="00B94D00">
        <w:rPr>
          <w:rFonts w:eastAsia="Times New Roman"/>
          <w:szCs w:val="20"/>
        </w:rPr>
        <w:t>)</w:t>
      </w:r>
    </w:p>
    <w:p w14:paraId="69BE87F8" w14:textId="77777777" w:rsidR="00572F68" w:rsidRPr="00B94D00" w:rsidRDefault="00572F68" w:rsidP="00572F68">
      <w:pPr>
        <w:spacing w:after="240"/>
        <w:ind w:left="1440" w:hanging="720"/>
        <w:rPr>
          <w:rFonts w:eastAsia="Times New Roman"/>
          <w:szCs w:val="20"/>
        </w:rPr>
      </w:pPr>
      <w:r w:rsidRPr="00B94D00">
        <w:rPr>
          <w:rFonts w:eastAsia="Times New Roman"/>
          <w:szCs w:val="20"/>
        </w:rPr>
        <w:t xml:space="preserve">RTRDTOAMTTOT = </w:t>
      </w:r>
      <w:r w:rsidRPr="00B94D00">
        <w:rPr>
          <w:rFonts w:eastAsia="Times New Roman"/>
          <w:noProof/>
          <w:position w:val="-22"/>
          <w:szCs w:val="20"/>
        </w:rPr>
        <w:drawing>
          <wp:inline distT="0" distB="0" distL="0" distR="0" wp14:anchorId="40BC4092" wp14:editId="110609B8">
            <wp:extent cx="146685" cy="293370"/>
            <wp:effectExtent l="0" t="0" r="5715" b="0"/>
            <wp:docPr id="190907326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szCs w:val="20"/>
        </w:rPr>
        <w:t xml:space="preserve"> </w:t>
      </w:r>
      <w:r w:rsidRPr="00B94D00">
        <w:rPr>
          <w:rFonts w:eastAsia="Times New Roman"/>
          <w:szCs w:val="20"/>
        </w:rPr>
        <w:t xml:space="preserve">(RTRDTOAMT </w:t>
      </w:r>
      <w:r w:rsidRPr="00B94D00">
        <w:rPr>
          <w:rFonts w:eastAsia="Times New Roman"/>
          <w:i/>
          <w:szCs w:val="20"/>
          <w:vertAlign w:val="subscript"/>
        </w:rPr>
        <w:t>q</w:t>
      </w:r>
      <w:r w:rsidRPr="00B94D00">
        <w:rPr>
          <w:rFonts w:eastAsia="Times New Roman"/>
          <w:szCs w:val="20"/>
        </w:rPr>
        <w:t>)</w:t>
      </w:r>
    </w:p>
    <w:p w14:paraId="4D7312FA" w14:textId="77777777" w:rsidR="00572F68" w:rsidRPr="00B94D00" w:rsidRDefault="00572F68" w:rsidP="00572F68">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572F68" w:rsidRPr="00B94D00" w14:paraId="499316BF" w14:textId="77777777" w:rsidTr="005C0B53">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2ABF183" w14:textId="77777777" w:rsidR="00572F68" w:rsidRPr="00B94D00" w:rsidRDefault="00572F68" w:rsidP="005C0B53">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295D0FA0"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22D2937"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00FC9A06"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2ADC694A"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LARTRDAMT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4C015CB"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110BC0"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Load-Allocated Real-Time Reg-Down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 </w:t>
            </w:r>
            <w:r w:rsidRPr="00B94D00">
              <w:rPr>
                <w:rFonts w:eastAsia="Times New Roman"/>
                <w:i/>
                <w:sz w:val="20"/>
                <w:szCs w:val="20"/>
              </w:rPr>
              <w:t>q</w:t>
            </w:r>
            <w:r w:rsidRPr="00B94D00">
              <w:rPr>
                <w:rFonts w:eastAsia="Times New Roman"/>
                <w:sz w:val="20"/>
                <w:szCs w:val="20"/>
              </w:rPr>
              <w:t>’s share of the total Real-Time Reg-Down amount for the 15-minute Settlement Interval.</w:t>
            </w:r>
          </w:p>
        </w:tc>
      </w:tr>
      <w:tr w:rsidR="00572F68" w:rsidRPr="00B94D00" w14:paraId="4627E38D"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75AD806A" w14:textId="77777777" w:rsidR="00572F68" w:rsidRPr="00B94D00" w:rsidRDefault="00572F68" w:rsidP="005C0B53">
            <w:pPr>
              <w:spacing w:after="60"/>
              <w:rPr>
                <w:rFonts w:eastAsia="Times New Roman"/>
                <w:sz w:val="20"/>
                <w:szCs w:val="20"/>
              </w:rPr>
            </w:pPr>
            <w:r w:rsidRPr="00B94D00">
              <w:rPr>
                <w:rFonts w:eastAsia="Times New Roman"/>
                <w:sz w:val="20"/>
                <w:szCs w:val="20"/>
              </w:rPr>
              <w:lastRenderedPageBreak/>
              <w:t xml:space="preserve">RTRDIMBAMT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C24511B"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483BB8"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Reg-Down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Reg-Down imbalance for each 15-minute Settlement Interval.</w:t>
            </w:r>
          </w:p>
        </w:tc>
      </w:tr>
      <w:tr w:rsidR="00572F68" w:rsidRPr="00B94D00" w14:paraId="5D9A7E51"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03516CAC"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RTRDOAMT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C2AACB"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1F234F"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Reg-Down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Reg-Down only awards for each 15-minute Settlement Interval.</w:t>
            </w:r>
          </w:p>
        </w:tc>
      </w:tr>
      <w:tr w:rsidR="00572F68" w:rsidRPr="00B94D00" w14:paraId="33976CBE"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0AECC391" w14:textId="77777777" w:rsidR="00572F68" w:rsidRPr="00B94D00" w:rsidRDefault="00572F68" w:rsidP="005C0B53">
            <w:pPr>
              <w:spacing w:after="60"/>
              <w:rPr>
                <w:rFonts w:eastAsia="Times New Roman"/>
                <w:sz w:val="20"/>
                <w:szCs w:val="20"/>
              </w:rPr>
            </w:pPr>
            <w:r w:rsidRPr="00B94D00">
              <w:rPr>
                <w:rFonts w:eastAsia="Times New Roman"/>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381758DC"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B8B8D3"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Reg-Down Imbalance Market Total Amount - </w:t>
            </w:r>
            <w:r w:rsidRPr="00B94D00">
              <w:rPr>
                <w:rFonts w:eastAsia="Times New Roman"/>
                <w:sz w:val="20"/>
                <w:szCs w:val="20"/>
              </w:rPr>
              <w:t>The total payment or charge to all QSEs for the Real-Time Reg-Down imbalance for each 15-minute Settlement Interval.</w:t>
            </w:r>
          </w:p>
        </w:tc>
      </w:tr>
      <w:tr w:rsidR="00572F68" w:rsidRPr="00B94D00" w14:paraId="01DCE1C1"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533372B0" w14:textId="77777777" w:rsidR="00572F68" w:rsidRPr="00B94D00" w:rsidRDefault="00572F68" w:rsidP="005C0B53">
            <w:pPr>
              <w:spacing w:after="60"/>
              <w:rPr>
                <w:rFonts w:eastAsia="Times New Roman"/>
                <w:sz w:val="20"/>
                <w:szCs w:val="20"/>
              </w:rPr>
            </w:pPr>
            <w:r w:rsidRPr="00B94D00">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77C3B695"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A405A81"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Reg-Down Only Market Total Amount - </w:t>
            </w:r>
            <w:r w:rsidRPr="00B94D00">
              <w:rPr>
                <w:rFonts w:eastAsia="Times New Roman"/>
                <w:sz w:val="20"/>
                <w:szCs w:val="20"/>
              </w:rPr>
              <w:t>The total charge to all QSEs in Real-Time for Reg-Down only awards for each 15-minute Settlement Interval.</w:t>
            </w:r>
          </w:p>
        </w:tc>
      </w:tr>
      <w:tr w:rsidR="00572F68" w:rsidRPr="00B94D00" w14:paraId="34CE6D1D"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11CD6941"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RTRDTOAMT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04BA8AD"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192B8F5"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Reg-Down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Reg-Down trade overages for each 15-minute Settlement Interval.</w:t>
            </w:r>
          </w:p>
        </w:tc>
      </w:tr>
      <w:tr w:rsidR="00572F68" w:rsidRPr="00B94D00" w14:paraId="09DC82D2"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6E3CD0C4" w14:textId="77777777" w:rsidR="00572F68" w:rsidRPr="00B94D00" w:rsidRDefault="00572F68" w:rsidP="005C0B53">
            <w:pPr>
              <w:spacing w:after="60"/>
              <w:rPr>
                <w:rFonts w:eastAsia="Times New Roman"/>
                <w:sz w:val="20"/>
                <w:szCs w:val="20"/>
              </w:rPr>
            </w:pPr>
            <w:r w:rsidRPr="00B94D00">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E21EA3D"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623E386"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Reg-Down Trade Overage Total Amount </w:t>
            </w:r>
            <w:r w:rsidRPr="00B94D00">
              <w:rPr>
                <w:rFonts w:eastAsia="Times New Roman"/>
                <w:sz w:val="20"/>
                <w:szCs w:val="20"/>
              </w:rPr>
              <w:t>— The total charge to all QSEs for Real-Time Reg-Down trade overages for each 15-minute Settlement Interval.</w:t>
            </w:r>
          </w:p>
        </w:tc>
      </w:tr>
      <w:tr w:rsidR="00572F68" w:rsidRPr="00B94D00" w14:paraId="64E4A48E"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6B935E6B" w14:textId="77777777" w:rsidR="00572F68" w:rsidRPr="00B94D00" w:rsidRDefault="00572F68" w:rsidP="005C0B53">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F9A2E8D"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8F89E7B"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572F68" w:rsidRPr="00B94D00" w14:paraId="336ED019"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3289CD8E" w14:textId="77777777" w:rsidR="00572F68" w:rsidRPr="00B94D00" w:rsidRDefault="00572F68" w:rsidP="005C0B53">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B9F7EA0"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60C9A93F" w14:textId="77777777" w:rsidR="00572F68" w:rsidRPr="00B94D00" w:rsidRDefault="00572F68" w:rsidP="005C0B53">
            <w:pPr>
              <w:spacing w:after="60"/>
              <w:rPr>
                <w:rFonts w:eastAsia="Times New Roman"/>
                <w:i/>
                <w:sz w:val="20"/>
                <w:szCs w:val="20"/>
              </w:rPr>
            </w:pPr>
            <w:r w:rsidRPr="00B94D00">
              <w:rPr>
                <w:rFonts w:eastAsia="Times New Roman"/>
                <w:sz w:val="20"/>
                <w:szCs w:val="20"/>
              </w:rPr>
              <w:t>A QSE.</w:t>
            </w:r>
          </w:p>
        </w:tc>
      </w:tr>
    </w:tbl>
    <w:p w14:paraId="3D320C60"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 xml:space="preserve"> (c)         For Responsive Reserve (RRS):</w:t>
      </w:r>
    </w:p>
    <w:p w14:paraId="441188AE" w14:textId="77777777" w:rsidR="00572F68" w:rsidRPr="00B94D00" w:rsidRDefault="00572F68" w:rsidP="00572F68">
      <w:pPr>
        <w:spacing w:before="240"/>
        <w:ind w:left="1440" w:hanging="720"/>
        <w:rPr>
          <w:rFonts w:eastAsia="Times New Roman"/>
          <w:szCs w:val="20"/>
        </w:rPr>
      </w:pPr>
      <w:r w:rsidRPr="00B94D00">
        <w:rPr>
          <w:rFonts w:eastAsia="Times New Roman"/>
          <w:szCs w:val="20"/>
        </w:rPr>
        <w:t xml:space="preserve">LARTRRAMT </w:t>
      </w:r>
      <w:r w:rsidRPr="00B94D00">
        <w:rPr>
          <w:rFonts w:eastAsia="Times New Roman"/>
          <w:i/>
          <w:szCs w:val="20"/>
          <w:vertAlign w:val="subscript"/>
        </w:rPr>
        <w:t>q</w:t>
      </w:r>
      <w:r w:rsidRPr="00B94D00">
        <w:rPr>
          <w:rFonts w:eastAsia="Times New Roman"/>
          <w:szCs w:val="20"/>
        </w:rPr>
        <w:t xml:space="preserve"> =</w:t>
      </w:r>
      <w:r w:rsidRPr="00B94D00">
        <w:rPr>
          <w:rFonts w:eastAsia="Times New Roman"/>
          <w:szCs w:val="20"/>
        </w:rPr>
        <w:tab/>
        <w:t>(-1)</w:t>
      </w:r>
      <w:r w:rsidRPr="00B94D00">
        <w:rPr>
          <w:rFonts w:eastAsia="Times New Roman"/>
          <w:b/>
          <w:szCs w:val="20"/>
        </w:rPr>
        <w:t xml:space="preserve"> * (</w:t>
      </w:r>
      <w:r w:rsidRPr="00B94D00">
        <w:rPr>
          <w:rFonts w:eastAsia="Times New Roman"/>
          <w:szCs w:val="20"/>
        </w:rPr>
        <w:t xml:space="preserve">RTRRIMBAMTTOT + RTRROAMTTOT + </w:t>
      </w:r>
    </w:p>
    <w:p w14:paraId="6FB551D3" w14:textId="77777777" w:rsidR="00572F68" w:rsidRPr="00B94D00" w:rsidRDefault="00572F68" w:rsidP="00572F68">
      <w:pPr>
        <w:spacing w:after="240"/>
        <w:ind w:left="2160" w:firstLine="720"/>
        <w:rPr>
          <w:rFonts w:eastAsia="Times New Roman"/>
          <w:i/>
          <w:szCs w:val="20"/>
          <w:vertAlign w:val="subscript"/>
        </w:rPr>
      </w:pPr>
      <w:r w:rsidRPr="00B94D00">
        <w:rPr>
          <w:rFonts w:eastAsia="Times New Roman"/>
          <w:szCs w:val="20"/>
        </w:rPr>
        <w:t xml:space="preserve">RTRRTOAMTTOT) * LRS </w:t>
      </w:r>
      <w:r w:rsidRPr="00B94D00">
        <w:rPr>
          <w:rFonts w:eastAsia="Times New Roman"/>
          <w:i/>
          <w:szCs w:val="20"/>
          <w:vertAlign w:val="subscript"/>
        </w:rPr>
        <w:t>q</w:t>
      </w:r>
    </w:p>
    <w:p w14:paraId="1A110AF5" w14:textId="77777777" w:rsidR="00572F68" w:rsidRPr="00B94D00" w:rsidRDefault="00572F68" w:rsidP="00572F68">
      <w:pPr>
        <w:spacing w:before="240"/>
        <w:ind w:left="1440" w:hanging="720"/>
        <w:rPr>
          <w:rFonts w:eastAsia="Times New Roman"/>
          <w:szCs w:val="20"/>
        </w:rPr>
      </w:pPr>
      <w:r w:rsidRPr="00B94D00">
        <w:rPr>
          <w:rFonts w:eastAsia="Times New Roman"/>
          <w:szCs w:val="20"/>
        </w:rPr>
        <w:t>Where:</w:t>
      </w:r>
    </w:p>
    <w:p w14:paraId="1ADE23DC" w14:textId="77777777" w:rsidR="00572F68" w:rsidRPr="00B94D00" w:rsidRDefault="00572F68" w:rsidP="00572F68">
      <w:pPr>
        <w:spacing w:after="240"/>
        <w:ind w:left="1440" w:hanging="720"/>
        <w:rPr>
          <w:rFonts w:eastAsia="Times New Roman"/>
          <w:szCs w:val="20"/>
        </w:rPr>
      </w:pPr>
      <w:r w:rsidRPr="00B94D00">
        <w:rPr>
          <w:rFonts w:eastAsia="Times New Roman"/>
          <w:szCs w:val="20"/>
        </w:rPr>
        <w:t xml:space="preserve">RTRRIMBAMTTOT = </w:t>
      </w:r>
      <w:r w:rsidRPr="00B94D00">
        <w:rPr>
          <w:rFonts w:eastAsia="Times New Roman"/>
          <w:noProof/>
          <w:szCs w:val="20"/>
        </w:rPr>
        <w:drawing>
          <wp:inline distT="0" distB="0" distL="0" distR="0" wp14:anchorId="2FAF81CE" wp14:editId="7B138AE2">
            <wp:extent cx="146685" cy="293370"/>
            <wp:effectExtent l="0" t="0" r="5715" b="0"/>
            <wp:docPr id="915918404"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(RTRRIMBAMT </w:t>
      </w:r>
      <w:r w:rsidRPr="00B94D00">
        <w:rPr>
          <w:rFonts w:eastAsia="Times New Roman"/>
          <w:i/>
          <w:szCs w:val="20"/>
          <w:vertAlign w:val="subscript"/>
        </w:rPr>
        <w:t>q</w:t>
      </w:r>
      <w:r w:rsidRPr="00B94D00">
        <w:rPr>
          <w:rFonts w:eastAsia="Times New Roman"/>
          <w:szCs w:val="20"/>
        </w:rPr>
        <w:t>)</w:t>
      </w:r>
    </w:p>
    <w:p w14:paraId="57127401" w14:textId="77777777" w:rsidR="00572F68" w:rsidRPr="00B94D00" w:rsidRDefault="00572F68" w:rsidP="00572F68">
      <w:pPr>
        <w:spacing w:after="240"/>
        <w:ind w:left="1440" w:hanging="720"/>
        <w:rPr>
          <w:rFonts w:eastAsia="Times New Roman"/>
          <w:szCs w:val="20"/>
        </w:rPr>
      </w:pPr>
      <w:r w:rsidRPr="00B94D00">
        <w:rPr>
          <w:rFonts w:eastAsia="Times New Roman"/>
          <w:szCs w:val="20"/>
        </w:rPr>
        <w:t xml:space="preserve">RTRROAMTTOT = </w:t>
      </w:r>
      <w:r w:rsidRPr="00B94D00">
        <w:rPr>
          <w:rFonts w:eastAsia="Times New Roman"/>
          <w:noProof/>
          <w:szCs w:val="20"/>
        </w:rPr>
        <w:drawing>
          <wp:inline distT="0" distB="0" distL="0" distR="0" wp14:anchorId="37C3F225" wp14:editId="732D3A99">
            <wp:extent cx="146685" cy="293370"/>
            <wp:effectExtent l="0" t="0" r="5715" b="0"/>
            <wp:docPr id="1844790714"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(RTRROAMT </w:t>
      </w:r>
      <w:r w:rsidRPr="00B94D00">
        <w:rPr>
          <w:rFonts w:eastAsia="Times New Roman"/>
          <w:i/>
          <w:szCs w:val="20"/>
          <w:vertAlign w:val="subscript"/>
        </w:rPr>
        <w:t>q</w:t>
      </w:r>
      <w:r w:rsidRPr="00B94D00">
        <w:rPr>
          <w:rFonts w:eastAsia="Times New Roman"/>
          <w:szCs w:val="20"/>
        </w:rPr>
        <w:t>)</w:t>
      </w:r>
    </w:p>
    <w:p w14:paraId="79F93655" w14:textId="77777777" w:rsidR="00572F68" w:rsidRPr="00B94D00" w:rsidRDefault="00572F68" w:rsidP="00572F68">
      <w:pPr>
        <w:spacing w:after="240"/>
        <w:ind w:left="1440" w:hanging="720"/>
        <w:rPr>
          <w:rFonts w:eastAsia="Times New Roman"/>
          <w:szCs w:val="20"/>
        </w:rPr>
      </w:pPr>
      <w:r w:rsidRPr="00B94D00">
        <w:rPr>
          <w:rFonts w:eastAsia="Times New Roman"/>
          <w:szCs w:val="20"/>
        </w:rPr>
        <w:t xml:space="preserve">RTRRTOAMTTOT = </w:t>
      </w:r>
      <w:r w:rsidRPr="00B94D00">
        <w:rPr>
          <w:rFonts w:eastAsia="Times New Roman"/>
          <w:noProof/>
          <w:szCs w:val="20"/>
        </w:rPr>
        <w:drawing>
          <wp:inline distT="0" distB="0" distL="0" distR="0" wp14:anchorId="292DF286" wp14:editId="62BDCABB">
            <wp:extent cx="146685" cy="293370"/>
            <wp:effectExtent l="0" t="0" r="5715" b="0"/>
            <wp:docPr id="1910368481"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(RTRRTOAMT </w:t>
      </w:r>
      <w:r w:rsidRPr="00B94D00">
        <w:rPr>
          <w:rFonts w:eastAsia="Times New Roman"/>
          <w:i/>
          <w:szCs w:val="20"/>
          <w:vertAlign w:val="subscript"/>
        </w:rPr>
        <w:t>q</w:t>
      </w:r>
      <w:r w:rsidRPr="00B94D00">
        <w:rPr>
          <w:rFonts w:eastAsia="Times New Roman"/>
          <w:szCs w:val="20"/>
        </w:rPr>
        <w:t>)</w:t>
      </w:r>
    </w:p>
    <w:p w14:paraId="68A65143" w14:textId="77777777" w:rsidR="00572F68" w:rsidRPr="00B94D00" w:rsidRDefault="00572F68" w:rsidP="00572F68">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572F68" w:rsidRPr="00B94D00" w14:paraId="7F9BE880" w14:textId="77777777" w:rsidTr="005C0B53">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F88773E" w14:textId="77777777" w:rsidR="00572F68" w:rsidRPr="00B94D00" w:rsidRDefault="00572F68" w:rsidP="005C0B53">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15361AF"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36D76073"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478D9702"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1B3376B4"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LARTRRAMT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05DA924"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42E8413"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Load-Allocated Real-Time Responsive Reserve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QSE’s share of the total Real-Time RRS amount for the 15-minute Settlement Interval.</w:t>
            </w:r>
          </w:p>
        </w:tc>
      </w:tr>
      <w:tr w:rsidR="00572F68" w:rsidRPr="00B94D00" w14:paraId="1FDF3654"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1DE6F3DB"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RTRRIMBAMT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025E104"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83622BC"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Responsive Reserve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RRS imbalance for each 15-minute Settlement Interval.</w:t>
            </w:r>
          </w:p>
        </w:tc>
      </w:tr>
      <w:tr w:rsidR="00572F68" w:rsidRPr="00B94D00" w14:paraId="70AA705F"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5133F88D"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RTRROAMT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1D3105D"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927A324"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Responsive Reserve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RRS only awards for each 15-minute Settlement Interval.</w:t>
            </w:r>
          </w:p>
        </w:tc>
      </w:tr>
      <w:tr w:rsidR="00572F68" w:rsidRPr="00B94D00" w14:paraId="0151DF40"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55A5D39D" w14:textId="77777777" w:rsidR="00572F68" w:rsidRPr="00B94D00" w:rsidRDefault="00572F68" w:rsidP="005C0B53">
            <w:pPr>
              <w:spacing w:after="60"/>
              <w:rPr>
                <w:rFonts w:eastAsia="Times New Roman"/>
                <w:sz w:val="20"/>
                <w:szCs w:val="20"/>
              </w:rPr>
            </w:pPr>
            <w:r w:rsidRPr="00B94D00">
              <w:rPr>
                <w:rFonts w:eastAsia="Times New Roman"/>
                <w:sz w:val="20"/>
                <w:szCs w:val="20"/>
              </w:rPr>
              <w:lastRenderedPageBreak/>
              <w:t>RTRRIMBAMTTOT</w:t>
            </w:r>
          </w:p>
        </w:tc>
        <w:tc>
          <w:tcPr>
            <w:tcW w:w="675" w:type="pct"/>
            <w:tcBorders>
              <w:top w:val="single" w:sz="4" w:space="0" w:color="auto"/>
              <w:left w:val="single" w:sz="4" w:space="0" w:color="auto"/>
              <w:bottom w:val="single" w:sz="4" w:space="0" w:color="auto"/>
              <w:right w:val="single" w:sz="4" w:space="0" w:color="auto"/>
            </w:tcBorders>
            <w:hideMark/>
          </w:tcPr>
          <w:p w14:paraId="55B4057A"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42F22F"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Responsive Reserve Imbalance Market Total Amount - </w:t>
            </w:r>
            <w:r w:rsidRPr="00B94D00">
              <w:rPr>
                <w:rFonts w:eastAsia="Times New Roman"/>
                <w:sz w:val="20"/>
                <w:szCs w:val="20"/>
              </w:rPr>
              <w:t>The total payment or charge to all QSEs for the Real-Time RRS imbalance for each 15-minute Settlement Interval.</w:t>
            </w:r>
          </w:p>
        </w:tc>
      </w:tr>
      <w:tr w:rsidR="00572F68" w:rsidRPr="00B94D00" w14:paraId="0A99E499"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3CEE5C90" w14:textId="77777777" w:rsidR="00572F68" w:rsidRPr="00B94D00" w:rsidRDefault="00572F68" w:rsidP="005C0B53">
            <w:pPr>
              <w:spacing w:after="60"/>
              <w:rPr>
                <w:rFonts w:eastAsia="Times New Roman"/>
                <w:sz w:val="20"/>
                <w:szCs w:val="20"/>
              </w:rPr>
            </w:pPr>
            <w:r w:rsidRPr="00B94D00">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F61D0A4"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68DD7BB"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Responsive Reserve Only Market Total Amount - </w:t>
            </w:r>
            <w:r w:rsidRPr="00B94D00">
              <w:rPr>
                <w:rFonts w:eastAsia="Times New Roman"/>
                <w:sz w:val="20"/>
                <w:szCs w:val="20"/>
              </w:rPr>
              <w:t>The total charge to all QSEs in Real-Time for RRS only awards for each 15-minute Settlement Interval.</w:t>
            </w:r>
          </w:p>
        </w:tc>
      </w:tr>
      <w:tr w:rsidR="00572F68" w:rsidRPr="00B94D00" w14:paraId="5DB6AF1F"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4CE375E2"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RTRRTOAMT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D2E30B3"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0F1574"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Responsive Reserve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RRS trade overages for each 15-minute Settlement Interval.</w:t>
            </w:r>
          </w:p>
        </w:tc>
      </w:tr>
      <w:tr w:rsidR="00572F68" w:rsidRPr="00B94D00" w14:paraId="67F41EE4"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44692A01" w14:textId="77777777" w:rsidR="00572F68" w:rsidRPr="00B94D00" w:rsidRDefault="00572F68" w:rsidP="005C0B53">
            <w:pPr>
              <w:spacing w:after="60"/>
              <w:rPr>
                <w:rFonts w:eastAsia="Times New Roman"/>
                <w:sz w:val="20"/>
                <w:szCs w:val="20"/>
              </w:rPr>
            </w:pPr>
            <w:r w:rsidRPr="00B94D00">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117D4581"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DE010E0"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Responsive Reserve Trade Overage Total Amount </w:t>
            </w:r>
            <w:r w:rsidRPr="00B94D00">
              <w:rPr>
                <w:rFonts w:eastAsia="Times New Roman"/>
                <w:sz w:val="20"/>
                <w:szCs w:val="20"/>
              </w:rPr>
              <w:t>— The total charge to all QSEs for Real-Time RRS trade overages for each 15-minute Settlement Interval.</w:t>
            </w:r>
          </w:p>
        </w:tc>
      </w:tr>
      <w:tr w:rsidR="00572F68" w:rsidRPr="00B94D00" w14:paraId="236DC61F"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1B51EF8A" w14:textId="77777777" w:rsidR="00572F68" w:rsidRPr="00B94D00" w:rsidRDefault="00572F68" w:rsidP="005C0B53">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5F4B63"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FDBEF08"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572F68" w:rsidRPr="00B94D00" w14:paraId="268E1A70"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4556604A" w14:textId="77777777" w:rsidR="00572F68" w:rsidRPr="00B94D00" w:rsidRDefault="00572F68" w:rsidP="005C0B53">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1DB8C63C"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499ACFC" w14:textId="77777777" w:rsidR="00572F68" w:rsidRPr="00B94D00" w:rsidRDefault="00572F68" w:rsidP="005C0B53">
            <w:pPr>
              <w:spacing w:after="60"/>
              <w:rPr>
                <w:rFonts w:eastAsia="Times New Roman"/>
                <w:i/>
                <w:sz w:val="20"/>
                <w:szCs w:val="20"/>
              </w:rPr>
            </w:pPr>
            <w:r w:rsidRPr="00B94D00">
              <w:rPr>
                <w:rFonts w:eastAsia="Times New Roman"/>
                <w:sz w:val="20"/>
                <w:szCs w:val="20"/>
              </w:rPr>
              <w:t>A QSE.</w:t>
            </w:r>
          </w:p>
        </w:tc>
      </w:tr>
    </w:tbl>
    <w:p w14:paraId="3498FAD4"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(d)         For Non-Spin:</w:t>
      </w:r>
    </w:p>
    <w:p w14:paraId="6BDB5D12" w14:textId="77777777" w:rsidR="00572F68" w:rsidRPr="00B94D00" w:rsidRDefault="00572F68" w:rsidP="00572F68">
      <w:pPr>
        <w:spacing w:before="240"/>
        <w:ind w:left="1440" w:hanging="720"/>
        <w:rPr>
          <w:rFonts w:eastAsia="Times New Roman"/>
          <w:iCs/>
          <w:szCs w:val="20"/>
        </w:rPr>
      </w:pPr>
      <w:r w:rsidRPr="00B94D00">
        <w:rPr>
          <w:rFonts w:eastAsia="Times New Roman"/>
          <w:iCs/>
          <w:szCs w:val="20"/>
        </w:rPr>
        <w:t xml:space="preserve">LARTNSAMT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(RTNSIMBAMTTOT + RTNSOAMTTOT + </w:t>
      </w:r>
    </w:p>
    <w:p w14:paraId="598E755F" w14:textId="77777777" w:rsidR="00572F68" w:rsidRPr="00B94D00" w:rsidRDefault="00572F68" w:rsidP="00572F68">
      <w:pPr>
        <w:spacing w:after="240"/>
        <w:ind w:left="2160" w:firstLine="720"/>
        <w:rPr>
          <w:rFonts w:eastAsia="Times New Roman"/>
          <w:iCs/>
          <w:szCs w:val="20"/>
        </w:rPr>
      </w:pPr>
      <w:r w:rsidRPr="00B94D00">
        <w:rPr>
          <w:rFonts w:eastAsia="Times New Roman"/>
          <w:iCs/>
          <w:szCs w:val="20"/>
        </w:rPr>
        <w:t xml:space="preserve">RTNSTOAMTTOT) * LRS </w:t>
      </w:r>
      <w:r w:rsidRPr="00B94D00">
        <w:rPr>
          <w:rFonts w:eastAsia="Times New Roman"/>
          <w:i/>
          <w:iCs/>
          <w:szCs w:val="20"/>
          <w:vertAlign w:val="subscript"/>
        </w:rPr>
        <w:t>q</w:t>
      </w:r>
    </w:p>
    <w:p w14:paraId="4939A4D6"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Where:</w:t>
      </w:r>
    </w:p>
    <w:p w14:paraId="43759217"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RTNSIMBAMTTOT = </w:t>
      </w:r>
      <w:r w:rsidRPr="00B94D00">
        <w:rPr>
          <w:rFonts w:eastAsia="Times New Roman"/>
          <w:iCs/>
          <w:noProof/>
          <w:szCs w:val="20"/>
        </w:rPr>
        <w:drawing>
          <wp:inline distT="0" distB="0" distL="0" distR="0" wp14:anchorId="26174FC9" wp14:editId="675CA26A">
            <wp:extent cx="146685" cy="293370"/>
            <wp:effectExtent l="0" t="0" r="5715" b="0"/>
            <wp:docPr id="1049833463"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(RTNSIMBAMT </w:t>
      </w:r>
      <w:r w:rsidRPr="00B94D00">
        <w:rPr>
          <w:rFonts w:eastAsia="Times New Roman"/>
          <w:i/>
          <w:iCs/>
          <w:szCs w:val="20"/>
          <w:vertAlign w:val="subscript"/>
        </w:rPr>
        <w:t>q</w:t>
      </w:r>
      <w:r w:rsidRPr="00B94D00">
        <w:rPr>
          <w:rFonts w:eastAsia="Times New Roman"/>
          <w:iCs/>
          <w:szCs w:val="20"/>
        </w:rPr>
        <w:t>)</w:t>
      </w:r>
    </w:p>
    <w:p w14:paraId="107248DC"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RTNSOAMTTOT = </w:t>
      </w:r>
      <w:r w:rsidRPr="00B94D00">
        <w:rPr>
          <w:rFonts w:eastAsia="Times New Roman"/>
          <w:iCs/>
          <w:noProof/>
          <w:szCs w:val="20"/>
        </w:rPr>
        <w:drawing>
          <wp:inline distT="0" distB="0" distL="0" distR="0" wp14:anchorId="67CFB8E3" wp14:editId="26F4CA63">
            <wp:extent cx="146685" cy="293370"/>
            <wp:effectExtent l="0" t="0" r="5715" b="0"/>
            <wp:docPr id="1620414995"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(RTNSOAMT </w:t>
      </w:r>
      <w:r w:rsidRPr="00B94D00">
        <w:rPr>
          <w:rFonts w:eastAsia="Times New Roman"/>
          <w:i/>
          <w:iCs/>
          <w:szCs w:val="20"/>
          <w:vertAlign w:val="subscript"/>
        </w:rPr>
        <w:t>q</w:t>
      </w:r>
      <w:r w:rsidRPr="00B94D00">
        <w:rPr>
          <w:rFonts w:eastAsia="Times New Roman"/>
          <w:iCs/>
          <w:szCs w:val="20"/>
        </w:rPr>
        <w:t>)</w:t>
      </w:r>
    </w:p>
    <w:p w14:paraId="0B61E4DC"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RTNSTOAMTTOT = </w:t>
      </w:r>
      <w:r w:rsidRPr="00B94D00">
        <w:rPr>
          <w:rFonts w:eastAsia="Times New Roman"/>
          <w:iCs/>
          <w:noProof/>
          <w:szCs w:val="20"/>
        </w:rPr>
        <w:drawing>
          <wp:inline distT="0" distB="0" distL="0" distR="0" wp14:anchorId="1804FD5A" wp14:editId="127820D1">
            <wp:extent cx="146685" cy="293370"/>
            <wp:effectExtent l="0" t="0" r="5715" b="0"/>
            <wp:docPr id="1651913802"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(RTNSTOAMT </w:t>
      </w:r>
      <w:r w:rsidRPr="00B94D00">
        <w:rPr>
          <w:rFonts w:eastAsia="Times New Roman"/>
          <w:i/>
          <w:iCs/>
          <w:szCs w:val="20"/>
          <w:vertAlign w:val="subscript"/>
        </w:rPr>
        <w:t>q</w:t>
      </w:r>
      <w:r w:rsidRPr="00B94D00">
        <w:rPr>
          <w:rFonts w:eastAsia="Times New Roman"/>
          <w:iCs/>
          <w:szCs w:val="20"/>
        </w:rPr>
        <w:t>)</w:t>
      </w:r>
    </w:p>
    <w:p w14:paraId="45958398" w14:textId="77777777" w:rsidR="00572F68" w:rsidRPr="00B94D00" w:rsidRDefault="00572F68" w:rsidP="00572F68">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572F68" w:rsidRPr="00B94D00" w14:paraId="389277A3" w14:textId="77777777" w:rsidTr="005C0B53">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3E6367D" w14:textId="77777777" w:rsidR="00572F68" w:rsidRPr="00B94D00" w:rsidRDefault="00572F68" w:rsidP="005C0B53">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01C50BD7"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7F63F3F2"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41DA6680"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66048832"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LARTNSAMT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6E9DA27"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462EAE6"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Load-Allocated Real-Time Non-Spin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QSE’s share of the total Real-Time Non-Spin amount for the 15-minute Settlement Interval.</w:t>
            </w:r>
          </w:p>
        </w:tc>
      </w:tr>
      <w:tr w:rsidR="00572F68" w:rsidRPr="00B94D00" w14:paraId="6C768E3F"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729B1A62"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RTNSIMBAMT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350124B"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1DAA847"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Non-Spin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Non-Spin imbalance for each 15-minute Settlement Interval.</w:t>
            </w:r>
          </w:p>
        </w:tc>
      </w:tr>
      <w:tr w:rsidR="00572F68" w:rsidRPr="00B94D00" w14:paraId="013B5FB1"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1B3BFACE"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RTNSOAMT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711644F"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14222BD"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Non-Spin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Non-Spin only awards for each 15-minute Settlement Interval.</w:t>
            </w:r>
          </w:p>
        </w:tc>
      </w:tr>
      <w:tr w:rsidR="00572F68" w:rsidRPr="00B94D00" w14:paraId="3D4EA059"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5DD2B129" w14:textId="77777777" w:rsidR="00572F68" w:rsidRPr="00B94D00" w:rsidRDefault="00572F68" w:rsidP="005C0B53">
            <w:pPr>
              <w:spacing w:after="60"/>
              <w:rPr>
                <w:rFonts w:eastAsia="Times New Roman"/>
                <w:sz w:val="20"/>
                <w:szCs w:val="20"/>
              </w:rPr>
            </w:pPr>
            <w:r w:rsidRPr="00B94D00">
              <w:rPr>
                <w:rFonts w:eastAsia="Times New Roman"/>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76E36402"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C809E89"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Non-Spin Imbalance Market Total Amount - </w:t>
            </w:r>
            <w:r w:rsidRPr="00B94D00">
              <w:rPr>
                <w:rFonts w:eastAsia="Times New Roman"/>
                <w:sz w:val="20"/>
                <w:szCs w:val="20"/>
              </w:rPr>
              <w:t>The total payment or charge to all QSEs for the Real-Time Non-Spin imbalance for each 15-minute Settlement Interval.</w:t>
            </w:r>
          </w:p>
        </w:tc>
      </w:tr>
      <w:tr w:rsidR="00572F68" w:rsidRPr="00B94D00" w14:paraId="303C33B4"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0C6A411D" w14:textId="77777777" w:rsidR="00572F68" w:rsidRPr="00B94D00" w:rsidRDefault="00572F68" w:rsidP="005C0B53">
            <w:pPr>
              <w:spacing w:after="60"/>
              <w:rPr>
                <w:rFonts w:eastAsia="Times New Roman"/>
                <w:sz w:val="20"/>
                <w:szCs w:val="20"/>
              </w:rPr>
            </w:pPr>
            <w:r w:rsidRPr="00B94D00">
              <w:rPr>
                <w:rFonts w:eastAsia="Times New Roman"/>
                <w:sz w:val="20"/>
                <w:szCs w:val="20"/>
              </w:rPr>
              <w:lastRenderedPageBreak/>
              <w:t>RTNSOAMTTOT</w:t>
            </w:r>
          </w:p>
        </w:tc>
        <w:tc>
          <w:tcPr>
            <w:tcW w:w="675" w:type="pct"/>
            <w:tcBorders>
              <w:top w:val="single" w:sz="4" w:space="0" w:color="auto"/>
              <w:left w:val="single" w:sz="4" w:space="0" w:color="auto"/>
              <w:bottom w:val="single" w:sz="4" w:space="0" w:color="auto"/>
              <w:right w:val="single" w:sz="4" w:space="0" w:color="auto"/>
            </w:tcBorders>
            <w:hideMark/>
          </w:tcPr>
          <w:p w14:paraId="6350B3A6"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A08D766"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Non-Spin Only Market Total Amount - </w:t>
            </w:r>
            <w:r w:rsidRPr="00B94D00">
              <w:rPr>
                <w:rFonts w:eastAsia="Times New Roman"/>
                <w:sz w:val="20"/>
                <w:szCs w:val="20"/>
              </w:rPr>
              <w:t>The total charge to all QSEs in Real-Time for Non-Spin only awards for each 15-minute Settlement Interval.</w:t>
            </w:r>
          </w:p>
        </w:tc>
      </w:tr>
      <w:tr w:rsidR="00572F68" w:rsidRPr="00B94D00" w14:paraId="60178F78"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10985D74"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RTNSTOAMT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045F58B"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E9BD7F"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Non-Spin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Non-Spin trade overages for each 15-minute Settlement Interval.</w:t>
            </w:r>
          </w:p>
        </w:tc>
      </w:tr>
      <w:tr w:rsidR="00572F68" w:rsidRPr="00B94D00" w14:paraId="6669EBF1"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02E7E2BD" w14:textId="77777777" w:rsidR="00572F68" w:rsidRPr="00B94D00" w:rsidRDefault="00572F68" w:rsidP="005C0B53">
            <w:pPr>
              <w:spacing w:after="60"/>
              <w:rPr>
                <w:rFonts w:eastAsia="Times New Roman"/>
                <w:sz w:val="20"/>
                <w:szCs w:val="20"/>
              </w:rPr>
            </w:pPr>
            <w:r w:rsidRPr="00B94D00">
              <w:rPr>
                <w:rFonts w:eastAsia="Times New Roman"/>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14F20E9B"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270EA7"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Non-Spin Trade Overage Total Amount </w:t>
            </w:r>
            <w:r w:rsidRPr="00B94D00">
              <w:rPr>
                <w:rFonts w:eastAsia="Times New Roman"/>
                <w:sz w:val="20"/>
                <w:szCs w:val="20"/>
              </w:rPr>
              <w:t>— The total charge to all QSEs for Real-Time Non-Spin trade overages for each 15-minute Settlement Interval.</w:t>
            </w:r>
          </w:p>
        </w:tc>
      </w:tr>
      <w:tr w:rsidR="00572F68" w:rsidRPr="00B94D00" w14:paraId="79AE3DCD"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088D5D23" w14:textId="77777777" w:rsidR="00572F68" w:rsidRPr="00B94D00" w:rsidRDefault="00572F68" w:rsidP="005C0B53">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23AC05D"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2F26F8D"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572F68" w:rsidRPr="00B94D00" w14:paraId="32FA5494" w14:textId="77777777" w:rsidTr="005C0B53">
        <w:trPr>
          <w:cantSplit/>
        </w:trPr>
        <w:tc>
          <w:tcPr>
            <w:tcW w:w="1146" w:type="pct"/>
            <w:tcBorders>
              <w:top w:val="single" w:sz="4" w:space="0" w:color="auto"/>
              <w:left w:val="single" w:sz="4" w:space="0" w:color="auto"/>
              <w:bottom w:val="single" w:sz="4" w:space="0" w:color="auto"/>
              <w:right w:val="single" w:sz="4" w:space="0" w:color="auto"/>
            </w:tcBorders>
            <w:hideMark/>
          </w:tcPr>
          <w:p w14:paraId="2C85C98D" w14:textId="77777777" w:rsidR="00572F68" w:rsidRPr="00B94D00" w:rsidRDefault="00572F68" w:rsidP="005C0B53">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391E53D"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F1425C9" w14:textId="77777777" w:rsidR="00572F68" w:rsidRPr="00B94D00" w:rsidRDefault="00572F68" w:rsidP="005C0B53">
            <w:pPr>
              <w:spacing w:after="60"/>
              <w:rPr>
                <w:rFonts w:eastAsia="Times New Roman"/>
                <w:i/>
                <w:sz w:val="20"/>
                <w:szCs w:val="20"/>
              </w:rPr>
            </w:pPr>
            <w:r w:rsidRPr="00B94D00">
              <w:rPr>
                <w:rFonts w:eastAsia="Times New Roman"/>
                <w:sz w:val="20"/>
                <w:szCs w:val="20"/>
              </w:rPr>
              <w:t>A QSE.</w:t>
            </w:r>
          </w:p>
        </w:tc>
      </w:tr>
    </w:tbl>
    <w:p w14:paraId="488B9352" w14:textId="77777777" w:rsidR="00572F68" w:rsidRPr="00B94D00" w:rsidRDefault="00572F68" w:rsidP="00572F68">
      <w:pPr>
        <w:spacing w:before="240" w:after="240"/>
        <w:ind w:left="1440" w:hanging="720"/>
        <w:rPr>
          <w:rFonts w:eastAsia="Times New Roman"/>
          <w:iCs/>
          <w:szCs w:val="20"/>
        </w:rPr>
      </w:pPr>
      <w:r w:rsidRPr="00B94D00">
        <w:rPr>
          <w:rFonts w:eastAsia="Times New Roman"/>
          <w:iCs/>
          <w:szCs w:val="20"/>
        </w:rPr>
        <w:t xml:space="preserve"> (e)         For ERCOT Contingency Reserve Service (ECRS):</w:t>
      </w:r>
    </w:p>
    <w:p w14:paraId="2D9F9DA9" w14:textId="77777777" w:rsidR="00572F68" w:rsidRPr="00B94D00" w:rsidRDefault="00572F68" w:rsidP="00572F68">
      <w:pPr>
        <w:ind w:left="1440" w:hanging="720"/>
        <w:rPr>
          <w:rFonts w:eastAsia="Times New Roman"/>
          <w:iCs/>
          <w:szCs w:val="20"/>
        </w:rPr>
      </w:pPr>
      <w:r w:rsidRPr="00B94D00">
        <w:rPr>
          <w:rFonts w:eastAsia="Times New Roman"/>
          <w:iCs/>
          <w:szCs w:val="20"/>
        </w:rPr>
        <w:t xml:space="preserve">LARTECRAMT </w:t>
      </w:r>
      <w:r w:rsidRPr="00B94D00">
        <w:rPr>
          <w:rFonts w:eastAsia="Times New Roman"/>
          <w:i/>
          <w:iCs/>
          <w:szCs w:val="20"/>
          <w:vertAlign w:val="subscript"/>
        </w:rPr>
        <w:t>q</w:t>
      </w:r>
      <w:r w:rsidRPr="00B94D00">
        <w:rPr>
          <w:rFonts w:eastAsia="Times New Roman"/>
          <w:iCs/>
          <w:szCs w:val="20"/>
        </w:rPr>
        <w:t xml:space="preserve"> = (-1) * (RTECRIMBAMTTOT + RTECROAMTTOT + </w:t>
      </w:r>
    </w:p>
    <w:p w14:paraId="5F70334F"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 </w:t>
      </w:r>
      <w:r w:rsidRPr="00B94D00">
        <w:rPr>
          <w:rFonts w:eastAsia="Times New Roman"/>
          <w:iCs/>
          <w:szCs w:val="20"/>
        </w:rPr>
        <w:tab/>
      </w:r>
      <w:r w:rsidRPr="00B94D00">
        <w:rPr>
          <w:rFonts w:eastAsia="Times New Roman"/>
          <w:iCs/>
          <w:szCs w:val="20"/>
        </w:rPr>
        <w:tab/>
      </w:r>
      <w:r w:rsidRPr="00B94D00">
        <w:rPr>
          <w:rFonts w:eastAsia="Times New Roman"/>
          <w:iCs/>
          <w:szCs w:val="20"/>
        </w:rPr>
        <w:tab/>
        <w:t xml:space="preserve">RTECRTOAMTTOT) * LRS </w:t>
      </w:r>
      <w:r w:rsidRPr="00B94D00">
        <w:rPr>
          <w:rFonts w:eastAsia="Times New Roman"/>
          <w:i/>
          <w:iCs/>
          <w:szCs w:val="20"/>
          <w:vertAlign w:val="subscript"/>
        </w:rPr>
        <w:t>q</w:t>
      </w:r>
    </w:p>
    <w:p w14:paraId="6E6D5283"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Where:</w:t>
      </w:r>
    </w:p>
    <w:p w14:paraId="73034C3F"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RTECRIMBAMTTOT = </w:t>
      </w:r>
      <w:r w:rsidRPr="00B94D00">
        <w:rPr>
          <w:rFonts w:eastAsia="Times New Roman"/>
          <w:iCs/>
          <w:noProof/>
          <w:szCs w:val="20"/>
        </w:rPr>
        <w:drawing>
          <wp:inline distT="0" distB="0" distL="0" distR="0" wp14:anchorId="258FB178" wp14:editId="1497FD45">
            <wp:extent cx="146685" cy="293370"/>
            <wp:effectExtent l="0" t="0" r="5715" b="0"/>
            <wp:docPr id="758729390"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(RTECRIMBAMT </w:t>
      </w:r>
      <w:r w:rsidRPr="00B94D00">
        <w:rPr>
          <w:rFonts w:eastAsia="Times New Roman"/>
          <w:i/>
          <w:iCs/>
          <w:szCs w:val="20"/>
          <w:vertAlign w:val="subscript"/>
        </w:rPr>
        <w:t>q</w:t>
      </w:r>
      <w:r w:rsidRPr="00B94D00">
        <w:rPr>
          <w:rFonts w:eastAsia="Times New Roman"/>
          <w:iCs/>
          <w:szCs w:val="20"/>
        </w:rPr>
        <w:t>)</w:t>
      </w:r>
    </w:p>
    <w:p w14:paraId="6090F303"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RTECROAMTTOT = </w:t>
      </w:r>
      <w:r w:rsidRPr="00B94D00">
        <w:rPr>
          <w:rFonts w:eastAsia="Times New Roman"/>
          <w:iCs/>
          <w:noProof/>
          <w:position w:val="-22"/>
          <w:szCs w:val="20"/>
        </w:rPr>
        <w:drawing>
          <wp:inline distT="0" distB="0" distL="0" distR="0" wp14:anchorId="25DC0E25" wp14:editId="06175F43">
            <wp:extent cx="146685" cy="293370"/>
            <wp:effectExtent l="0" t="0" r="5715" b="0"/>
            <wp:docPr id="604894267"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(RTECROAMT </w:t>
      </w:r>
      <w:r w:rsidRPr="00B94D00">
        <w:rPr>
          <w:rFonts w:eastAsia="Times New Roman"/>
          <w:i/>
          <w:iCs/>
          <w:szCs w:val="20"/>
          <w:vertAlign w:val="subscript"/>
        </w:rPr>
        <w:t>q</w:t>
      </w:r>
      <w:r w:rsidRPr="00B94D00">
        <w:rPr>
          <w:rFonts w:eastAsia="Times New Roman"/>
          <w:iCs/>
          <w:szCs w:val="20"/>
        </w:rPr>
        <w:t>)</w:t>
      </w:r>
    </w:p>
    <w:p w14:paraId="33C7AA1C"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 xml:space="preserve">RTECRTOAMTTOT = </w:t>
      </w:r>
      <w:r w:rsidRPr="00B94D00">
        <w:rPr>
          <w:rFonts w:eastAsia="Times New Roman"/>
          <w:iCs/>
          <w:noProof/>
          <w:position w:val="-22"/>
          <w:szCs w:val="20"/>
        </w:rPr>
        <w:drawing>
          <wp:inline distT="0" distB="0" distL="0" distR="0" wp14:anchorId="49AE3B32" wp14:editId="3C21CD4C">
            <wp:extent cx="146685" cy="293370"/>
            <wp:effectExtent l="0" t="0" r="5715" b="0"/>
            <wp:docPr id="1499600007"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0"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(RTECRTOAMT </w:t>
      </w:r>
      <w:r w:rsidRPr="00B94D00">
        <w:rPr>
          <w:rFonts w:eastAsia="Times New Roman"/>
          <w:i/>
          <w:iCs/>
          <w:szCs w:val="20"/>
          <w:vertAlign w:val="subscript"/>
        </w:rPr>
        <w:t>q</w:t>
      </w:r>
      <w:r w:rsidRPr="00B94D00">
        <w:rPr>
          <w:rFonts w:eastAsia="Times New Roman"/>
          <w:iCs/>
          <w:szCs w:val="20"/>
        </w:rPr>
        <w:t>)</w:t>
      </w:r>
    </w:p>
    <w:p w14:paraId="0DD5BCDB" w14:textId="77777777" w:rsidR="00572F68" w:rsidRPr="00B94D00" w:rsidRDefault="00572F68" w:rsidP="00572F68">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572F68" w:rsidRPr="00B94D00" w14:paraId="0DC40CA7" w14:textId="77777777" w:rsidTr="005C0B53">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5BBAD860" w14:textId="77777777" w:rsidR="00572F68" w:rsidRPr="00B94D00" w:rsidRDefault="00572F68" w:rsidP="005C0B53">
            <w:pPr>
              <w:spacing w:after="120"/>
              <w:rPr>
                <w:rFonts w:eastAsia="Times New Roman"/>
                <w:b/>
                <w:iCs/>
                <w:sz w:val="20"/>
                <w:szCs w:val="20"/>
              </w:rPr>
            </w:pPr>
            <w:r w:rsidRPr="00B94D00">
              <w:rPr>
                <w:rFonts w:eastAsia="Times New Roman"/>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2A0BCB45"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2181DB3A"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Description</w:t>
            </w:r>
          </w:p>
        </w:tc>
      </w:tr>
      <w:tr w:rsidR="00572F68" w:rsidRPr="00B94D00" w14:paraId="38454C9C"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35260835"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LARTECRAMT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F15B32C"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E875143"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Load-Allocated Real-Time ERCOT Contingency Reserve Service Amount for the QSE - </w:t>
            </w:r>
            <w:r w:rsidRPr="00B94D00">
              <w:rPr>
                <w:rFonts w:eastAsia="Times New Roman"/>
                <w:sz w:val="20"/>
                <w:szCs w:val="20"/>
              </w:rPr>
              <w:t xml:space="preserve">The QSE </w:t>
            </w:r>
            <w:r w:rsidRPr="00B94D00">
              <w:rPr>
                <w:rFonts w:eastAsia="Times New Roman"/>
                <w:i/>
                <w:sz w:val="20"/>
                <w:szCs w:val="20"/>
              </w:rPr>
              <w:t>q</w:t>
            </w:r>
            <w:r w:rsidRPr="00B94D00">
              <w:rPr>
                <w:rFonts w:eastAsia="Times New Roman"/>
                <w:sz w:val="20"/>
                <w:szCs w:val="20"/>
              </w:rPr>
              <w:t>’s share of the total Real-Time ECRS amount for the 15-minute Settlement Interval.</w:t>
            </w:r>
          </w:p>
        </w:tc>
      </w:tr>
      <w:tr w:rsidR="00572F68" w:rsidRPr="00B94D00" w14:paraId="6D01C5BE"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5598CB45"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RTECRIMBAMT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1BB04A9"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EAEA521"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ERCOT Contingency Reserve Service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ECRS imbalance for each 15-minute Settlement Interval.</w:t>
            </w:r>
          </w:p>
        </w:tc>
      </w:tr>
      <w:tr w:rsidR="00572F68" w:rsidRPr="00B94D00" w14:paraId="39462A86"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780BF34B"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RTECROAMT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D818C63"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DF3B3D0"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ERCOT Contingency Reserve Service Only Amount for the QSE— </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ECRS only awards for each 15-minute Settlement Interval.</w:t>
            </w:r>
          </w:p>
        </w:tc>
      </w:tr>
      <w:tr w:rsidR="00572F68" w:rsidRPr="00B94D00" w14:paraId="65C06266"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53DA292D" w14:textId="77777777" w:rsidR="00572F68" w:rsidRPr="00B94D00" w:rsidRDefault="00572F68" w:rsidP="005C0B53">
            <w:pPr>
              <w:spacing w:after="60"/>
              <w:rPr>
                <w:rFonts w:eastAsia="Times New Roman"/>
                <w:sz w:val="20"/>
                <w:szCs w:val="20"/>
              </w:rPr>
            </w:pPr>
            <w:r w:rsidRPr="00B94D00">
              <w:rPr>
                <w:rFonts w:eastAsia="Times New Roman"/>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736A7CA9"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73D4D03"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ERCOT Contingency Reserve Service Imbalance Market Total Amount - </w:t>
            </w:r>
            <w:r w:rsidRPr="00B94D00">
              <w:rPr>
                <w:rFonts w:eastAsia="Times New Roman"/>
                <w:sz w:val="20"/>
                <w:szCs w:val="20"/>
              </w:rPr>
              <w:t>The total payment or charge to all QSEs for the Real-Time ECRS imbalance for each 15-minute Settlement Interval.</w:t>
            </w:r>
          </w:p>
        </w:tc>
      </w:tr>
      <w:tr w:rsidR="00572F68" w:rsidRPr="00B94D00" w14:paraId="69EFD838"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208BDBFE" w14:textId="77777777" w:rsidR="00572F68" w:rsidRPr="00B94D00" w:rsidRDefault="00572F68" w:rsidP="005C0B53">
            <w:pPr>
              <w:spacing w:after="60"/>
              <w:rPr>
                <w:rFonts w:eastAsia="Times New Roman"/>
                <w:sz w:val="20"/>
                <w:szCs w:val="20"/>
              </w:rPr>
            </w:pPr>
            <w:r w:rsidRPr="00B94D00">
              <w:rPr>
                <w:rFonts w:eastAsia="Times New Roman"/>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30835932"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A01964D"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ERCOT Contingency Reserve Service Only Market Total Amount - </w:t>
            </w:r>
            <w:r w:rsidRPr="00B94D00">
              <w:rPr>
                <w:rFonts w:eastAsia="Times New Roman"/>
                <w:sz w:val="20"/>
                <w:szCs w:val="20"/>
              </w:rPr>
              <w:t>The total charge to all QSEs in Real-Time for ECRS only awards for each 15-minute Settlement Interval.</w:t>
            </w:r>
          </w:p>
        </w:tc>
      </w:tr>
      <w:tr w:rsidR="00572F68" w:rsidRPr="00B94D00" w14:paraId="729AAA47"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3146CACA"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RTECRTOAMT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03DE772F"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88F0AB6"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ERCOT Contingency Reserve Service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ECRS trade overages for each 15-minute Settlement Interval.</w:t>
            </w:r>
          </w:p>
        </w:tc>
      </w:tr>
      <w:tr w:rsidR="00572F68" w:rsidRPr="00B94D00" w14:paraId="53D9360C"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32834E8B" w14:textId="77777777" w:rsidR="00572F68" w:rsidRPr="00B94D00" w:rsidRDefault="00572F68" w:rsidP="005C0B53">
            <w:pPr>
              <w:spacing w:after="60"/>
              <w:rPr>
                <w:rFonts w:eastAsia="Times New Roman"/>
                <w:sz w:val="20"/>
                <w:szCs w:val="20"/>
              </w:rPr>
            </w:pPr>
            <w:r w:rsidRPr="00B94D00">
              <w:rPr>
                <w:rFonts w:eastAsia="Times New Roman"/>
                <w:sz w:val="20"/>
                <w:szCs w:val="20"/>
              </w:rPr>
              <w:lastRenderedPageBreak/>
              <w:t>RTECROAMTTOT</w:t>
            </w:r>
          </w:p>
        </w:tc>
        <w:tc>
          <w:tcPr>
            <w:tcW w:w="638" w:type="pct"/>
            <w:tcBorders>
              <w:top w:val="single" w:sz="4" w:space="0" w:color="auto"/>
              <w:left w:val="single" w:sz="4" w:space="0" w:color="auto"/>
              <w:bottom w:val="single" w:sz="4" w:space="0" w:color="auto"/>
              <w:right w:val="single" w:sz="4" w:space="0" w:color="auto"/>
            </w:tcBorders>
            <w:hideMark/>
          </w:tcPr>
          <w:p w14:paraId="726901EF" w14:textId="77777777" w:rsidR="00572F68" w:rsidRPr="00B94D00" w:rsidRDefault="00572F68" w:rsidP="005C0B53">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17C2D0D" w14:textId="77777777" w:rsidR="00572F68" w:rsidRPr="00B94D00" w:rsidRDefault="00572F68" w:rsidP="005C0B53">
            <w:pPr>
              <w:spacing w:after="60"/>
              <w:rPr>
                <w:rFonts w:eastAsia="Times New Roman"/>
                <w:i/>
                <w:sz w:val="20"/>
                <w:szCs w:val="20"/>
              </w:rPr>
            </w:pPr>
            <w:r w:rsidRPr="00B94D00">
              <w:rPr>
                <w:rFonts w:eastAsia="Times New Roman"/>
                <w:i/>
                <w:sz w:val="20"/>
                <w:szCs w:val="20"/>
              </w:rPr>
              <w:t xml:space="preserve">Real-Time ERCOT Contingency Reserve Service Trade Overage Total Amount </w:t>
            </w:r>
            <w:r w:rsidRPr="00B94D00">
              <w:rPr>
                <w:rFonts w:eastAsia="Times New Roman"/>
                <w:sz w:val="20"/>
                <w:szCs w:val="20"/>
              </w:rPr>
              <w:t>— The total charge to all QSEs for Real-Time ECRS trade overages for each 15-minute Settlement Interval.</w:t>
            </w:r>
          </w:p>
        </w:tc>
      </w:tr>
      <w:tr w:rsidR="00572F68" w:rsidRPr="00B94D00" w14:paraId="1EF1FE71"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4EFB3A88" w14:textId="77777777" w:rsidR="00572F68" w:rsidRPr="00B94D00" w:rsidRDefault="00572F68" w:rsidP="005C0B53">
            <w:pPr>
              <w:spacing w:after="60"/>
              <w:rPr>
                <w:rFonts w:eastAsia="Times New Roman"/>
                <w:b/>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7015AE3"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A086406" w14:textId="77777777" w:rsidR="00572F68" w:rsidRPr="00B94D00" w:rsidRDefault="00572F68" w:rsidP="005C0B53">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572F68" w:rsidRPr="00B94D00" w14:paraId="50325F82" w14:textId="77777777" w:rsidTr="005C0B53">
        <w:trPr>
          <w:cantSplit/>
        </w:trPr>
        <w:tc>
          <w:tcPr>
            <w:tcW w:w="1221" w:type="pct"/>
            <w:tcBorders>
              <w:top w:val="single" w:sz="4" w:space="0" w:color="auto"/>
              <w:left w:val="single" w:sz="4" w:space="0" w:color="auto"/>
              <w:bottom w:val="single" w:sz="4" w:space="0" w:color="auto"/>
              <w:right w:val="single" w:sz="4" w:space="0" w:color="auto"/>
            </w:tcBorders>
            <w:hideMark/>
          </w:tcPr>
          <w:p w14:paraId="44BAFABC" w14:textId="77777777" w:rsidR="00572F68" w:rsidRPr="00B94D00" w:rsidRDefault="00572F68" w:rsidP="005C0B53">
            <w:pPr>
              <w:spacing w:after="60"/>
              <w:rPr>
                <w:rFonts w:eastAsia="Times New Roman"/>
                <w:sz w:val="20"/>
                <w:szCs w:val="20"/>
              </w:rPr>
            </w:pPr>
            <w:r w:rsidRPr="00B94D00">
              <w:rPr>
                <w:rFonts w:eastAsia="Times New Roman"/>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5431D54A" w14:textId="77777777" w:rsidR="00572F68" w:rsidRPr="00B94D00" w:rsidRDefault="00572F68" w:rsidP="005C0B53">
            <w:pPr>
              <w:spacing w:after="60"/>
              <w:rPr>
                <w:rFonts w:eastAsia="Times New Roman"/>
                <w:sz w:val="20"/>
                <w:szCs w:val="20"/>
              </w:rPr>
            </w:pPr>
            <w:r w:rsidRPr="00B94D00">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16D04D4E" w14:textId="77777777" w:rsidR="00572F68" w:rsidRPr="00B94D00" w:rsidRDefault="00572F68" w:rsidP="005C0B53">
            <w:pPr>
              <w:spacing w:after="60"/>
              <w:rPr>
                <w:rFonts w:eastAsia="Times New Roman"/>
                <w:i/>
                <w:sz w:val="20"/>
                <w:szCs w:val="20"/>
              </w:rPr>
            </w:pPr>
            <w:r w:rsidRPr="00B94D00">
              <w:rPr>
                <w:rFonts w:eastAsia="Times New Roman"/>
                <w:sz w:val="20"/>
                <w:szCs w:val="20"/>
              </w:rPr>
              <w:t>A QSE.</w:t>
            </w:r>
          </w:p>
        </w:tc>
      </w:tr>
    </w:tbl>
    <w:p w14:paraId="3786E494" w14:textId="77777777" w:rsidR="00572F68" w:rsidRPr="00B94D00" w:rsidRDefault="00572F68" w:rsidP="00572F68">
      <w:pPr>
        <w:spacing w:before="240" w:after="240"/>
        <w:ind w:left="1440" w:hanging="720"/>
        <w:rPr>
          <w:ins w:id="1588" w:author="ERCOT" w:date="2025-07-28T10:39:00Z" w16du:dateUtc="2025-07-28T15:39:00Z"/>
        </w:rPr>
      </w:pPr>
      <w:ins w:id="1589" w:author="ERCOT" w:date="2025-07-28T10:39:00Z" w16du:dateUtc="2025-07-28T15:39:00Z">
        <w:r w:rsidRPr="00B94D00">
          <w:t>(f)         For Dispatchable Reliability Reserve Service (DRRS):</w:t>
        </w:r>
      </w:ins>
    </w:p>
    <w:p w14:paraId="4CFBE040" w14:textId="77777777" w:rsidR="00572F68" w:rsidRPr="00B94D00" w:rsidRDefault="00572F68" w:rsidP="00572F68">
      <w:pPr>
        <w:ind w:left="1440" w:hanging="720"/>
        <w:rPr>
          <w:ins w:id="1590" w:author="ERCOT" w:date="2025-07-28T10:39:00Z" w16du:dateUtc="2025-07-28T15:39:00Z"/>
        </w:rPr>
      </w:pPr>
      <w:ins w:id="1591" w:author="ERCOT" w:date="2025-07-28T10:39:00Z" w16du:dateUtc="2025-07-28T15:39:00Z">
        <w:r w:rsidRPr="00B94D00">
          <w:t xml:space="preserve">LARTDRRAMT </w:t>
        </w:r>
        <w:r w:rsidRPr="00B94D00">
          <w:rPr>
            <w:i/>
            <w:vertAlign w:val="subscript"/>
          </w:rPr>
          <w:t>q</w:t>
        </w:r>
        <w:r w:rsidRPr="00B94D00">
          <w:t xml:space="preserve"> = (-1) * (RTDRRIMBAMTTOT + RTDRROAMTTOT + </w:t>
        </w:r>
      </w:ins>
    </w:p>
    <w:p w14:paraId="75D6D2F6" w14:textId="77777777" w:rsidR="00572F68" w:rsidRPr="00B94D00" w:rsidRDefault="00572F68" w:rsidP="00572F68">
      <w:pPr>
        <w:spacing w:after="240"/>
        <w:ind w:left="1440" w:hanging="720"/>
        <w:rPr>
          <w:ins w:id="1592" w:author="ERCOT" w:date="2025-07-28T10:39:00Z" w16du:dateUtc="2025-07-28T15:39:00Z"/>
        </w:rPr>
      </w:pPr>
      <w:ins w:id="1593" w:author="ERCOT" w:date="2025-07-28T10:39:00Z" w16du:dateUtc="2025-07-28T15:39:00Z">
        <w:r w:rsidRPr="00B94D00">
          <w:t xml:space="preserve"> </w:t>
        </w:r>
        <w:r w:rsidRPr="00B94D00">
          <w:tab/>
        </w:r>
        <w:r w:rsidRPr="00B94D00">
          <w:tab/>
        </w:r>
        <w:r w:rsidRPr="00B94D00">
          <w:tab/>
          <w:t xml:space="preserve">RTDRRTOAMTTOT) * LRS </w:t>
        </w:r>
        <w:r w:rsidRPr="00B94D00">
          <w:rPr>
            <w:i/>
            <w:vertAlign w:val="subscript"/>
          </w:rPr>
          <w:t>q</w:t>
        </w:r>
      </w:ins>
    </w:p>
    <w:p w14:paraId="4D680DCB" w14:textId="77777777" w:rsidR="00572F68" w:rsidRPr="00B94D00" w:rsidRDefault="00572F68" w:rsidP="00572F68">
      <w:pPr>
        <w:spacing w:after="240"/>
        <w:ind w:left="1440" w:hanging="720"/>
        <w:rPr>
          <w:ins w:id="1594" w:author="ERCOT" w:date="2025-07-28T10:39:00Z" w16du:dateUtc="2025-07-28T15:39:00Z"/>
        </w:rPr>
      </w:pPr>
      <w:ins w:id="1595" w:author="ERCOT" w:date="2025-07-28T10:39:00Z" w16du:dateUtc="2025-07-28T15:39:00Z">
        <w:r w:rsidRPr="00B94D00">
          <w:t>Where:</w:t>
        </w:r>
      </w:ins>
    </w:p>
    <w:p w14:paraId="2BE60A47" w14:textId="77777777" w:rsidR="00572F68" w:rsidRPr="00B94D00" w:rsidRDefault="00572F68" w:rsidP="00572F68">
      <w:pPr>
        <w:spacing w:after="240"/>
        <w:ind w:left="1440" w:hanging="720"/>
        <w:rPr>
          <w:ins w:id="1596" w:author="ERCOT" w:date="2025-07-28T10:39:00Z" w16du:dateUtc="2025-07-28T15:39:00Z"/>
        </w:rPr>
      </w:pPr>
      <w:ins w:id="1597" w:author="ERCOT" w:date="2025-07-28T10:39:00Z" w16du:dateUtc="2025-07-28T15:39:00Z">
        <w:r w:rsidRPr="00B94D00">
          <w:t xml:space="preserve">RTDRRIMBAMTTOT = </w:t>
        </w:r>
        <w:r w:rsidRPr="00B94D00">
          <w:rPr>
            <w:noProof/>
          </w:rPr>
          <w:drawing>
            <wp:inline distT="0" distB="0" distL="0" distR="0" wp14:anchorId="77CDB82B" wp14:editId="2A1F487A">
              <wp:extent cx="146685" cy="293370"/>
              <wp:effectExtent l="0" t="0" r="5715" b="0"/>
              <wp:docPr id="841279004" name="Picture 841279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095885"/>
                      <pic:cNvPicPr/>
                    </pic:nvPicPr>
                    <pic:blipFill>
                      <a:blip r:embed="rId170">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t xml:space="preserve"> (RT</w:t>
        </w:r>
      </w:ins>
      <w:ins w:id="1598" w:author="ERCOT" w:date="2025-07-28T10:40:00Z" w16du:dateUtc="2025-07-28T15:40:00Z">
        <w:r w:rsidRPr="00B94D00">
          <w:t>DR</w:t>
        </w:r>
      </w:ins>
      <w:ins w:id="1599" w:author="ERCOT" w:date="2025-07-28T10:39:00Z" w16du:dateUtc="2025-07-28T15:39:00Z">
        <w:r w:rsidRPr="00B94D00">
          <w:t xml:space="preserve">RIMBAMT </w:t>
        </w:r>
        <w:r w:rsidRPr="00B94D00">
          <w:rPr>
            <w:i/>
            <w:iCs/>
            <w:vertAlign w:val="subscript"/>
          </w:rPr>
          <w:t>q</w:t>
        </w:r>
        <w:r w:rsidRPr="00B94D00">
          <w:t>)</w:t>
        </w:r>
      </w:ins>
    </w:p>
    <w:p w14:paraId="3324FDFE" w14:textId="77777777" w:rsidR="00572F68" w:rsidRPr="00B94D00" w:rsidRDefault="00572F68" w:rsidP="00572F68">
      <w:pPr>
        <w:spacing w:after="240"/>
        <w:ind w:left="1440" w:hanging="720"/>
        <w:rPr>
          <w:ins w:id="1600" w:author="ERCOT" w:date="2025-07-28T10:39:00Z" w16du:dateUtc="2025-07-28T15:39:00Z"/>
        </w:rPr>
      </w:pPr>
      <w:ins w:id="1601" w:author="ERCOT" w:date="2025-07-28T10:39:00Z" w16du:dateUtc="2025-07-28T15:39:00Z">
        <w:r w:rsidRPr="00B94D00">
          <w:t>RT</w:t>
        </w:r>
      </w:ins>
      <w:ins w:id="1602" w:author="ERCOT" w:date="2025-07-28T10:40:00Z" w16du:dateUtc="2025-07-28T15:40:00Z">
        <w:r w:rsidRPr="00B94D00">
          <w:t>DR</w:t>
        </w:r>
      </w:ins>
      <w:ins w:id="1603" w:author="ERCOT" w:date="2025-07-28T10:39:00Z" w16du:dateUtc="2025-07-28T15:39:00Z">
        <w:r w:rsidRPr="00B94D00">
          <w:t xml:space="preserve">ROAMTTOT = </w:t>
        </w:r>
        <w:r w:rsidRPr="00B94D00">
          <w:rPr>
            <w:noProof/>
          </w:rPr>
          <w:drawing>
            <wp:inline distT="0" distB="0" distL="0" distR="0" wp14:anchorId="0D2C37BB" wp14:editId="7462B861">
              <wp:extent cx="146685" cy="293370"/>
              <wp:effectExtent l="0" t="0" r="5715" b="0"/>
              <wp:docPr id="352513003" name="Picture 35251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46876"/>
                      <pic:cNvPicPr/>
                    </pic:nvPicPr>
                    <pic:blipFill>
                      <a:blip r:embed="rId170">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rPr>
            <w:b/>
            <w:bCs/>
          </w:rPr>
          <w:t xml:space="preserve"> </w:t>
        </w:r>
        <w:r w:rsidRPr="00B94D00">
          <w:t>(RT</w:t>
        </w:r>
      </w:ins>
      <w:ins w:id="1604" w:author="ERCOT" w:date="2025-07-28T10:40:00Z" w16du:dateUtc="2025-07-28T15:40:00Z">
        <w:r w:rsidRPr="00B94D00">
          <w:t>DR</w:t>
        </w:r>
      </w:ins>
      <w:ins w:id="1605" w:author="ERCOT" w:date="2025-07-28T10:39:00Z" w16du:dateUtc="2025-07-28T15:39:00Z">
        <w:r w:rsidRPr="00B94D00">
          <w:t xml:space="preserve">ROAMT </w:t>
        </w:r>
        <w:r w:rsidRPr="00B94D00">
          <w:rPr>
            <w:i/>
            <w:iCs/>
            <w:vertAlign w:val="subscript"/>
          </w:rPr>
          <w:t>q</w:t>
        </w:r>
        <w:r w:rsidRPr="00B94D00">
          <w:t>)</w:t>
        </w:r>
      </w:ins>
    </w:p>
    <w:p w14:paraId="2D30B598" w14:textId="77777777" w:rsidR="00572F68" w:rsidRPr="00B94D00" w:rsidRDefault="00572F68" w:rsidP="00572F68">
      <w:pPr>
        <w:spacing w:after="240"/>
        <w:ind w:left="1440" w:hanging="720"/>
        <w:rPr>
          <w:ins w:id="1606" w:author="ERCOT" w:date="2025-07-28T10:39:00Z" w16du:dateUtc="2025-07-28T15:39:00Z"/>
        </w:rPr>
      </w:pPr>
      <w:ins w:id="1607" w:author="ERCOT" w:date="2025-07-28T10:39:00Z" w16du:dateUtc="2025-07-28T15:39:00Z">
        <w:r w:rsidRPr="00B94D00">
          <w:t>RT</w:t>
        </w:r>
      </w:ins>
      <w:ins w:id="1608" w:author="ERCOT" w:date="2025-07-28T10:40:00Z" w16du:dateUtc="2025-07-28T15:40:00Z">
        <w:r w:rsidRPr="00B94D00">
          <w:t>DR</w:t>
        </w:r>
      </w:ins>
      <w:ins w:id="1609" w:author="ERCOT" w:date="2025-07-28T10:39:00Z" w16du:dateUtc="2025-07-28T15:39:00Z">
        <w:r w:rsidRPr="00B94D00">
          <w:t xml:space="preserve">RTOAMTTOT = </w:t>
        </w:r>
        <w:r w:rsidRPr="00B94D00">
          <w:rPr>
            <w:noProof/>
          </w:rPr>
          <w:drawing>
            <wp:inline distT="0" distB="0" distL="0" distR="0" wp14:anchorId="0A484AF7" wp14:editId="1270A499">
              <wp:extent cx="146685" cy="293370"/>
              <wp:effectExtent l="0" t="0" r="5715" b="0"/>
              <wp:docPr id="1894330215" name="Picture 189433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22793"/>
                      <pic:cNvPicPr/>
                    </pic:nvPicPr>
                    <pic:blipFill>
                      <a:blip r:embed="rId170">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rPr>
            <w:b/>
            <w:bCs/>
          </w:rPr>
          <w:t xml:space="preserve"> </w:t>
        </w:r>
        <w:r w:rsidRPr="00B94D00">
          <w:t>(RT</w:t>
        </w:r>
      </w:ins>
      <w:ins w:id="1610" w:author="ERCOT" w:date="2025-07-28T10:40:00Z" w16du:dateUtc="2025-07-28T15:40:00Z">
        <w:r w:rsidRPr="00B94D00">
          <w:t>DR</w:t>
        </w:r>
      </w:ins>
      <w:ins w:id="1611" w:author="ERCOT" w:date="2025-07-28T10:39:00Z" w16du:dateUtc="2025-07-28T15:39:00Z">
        <w:r w:rsidRPr="00B94D00">
          <w:t xml:space="preserve">RTOAMT </w:t>
        </w:r>
        <w:r w:rsidRPr="00B94D00">
          <w:rPr>
            <w:i/>
            <w:iCs/>
            <w:vertAlign w:val="subscript"/>
          </w:rPr>
          <w:t>q</w:t>
        </w:r>
        <w:r w:rsidRPr="00B94D00">
          <w:t>)</w:t>
        </w:r>
      </w:ins>
    </w:p>
    <w:p w14:paraId="40B34429" w14:textId="77777777" w:rsidR="00572F68" w:rsidRPr="00B94D00" w:rsidRDefault="00572F68" w:rsidP="00572F68">
      <w:pPr>
        <w:rPr>
          <w:ins w:id="1612" w:author="ERCOT" w:date="2025-07-28T10:39:00Z" w16du:dateUtc="2025-07-28T15:39:00Z"/>
        </w:rPr>
      </w:pPr>
      <w:ins w:id="1613" w:author="ERCOT" w:date="2025-07-28T10:39:00Z" w16du:dateUtc="2025-07-28T15:39:00Z">
        <w:r w:rsidRPr="00B94D0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572F68" w:rsidRPr="00B94D00" w14:paraId="7BEBB9B6" w14:textId="77777777" w:rsidTr="005C0B53">
        <w:trPr>
          <w:cantSplit/>
          <w:tblHeader/>
          <w:ins w:id="161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84ABEB9" w14:textId="77777777" w:rsidR="00572F68" w:rsidRPr="00B94D00" w:rsidRDefault="00572F68" w:rsidP="005C0B53">
            <w:pPr>
              <w:spacing w:after="240"/>
              <w:rPr>
                <w:ins w:id="1615" w:author="ERCOT" w:date="2025-07-28T10:39:00Z" w16du:dateUtc="2025-07-28T15:39:00Z"/>
                <w:b/>
                <w:iCs/>
                <w:sz w:val="20"/>
                <w:szCs w:val="20"/>
              </w:rPr>
            </w:pPr>
            <w:ins w:id="1616" w:author="ERCOT" w:date="2025-07-28T10:39:00Z" w16du:dateUtc="2025-07-28T15:39:00Z">
              <w:r w:rsidRPr="00B94D00">
                <w:rPr>
                  <w:sz w:val="20"/>
                  <w:szCs w:val="2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26839347" w14:textId="77777777" w:rsidR="00572F68" w:rsidRPr="00B94D00" w:rsidRDefault="00572F68" w:rsidP="005C0B53">
            <w:pPr>
              <w:spacing w:after="240"/>
              <w:rPr>
                <w:ins w:id="1617" w:author="ERCOT" w:date="2025-07-28T10:39:00Z" w16du:dateUtc="2025-07-28T15:39:00Z"/>
                <w:b/>
                <w:iCs/>
                <w:sz w:val="20"/>
                <w:szCs w:val="20"/>
              </w:rPr>
            </w:pPr>
            <w:ins w:id="1618" w:author="ERCOT" w:date="2025-07-28T10:39:00Z" w16du:dateUtc="2025-07-28T15:39:00Z">
              <w:r w:rsidRPr="00B94D00">
                <w:rPr>
                  <w:b/>
                  <w:iCs/>
                  <w:sz w:val="20"/>
                  <w:szCs w:val="20"/>
                </w:rPr>
                <w:t>Unit</w:t>
              </w:r>
            </w:ins>
          </w:p>
        </w:tc>
        <w:tc>
          <w:tcPr>
            <w:tcW w:w="3141" w:type="pct"/>
            <w:tcBorders>
              <w:top w:val="single" w:sz="4" w:space="0" w:color="auto"/>
              <w:left w:val="single" w:sz="4" w:space="0" w:color="auto"/>
              <w:bottom w:val="single" w:sz="4" w:space="0" w:color="auto"/>
              <w:right w:val="single" w:sz="4" w:space="0" w:color="auto"/>
            </w:tcBorders>
            <w:hideMark/>
          </w:tcPr>
          <w:p w14:paraId="20B5DCFE" w14:textId="77777777" w:rsidR="00572F68" w:rsidRPr="00B94D00" w:rsidRDefault="00572F68" w:rsidP="005C0B53">
            <w:pPr>
              <w:spacing w:after="240"/>
              <w:rPr>
                <w:ins w:id="1619" w:author="ERCOT" w:date="2025-07-28T10:39:00Z" w16du:dateUtc="2025-07-28T15:39:00Z"/>
                <w:b/>
                <w:iCs/>
                <w:sz w:val="20"/>
                <w:szCs w:val="20"/>
              </w:rPr>
            </w:pPr>
            <w:ins w:id="1620" w:author="ERCOT" w:date="2025-07-28T10:39:00Z" w16du:dateUtc="2025-07-28T15:39:00Z">
              <w:r w:rsidRPr="00B94D00">
                <w:rPr>
                  <w:b/>
                  <w:iCs/>
                  <w:sz w:val="20"/>
                  <w:szCs w:val="20"/>
                </w:rPr>
                <w:t>Description</w:t>
              </w:r>
            </w:ins>
          </w:p>
        </w:tc>
      </w:tr>
      <w:tr w:rsidR="00572F68" w:rsidRPr="00B94D00" w14:paraId="574B586A" w14:textId="77777777" w:rsidTr="005C0B53">
        <w:trPr>
          <w:cantSplit/>
          <w:ins w:id="162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1D407939" w14:textId="77777777" w:rsidR="00572F68" w:rsidRPr="00B94D00" w:rsidRDefault="00572F68" w:rsidP="005C0B53">
            <w:pPr>
              <w:spacing w:after="60"/>
              <w:rPr>
                <w:ins w:id="1622" w:author="ERCOT" w:date="2025-07-28T10:39:00Z" w16du:dateUtc="2025-07-28T15:39:00Z"/>
                <w:sz w:val="20"/>
                <w:szCs w:val="20"/>
              </w:rPr>
            </w:pPr>
            <w:ins w:id="1623" w:author="ERCOT" w:date="2025-07-28T10:39:00Z" w16du:dateUtc="2025-07-28T15:39:00Z">
              <w:r w:rsidRPr="00B94D00">
                <w:rPr>
                  <w:sz w:val="20"/>
                  <w:szCs w:val="20"/>
                </w:rPr>
                <w:t>LART</w:t>
              </w:r>
            </w:ins>
            <w:ins w:id="1624" w:author="ERCOT" w:date="2025-07-28T10:40:00Z" w16du:dateUtc="2025-07-28T15:40:00Z">
              <w:r w:rsidRPr="00B94D00">
                <w:rPr>
                  <w:sz w:val="20"/>
                  <w:szCs w:val="20"/>
                </w:rPr>
                <w:t>DR</w:t>
              </w:r>
            </w:ins>
            <w:ins w:id="1625" w:author="ERCOT" w:date="2025-07-28T10:39:00Z" w16du:dateUtc="2025-07-28T15:39:00Z">
              <w:r w:rsidRPr="00B94D00">
                <w:rPr>
                  <w:sz w:val="20"/>
                  <w:szCs w:val="20"/>
                </w:rPr>
                <w:t xml:space="preserve">RAMT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D774E28" w14:textId="77777777" w:rsidR="00572F68" w:rsidRPr="00B94D00" w:rsidRDefault="00572F68" w:rsidP="005C0B53">
            <w:pPr>
              <w:spacing w:after="60"/>
              <w:rPr>
                <w:ins w:id="1626" w:author="ERCOT" w:date="2025-07-28T10:39:00Z" w16du:dateUtc="2025-07-28T15:39:00Z"/>
                <w:sz w:val="20"/>
                <w:szCs w:val="20"/>
              </w:rPr>
            </w:pPr>
            <w:ins w:id="1627"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74FE3530" w14:textId="77777777" w:rsidR="00572F68" w:rsidRPr="00B94D00" w:rsidRDefault="00572F68" w:rsidP="005C0B53">
            <w:pPr>
              <w:spacing w:after="60"/>
              <w:rPr>
                <w:ins w:id="1628" w:author="ERCOT" w:date="2025-07-28T10:39:00Z" w16du:dateUtc="2025-07-28T15:39:00Z"/>
                <w:i/>
                <w:sz w:val="20"/>
                <w:szCs w:val="20"/>
              </w:rPr>
            </w:pPr>
            <w:ins w:id="1629" w:author="ERCOT" w:date="2025-07-28T10:39:00Z" w16du:dateUtc="2025-07-28T15:39:00Z">
              <w:r w:rsidRPr="00B94D00">
                <w:rPr>
                  <w:i/>
                  <w:sz w:val="20"/>
                  <w:szCs w:val="20"/>
                </w:rPr>
                <w:t xml:space="preserve">Load-Allocated Real-Time </w:t>
              </w:r>
            </w:ins>
            <w:ins w:id="1630" w:author="ERCOT" w:date="2025-07-28T10:40:00Z" w16du:dateUtc="2025-07-28T15:40:00Z">
              <w:r w:rsidRPr="00B94D00">
                <w:rPr>
                  <w:i/>
                  <w:sz w:val="20"/>
                  <w:szCs w:val="20"/>
                </w:rPr>
                <w:t>Dispatchable Reliability</w:t>
              </w:r>
            </w:ins>
            <w:ins w:id="1631" w:author="ERCOT" w:date="2025-07-28T10:39:00Z" w16du:dateUtc="2025-07-28T15:39:00Z">
              <w:r w:rsidRPr="00B94D00">
                <w:rPr>
                  <w:i/>
                  <w:sz w:val="20"/>
                  <w:szCs w:val="20"/>
                </w:rPr>
                <w:t xml:space="preserve"> Reserve Service Amount for the QSE - </w:t>
              </w:r>
              <w:r w:rsidRPr="00B94D00">
                <w:rPr>
                  <w:sz w:val="20"/>
                  <w:szCs w:val="20"/>
                </w:rPr>
                <w:t xml:space="preserve">The QSE </w:t>
              </w:r>
              <w:r w:rsidRPr="00B94D00">
                <w:rPr>
                  <w:i/>
                  <w:sz w:val="20"/>
                  <w:szCs w:val="20"/>
                </w:rPr>
                <w:t>q</w:t>
              </w:r>
              <w:r w:rsidRPr="00B94D00">
                <w:rPr>
                  <w:sz w:val="20"/>
                  <w:szCs w:val="20"/>
                </w:rPr>
                <w:t xml:space="preserve">’s share of the total Real-Time </w:t>
              </w:r>
            </w:ins>
            <w:ins w:id="1632" w:author="ERCOT" w:date="2025-07-28T10:40:00Z" w16du:dateUtc="2025-07-28T15:40:00Z">
              <w:r w:rsidRPr="00B94D00">
                <w:rPr>
                  <w:sz w:val="20"/>
                  <w:szCs w:val="20"/>
                </w:rPr>
                <w:t>DRRS</w:t>
              </w:r>
            </w:ins>
            <w:ins w:id="1633" w:author="ERCOT" w:date="2025-07-28T10:39:00Z" w16du:dateUtc="2025-07-28T15:39:00Z">
              <w:r w:rsidRPr="00B94D00">
                <w:rPr>
                  <w:sz w:val="20"/>
                  <w:szCs w:val="20"/>
                </w:rPr>
                <w:t xml:space="preserve"> amount for the 15-minute Settlement Interval.</w:t>
              </w:r>
            </w:ins>
          </w:p>
        </w:tc>
      </w:tr>
      <w:tr w:rsidR="00572F68" w:rsidRPr="00B94D00" w14:paraId="39F2CB25" w14:textId="77777777" w:rsidTr="005C0B53">
        <w:trPr>
          <w:cantSplit/>
          <w:ins w:id="163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08BBC98" w14:textId="77777777" w:rsidR="00572F68" w:rsidRPr="00B94D00" w:rsidRDefault="00572F68" w:rsidP="005C0B53">
            <w:pPr>
              <w:spacing w:after="60"/>
              <w:rPr>
                <w:ins w:id="1635" w:author="ERCOT" w:date="2025-07-28T10:39:00Z" w16du:dateUtc="2025-07-28T15:39:00Z"/>
                <w:sz w:val="20"/>
                <w:szCs w:val="20"/>
              </w:rPr>
            </w:pPr>
            <w:ins w:id="1636" w:author="ERCOT" w:date="2025-07-28T10:39:00Z" w16du:dateUtc="2025-07-28T15:39:00Z">
              <w:r w:rsidRPr="00B94D00">
                <w:rPr>
                  <w:sz w:val="20"/>
                  <w:szCs w:val="20"/>
                </w:rPr>
                <w:t>RT</w:t>
              </w:r>
            </w:ins>
            <w:ins w:id="1637" w:author="ERCOT" w:date="2025-07-28T10:40:00Z" w16du:dateUtc="2025-07-28T15:40:00Z">
              <w:r w:rsidRPr="00B94D00">
                <w:rPr>
                  <w:sz w:val="20"/>
                  <w:szCs w:val="20"/>
                </w:rPr>
                <w:t>DR</w:t>
              </w:r>
            </w:ins>
            <w:ins w:id="1638" w:author="ERCOT" w:date="2025-07-28T10:39:00Z" w16du:dateUtc="2025-07-28T15:39:00Z">
              <w:r w:rsidRPr="00B94D00">
                <w:rPr>
                  <w:sz w:val="20"/>
                  <w:szCs w:val="20"/>
                </w:rPr>
                <w:t xml:space="preserve">RIMBAMT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0BCEBDC8" w14:textId="77777777" w:rsidR="00572F68" w:rsidRPr="00B94D00" w:rsidRDefault="00572F68" w:rsidP="005C0B53">
            <w:pPr>
              <w:spacing w:after="60"/>
              <w:rPr>
                <w:ins w:id="1639" w:author="ERCOT" w:date="2025-07-28T10:39:00Z" w16du:dateUtc="2025-07-28T15:39:00Z"/>
                <w:sz w:val="20"/>
                <w:szCs w:val="20"/>
              </w:rPr>
            </w:pPr>
            <w:ins w:id="1640"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15535BBB" w14:textId="77777777" w:rsidR="00572F68" w:rsidRPr="00B94D00" w:rsidRDefault="00572F68" w:rsidP="005C0B53">
            <w:pPr>
              <w:spacing w:after="60"/>
              <w:rPr>
                <w:ins w:id="1641" w:author="ERCOT" w:date="2025-07-28T10:39:00Z" w16du:dateUtc="2025-07-28T15:39:00Z"/>
                <w:i/>
                <w:sz w:val="20"/>
                <w:szCs w:val="20"/>
              </w:rPr>
            </w:pPr>
            <w:ins w:id="1642" w:author="ERCOT" w:date="2025-07-28T10:39:00Z" w16du:dateUtc="2025-07-28T15:39:00Z">
              <w:r w:rsidRPr="00B94D00">
                <w:rPr>
                  <w:i/>
                  <w:sz w:val="20"/>
                  <w:szCs w:val="20"/>
                </w:rPr>
                <w:t xml:space="preserve">Real-Time </w:t>
              </w:r>
            </w:ins>
            <w:ins w:id="1643" w:author="ERCOT" w:date="2025-07-28T10:40:00Z" w16du:dateUtc="2025-07-28T15:40:00Z">
              <w:r w:rsidRPr="00B94D00">
                <w:rPr>
                  <w:i/>
                  <w:sz w:val="20"/>
                  <w:szCs w:val="20"/>
                </w:rPr>
                <w:t xml:space="preserve">Dispatchable Reliability </w:t>
              </w:r>
            </w:ins>
            <w:ins w:id="1644" w:author="ERCOT" w:date="2025-07-28T10:39:00Z" w16du:dateUtc="2025-07-28T15:39:00Z">
              <w:r w:rsidRPr="00B94D00">
                <w:rPr>
                  <w:i/>
                  <w:sz w:val="20"/>
                  <w:szCs w:val="20"/>
                </w:rPr>
                <w:t xml:space="preserve">Reserve Service Imbalance Amount for the QSE - </w:t>
              </w:r>
              <w:r w:rsidRPr="00B94D00">
                <w:rPr>
                  <w:sz w:val="20"/>
                  <w:szCs w:val="20"/>
                </w:rPr>
                <w:t xml:space="preserve">The total payment or charge to QSE </w:t>
              </w:r>
              <w:r w:rsidRPr="00B94D00">
                <w:rPr>
                  <w:i/>
                  <w:sz w:val="20"/>
                  <w:szCs w:val="20"/>
                </w:rPr>
                <w:t>q</w:t>
              </w:r>
              <w:r w:rsidRPr="00B94D00">
                <w:rPr>
                  <w:sz w:val="20"/>
                  <w:szCs w:val="20"/>
                </w:rPr>
                <w:t xml:space="preserve"> for the Real-Time </w:t>
              </w:r>
            </w:ins>
            <w:ins w:id="1645" w:author="ERCOT" w:date="2025-07-28T10:40:00Z" w16du:dateUtc="2025-07-28T15:40:00Z">
              <w:r w:rsidRPr="00B94D00">
                <w:rPr>
                  <w:sz w:val="20"/>
                  <w:szCs w:val="20"/>
                </w:rPr>
                <w:t>DRRS</w:t>
              </w:r>
            </w:ins>
            <w:ins w:id="1646" w:author="ERCOT" w:date="2025-07-28T10:39:00Z" w16du:dateUtc="2025-07-28T15:39:00Z">
              <w:r w:rsidRPr="00B94D00">
                <w:rPr>
                  <w:sz w:val="20"/>
                  <w:szCs w:val="20"/>
                </w:rPr>
                <w:t xml:space="preserve"> imbalance for each 15-minute Settlement Interval.</w:t>
              </w:r>
            </w:ins>
          </w:p>
        </w:tc>
      </w:tr>
      <w:tr w:rsidR="00572F68" w:rsidRPr="00B94D00" w14:paraId="60DE1555" w14:textId="77777777" w:rsidTr="005C0B53">
        <w:trPr>
          <w:cantSplit/>
          <w:ins w:id="164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2682119" w14:textId="77777777" w:rsidR="00572F68" w:rsidRPr="00B94D00" w:rsidRDefault="00572F68" w:rsidP="005C0B53">
            <w:pPr>
              <w:spacing w:after="60"/>
              <w:rPr>
                <w:ins w:id="1648" w:author="ERCOT" w:date="2025-07-28T10:39:00Z" w16du:dateUtc="2025-07-28T15:39:00Z"/>
                <w:sz w:val="20"/>
                <w:szCs w:val="20"/>
              </w:rPr>
            </w:pPr>
            <w:ins w:id="1649" w:author="ERCOT" w:date="2025-07-28T10:39:00Z" w16du:dateUtc="2025-07-28T15:39:00Z">
              <w:r w:rsidRPr="00B94D00">
                <w:rPr>
                  <w:sz w:val="20"/>
                  <w:szCs w:val="20"/>
                </w:rPr>
                <w:t>RT</w:t>
              </w:r>
            </w:ins>
            <w:ins w:id="1650" w:author="ERCOT" w:date="2025-07-28T10:40:00Z" w16du:dateUtc="2025-07-28T15:40:00Z">
              <w:r w:rsidRPr="00B94D00">
                <w:rPr>
                  <w:sz w:val="20"/>
                  <w:szCs w:val="20"/>
                </w:rPr>
                <w:t>DR</w:t>
              </w:r>
            </w:ins>
            <w:ins w:id="1651" w:author="ERCOT" w:date="2025-07-28T10:39:00Z" w16du:dateUtc="2025-07-28T15:39:00Z">
              <w:r w:rsidRPr="00B94D00">
                <w:rPr>
                  <w:sz w:val="20"/>
                  <w:szCs w:val="20"/>
                </w:rPr>
                <w:t xml:space="preserve">ROAMT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5FCA855C" w14:textId="77777777" w:rsidR="00572F68" w:rsidRPr="00B94D00" w:rsidRDefault="00572F68" w:rsidP="005C0B53">
            <w:pPr>
              <w:spacing w:after="60"/>
              <w:rPr>
                <w:ins w:id="1652" w:author="ERCOT" w:date="2025-07-28T10:39:00Z" w16du:dateUtc="2025-07-28T15:39:00Z"/>
                <w:sz w:val="20"/>
                <w:szCs w:val="20"/>
              </w:rPr>
            </w:pPr>
            <w:ins w:id="1653"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776B0CFC" w14:textId="77777777" w:rsidR="00572F68" w:rsidRPr="00B94D00" w:rsidRDefault="00572F68" w:rsidP="005C0B53">
            <w:pPr>
              <w:spacing w:after="60"/>
              <w:rPr>
                <w:ins w:id="1654" w:author="ERCOT" w:date="2025-07-28T10:39:00Z" w16du:dateUtc="2025-07-28T15:39:00Z"/>
                <w:i/>
                <w:sz w:val="20"/>
                <w:szCs w:val="20"/>
              </w:rPr>
            </w:pPr>
            <w:ins w:id="1655" w:author="ERCOT" w:date="2025-07-28T10:39:00Z" w16du:dateUtc="2025-07-28T15:39:00Z">
              <w:r w:rsidRPr="00B94D00">
                <w:rPr>
                  <w:i/>
                  <w:sz w:val="20"/>
                  <w:szCs w:val="20"/>
                </w:rPr>
                <w:t xml:space="preserve">Real-Time </w:t>
              </w:r>
            </w:ins>
            <w:ins w:id="1656" w:author="ERCOT" w:date="2025-07-28T10:40:00Z" w16du:dateUtc="2025-07-28T15:40:00Z">
              <w:r w:rsidRPr="00B94D00">
                <w:rPr>
                  <w:i/>
                  <w:sz w:val="20"/>
                  <w:szCs w:val="20"/>
                </w:rPr>
                <w:t xml:space="preserve">Dispatchable Reliability </w:t>
              </w:r>
            </w:ins>
            <w:ins w:id="1657" w:author="ERCOT" w:date="2025-07-28T10:39:00Z" w16du:dateUtc="2025-07-28T15:39:00Z">
              <w:r w:rsidRPr="00B94D00">
                <w:rPr>
                  <w:i/>
                  <w:sz w:val="20"/>
                  <w:szCs w:val="20"/>
                </w:rPr>
                <w:t xml:space="preserve">Reserve Service Only Amount for the QSE— </w:t>
              </w:r>
              <w:r w:rsidRPr="00B94D00">
                <w:rPr>
                  <w:sz w:val="20"/>
                  <w:szCs w:val="20"/>
                </w:rPr>
                <w:t xml:space="preserve">The total charge to QSE </w:t>
              </w:r>
              <w:r w:rsidRPr="00B94D00">
                <w:rPr>
                  <w:i/>
                  <w:sz w:val="20"/>
                  <w:szCs w:val="20"/>
                </w:rPr>
                <w:t>q</w:t>
              </w:r>
              <w:r w:rsidRPr="00B94D00">
                <w:rPr>
                  <w:sz w:val="20"/>
                  <w:szCs w:val="20"/>
                </w:rPr>
                <w:t xml:space="preserve"> in Real-Time for </w:t>
              </w:r>
            </w:ins>
            <w:ins w:id="1658" w:author="ERCOT" w:date="2025-07-28T10:40:00Z" w16du:dateUtc="2025-07-28T15:40:00Z">
              <w:r w:rsidRPr="00B94D00">
                <w:rPr>
                  <w:sz w:val="20"/>
                  <w:szCs w:val="20"/>
                </w:rPr>
                <w:t>DR</w:t>
              </w:r>
            </w:ins>
            <w:ins w:id="1659" w:author="ERCOT" w:date="2025-07-28T10:41:00Z" w16du:dateUtc="2025-07-28T15:41:00Z">
              <w:r w:rsidRPr="00B94D00">
                <w:rPr>
                  <w:sz w:val="20"/>
                  <w:szCs w:val="20"/>
                </w:rPr>
                <w:t>RS</w:t>
              </w:r>
            </w:ins>
            <w:ins w:id="1660" w:author="ERCOT" w:date="2025-07-28T10:39:00Z" w16du:dateUtc="2025-07-28T15:39:00Z">
              <w:r w:rsidRPr="00B94D00">
                <w:rPr>
                  <w:sz w:val="20"/>
                  <w:szCs w:val="20"/>
                </w:rPr>
                <w:t xml:space="preserve"> only awards for each 15-minute Settlement Interval.</w:t>
              </w:r>
            </w:ins>
          </w:p>
        </w:tc>
      </w:tr>
      <w:tr w:rsidR="00572F68" w:rsidRPr="00B94D00" w14:paraId="531D8A3B" w14:textId="77777777" w:rsidTr="005C0B53">
        <w:trPr>
          <w:cantSplit/>
          <w:ins w:id="166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2E54C66" w14:textId="77777777" w:rsidR="00572F68" w:rsidRPr="00B94D00" w:rsidRDefault="00572F68" w:rsidP="005C0B53">
            <w:pPr>
              <w:spacing w:after="60"/>
              <w:rPr>
                <w:ins w:id="1662" w:author="ERCOT" w:date="2025-07-28T10:39:00Z" w16du:dateUtc="2025-07-28T15:39:00Z"/>
                <w:sz w:val="20"/>
                <w:szCs w:val="20"/>
              </w:rPr>
            </w:pPr>
            <w:ins w:id="1663" w:author="ERCOT" w:date="2025-07-28T10:39:00Z" w16du:dateUtc="2025-07-28T15:39:00Z">
              <w:r w:rsidRPr="00B94D00">
                <w:rPr>
                  <w:sz w:val="20"/>
                  <w:szCs w:val="20"/>
                </w:rPr>
                <w:t>RT</w:t>
              </w:r>
            </w:ins>
            <w:ins w:id="1664" w:author="ERCOT" w:date="2025-07-28T10:40:00Z" w16du:dateUtc="2025-07-28T15:40:00Z">
              <w:r w:rsidRPr="00B94D00">
                <w:rPr>
                  <w:sz w:val="20"/>
                  <w:szCs w:val="20"/>
                </w:rPr>
                <w:t>DR</w:t>
              </w:r>
            </w:ins>
            <w:ins w:id="1665" w:author="ERCOT" w:date="2025-07-28T10:39:00Z" w16du:dateUtc="2025-07-28T15:39:00Z">
              <w:r w:rsidRPr="00B94D00">
                <w:rPr>
                  <w:sz w:val="20"/>
                  <w:szCs w:val="20"/>
                </w:rPr>
                <w:t>RIMBAMTTOT</w:t>
              </w:r>
            </w:ins>
          </w:p>
        </w:tc>
        <w:tc>
          <w:tcPr>
            <w:tcW w:w="638" w:type="pct"/>
            <w:tcBorders>
              <w:top w:val="single" w:sz="4" w:space="0" w:color="auto"/>
              <w:left w:val="single" w:sz="4" w:space="0" w:color="auto"/>
              <w:bottom w:val="single" w:sz="4" w:space="0" w:color="auto"/>
              <w:right w:val="single" w:sz="4" w:space="0" w:color="auto"/>
            </w:tcBorders>
            <w:hideMark/>
          </w:tcPr>
          <w:p w14:paraId="71B0BBD2" w14:textId="77777777" w:rsidR="00572F68" w:rsidRPr="00B94D00" w:rsidRDefault="00572F68" w:rsidP="005C0B53">
            <w:pPr>
              <w:spacing w:after="60"/>
              <w:rPr>
                <w:ins w:id="1666" w:author="ERCOT" w:date="2025-07-28T10:39:00Z" w16du:dateUtc="2025-07-28T15:39:00Z"/>
                <w:sz w:val="20"/>
                <w:szCs w:val="20"/>
              </w:rPr>
            </w:pPr>
            <w:ins w:id="1667"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24224E2B" w14:textId="77777777" w:rsidR="00572F68" w:rsidRPr="00B94D00" w:rsidRDefault="00572F68" w:rsidP="005C0B53">
            <w:pPr>
              <w:spacing w:after="60"/>
              <w:rPr>
                <w:ins w:id="1668" w:author="ERCOT" w:date="2025-07-28T10:39:00Z" w16du:dateUtc="2025-07-28T15:39:00Z"/>
                <w:i/>
                <w:sz w:val="20"/>
                <w:szCs w:val="20"/>
              </w:rPr>
            </w:pPr>
            <w:ins w:id="1669" w:author="ERCOT" w:date="2025-07-28T10:39:00Z" w16du:dateUtc="2025-07-28T15:39:00Z">
              <w:r w:rsidRPr="00B94D00">
                <w:rPr>
                  <w:i/>
                  <w:sz w:val="20"/>
                  <w:szCs w:val="20"/>
                </w:rPr>
                <w:t xml:space="preserve">Real-Time </w:t>
              </w:r>
            </w:ins>
            <w:ins w:id="1670" w:author="ERCOT" w:date="2025-07-28T10:40:00Z" w16du:dateUtc="2025-07-28T15:40:00Z">
              <w:r w:rsidRPr="00B94D00">
                <w:rPr>
                  <w:i/>
                  <w:sz w:val="20"/>
                  <w:szCs w:val="20"/>
                </w:rPr>
                <w:t xml:space="preserve">Dispatchable Reliability </w:t>
              </w:r>
            </w:ins>
            <w:ins w:id="1671" w:author="ERCOT" w:date="2025-07-28T10:39:00Z" w16du:dateUtc="2025-07-28T15:39:00Z">
              <w:r w:rsidRPr="00B94D00">
                <w:rPr>
                  <w:i/>
                  <w:sz w:val="20"/>
                  <w:szCs w:val="20"/>
                </w:rPr>
                <w:t xml:space="preserve">Reserve Service Imbalance Market Total Amount - </w:t>
              </w:r>
              <w:r w:rsidRPr="00B94D00">
                <w:rPr>
                  <w:sz w:val="20"/>
                  <w:szCs w:val="20"/>
                </w:rPr>
                <w:t xml:space="preserve">The total payment or charge to all QSEs for the Real-Time </w:t>
              </w:r>
            </w:ins>
            <w:ins w:id="1672" w:author="ERCOT" w:date="2025-07-28T10:41:00Z" w16du:dateUtc="2025-07-28T15:41:00Z">
              <w:r w:rsidRPr="00B94D00">
                <w:rPr>
                  <w:sz w:val="20"/>
                  <w:szCs w:val="20"/>
                </w:rPr>
                <w:t>DRRS</w:t>
              </w:r>
            </w:ins>
            <w:ins w:id="1673" w:author="ERCOT" w:date="2025-07-28T10:39:00Z" w16du:dateUtc="2025-07-28T15:39:00Z">
              <w:r w:rsidRPr="00B94D00">
                <w:rPr>
                  <w:sz w:val="20"/>
                  <w:szCs w:val="20"/>
                </w:rPr>
                <w:t xml:space="preserve"> imbalance for each 15-minute Settlement Interval.</w:t>
              </w:r>
            </w:ins>
          </w:p>
        </w:tc>
      </w:tr>
      <w:tr w:rsidR="00572F68" w:rsidRPr="00B94D00" w14:paraId="5A76CDA5" w14:textId="77777777" w:rsidTr="005C0B53">
        <w:trPr>
          <w:cantSplit/>
          <w:ins w:id="167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2F4CE5A2" w14:textId="77777777" w:rsidR="00572F68" w:rsidRPr="00B94D00" w:rsidRDefault="00572F68" w:rsidP="005C0B53">
            <w:pPr>
              <w:spacing w:after="60"/>
              <w:rPr>
                <w:ins w:id="1675" w:author="ERCOT" w:date="2025-07-28T10:39:00Z" w16du:dateUtc="2025-07-28T15:39:00Z"/>
                <w:sz w:val="20"/>
                <w:szCs w:val="20"/>
              </w:rPr>
            </w:pPr>
            <w:ins w:id="1676" w:author="ERCOT" w:date="2025-07-28T10:39:00Z" w16du:dateUtc="2025-07-28T15:39:00Z">
              <w:r w:rsidRPr="00B94D00">
                <w:rPr>
                  <w:sz w:val="20"/>
                  <w:szCs w:val="20"/>
                </w:rPr>
                <w:t>RT</w:t>
              </w:r>
            </w:ins>
            <w:ins w:id="1677" w:author="ERCOT" w:date="2025-07-28T10:40:00Z" w16du:dateUtc="2025-07-28T15:40:00Z">
              <w:r w:rsidRPr="00B94D00">
                <w:rPr>
                  <w:sz w:val="20"/>
                  <w:szCs w:val="20"/>
                </w:rPr>
                <w:t>DR</w:t>
              </w:r>
            </w:ins>
            <w:ins w:id="1678" w:author="ERCOT" w:date="2025-07-28T10:39:00Z" w16du:dateUtc="2025-07-28T15:39:00Z">
              <w:r w:rsidRPr="00B94D00">
                <w:rPr>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3412366B" w14:textId="77777777" w:rsidR="00572F68" w:rsidRPr="00B94D00" w:rsidRDefault="00572F68" w:rsidP="005C0B53">
            <w:pPr>
              <w:spacing w:after="60"/>
              <w:rPr>
                <w:ins w:id="1679" w:author="ERCOT" w:date="2025-07-28T10:39:00Z" w16du:dateUtc="2025-07-28T15:39:00Z"/>
                <w:sz w:val="20"/>
                <w:szCs w:val="20"/>
              </w:rPr>
            </w:pPr>
            <w:ins w:id="1680"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39BE740C" w14:textId="77777777" w:rsidR="00572F68" w:rsidRPr="00B94D00" w:rsidRDefault="00572F68" w:rsidP="005C0B53">
            <w:pPr>
              <w:spacing w:after="60"/>
              <w:rPr>
                <w:ins w:id="1681" w:author="ERCOT" w:date="2025-07-28T10:39:00Z" w16du:dateUtc="2025-07-28T15:39:00Z"/>
                <w:i/>
                <w:sz w:val="20"/>
                <w:szCs w:val="20"/>
              </w:rPr>
            </w:pPr>
            <w:ins w:id="1682" w:author="ERCOT" w:date="2025-07-28T10:39:00Z" w16du:dateUtc="2025-07-28T15:39:00Z">
              <w:r w:rsidRPr="00B94D00">
                <w:rPr>
                  <w:i/>
                  <w:sz w:val="20"/>
                  <w:szCs w:val="20"/>
                </w:rPr>
                <w:t xml:space="preserve">Real-Time </w:t>
              </w:r>
            </w:ins>
            <w:ins w:id="1683" w:author="ERCOT" w:date="2025-07-28T10:40:00Z" w16du:dateUtc="2025-07-28T15:40:00Z">
              <w:r w:rsidRPr="00B94D00">
                <w:rPr>
                  <w:i/>
                  <w:sz w:val="20"/>
                  <w:szCs w:val="20"/>
                </w:rPr>
                <w:t xml:space="preserve">Dispatchable Reliability </w:t>
              </w:r>
            </w:ins>
            <w:ins w:id="1684" w:author="ERCOT" w:date="2025-07-28T10:39:00Z" w16du:dateUtc="2025-07-28T15:39:00Z">
              <w:r w:rsidRPr="00B94D00">
                <w:rPr>
                  <w:i/>
                  <w:sz w:val="20"/>
                  <w:szCs w:val="20"/>
                </w:rPr>
                <w:t xml:space="preserve">Reserve Service Only Market Total Amount - </w:t>
              </w:r>
              <w:r w:rsidRPr="00B94D00">
                <w:rPr>
                  <w:sz w:val="20"/>
                  <w:szCs w:val="20"/>
                </w:rPr>
                <w:t xml:space="preserve">The total charge to all QSEs in Real-Time for </w:t>
              </w:r>
            </w:ins>
            <w:ins w:id="1685" w:author="ERCOT" w:date="2025-07-28T10:41:00Z" w16du:dateUtc="2025-07-28T15:41:00Z">
              <w:r w:rsidRPr="00B94D00">
                <w:rPr>
                  <w:sz w:val="20"/>
                  <w:szCs w:val="20"/>
                </w:rPr>
                <w:t>DRRS</w:t>
              </w:r>
            </w:ins>
            <w:ins w:id="1686" w:author="ERCOT" w:date="2025-07-28T10:39:00Z" w16du:dateUtc="2025-07-28T15:39:00Z">
              <w:r w:rsidRPr="00B94D00">
                <w:rPr>
                  <w:sz w:val="20"/>
                  <w:szCs w:val="20"/>
                </w:rPr>
                <w:t xml:space="preserve"> only awards for each 15-minute Settlement Interval.</w:t>
              </w:r>
            </w:ins>
          </w:p>
        </w:tc>
      </w:tr>
      <w:tr w:rsidR="00572F68" w:rsidRPr="00B94D00" w14:paraId="1F709A50" w14:textId="77777777" w:rsidTr="005C0B53">
        <w:trPr>
          <w:cantSplit/>
          <w:ins w:id="168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1ABC1241" w14:textId="77777777" w:rsidR="00572F68" w:rsidRPr="00B94D00" w:rsidRDefault="00572F68" w:rsidP="005C0B53">
            <w:pPr>
              <w:spacing w:after="60"/>
              <w:rPr>
                <w:ins w:id="1688" w:author="ERCOT" w:date="2025-07-28T10:39:00Z" w16du:dateUtc="2025-07-28T15:39:00Z"/>
                <w:sz w:val="20"/>
                <w:szCs w:val="20"/>
              </w:rPr>
            </w:pPr>
            <w:ins w:id="1689" w:author="ERCOT" w:date="2025-07-28T10:39:00Z" w16du:dateUtc="2025-07-28T15:39:00Z">
              <w:r w:rsidRPr="00B94D00">
                <w:rPr>
                  <w:sz w:val="20"/>
                  <w:szCs w:val="20"/>
                </w:rPr>
                <w:t>RT</w:t>
              </w:r>
            </w:ins>
            <w:ins w:id="1690" w:author="ERCOT" w:date="2025-07-28T10:40:00Z" w16du:dateUtc="2025-07-28T15:40:00Z">
              <w:r w:rsidRPr="00B94D00">
                <w:rPr>
                  <w:sz w:val="20"/>
                  <w:szCs w:val="20"/>
                </w:rPr>
                <w:t>DR</w:t>
              </w:r>
            </w:ins>
            <w:ins w:id="1691" w:author="ERCOT" w:date="2025-07-28T10:39:00Z" w16du:dateUtc="2025-07-28T15:39:00Z">
              <w:r w:rsidRPr="00B94D00">
                <w:rPr>
                  <w:sz w:val="20"/>
                  <w:szCs w:val="20"/>
                </w:rPr>
                <w:t xml:space="preserve">RTOAMT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3C14FCE3" w14:textId="77777777" w:rsidR="00572F68" w:rsidRPr="00B94D00" w:rsidRDefault="00572F68" w:rsidP="005C0B53">
            <w:pPr>
              <w:spacing w:after="60"/>
              <w:rPr>
                <w:ins w:id="1692" w:author="ERCOT" w:date="2025-07-28T10:39:00Z" w16du:dateUtc="2025-07-28T15:39:00Z"/>
                <w:sz w:val="20"/>
                <w:szCs w:val="20"/>
              </w:rPr>
            </w:pPr>
            <w:ins w:id="1693"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C366FED" w14:textId="77777777" w:rsidR="00572F68" w:rsidRPr="00B94D00" w:rsidRDefault="00572F68" w:rsidP="005C0B53">
            <w:pPr>
              <w:spacing w:after="60"/>
              <w:rPr>
                <w:ins w:id="1694" w:author="ERCOT" w:date="2025-07-28T10:39:00Z" w16du:dateUtc="2025-07-28T15:39:00Z"/>
                <w:i/>
                <w:sz w:val="20"/>
                <w:szCs w:val="20"/>
              </w:rPr>
            </w:pPr>
            <w:ins w:id="1695" w:author="ERCOT" w:date="2025-07-28T10:39:00Z" w16du:dateUtc="2025-07-28T15:39:00Z">
              <w:r w:rsidRPr="00B94D00">
                <w:rPr>
                  <w:i/>
                  <w:sz w:val="20"/>
                  <w:szCs w:val="20"/>
                </w:rPr>
                <w:t xml:space="preserve">Real-Time </w:t>
              </w:r>
            </w:ins>
            <w:ins w:id="1696" w:author="ERCOT" w:date="2025-07-28T10:40:00Z" w16du:dateUtc="2025-07-28T15:40:00Z">
              <w:r w:rsidRPr="00B94D00">
                <w:rPr>
                  <w:i/>
                  <w:sz w:val="20"/>
                  <w:szCs w:val="20"/>
                </w:rPr>
                <w:t xml:space="preserve">Dispatchable Reliability </w:t>
              </w:r>
            </w:ins>
            <w:ins w:id="1697" w:author="ERCOT" w:date="2025-07-28T10:39:00Z" w16du:dateUtc="2025-07-28T15:39:00Z">
              <w:r w:rsidRPr="00B94D00">
                <w:rPr>
                  <w:i/>
                  <w:sz w:val="20"/>
                  <w:szCs w:val="20"/>
                </w:rPr>
                <w:t>Reserve Service Trade Overage Amount for the QSE</w:t>
              </w:r>
              <w:r w:rsidRPr="00B94D00">
                <w:rPr>
                  <w:sz w:val="20"/>
                  <w:szCs w:val="20"/>
                </w:rPr>
                <w:t xml:space="preserve">— The total charge to QSE </w:t>
              </w:r>
              <w:r w:rsidRPr="00B94D00">
                <w:rPr>
                  <w:i/>
                  <w:sz w:val="20"/>
                  <w:szCs w:val="20"/>
                </w:rPr>
                <w:t>q</w:t>
              </w:r>
              <w:r w:rsidRPr="00B94D00">
                <w:rPr>
                  <w:sz w:val="20"/>
                  <w:szCs w:val="20"/>
                </w:rPr>
                <w:t xml:space="preserve"> in Real-Time for </w:t>
              </w:r>
            </w:ins>
            <w:ins w:id="1698" w:author="ERCOT" w:date="2025-07-28T10:41:00Z" w16du:dateUtc="2025-07-28T15:41:00Z">
              <w:r w:rsidRPr="00B94D00">
                <w:rPr>
                  <w:sz w:val="20"/>
                  <w:szCs w:val="20"/>
                </w:rPr>
                <w:t>DRRS</w:t>
              </w:r>
            </w:ins>
            <w:ins w:id="1699" w:author="ERCOT" w:date="2025-07-28T10:39:00Z" w16du:dateUtc="2025-07-28T15:39:00Z">
              <w:r w:rsidRPr="00B94D00">
                <w:rPr>
                  <w:sz w:val="20"/>
                  <w:szCs w:val="20"/>
                </w:rPr>
                <w:t xml:space="preserve"> trade overages for each 15-minute Settlement Interval.</w:t>
              </w:r>
            </w:ins>
          </w:p>
        </w:tc>
      </w:tr>
      <w:tr w:rsidR="00572F68" w:rsidRPr="00B94D00" w14:paraId="66C74132" w14:textId="77777777" w:rsidTr="005C0B53">
        <w:trPr>
          <w:cantSplit/>
          <w:ins w:id="170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DDC9FEB" w14:textId="77777777" w:rsidR="00572F68" w:rsidRPr="00B94D00" w:rsidRDefault="00572F68" w:rsidP="005C0B53">
            <w:pPr>
              <w:spacing w:after="60"/>
              <w:rPr>
                <w:ins w:id="1701" w:author="ERCOT" w:date="2025-07-28T10:39:00Z" w16du:dateUtc="2025-07-28T15:39:00Z"/>
                <w:sz w:val="20"/>
                <w:szCs w:val="20"/>
              </w:rPr>
            </w:pPr>
            <w:ins w:id="1702" w:author="ERCOT" w:date="2025-07-28T10:39:00Z" w16du:dateUtc="2025-07-28T15:39:00Z">
              <w:r w:rsidRPr="00B94D00">
                <w:rPr>
                  <w:sz w:val="20"/>
                  <w:szCs w:val="20"/>
                </w:rPr>
                <w:t>RT</w:t>
              </w:r>
            </w:ins>
            <w:ins w:id="1703" w:author="ERCOT" w:date="2025-07-28T10:40:00Z" w16du:dateUtc="2025-07-28T15:40:00Z">
              <w:r w:rsidRPr="00B94D00">
                <w:rPr>
                  <w:sz w:val="20"/>
                  <w:szCs w:val="20"/>
                </w:rPr>
                <w:t>DR</w:t>
              </w:r>
            </w:ins>
            <w:ins w:id="1704" w:author="ERCOT" w:date="2025-07-28T10:39:00Z" w16du:dateUtc="2025-07-28T15:39:00Z">
              <w:r w:rsidRPr="00B94D00">
                <w:rPr>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53EFBE55" w14:textId="77777777" w:rsidR="00572F68" w:rsidRPr="00B94D00" w:rsidRDefault="00572F68" w:rsidP="005C0B53">
            <w:pPr>
              <w:spacing w:after="60"/>
              <w:rPr>
                <w:ins w:id="1705" w:author="ERCOT" w:date="2025-07-28T10:39:00Z" w16du:dateUtc="2025-07-28T15:39:00Z"/>
                <w:sz w:val="20"/>
                <w:szCs w:val="20"/>
              </w:rPr>
            </w:pPr>
            <w:ins w:id="1706"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2F65930E" w14:textId="77777777" w:rsidR="00572F68" w:rsidRPr="00B94D00" w:rsidRDefault="00572F68" w:rsidP="005C0B53">
            <w:pPr>
              <w:spacing w:after="60"/>
              <w:rPr>
                <w:ins w:id="1707" w:author="ERCOT" w:date="2025-07-28T10:39:00Z" w16du:dateUtc="2025-07-28T15:39:00Z"/>
                <w:i/>
                <w:sz w:val="20"/>
                <w:szCs w:val="20"/>
              </w:rPr>
            </w:pPr>
            <w:ins w:id="1708" w:author="ERCOT" w:date="2025-07-28T10:39:00Z" w16du:dateUtc="2025-07-28T15:39:00Z">
              <w:r w:rsidRPr="00B94D00">
                <w:rPr>
                  <w:i/>
                  <w:sz w:val="20"/>
                  <w:szCs w:val="20"/>
                </w:rPr>
                <w:t xml:space="preserve">Real-Time </w:t>
              </w:r>
            </w:ins>
            <w:ins w:id="1709" w:author="ERCOT" w:date="2025-07-28T10:40:00Z" w16du:dateUtc="2025-07-28T15:40:00Z">
              <w:r w:rsidRPr="00B94D00">
                <w:rPr>
                  <w:i/>
                  <w:sz w:val="20"/>
                  <w:szCs w:val="20"/>
                </w:rPr>
                <w:t xml:space="preserve">Dispatchable Reliability </w:t>
              </w:r>
            </w:ins>
            <w:ins w:id="1710" w:author="ERCOT" w:date="2025-07-28T10:39:00Z" w16du:dateUtc="2025-07-28T15:39:00Z">
              <w:r w:rsidRPr="00B94D00">
                <w:rPr>
                  <w:i/>
                  <w:sz w:val="20"/>
                  <w:szCs w:val="20"/>
                </w:rPr>
                <w:t xml:space="preserve">Reserve Service Trade Overage Total Amount </w:t>
              </w:r>
              <w:r w:rsidRPr="00B94D00">
                <w:rPr>
                  <w:sz w:val="20"/>
                  <w:szCs w:val="20"/>
                </w:rPr>
                <w:t xml:space="preserve">— The total charge to all QSEs for Real-Time </w:t>
              </w:r>
            </w:ins>
            <w:ins w:id="1711" w:author="ERCOT" w:date="2025-07-28T10:41:00Z" w16du:dateUtc="2025-07-28T15:41:00Z">
              <w:r w:rsidRPr="00B94D00">
                <w:rPr>
                  <w:sz w:val="20"/>
                  <w:szCs w:val="20"/>
                </w:rPr>
                <w:t>DRRS</w:t>
              </w:r>
            </w:ins>
            <w:ins w:id="1712" w:author="ERCOT" w:date="2025-07-28T10:39:00Z" w16du:dateUtc="2025-07-28T15:39:00Z">
              <w:r w:rsidRPr="00B94D00">
                <w:rPr>
                  <w:sz w:val="20"/>
                  <w:szCs w:val="20"/>
                </w:rPr>
                <w:t xml:space="preserve"> trade overages for each 15-minute Settlement Interval.</w:t>
              </w:r>
            </w:ins>
          </w:p>
        </w:tc>
      </w:tr>
      <w:tr w:rsidR="00572F68" w:rsidRPr="00B94D00" w14:paraId="1F0D746B" w14:textId="77777777" w:rsidTr="005C0B53">
        <w:trPr>
          <w:cantSplit/>
          <w:ins w:id="1713"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51D1573" w14:textId="77777777" w:rsidR="00572F68" w:rsidRPr="00B94D00" w:rsidRDefault="00572F68" w:rsidP="005C0B53">
            <w:pPr>
              <w:spacing w:after="60"/>
              <w:rPr>
                <w:ins w:id="1714" w:author="ERCOT" w:date="2025-07-28T10:39:00Z" w16du:dateUtc="2025-07-28T15:39:00Z"/>
                <w:b/>
                <w:sz w:val="20"/>
                <w:szCs w:val="20"/>
              </w:rPr>
            </w:pPr>
            <w:ins w:id="1715" w:author="ERCOT" w:date="2025-07-28T10:39:00Z" w16du:dateUtc="2025-07-28T15:39:00Z">
              <w:r w:rsidRPr="00B94D00">
                <w:rPr>
                  <w:sz w:val="20"/>
                  <w:szCs w:val="20"/>
                </w:rPr>
                <w:lastRenderedPageBreak/>
                <w:t>LRS</w:t>
              </w:r>
              <w:r w:rsidRPr="00B94D00">
                <w:rPr>
                  <w:sz w:val="20"/>
                  <w:szCs w:val="20"/>
                  <w:vertAlign w:val="subscript"/>
                </w:rPr>
                <w:t xml:space="preserve">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7CCA109" w14:textId="77777777" w:rsidR="00572F68" w:rsidRPr="00B94D00" w:rsidRDefault="00572F68" w:rsidP="005C0B53">
            <w:pPr>
              <w:spacing w:after="60"/>
              <w:rPr>
                <w:ins w:id="1716" w:author="ERCOT" w:date="2025-07-28T10:39:00Z" w16du:dateUtc="2025-07-28T15:39:00Z"/>
                <w:sz w:val="20"/>
                <w:szCs w:val="20"/>
              </w:rPr>
            </w:pPr>
            <w:ins w:id="1717" w:author="ERCOT" w:date="2025-07-28T10:39:00Z" w16du:dateUtc="2025-07-28T15:39:00Z">
              <w:r w:rsidRPr="00B94D00">
                <w:rPr>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104AC252" w14:textId="77777777" w:rsidR="00572F68" w:rsidRPr="00B94D00" w:rsidRDefault="00572F68" w:rsidP="005C0B53">
            <w:pPr>
              <w:spacing w:after="60"/>
              <w:rPr>
                <w:ins w:id="1718" w:author="ERCOT" w:date="2025-07-28T10:39:00Z" w16du:dateUtc="2025-07-28T15:39:00Z"/>
                <w:i/>
                <w:sz w:val="20"/>
                <w:szCs w:val="20"/>
              </w:rPr>
            </w:pPr>
            <w:ins w:id="1719" w:author="ERCOT" w:date="2025-07-28T10:39:00Z" w16du:dateUtc="2025-07-28T15:39:00Z">
              <w:r w:rsidRPr="00B94D00">
                <w:rPr>
                  <w:i/>
                  <w:sz w:val="20"/>
                  <w:szCs w:val="20"/>
                </w:rPr>
                <w:t>Load Ratio Share per QSE</w:t>
              </w:r>
              <w:r w:rsidRPr="00B94D00">
                <w:rPr>
                  <w:sz w:val="20"/>
                  <w:szCs w:val="20"/>
                </w:rPr>
                <w:t xml:space="preserve">—The LRS as defined in Section 6.6.2.2 for QSE </w:t>
              </w:r>
              <w:r w:rsidRPr="00B94D00">
                <w:rPr>
                  <w:i/>
                  <w:sz w:val="20"/>
                  <w:szCs w:val="20"/>
                </w:rPr>
                <w:t>q</w:t>
              </w:r>
              <w:r w:rsidRPr="00B94D00">
                <w:rPr>
                  <w:sz w:val="20"/>
                  <w:szCs w:val="20"/>
                </w:rPr>
                <w:t xml:space="preserve"> for the 15-minute Settlement Interval.</w:t>
              </w:r>
            </w:ins>
          </w:p>
        </w:tc>
      </w:tr>
      <w:tr w:rsidR="00572F68" w:rsidRPr="00B94D00" w14:paraId="53EF1131" w14:textId="77777777" w:rsidTr="005C0B53">
        <w:trPr>
          <w:cantSplit/>
          <w:ins w:id="172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238024A" w14:textId="77777777" w:rsidR="00572F68" w:rsidRPr="00B94D00" w:rsidRDefault="00572F68" w:rsidP="005C0B53">
            <w:pPr>
              <w:spacing w:after="60"/>
              <w:rPr>
                <w:ins w:id="1721" w:author="ERCOT" w:date="2025-07-28T10:39:00Z" w16du:dateUtc="2025-07-28T15:39:00Z"/>
                <w:sz w:val="20"/>
                <w:szCs w:val="20"/>
              </w:rPr>
            </w:pPr>
            <w:ins w:id="1722" w:author="ERCOT" w:date="2025-07-28T10:39:00Z" w16du:dateUtc="2025-07-28T15:39:00Z">
              <w:r w:rsidRPr="00B94D00">
                <w:rPr>
                  <w:i/>
                  <w:sz w:val="20"/>
                  <w:szCs w:val="20"/>
                </w:rPr>
                <w:t>q</w:t>
              </w:r>
            </w:ins>
          </w:p>
        </w:tc>
        <w:tc>
          <w:tcPr>
            <w:tcW w:w="638" w:type="pct"/>
            <w:tcBorders>
              <w:top w:val="single" w:sz="4" w:space="0" w:color="auto"/>
              <w:left w:val="single" w:sz="4" w:space="0" w:color="auto"/>
              <w:bottom w:val="single" w:sz="4" w:space="0" w:color="auto"/>
              <w:right w:val="single" w:sz="4" w:space="0" w:color="auto"/>
            </w:tcBorders>
            <w:hideMark/>
          </w:tcPr>
          <w:p w14:paraId="19BCAD6C" w14:textId="77777777" w:rsidR="00572F68" w:rsidRPr="00B94D00" w:rsidRDefault="00572F68" w:rsidP="005C0B53">
            <w:pPr>
              <w:spacing w:after="60"/>
              <w:rPr>
                <w:ins w:id="1723" w:author="ERCOT" w:date="2025-07-28T10:39:00Z" w16du:dateUtc="2025-07-28T15:39:00Z"/>
                <w:sz w:val="20"/>
                <w:szCs w:val="20"/>
              </w:rPr>
            </w:pPr>
            <w:ins w:id="1724" w:author="ERCOT" w:date="2025-07-28T10:39:00Z" w16du:dateUtc="2025-07-28T15:39:00Z">
              <w:r w:rsidRPr="00B94D00">
                <w:rPr>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7655C838" w14:textId="77777777" w:rsidR="00572F68" w:rsidRPr="00B94D00" w:rsidRDefault="00572F68" w:rsidP="005C0B53">
            <w:pPr>
              <w:spacing w:after="60"/>
              <w:rPr>
                <w:ins w:id="1725" w:author="ERCOT" w:date="2025-07-28T10:39:00Z" w16du:dateUtc="2025-07-28T15:39:00Z"/>
                <w:i/>
                <w:sz w:val="20"/>
                <w:szCs w:val="20"/>
              </w:rPr>
            </w:pPr>
            <w:ins w:id="1726" w:author="ERCOT" w:date="2025-07-28T10:39:00Z" w16du:dateUtc="2025-07-28T15:39:00Z">
              <w:r w:rsidRPr="00B94D00">
                <w:rPr>
                  <w:sz w:val="20"/>
                  <w:szCs w:val="20"/>
                </w:rPr>
                <w:t>A QSE.</w:t>
              </w:r>
            </w:ins>
          </w:p>
        </w:tc>
      </w:tr>
    </w:tbl>
    <w:p w14:paraId="15736097" w14:textId="77777777" w:rsidR="00572F68" w:rsidRPr="00497B63" w:rsidRDefault="00572F68" w:rsidP="00572F68">
      <w:pPr>
        <w:keepNext/>
        <w:tabs>
          <w:tab w:val="left" w:pos="1800"/>
        </w:tabs>
        <w:spacing w:before="480" w:after="240"/>
        <w:ind w:left="1800" w:hanging="1800"/>
        <w:outlineLvl w:val="5"/>
        <w:rPr>
          <w:ins w:id="1727" w:author="ERCOT" w:date="2025-09-18T20:24:00Z" w16du:dateUtc="2025-09-19T01:24:00Z"/>
          <w:b/>
          <w:bCs/>
          <w:szCs w:val="22"/>
        </w:rPr>
      </w:pPr>
      <w:bookmarkStart w:id="1728" w:name="_Toc60045922"/>
      <w:bookmarkStart w:id="1729" w:name="_Toc65157818"/>
      <w:bookmarkStart w:id="1730" w:name="_Toc116564843"/>
      <w:bookmarkStart w:id="1731" w:name="_Toc135994502"/>
      <w:bookmarkStart w:id="1732" w:name="_Toc138931513"/>
      <w:bookmarkStart w:id="1733" w:name="_Toc309731025"/>
      <w:bookmarkStart w:id="1734" w:name="_Toc405814007"/>
      <w:bookmarkStart w:id="1735" w:name="_Toc422207897"/>
      <w:bookmarkStart w:id="1736" w:name="_Toc438044811"/>
      <w:bookmarkStart w:id="1737" w:name="_Toc447622594"/>
      <w:bookmarkStart w:id="1738" w:name="_Toc80175244"/>
      <w:bookmarkEnd w:id="1291"/>
      <w:bookmarkEnd w:id="1292"/>
      <w:bookmarkEnd w:id="1293"/>
      <w:bookmarkEnd w:id="1294"/>
      <w:bookmarkEnd w:id="1295"/>
      <w:ins w:id="1739" w:author="ERCOT" w:date="2025-09-18T20:24:00Z" w16du:dateUtc="2025-09-19T01:24:00Z">
        <w:r w:rsidRPr="6820333C">
          <w:rPr>
            <w:b/>
          </w:rPr>
          <w:t>8.1.1.2.1.8</w:t>
        </w:r>
        <w:r>
          <w:tab/>
        </w:r>
        <w:r w:rsidRPr="6820333C">
          <w:rPr>
            <w:b/>
          </w:rPr>
          <w:t>Dispatchable Reliability Reserve Service Qualification</w:t>
        </w:r>
      </w:ins>
    </w:p>
    <w:p w14:paraId="064D47E4" w14:textId="77777777" w:rsidR="00572F68" w:rsidRDefault="00572F68" w:rsidP="00572F68">
      <w:pPr>
        <w:spacing w:after="240"/>
        <w:ind w:left="720" w:hanging="720"/>
        <w:rPr>
          <w:ins w:id="1740" w:author="ERCOT" w:date="2025-09-18T20:24:00Z" w16du:dateUtc="2025-09-19T01:24:00Z"/>
          <w:iCs/>
        </w:rPr>
      </w:pPr>
      <w:ins w:id="1741" w:author="ERCOT" w:date="2025-09-18T20:24:00Z" w16du:dateUtc="2025-09-19T01:24:00Z">
        <w:r w:rsidRPr="00497B63">
          <w:rPr>
            <w:iCs/>
          </w:rPr>
          <w:t>(1)</w:t>
        </w:r>
        <w:r w:rsidRPr="00497B63">
          <w:rPr>
            <w:iCs/>
          </w:rPr>
          <w:tab/>
          <w:t xml:space="preserve">Each Resource </w:t>
        </w:r>
        <w:proofErr w:type="gramStart"/>
        <w:r>
          <w:rPr>
            <w:iCs/>
          </w:rPr>
          <w:t>being offered</w:t>
        </w:r>
        <w:proofErr w:type="gramEnd"/>
        <w:r>
          <w:rPr>
            <w:iCs/>
          </w:rPr>
          <w:t xml:space="preserve">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 xml:space="preserve">Subject to </w:t>
        </w:r>
      </w:ins>
      <w:ins w:id="1742" w:author="ERCOT" w:date="2025-10-24T21:14:00Z">
        <w:r>
          <w:t xml:space="preserve">DRRS </w:t>
        </w:r>
      </w:ins>
      <w:ins w:id="1743" w:author="ERCOT" w:date="2025-09-18T20:24:00Z" w16du:dateUtc="2025-09-19T01:24:00Z">
        <w:r>
          <w:rPr>
            <w:iCs/>
          </w:rPr>
          <w:t>Release Factor</w:t>
        </w:r>
      </w:ins>
      <w:ins w:id="1744" w:author="ERCOT" w:date="2025-10-24T21:14:00Z">
        <w:r>
          <w:rPr>
            <w:iCs/>
          </w:rPr>
          <w:t xml:space="preserve"> </w:t>
        </w:r>
        <w:r>
          <w:t>(DRR</w:t>
        </w:r>
      </w:ins>
      <w:ins w:id="1745" w:author="ERCOT" w:date="2025-10-24T21:15:00Z">
        <w:r>
          <w:t>SRF)</w:t>
        </w:r>
      </w:ins>
      <w:ins w:id="1746" w:author="ERCOT" w:date="2025-09-18T20:24:00Z">
        <w:r>
          <w:t xml:space="preserve"> </w:t>
        </w:r>
      </w:ins>
      <w:ins w:id="1747" w:author="ERCOT" w:date="2025-09-18T20:24:00Z" w16du:dateUtc="2025-09-19T01:24:00Z">
        <w:r>
          <w:rPr>
            <w:iCs/>
          </w:rPr>
          <w:t>constraints, DRRS</w:t>
        </w:r>
        <w:r w:rsidRPr="00497B63">
          <w:rPr>
            <w:iCs/>
          </w:rPr>
          <w:t xml:space="preserve"> may only be provided from capa</w:t>
        </w:r>
        <w:r>
          <w:rPr>
            <w:iCs/>
          </w:rPr>
          <w:t>bility</w:t>
        </w:r>
        <w:r w:rsidRPr="00497B63">
          <w:rPr>
            <w:iCs/>
          </w:rPr>
          <w:t xml:space="preserve"> that is not fulfilling any other energy or capacity commitment.</w:t>
        </w:r>
      </w:ins>
    </w:p>
    <w:p w14:paraId="5DCBB0CC" w14:textId="77777777" w:rsidR="00572F68" w:rsidRDefault="00572F68" w:rsidP="00572F68">
      <w:pPr>
        <w:spacing w:after="240"/>
        <w:ind w:left="720" w:hanging="720"/>
        <w:rPr>
          <w:ins w:id="1748" w:author="ERCOT" w:date="2025-09-18T20:24:00Z" w16du:dateUtc="2025-09-19T01:24:00Z"/>
        </w:rPr>
      </w:pPr>
      <w:ins w:id="1749" w:author="ERCOT" w:date="2025-09-18T20:24:00Z" w16du:dateUtc="2025-09-19T01:24:00Z">
        <w:r w:rsidRPr="00497B63">
          <w:t>(</w:t>
        </w:r>
        <w:r>
          <w:t>2</w:t>
        </w:r>
        <w:r w:rsidRPr="00497B63">
          <w:t>)</w:t>
        </w:r>
        <w:r w:rsidRPr="00497B63">
          <w:tab/>
        </w:r>
        <w:r>
          <w:t xml:space="preserve">Subject to </w:t>
        </w:r>
      </w:ins>
      <w:ins w:id="1750" w:author="ERCOT" w:date="2025-10-24T21:15:00Z">
        <w:r>
          <w:t>DRRSRF</w:t>
        </w:r>
      </w:ins>
      <w:ins w:id="1751" w:author="ERCOT" w:date="2025-09-18T20:24:00Z" w16du:dateUtc="2025-09-19T01:24:00Z">
        <w:r>
          <w:t xml:space="preserve"> constraints, e</w:t>
        </w:r>
        <w:r w:rsidRPr="00497B63">
          <w:t xml:space="preserve">ach QSE shall ensure that each Resource is able to meet the Resource’s obligations to provide the Ancillary Service </w:t>
        </w:r>
        <w:r>
          <w:t>award</w:t>
        </w:r>
        <w:r w:rsidRPr="00497B63">
          <w:t>.</w:t>
        </w:r>
      </w:ins>
    </w:p>
    <w:p w14:paraId="6A4A5A13" w14:textId="77777777" w:rsidR="00572F68" w:rsidRPr="00497B63" w:rsidRDefault="00572F68" w:rsidP="00572F68">
      <w:pPr>
        <w:spacing w:after="240"/>
        <w:ind w:left="720" w:hanging="720"/>
        <w:rPr>
          <w:ins w:id="1752" w:author="ERCOT" w:date="2025-09-18T20:24:00Z" w16du:dateUtc="2025-09-19T01:24:00Z"/>
        </w:rPr>
      </w:pPr>
      <w:ins w:id="1753" w:author="ERCOT" w:date="2025-09-18T20:24:00Z" w16du:dateUtc="2025-09-19T01:24:00Z">
        <w:r w:rsidRPr="006D6FF1">
          <w:t>(</w:t>
        </w:r>
        <w:r>
          <w:t>3</w:t>
        </w:r>
        <w:r w:rsidRPr="006D6FF1">
          <w:t xml:space="preserve">) </w:t>
        </w:r>
        <w:r>
          <w:tab/>
        </w:r>
        <w:r w:rsidRPr="006D6FF1">
          <w:t xml:space="preserve">Resources are required to undergo a qualification test to provide </w:t>
        </w:r>
        <w:r>
          <w:t>DRRS</w:t>
        </w:r>
        <w:r w:rsidRPr="006D6FF1">
          <w:t xml:space="preserve"> when the Resource is On-Line, which shall at least include the ability to provide applicable telemetry and market submissions.</w:t>
        </w:r>
        <w:del w:id="1754" w:author="ERCOT" w:date="2025-11-20T15:09:00Z" w16du:dateUtc="2025-11-20T21:09:00Z">
          <w:r w:rsidRPr="006D6FF1" w:rsidDel="000630A4">
            <w:delText xml:space="preserve"> The amount of </w:delText>
          </w:r>
          <w:r w:rsidDel="000630A4">
            <w:delText>DRRS</w:delText>
          </w:r>
          <w:r w:rsidRPr="006D6FF1" w:rsidDel="000630A4">
            <w:delText xml:space="preserve"> for which the Resource is qualified when On-Line is limited to the amount of capacity that can be ramped </w:delText>
          </w:r>
          <w:r w:rsidDel="000630A4">
            <w:delText>within</w:delText>
          </w:r>
          <w:r w:rsidRPr="006D6FF1" w:rsidDel="000630A4">
            <w:delText xml:space="preserve"> </w:delText>
          </w:r>
        </w:del>
      </w:ins>
      <w:ins w:id="1755" w:author="ERCOT" w:date="2025-10-24T21:15:00Z">
        <w:del w:id="1756" w:author="ERCOT" w:date="2025-11-20T15:09:00Z" w16du:dateUtc="2025-11-20T21:09:00Z">
          <w:r w:rsidDel="000630A4">
            <w:delText>two</w:delText>
          </w:r>
        </w:del>
      </w:ins>
      <w:ins w:id="1757" w:author="ERCOT" w:date="2025-09-18T20:24:00Z" w16du:dateUtc="2025-09-19T01:24:00Z">
        <w:del w:id="1758" w:author="ERCOT" w:date="2025-11-20T15:09:00Z" w16du:dateUtc="2025-11-20T21:09:00Z">
          <w:r w:rsidDel="000630A4">
            <w:delText xml:space="preserve"> hours.</w:delText>
          </w:r>
        </w:del>
      </w:ins>
      <w:ins w:id="1759" w:author="ERCOT" w:date="2025-11-20T15:23:00Z" w16du:dateUtc="2025-11-20T21:23:00Z">
        <w:r w:rsidRPr="00B3038F">
          <w:t xml:space="preserve"> </w:t>
        </w:r>
      </w:ins>
    </w:p>
    <w:p w14:paraId="416E6E2F" w14:textId="77777777" w:rsidR="00572F68" w:rsidRPr="00497B63" w:rsidRDefault="00572F68" w:rsidP="00572F68">
      <w:pPr>
        <w:spacing w:after="240"/>
        <w:ind w:left="720" w:hanging="720"/>
        <w:rPr>
          <w:ins w:id="1760" w:author="ERCOT" w:date="2025-09-18T20:24:00Z" w16du:dateUtc="2025-09-19T01:24:00Z"/>
        </w:rPr>
      </w:pPr>
      <w:ins w:id="1761" w:author="ERCOT" w:date="2025-09-18T20:24:00Z" w16du:dateUtc="2025-09-19T01:24:00Z">
        <w:r>
          <w:t>(4)</w:t>
        </w:r>
        <w: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w:t>
        </w:r>
        <w:proofErr w:type="gramStart"/>
        <w:r>
          <w:t>the QSE</w:t>
        </w:r>
        <w:proofErr w:type="gramEnd"/>
        <w:r>
          <w:t xml:space="preserve">.  ERCOT shall administer the following test requirements: </w:t>
        </w:r>
      </w:ins>
    </w:p>
    <w:p w14:paraId="4485CE66" w14:textId="77777777" w:rsidR="00572F68" w:rsidRPr="00497B63" w:rsidRDefault="00572F68" w:rsidP="00572F68">
      <w:pPr>
        <w:spacing w:after="240"/>
        <w:ind w:left="1440" w:hanging="720"/>
        <w:rPr>
          <w:ins w:id="1762" w:author="ERCOT" w:date="2025-09-18T20:24:00Z" w16du:dateUtc="2025-09-19T01:24:00Z"/>
        </w:rPr>
      </w:pPr>
      <w:ins w:id="1763" w:author="ERCOT" w:date="2025-09-18T20:24:00Z" w16du:dateUtc="2025-09-19T01:24:00Z">
        <w:r>
          <w:t>(a)</w:t>
        </w:r>
        <w: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5C4C0A47" w14:textId="77777777" w:rsidR="00572F68" w:rsidRPr="00497B63" w:rsidRDefault="00572F68" w:rsidP="00572F68">
      <w:pPr>
        <w:spacing w:after="240"/>
        <w:ind w:left="1440" w:hanging="720"/>
        <w:rPr>
          <w:ins w:id="1764" w:author="ERCOT" w:date="2025-09-18T20:24:00Z" w16du:dateUtc="2025-09-19T01:24:00Z"/>
        </w:rPr>
      </w:pPr>
      <w:ins w:id="1765" w:author="ERCOT" w:date="2025-09-18T20:24:00Z" w16du:dateUtc="2025-09-19T01:24: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w:t>
        </w:r>
      </w:ins>
      <w:ins w:id="1766" w:author="ERCOT" w:date="2025-10-24T21:15:00Z">
        <w:r>
          <w:t>ERCOT S</w:t>
        </w:r>
      </w:ins>
      <w:ins w:id="1767" w:author="ERCOT" w:date="2025-09-18T20:24:00Z">
        <w:r>
          <w:t>ystem</w:t>
        </w:r>
      </w:ins>
      <w:ins w:id="1768" w:author="ERCOT" w:date="2025-09-18T20:24:00Z" w16du:dateUtc="2025-09-19T01:24:00Z">
        <w:r w:rsidRPr="00497B63">
          <w:t xml:space="preserve"> and determine the Resource’s qualification to provide </w:t>
        </w:r>
        <w:r>
          <w:t>DRRS</w:t>
        </w:r>
        <w:r w:rsidRPr="00497B63">
          <w:t>.</w:t>
        </w:r>
      </w:ins>
    </w:p>
    <w:p w14:paraId="6C331CDB" w14:textId="77777777" w:rsidR="00572F68" w:rsidRDefault="00572F68" w:rsidP="00572F68">
      <w:pPr>
        <w:spacing w:after="240"/>
        <w:ind w:left="720" w:hanging="720"/>
        <w:rPr>
          <w:ins w:id="1769" w:author="ERCOT" w:date="2025-09-18T20:24:00Z" w16du:dateUtc="2025-09-19T01:24:00Z"/>
        </w:rPr>
      </w:pPr>
      <w:ins w:id="1770" w:author="ERCOT" w:date="2025-09-18T20:24:00Z" w16du:dateUtc="2025-09-19T01:24:00Z">
        <w:r>
          <w:t>(</w:t>
        </w:r>
      </w:ins>
      <w:ins w:id="1771" w:author="ERCOT" w:date="2025-11-19T20:47:00Z" w16du:dateUtc="2025-11-20T02:47:00Z">
        <w:r>
          <w:t>5</w:t>
        </w:r>
      </w:ins>
      <w:ins w:id="1772" w:author="ERCOT" w:date="2025-09-18T20:24:00Z" w16du:dateUtc="2025-09-19T01:24:00Z">
        <w:r>
          <w:t>)</w:t>
        </w:r>
        <w:r>
          <w:tab/>
          <w:t xml:space="preserve">For Resources </w:t>
        </w:r>
      </w:ins>
      <w:ins w:id="1773" w:author="ERCOT" w:date="2025-11-20T17:04:00Z" w16du:dateUtc="2025-11-20T23:04:00Z">
        <w:r>
          <w:t xml:space="preserve">seeking to qualify to </w:t>
        </w:r>
      </w:ins>
      <w:ins w:id="1774" w:author="ERCOT" w:date="2025-09-18T20:24:00Z" w16du:dateUtc="2025-09-19T01:24:00Z">
        <w:r>
          <w:t>provid</w:t>
        </w:r>
      </w:ins>
      <w:ins w:id="1775" w:author="ERCOT" w:date="2025-11-20T17:04:00Z" w16du:dateUtc="2025-11-20T23:04:00Z">
        <w:r>
          <w:t>e</w:t>
        </w:r>
      </w:ins>
      <w:ins w:id="1776" w:author="ERCOT" w:date="2025-09-18T20:24:00Z" w16du:dateUtc="2025-09-19T01:24:00Z">
        <w:del w:id="1777" w:author="ERCOT" w:date="2025-11-20T17:04:00Z" w16du:dateUtc="2025-11-20T23:04:00Z">
          <w:r w:rsidDel="00882F6A">
            <w:delText>ing</w:delText>
          </w:r>
        </w:del>
        <w:r>
          <w:t xml:space="preserve"> DRRS, the Resource must be </w:t>
        </w:r>
        <w:del w:id="1778" w:author="ERCOT" w:date="2025-11-20T15:28:00Z" w16du:dateUtc="2025-11-20T21:28:00Z">
          <w:r w:rsidDel="00B3038F">
            <w:delText>able to</w:delText>
          </w:r>
        </w:del>
      </w:ins>
      <w:ins w:id="1779" w:author="ERCOT" w:date="2025-11-20T15:28:00Z" w16du:dateUtc="2025-11-20T21:28:00Z">
        <w:r>
          <w:t>capable of</w:t>
        </w:r>
      </w:ins>
      <w:ins w:id="1780" w:author="ERCOT" w:date="2025-09-18T20:24:00Z" w16du:dateUtc="2025-09-19T01:24:00Z">
        <w:r>
          <w:t xml:space="preserve"> </w:t>
        </w:r>
        <w:r w:rsidRPr="005C2BD2">
          <w:rPr>
            <w:iCs/>
          </w:rPr>
          <w:t>operat</w:t>
        </w:r>
      </w:ins>
      <w:ins w:id="1781" w:author="ERCOT" w:date="2025-11-20T15:28:00Z" w16du:dateUtc="2025-11-20T21:28:00Z">
        <w:r>
          <w:rPr>
            <w:iCs/>
          </w:rPr>
          <w:t>ing</w:t>
        </w:r>
      </w:ins>
      <w:ins w:id="1782" w:author="ERCOT" w:date="2025-09-18T20:24:00Z" w16du:dateUtc="2025-09-19T01:24:00Z">
        <w:del w:id="1783" w:author="ERCOT" w:date="2025-11-20T15:28:00Z" w16du:dateUtc="2025-11-20T21:28:00Z">
          <w:r w:rsidRPr="005C2BD2" w:rsidDel="00B3038F">
            <w:rPr>
              <w:iCs/>
            </w:rPr>
            <w:delText>e</w:delText>
          </w:r>
        </w:del>
        <w:r>
          <w:t xml:space="preserve"> at its High Sustained Limit (HSL) for at least four consecutive hours.</w:t>
        </w:r>
      </w:ins>
      <w:ins w:id="1784" w:author="ERCOT" w:date="2025-11-20T15:01:00Z" w16du:dateUtc="2025-11-20T21:01:00Z">
        <w:r>
          <w:t xml:space="preserve">  </w:t>
        </w:r>
      </w:ins>
      <w:ins w:id="1785" w:author="ERCOT" w:date="2025-11-20T15:09:00Z" w16du:dateUtc="2025-11-20T21:09:00Z">
        <w:r>
          <w:t xml:space="preserve">The amount of DRRS for which the Resource is qualified is limited to the amount of capacity that can be ramped within two hours.  </w:t>
        </w:r>
      </w:ins>
      <w:ins w:id="1786" w:author="ERCOT" w:date="2025-11-20T15:01:00Z">
        <w:r w:rsidRPr="004E4BDD">
          <w:t xml:space="preserve">Additionally, the maximum quantity of DRRS that an individual Resource </w:t>
        </w:r>
      </w:ins>
      <w:ins w:id="1787" w:author="ERCOT" w:date="2025-11-20T17:14:00Z" w16du:dateUtc="2025-11-20T23:14:00Z">
        <w:r>
          <w:t>is qualified to</w:t>
        </w:r>
      </w:ins>
      <w:ins w:id="1788" w:author="ERCOT" w:date="2025-11-20T15:01:00Z">
        <w:r w:rsidRPr="004E4BDD">
          <w:t xml:space="preserve"> provide is limited to the amount of DRRS that can be sustained by the Resource for at least four hours</w:t>
        </w:r>
      </w:ins>
      <w:ins w:id="1789" w:author="ERCOT" w:date="2025-11-20T15:01:00Z" w16du:dateUtc="2025-11-20T21:01:00Z">
        <w:r>
          <w:t>.</w:t>
        </w:r>
      </w:ins>
    </w:p>
    <w:p w14:paraId="7FE7004E" w14:textId="77777777" w:rsidR="00572F68" w:rsidRPr="008F5A23" w:rsidDel="008D2150" w:rsidRDefault="00572F68" w:rsidP="00572F68">
      <w:pPr>
        <w:keepNext/>
        <w:tabs>
          <w:tab w:val="left" w:pos="1620"/>
        </w:tabs>
        <w:spacing w:before="240" w:after="240"/>
        <w:ind w:left="1620" w:hanging="1620"/>
        <w:outlineLvl w:val="4"/>
        <w:rPr>
          <w:ins w:id="1790" w:author="ERCOT" w:date="2025-09-18T20:25:00Z" w16du:dateUtc="2025-09-19T01:25:00Z"/>
          <w:del w:id="1791" w:author="ERCOT" w:date="2025-09-12T17:02:00Z" w16du:dateUtc="2025-09-12T22:02:00Z"/>
          <w:b/>
          <w:i/>
          <w:iCs/>
          <w:szCs w:val="26"/>
        </w:rPr>
      </w:pPr>
      <w:ins w:id="1792" w:author="ERCOT" w:date="2025-09-18T20:25:00Z" w16du:dateUtc="2025-09-19T01:25:00Z">
        <w:r w:rsidRPr="008F5A23">
          <w:rPr>
            <w:b/>
            <w:i/>
            <w:iCs/>
            <w:szCs w:val="26"/>
          </w:rPr>
          <w:lastRenderedPageBreak/>
          <w:t>8.1.1.3.5          Dispatchable Reliability Reserve Service Capacity Monitoring Criteria</w:t>
        </w:r>
      </w:ins>
    </w:p>
    <w:p w14:paraId="5C03AF30" w14:textId="77777777" w:rsidR="00572F68" w:rsidRDefault="00572F68" w:rsidP="00572F68">
      <w:pPr>
        <w:spacing w:after="240"/>
        <w:ind w:left="720" w:hanging="720"/>
        <w:rPr>
          <w:ins w:id="1793" w:author="ERCOT" w:date="2025-09-18T20:25:00Z" w16du:dateUtc="2025-09-19T01:25:00Z"/>
          <w:b/>
          <w:bCs/>
          <w:i/>
          <w:iCs/>
        </w:rPr>
      </w:pPr>
      <w:ins w:id="1794" w:author="ERCOT" w:date="2025-09-18T20:25:00Z" w16du:dateUtc="2025-09-19T01:25:00Z">
        <w:r w:rsidRPr="005030F8">
          <w:rPr>
            <w:iCs/>
          </w:rPr>
          <w:t xml:space="preserve">(1) </w:t>
        </w:r>
        <w:r>
          <w:rPr>
            <w:iCs/>
          </w:rPr>
          <w:tab/>
        </w:r>
        <w:r w:rsidRPr="005030F8">
          <w:rPr>
            <w:iCs/>
          </w:rPr>
          <w:t xml:space="preserve">ERCOT shall continuously monitor the capacity of each Resource to provide </w:t>
        </w:r>
        <w:r>
          <w:rPr>
            <w:iCs/>
          </w:rPr>
          <w:t>DRRS</w:t>
        </w:r>
        <w:r w:rsidRPr="005030F8">
          <w:rPr>
            <w:iCs/>
          </w:rPr>
          <w:t xml:space="preserve">. ERCOT shall consider for each Resource the Resource Status, the actual generation or Load, the Ancillary Service award for </w:t>
        </w:r>
        <w:r>
          <w:rPr>
            <w:iCs/>
          </w:rPr>
          <w:t>DRRS</w:t>
        </w:r>
        <w:r w:rsidRPr="005030F8">
          <w:rPr>
            <w:iCs/>
          </w:rPr>
          <w:t xml:space="preserve">, the HSL, the LSL, ramp rates, and the Resource’s qualification to provide </w:t>
        </w:r>
        <w:r>
          <w:rPr>
            <w:iCs/>
          </w:rPr>
          <w:t>DRRS</w:t>
        </w:r>
        <w:r w:rsidRPr="005030F8">
          <w:rPr>
            <w:iCs/>
          </w:rPr>
          <w:t xml:space="preserve">. ERCOT shall also monitor </w:t>
        </w:r>
        <w:r>
          <w:rPr>
            <w:iCs/>
          </w:rPr>
          <w:t>DRRS</w:t>
        </w:r>
        <w:r w:rsidRPr="005030F8">
          <w:rPr>
            <w:iCs/>
          </w:rPr>
          <w:t xml:space="preserve"> available from and awarded to qualified Resources with an OFF status</w:t>
        </w:r>
        <w:r w:rsidRPr="00B07C03">
          <w:rPr>
            <w:b/>
            <w:bCs/>
            <w:i/>
            <w:iCs/>
          </w:rPr>
          <w:t>.</w:t>
        </w:r>
      </w:ins>
    </w:p>
    <w:p w14:paraId="1464B236" w14:textId="77777777" w:rsidR="00572F68" w:rsidRPr="005030F8" w:rsidRDefault="00572F68" w:rsidP="00572F68">
      <w:pPr>
        <w:spacing w:after="240"/>
        <w:ind w:left="720" w:hanging="720"/>
        <w:rPr>
          <w:ins w:id="1795" w:author="ERCOT" w:date="2025-09-18T20:25:00Z" w16du:dateUtc="2025-09-19T01:25:00Z"/>
          <w:iCs/>
        </w:rPr>
      </w:pPr>
      <w:ins w:id="1796" w:author="ERCOT" w:date="2025-09-18T20:25:00Z" w16du:dateUtc="2025-09-19T01:25:00Z">
        <w:r w:rsidRPr="005030F8">
          <w:rPr>
            <w:iCs/>
          </w:rPr>
          <w:t xml:space="preserve">(2) </w:t>
        </w:r>
        <w:r>
          <w:rPr>
            <w:iCs/>
          </w:rPr>
          <w:tab/>
        </w:r>
        <w:r w:rsidRPr="005030F8">
          <w:rPr>
            <w:iCs/>
          </w:rPr>
          <w:t xml:space="preserve">For the </w:t>
        </w:r>
        <w:r>
          <w:rPr>
            <w:iCs/>
          </w:rPr>
          <w:t>DRRS</w:t>
        </w:r>
        <w:r w:rsidRPr="005030F8">
          <w:rPr>
            <w:iCs/>
          </w:rPr>
          <w:t xml:space="preserve"> capability provided for a Resource to ERCOT by the Resource’s QSE, the amount of </w:t>
        </w:r>
        <w:r>
          <w:rPr>
            <w:iCs/>
          </w:rPr>
          <w:t>DRRS</w:t>
        </w:r>
        <w:r w:rsidRPr="005030F8">
          <w:rPr>
            <w:iCs/>
          </w:rPr>
          <w:t xml:space="preserve"> reflected in that capability must be limited to the amount of </w:t>
        </w:r>
        <w:r>
          <w:rPr>
            <w:iCs/>
          </w:rPr>
          <w:t>DRRS</w:t>
        </w:r>
        <w:r w:rsidRPr="005030F8">
          <w:rPr>
            <w:iCs/>
          </w:rPr>
          <w:t xml:space="preserve"> that can be sustained by the Resource for at least four consecutive hours.</w:t>
        </w:r>
      </w:ins>
    </w:p>
    <w:p w14:paraId="76157910" w14:textId="77777777" w:rsidR="00572F68" w:rsidRPr="00582CEF" w:rsidRDefault="00572F68" w:rsidP="00572F68">
      <w:pPr>
        <w:keepNext/>
        <w:tabs>
          <w:tab w:val="left" w:pos="1620"/>
        </w:tabs>
        <w:spacing w:before="240" w:after="240"/>
        <w:ind w:left="1620" w:hanging="1620"/>
        <w:outlineLvl w:val="4"/>
        <w:rPr>
          <w:ins w:id="1797" w:author="ERCOT" w:date="2024-01-11T14:39:00Z"/>
          <w:b/>
          <w:i/>
          <w:iCs/>
          <w:szCs w:val="26"/>
        </w:rPr>
      </w:pPr>
      <w:ins w:id="1798" w:author="ERCOT" w:date="2024-01-11T14:39:00Z">
        <w:r w:rsidRPr="00582CEF">
          <w:rPr>
            <w:b/>
            <w:i/>
            <w:iCs/>
            <w:szCs w:val="26"/>
          </w:rPr>
          <w:t>8.1.1.4.</w:t>
        </w:r>
      </w:ins>
      <w:ins w:id="1799" w:author="ERCOT" w:date="2024-01-11T14:40:00Z">
        <w:r w:rsidRPr="00582CEF">
          <w:rPr>
            <w:b/>
            <w:i/>
            <w:iCs/>
            <w:szCs w:val="26"/>
          </w:rPr>
          <w:t>5</w:t>
        </w:r>
      </w:ins>
      <w:ins w:id="1800" w:author="ERCOT" w:date="2024-01-11T14:39:00Z">
        <w:r w:rsidRPr="00582CEF">
          <w:rPr>
            <w:b/>
            <w:i/>
            <w:iCs/>
            <w:szCs w:val="26"/>
          </w:rPr>
          <w:tab/>
        </w:r>
      </w:ins>
      <w:ins w:id="1801" w:author="ERCOT" w:date="2024-01-11T14:40:00Z">
        <w:r w:rsidRPr="00582CEF">
          <w:rPr>
            <w:b/>
            <w:i/>
            <w:iCs/>
            <w:szCs w:val="26"/>
          </w:rPr>
          <w:t>Dispatchable Reliability</w:t>
        </w:r>
      </w:ins>
      <w:ins w:id="1802" w:author="ERCOT" w:date="2024-01-11T14:39:00Z">
        <w:r w:rsidRPr="00582CEF">
          <w:rPr>
            <w:b/>
            <w:i/>
            <w:iCs/>
            <w:szCs w:val="26"/>
          </w:rPr>
          <w:t xml:space="preserve"> Reserve Service Energy Deployment Criteria</w:t>
        </w:r>
        <w:bookmarkEnd w:id="1728"/>
        <w:bookmarkEnd w:id="1729"/>
        <w:bookmarkEnd w:id="1730"/>
        <w:bookmarkEnd w:id="1731"/>
        <w:bookmarkEnd w:id="1732"/>
      </w:ins>
    </w:p>
    <w:p w14:paraId="30D2448A" w14:textId="77777777" w:rsidR="00572F68" w:rsidRPr="00497B63" w:rsidRDefault="00572F68" w:rsidP="00572F68">
      <w:pPr>
        <w:spacing w:after="240"/>
        <w:ind w:left="720" w:hanging="720"/>
        <w:rPr>
          <w:ins w:id="1803" w:author="ERCOT" w:date="2024-01-11T14:39:00Z"/>
          <w:iCs/>
        </w:rPr>
      </w:pPr>
      <w:ins w:id="1804" w:author="ERCOT" w:date="2024-01-11T14:39:00Z">
        <w:r w:rsidRPr="00497B63">
          <w:rPr>
            <w:iCs/>
          </w:rPr>
          <w:t>(1)</w:t>
        </w:r>
        <w:r w:rsidRPr="00497B63">
          <w:rPr>
            <w:iCs/>
          </w:rPr>
          <w:tab/>
          <w:t xml:space="preserve">ERCOT shall, as part of its Ancillary Service deployment procedure under Section </w:t>
        </w:r>
      </w:ins>
      <w:ins w:id="1805" w:author="ERCOT" w:date="2024-01-11T14:42:00Z">
        <w:r w:rsidRPr="00F43235">
          <w:rPr>
            <w:iCs/>
          </w:rPr>
          <w:t>6.5.7.6.2.5</w:t>
        </w:r>
      </w:ins>
      <w:ins w:id="1806" w:author="ERCOT" w:date="2024-03-19T12:58:00Z">
        <w:r>
          <w:rPr>
            <w:iCs/>
          </w:rPr>
          <w:t>,</w:t>
        </w:r>
      </w:ins>
      <w:ins w:id="1807" w:author="ERCOT" w:date="2024-01-11T14:42:00Z">
        <w:r>
          <w:rPr>
            <w:iCs/>
          </w:rPr>
          <w:t xml:space="preserve"> </w:t>
        </w:r>
        <w:r w:rsidRPr="00F43235">
          <w:rPr>
            <w:iCs/>
          </w:rPr>
          <w:t>Deployment of Dispatchable Reliability Reserve Service (DRRS)</w:t>
        </w:r>
      </w:ins>
      <w:ins w:id="1808" w:author="ERCOT" w:date="2024-01-11T14:39:00Z">
        <w:r w:rsidRPr="00497B63">
          <w:rPr>
            <w:iCs/>
          </w:rPr>
          <w:t xml:space="preserve">, include all performance metrics for a Resource receiving a </w:t>
        </w:r>
      </w:ins>
      <w:ins w:id="1809" w:author="ERCOT" w:date="2024-01-30T17:21:00Z">
        <w:r>
          <w:rPr>
            <w:iCs/>
          </w:rPr>
          <w:t>DRRS</w:t>
        </w:r>
      </w:ins>
      <w:ins w:id="1810" w:author="ERCOT" w:date="2024-01-11T14:39:00Z">
        <w:r w:rsidRPr="00497B63">
          <w:rPr>
            <w:iCs/>
          </w:rPr>
          <w:t xml:space="preserve"> </w:t>
        </w:r>
      </w:ins>
      <w:ins w:id="1811" w:author="ERCOT" w:date="2024-03-18T11:13:00Z">
        <w:r>
          <w:rPr>
            <w:iCs/>
          </w:rPr>
          <w:t xml:space="preserve">deployment and </w:t>
        </w:r>
      </w:ins>
      <w:ins w:id="1812" w:author="ERCOT" w:date="2024-01-11T14:39:00Z">
        <w:r w:rsidRPr="00497B63">
          <w:rPr>
            <w:iCs/>
          </w:rPr>
          <w:t xml:space="preserve">recall instruction from ERCOT. </w:t>
        </w:r>
      </w:ins>
    </w:p>
    <w:p w14:paraId="0D9C2100" w14:textId="77777777" w:rsidR="00572F68" w:rsidRPr="00497B63" w:rsidRDefault="00572F68" w:rsidP="00572F68">
      <w:pPr>
        <w:spacing w:after="240"/>
        <w:ind w:left="720" w:hanging="720"/>
        <w:rPr>
          <w:ins w:id="1813" w:author="ERCOT" w:date="2024-05-10T15:52:00Z"/>
          <w:iCs/>
        </w:rPr>
      </w:pPr>
      <w:ins w:id="1814"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39AABFB0" w14:textId="77777777" w:rsidR="00572F68" w:rsidRPr="00497B63" w:rsidRDefault="00572F68" w:rsidP="00572F68">
      <w:pPr>
        <w:spacing w:after="240"/>
        <w:ind w:left="720" w:hanging="720"/>
        <w:rPr>
          <w:ins w:id="1815" w:author="ERCOT" w:date="2024-05-10T15:52:00Z"/>
        </w:rPr>
      </w:pPr>
      <w:ins w:id="1816" w:author="ERCOT" w:date="2024-05-10T15:52:00Z">
        <w:r>
          <w:t>(3)</w:t>
        </w:r>
        <w:r>
          <w:tab/>
          <w:t xml:space="preserve">Control performance during periods in which ERCOT has manually deployed DRRS shall be based on the requirements below and failure to meet any one of these requirements </w:t>
        </w:r>
        <w:proofErr w:type="gramStart"/>
        <w:r>
          <w:t>for</w:t>
        </w:r>
        <w:proofErr w:type="gramEnd"/>
        <w:r>
          <w:t xml:space="preserve"> the greater of one or 5% of DRRS deployments during a month shall be reported to the Reliability Monitor as non-compliance:</w:t>
        </w:r>
      </w:ins>
    </w:p>
    <w:p w14:paraId="66888FBD" w14:textId="77777777" w:rsidR="00572F68" w:rsidRPr="00497B63" w:rsidRDefault="00572F68" w:rsidP="00572F68">
      <w:pPr>
        <w:spacing w:after="240"/>
        <w:ind w:left="1440" w:hanging="720"/>
        <w:rPr>
          <w:ins w:id="1817" w:author="ERCOT" w:date="2024-05-10T15:52:00Z"/>
        </w:rPr>
      </w:pPr>
      <w:ins w:id="1818" w:author="ERCOT" w:date="2024-05-10T15:52:00Z">
        <w:r>
          <w:t>(a)</w:t>
        </w:r>
        <w:r>
          <w:tab/>
        </w:r>
      </w:ins>
      <w:ins w:id="1819" w:author="ERCOT" w:date="2025-07-29T13:13:00Z" w16du:dateUtc="2025-07-29T18:13:00Z">
        <w:r>
          <w:t xml:space="preserve">Off-Line </w:t>
        </w:r>
      </w:ins>
      <w:ins w:id="1820" w:author="ERCOT" w:date="2024-05-10T15:52:00Z">
        <w: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1821" w:author="ERCOT" w:date="2025-08-12T13:24:00Z" w16du:dateUtc="2025-08-12T18:24:00Z">
        <w:r>
          <w:t xml:space="preserve">award </w:t>
        </w:r>
      </w:ins>
      <w:ins w:id="1822" w:author="ERCOT" w:date="2024-05-10T15:52:00Z">
        <w:r>
          <w:t>for DRRS within two hours of receiving a DRRS</w:t>
        </w:r>
      </w:ins>
      <w:ins w:id="1823" w:author="ERCOT" w:date="2024-05-29T07:41:00Z">
        <w:r>
          <w:t xml:space="preserve"> d</w:t>
        </w:r>
      </w:ins>
      <w:ins w:id="1824" w:author="ERCOT" w:date="2024-05-10T15:52:00Z">
        <w:r>
          <w:t>eployment.  Once the Resource is On-Line, the Resource Status that must be telemetered indicating that the Resource has come On-Line with an Energy Offer Curve is ON, as described in paragraph (5)(b)(i) of Section 3.9.1.</w:t>
        </w:r>
      </w:ins>
    </w:p>
    <w:p w14:paraId="1FFF2678" w14:textId="77777777" w:rsidR="00572F68" w:rsidRPr="00497B63" w:rsidRDefault="00572F68" w:rsidP="00572F68">
      <w:pPr>
        <w:spacing w:after="240"/>
        <w:ind w:left="1440" w:hanging="720"/>
        <w:rPr>
          <w:ins w:id="1825" w:author="ERCOT" w:date="2024-05-10T15:52:00Z"/>
        </w:rPr>
      </w:pPr>
      <w:ins w:id="1826"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1A739726" w14:textId="77777777" w:rsidR="00572F68" w:rsidRPr="00497B63" w:rsidRDefault="00572F68" w:rsidP="00572F68">
      <w:pPr>
        <w:spacing w:after="240"/>
        <w:ind w:left="2160" w:hanging="720"/>
        <w:rPr>
          <w:ins w:id="1827" w:author="ERCOT" w:date="2024-05-10T15:52:00Z"/>
          <w:iCs/>
        </w:rPr>
      </w:pPr>
      <w:ins w:id="1828" w:author="ERCOT" w:date="2024-05-10T15:52:00Z">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ins>
    </w:p>
    <w:p w14:paraId="5F7A4034" w14:textId="77777777" w:rsidR="00572F68" w:rsidRPr="00497B63" w:rsidRDefault="00572F68" w:rsidP="00572F68">
      <w:pPr>
        <w:spacing w:after="240"/>
        <w:ind w:left="2160" w:hanging="720"/>
        <w:rPr>
          <w:ins w:id="1829" w:author="ERCOT" w:date="2024-05-10T15:52:00Z"/>
        </w:rPr>
      </w:pPr>
      <w:ins w:id="1830" w:author="ERCOT" w:date="2024-05-10T15:52:00Z">
        <w:r>
          <w:t>(ii)</w:t>
        </w:r>
        <w:r>
          <w:tab/>
          <w:t xml:space="preserve">Equipment failure documentation such as, but not limited to, </w:t>
        </w:r>
      </w:ins>
      <w:ins w:id="1831" w:author="ERCOT" w:date="2025-10-28T18:38:00Z">
        <w:r>
          <w:t>Generation Availability Data System (</w:t>
        </w:r>
      </w:ins>
      <w:ins w:id="1832" w:author="ERCOT" w:date="2024-05-10T15:52:00Z">
        <w:r>
          <w:t>GADS</w:t>
        </w:r>
      </w:ins>
      <w:ins w:id="1833" w:author="ERCOT" w:date="2025-10-28T18:38:00Z">
        <w:r>
          <w:t>)</w:t>
        </w:r>
      </w:ins>
      <w:ins w:id="1834" w:author="ERCOT" w:date="2024-05-10T15:52:00Z">
        <w:r>
          <w:t xml:space="preserve"> reports, plant operator logs, work orders, or other applicable information.  </w:t>
        </w:r>
      </w:ins>
    </w:p>
    <w:p w14:paraId="6FFDFBF4" w14:textId="77777777" w:rsidR="00572F68" w:rsidRDefault="00572F68" w:rsidP="00572F68">
      <w:pPr>
        <w:spacing w:after="240"/>
        <w:ind w:left="720" w:hanging="720"/>
        <w:rPr>
          <w:ins w:id="1835" w:author="ERCOT" w:date="2025-09-18T20:26:00Z" w16du:dateUtc="2025-09-19T01:26:00Z"/>
        </w:rPr>
      </w:pPr>
      <w:ins w:id="1836" w:author="ERCOT" w:date="2025-09-18T20:26:00Z" w16du:dateUtc="2025-09-19T01:26:00Z">
        <w:r>
          <w:lastRenderedPageBreak/>
          <w:t>(4)</w:t>
        </w:r>
        <w:r>
          <w:tab/>
          <w:t xml:space="preserve">Off-Line Resources that have been made available through </w:t>
        </w:r>
        <w:proofErr w:type="gramStart"/>
        <w:r>
          <w:t>a deployment</w:t>
        </w:r>
        <w:proofErr w:type="gramEnd"/>
        <w:r>
          <w:t xml:space="preserve"> of DRRS will be economically dispatched by SCED.</w:t>
        </w:r>
      </w:ins>
    </w:p>
    <w:p w14:paraId="7DB7C383" w14:textId="77777777" w:rsidR="00572F68" w:rsidRDefault="00572F68" w:rsidP="00572F68">
      <w:pPr>
        <w:spacing w:after="240"/>
        <w:ind w:left="720" w:hanging="720"/>
        <w:rPr>
          <w:ins w:id="1837" w:author="ERCOT" w:date="2025-09-18T20:26:00Z" w16du:dateUtc="2025-09-19T01:26:00Z"/>
          <w:iCs/>
        </w:rPr>
      </w:pPr>
      <w:ins w:id="1838" w:author="ERCOT" w:date="2025-09-18T20:26:00Z" w16du:dateUtc="2025-09-19T01:26:00Z">
        <w:r w:rsidRPr="00D3193D">
          <w:rPr>
            <w:iCs/>
          </w:rPr>
          <w:t>(</w:t>
        </w:r>
        <w:r>
          <w:rPr>
            <w:iCs/>
          </w:rPr>
          <w:t>5</w:t>
        </w:r>
        <w:r w:rsidRPr="00D3193D">
          <w:rPr>
            <w:iCs/>
          </w:rPr>
          <w:t xml:space="preserve">) </w:t>
        </w:r>
        <w:r>
          <w:rPr>
            <w:iCs/>
          </w:rPr>
          <w:tab/>
        </w:r>
        <w:r w:rsidRPr="00D3193D">
          <w:rPr>
            <w:iCs/>
          </w:rPr>
          <w:t xml:space="preserve">Once </w:t>
        </w:r>
        <w:r>
          <w:rPr>
            <w:iCs/>
          </w:rPr>
          <w:t>DRRS</w:t>
        </w:r>
        <w:r w:rsidRPr="00D3193D">
          <w:rPr>
            <w:iCs/>
          </w:rPr>
          <w:t xml:space="preserve"> capacity has been manually deployed by ERCOT, the Resource’s </w:t>
        </w:r>
        <w:r>
          <w:rPr>
            <w:iCs/>
          </w:rPr>
          <w:t>DRRS</w:t>
        </w:r>
        <w:r w:rsidRPr="00D3193D">
          <w:rPr>
            <w:iCs/>
          </w:rPr>
          <w:t xml:space="preserve"> capacity shall remain available for dispatch by SCED until ERCOT issues a recall instruction or the Resource has exhausted its ability to maintain the deployed capacity after meeting the requirements of paragraph (2) of Section 8.1.1.3.</w:t>
        </w:r>
        <w:r w:rsidRPr="00A35EDE">
          <w:rPr>
            <w:iCs/>
          </w:rPr>
          <w:t>5</w:t>
        </w:r>
        <w:r>
          <w:rPr>
            <w:iCs/>
          </w:rPr>
          <w:t>,</w:t>
        </w:r>
        <w:r w:rsidRPr="00A35EDE">
          <w:rPr>
            <w:iCs/>
          </w:rPr>
          <w:t xml:space="preserve"> Dispatchable Reliability</w:t>
        </w:r>
        <w:r w:rsidRPr="00D3193D">
          <w:rPr>
            <w:iCs/>
          </w:rPr>
          <w:t xml:space="preserve"> Reserve </w:t>
        </w:r>
        <w:r w:rsidRPr="00A35EDE">
          <w:rPr>
            <w:iCs/>
          </w:rPr>
          <w:t xml:space="preserve">Service </w:t>
        </w:r>
        <w:r w:rsidRPr="00D3193D">
          <w:rPr>
            <w:iCs/>
          </w:rPr>
          <w:t>Capacity Monitoring Criteria, whichever occurs first.</w:t>
        </w:r>
      </w:ins>
    </w:p>
    <w:p w14:paraId="0DD46CCF" w14:textId="77777777" w:rsidR="00572F68" w:rsidRPr="00B94D00" w:rsidRDefault="00572F68" w:rsidP="00572F68">
      <w:pPr>
        <w:keepNext/>
        <w:tabs>
          <w:tab w:val="left" w:pos="1080"/>
        </w:tabs>
        <w:spacing w:before="240" w:after="240"/>
        <w:ind w:left="1080" w:hanging="1080"/>
        <w:outlineLvl w:val="2"/>
        <w:rPr>
          <w:b/>
          <w:i/>
          <w:szCs w:val="20"/>
        </w:rPr>
      </w:pPr>
      <w:r w:rsidRPr="00B94D00">
        <w:rPr>
          <w:b/>
          <w:i/>
          <w:szCs w:val="20"/>
        </w:rPr>
        <w:t>9.2.3</w:t>
      </w:r>
      <w:r w:rsidRPr="00B94D00">
        <w:rPr>
          <w:b/>
          <w:i/>
          <w:szCs w:val="20"/>
        </w:rPr>
        <w:tab/>
        <w:t>DAM Settlement Charge Types</w:t>
      </w:r>
      <w:bookmarkEnd w:id="1733"/>
      <w:bookmarkEnd w:id="1734"/>
      <w:bookmarkEnd w:id="1735"/>
      <w:bookmarkEnd w:id="1736"/>
      <w:bookmarkEnd w:id="1737"/>
      <w:bookmarkEnd w:id="1738"/>
    </w:p>
    <w:p w14:paraId="295EEA30" w14:textId="77777777" w:rsidR="00572F68" w:rsidRPr="00B94D00" w:rsidRDefault="00572F68" w:rsidP="00572F68">
      <w:pPr>
        <w:keepNext/>
        <w:spacing w:before="240" w:after="240"/>
        <w:ind w:left="720" w:hanging="720"/>
        <w:outlineLvl w:val="2"/>
        <w:rPr>
          <w:szCs w:val="20"/>
        </w:rPr>
      </w:pPr>
      <w:r w:rsidRPr="00B94D00">
        <w:rPr>
          <w:iCs/>
          <w:szCs w:val="20"/>
        </w:rPr>
        <w:t>(1)</w:t>
      </w:r>
      <w:r w:rsidRPr="00B94D00">
        <w:rPr>
          <w:iCs/>
          <w:szCs w:val="20"/>
        </w:rPr>
        <w:tab/>
      </w:r>
      <w:r w:rsidRPr="00B94D00">
        <w:rPr>
          <w:szCs w:val="20"/>
        </w:rPr>
        <w:t>ERCOT shall provide, on each Settlement Statement, the dollar amount for each DAM Settlement charge and payment.  The DAM settlement “Charge Types” are:</w:t>
      </w:r>
    </w:p>
    <w:p w14:paraId="394AF4A0" w14:textId="77777777" w:rsidR="00572F68" w:rsidRPr="00B94D00" w:rsidRDefault="00572F68" w:rsidP="00572F68">
      <w:pPr>
        <w:spacing w:after="240"/>
        <w:ind w:left="1440" w:hanging="720"/>
        <w:rPr>
          <w:szCs w:val="20"/>
        </w:rPr>
      </w:pPr>
      <w:r w:rsidRPr="00B94D00">
        <w:rPr>
          <w:szCs w:val="20"/>
        </w:rPr>
        <w:t>(a)</w:t>
      </w:r>
      <w:r w:rsidRPr="00B94D00">
        <w:rPr>
          <w:szCs w:val="20"/>
        </w:rPr>
        <w:tab/>
        <w:t>Section 4.6.2.1, Day-Ahead Energy Payment;</w:t>
      </w:r>
    </w:p>
    <w:p w14:paraId="0B977904" w14:textId="77777777" w:rsidR="00572F68" w:rsidRPr="00B94D00" w:rsidRDefault="00572F68" w:rsidP="00572F68">
      <w:pPr>
        <w:spacing w:after="240"/>
        <w:ind w:left="1440" w:hanging="720"/>
        <w:rPr>
          <w:szCs w:val="20"/>
        </w:rPr>
      </w:pPr>
      <w:r w:rsidRPr="00B94D00">
        <w:rPr>
          <w:szCs w:val="20"/>
        </w:rPr>
        <w:t>(b)</w:t>
      </w:r>
      <w:r w:rsidRPr="00B94D00">
        <w:rPr>
          <w:szCs w:val="20"/>
        </w:rPr>
        <w:tab/>
        <w:t>Section 4.6.2.2, Day-Ahead Energy Charge;</w:t>
      </w:r>
    </w:p>
    <w:p w14:paraId="4D0A4E97" w14:textId="77777777" w:rsidR="00572F68" w:rsidRPr="00B94D00" w:rsidRDefault="00572F68" w:rsidP="00572F68">
      <w:pPr>
        <w:spacing w:after="240"/>
        <w:ind w:left="1440" w:hanging="720"/>
        <w:rPr>
          <w:szCs w:val="20"/>
        </w:rPr>
      </w:pPr>
      <w:r w:rsidRPr="00B94D00">
        <w:rPr>
          <w:szCs w:val="20"/>
        </w:rPr>
        <w:t>(c)</w:t>
      </w:r>
      <w:r w:rsidRPr="00B94D00">
        <w:rPr>
          <w:szCs w:val="20"/>
        </w:rPr>
        <w:tab/>
        <w:t>Section 4.6.2.3.1, Day-Ahead Make-Whole Payment;</w:t>
      </w:r>
    </w:p>
    <w:p w14:paraId="1F75E347" w14:textId="77777777" w:rsidR="00572F68" w:rsidRPr="00B94D00" w:rsidRDefault="00572F68" w:rsidP="00572F68">
      <w:pPr>
        <w:spacing w:after="240"/>
        <w:ind w:left="1440" w:hanging="720"/>
        <w:rPr>
          <w:szCs w:val="20"/>
        </w:rPr>
      </w:pPr>
      <w:r w:rsidRPr="00B94D00">
        <w:rPr>
          <w:szCs w:val="20"/>
        </w:rPr>
        <w:t>(d)</w:t>
      </w:r>
      <w:r w:rsidRPr="00B94D00">
        <w:rPr>
          <w:szCs w:val="20"/>
        </w:rPr>
        <w:tab/>
        <w:t>Section 4.6.2.3.2, Day-Ahead Make-Whole Charge;</w:t>
      </w:r>
    </w:p>
    <w:p w14:paraId="089CEE44" w14:textId="77777777" w:rsidR="00572F68" w:rsidRPr="00B94D00" w:rsidRDefault="00572F68" w:rsidP="00572F68">
      <w:pPr>
        <w:spacing w:after="240"/>
        <w:ind w:left="1440" w:hanging="720"/>
        <w:rPr>
          <w:szCs w:val="20"/>
        </w:rPr>
      </w:pPr>
      <w:r w:rsidRPr="00B94D00">
        <w:rPr>
          <w:szCs w:val="20"/>
        </w:rPr>
        <w:t>(e)</w:t>
      </w:r>
      <w:r w:rsidRPr="00B94D00">
        <w:rPr>
          <w:szCs w:val="20"/>
        </w:rPr>
        <w:tab/>
        <w:t>Section 4.6.3, Settlement for PTP Obligations Bought in DAM;</w:t>
      </w:r>
    </w:p>
    <w:p w14:paraId="076D6785" w14:textId="77777777" w:rsidR="00572F68" w:rsidRPr="00B94D00" w:rsidRDefault="00572F68" w:rsidP="00572F68">
      <w:pPr>
        <w:spacing w:after="240"/>
        <w:ind w:left="1440" w:hanging="720"/>
        <w:rPr>
          <w:szCs w:val="20"/>
        </w:rPr>
      </w:pPr>
      <w:r w:rsidRPr="00B94D00">
        <w:rPr>
          <w:szCs w:val="20"/>
        </w:rPr>
        <w:t>(f)</w:t>
      </w:r>
      <w:r w:rsidRPr="00B94D00">
        <w:rPr>
          <w:szCs w:val="20"/>
        </w:rPr>
        <w:tab/>
        <w:t>Section 4.6.4.1.1, Regulation Up Service Payment;</w:t>
      </w:r>
    </w:p>
    <w:p w14:paraId="0B29115E" w14:textId="77777777" w:rsidR="00572F68" w:rsidRPr="00B94D00" w:rsidRDefault="00572F68" w:rsidP="00572F68">
      <w:pPr>
        <w:spacing w:after="240"/>
        <w:ind w:left="1440" w:hanging="720"/>
        <w:rPr>
          <w:szCs w:val="20"/>
        </w:rPr>
      </w:pPr>
      <w:r w:rsidRPr="00B94D00">
        <w:rPr>
          <w:szCs w:val="20"/>
        </w:rPr>
        <w:t>(g)</w:t>
      </w:r>
      <w:r w:rsidRPr="00B94D00">
        <w:rPr>
          <w:szCs w:val="20"/>
        </w:rPr>
        <w:tab/>
        <w:t>Section 4.6.4.1.2, Regulation Down Service Payment;</w:t>
      </w:r>
    </w:p>
    <w:p w14:paraId="418BF187" w14:textId="77777777" w:rsidR="00572F68" w:rsidRPr="00B94D00" w:rsidRDefault="00572F68" w:rsidP="00572F68">
      <w:pPr>
        <w:spacing w:after="240"/>
        <w:ind w:left="1440" w:hanging="720"/>
        <w:rPr>
          <w:szCs w:val="20"/>
        </w:rPr>
      </w:pPr>
      <w:r w:rsidRPr="00B94D00">
        <w:rPr>
          <w:szCs w:val="20"/>
        </w:rPr>
        <w:t>(h)</w:t>
      </w:r>
      <w:r w:rsidRPr="00B94D00">
        <w:rPr>
          <w:szCs w:val="20"/>
        </w:rPr>
        <w:tab/>
        <w:t>Section 4.6.4.1.3, Responsive Reserve Payment;</w:t>
      </w:r>
    </w:p>
    <w:p w14:paraId="30BDB298" w14:textId="77777777" w:rsidR="00572F68" w:rsidRPr="00B94D00" w:rsidRDefault="00572F68" w:rsidP="00572F68">
      <w:pPr>
        <w:spacing w:after="240"/>
        <w:ind w:left="1440" w:hanging="720"/>
        <w:rPr>
          <w:szCs w:val="20"/>
        </w:rPr>
      </w:pPr>
      <w:r w:rsidRPr="00B94D00">
        <w:rPr>
          <w:szCs w:val="20"/>
        </w:rPr>
        <w:t>(i)</w:t>
      </w:r>
      <w:r w:rsidRPr="00B94D00">
        <w:rPr>
          <w:szCs w:val="20"/>
        </w:rPr>
        <w:tab/>
        <w:t>Section 4.6.4.1.4, Non-Spinning Reserve Service Payment;</w:t>
      </w:r>
    </w:p>
    <w:p w14:paraId="78792FEE" w14:textId="77777777" w:rsidR="00572F68" w:rsidRPr="00B94D00" w:rsidRDefault="00572F68" w:rsidP="00572F68">
      <w:pPr>
        <w:spacing w:after="240"/>
        <w:ind w:left="1440" w:hanging="720"/>
        <w:rPr>
          <w:szCs w:val="20"/>
        </w:rPr>
      </w:pPr>
      <w:r w:rsidRPr="00B94D00">
        <w:rPr>
          <w:szCs w:val="20"/>
        </w:rPr>
        <w:t>(j)</w:t>
      </w:r>
      <w:r w:rsidRPr="00B94D00">
        <w:rPr>
          <w:szCs w:val="20"/>
        </w:rPr>
        <w:tab/>
        <w:t>Section 4.6.4.1.5, ERCOT Contingency Reserve Service Payment;</w:t>
      </w:r>
    </w:p>
    <w:p w14:paraId="5C30BEF0" w14:textId="77777777" w:rsidR="00572F68" w:rsidRPr="00B94D00" w:rsidDel="00CE563A" w:rsidRDefault="00572F68" w:rsidP="00572F68">
      <w:pPr>
        <w:spacing w:after="240"/>
        <w:ind w:left="1440" w:hanging="720"/>
        <w:rPr>
          <w:del w:id="1839" w:author="ERCOT" w:date="2024-02-19T13:54:00Z"/>
          <w:szCs w:val="20"/>
        </w:rPr>
      </w:pPr>
      <w:ins w:id="1840" w:author="ERCOT" w:date="2024-02-19T13:53:00Z">
        <w:r w:rsidRPr="00B94D00">
          <w:rPr>
            <w:szCs w:val="20"/>
          </w:rPr>
          <w:t>(k)</w:t>
        </w:r>
        <w:r w:rsidRPr="00B94D00">
          <w:rPr>
            <w:szCs w:val="20"/>
          </w:rPr>
          <w:tab/>
          <w:t xml:space="preserve">Section 4.6.4.1.6, </w:t>
        </w:r>
      </w:ins>
      <w:ins w:id="1841" w:author="ERCOT" w:date="2024-02-19T13:54:00Z">
        <w:r w:rsidRPr="00B94D00">
          <w:rPr>
            <w:szCs w:val="20"/>
          </w:rPr>
          <w:t>Dispatchable Reliability</w:t>
        </w:r>
      </w:ins>
      <w:ins w:id="1842" w:author="ERCOT" w:date="2024-02-19T13:53:00Z">
        <w:r w:rsidRPr="00B94D00">
          <w:rPr>
            <w:szCs w:val="20"/>
          </w:rPr>
          <w:t xml:space="preserve"> Reserve Service Payment;</w:t>
        </w:r>
      </w:ins>
    </w:p>
    <w:p w14:paraId="5519D23B" w14:textId="77777777" w:rsidR="00572F68" w:rsidRPr="00B94D00" w:rsidRDefault="00572F68" w:rsidP="00572F68">
      <w:pPr>
        <w:spacing w:after="240"/>
        <w:ind w:left="1440" w:hanging="720"/>
        <w:rPr>
          <w:szCs w:val="20"/>
        </w:rPr>
      </w:pPr>
      <w:r w:rsidRPr="00B94D00">
        <w:rPr>
          <w:szCs w:val="20"/>
        </w:rPr>
        <w:t>(</w:t>
      </w:r>
      <w:ins w:id="1843" w:author="ERCOT" w:date="2024-02-19T13:55:00Z">
        <w:r w:rsidRPr="00B94D00">
          <w:rPr>
            <w:szCs w:val="20"/>
          </w:rPr>
          <w:t>l</w:t>
        </w:r>
      </w:ins>
      <w:del w:id="1844" w:author="ERCOT" w:date="2024-02-19T13:54:00Z">
        <w:r w:rsidRPr="00B94D00" w:rsidDel="00CE563A">
          <w:rPr>
            <w:szCs w:val="20"/>
          </w:rPr>
          <w:delText>k</w:delText>
        </w:r>
      </w:del>
      <w:r w:rsidRPr="00B94D00">
        <w:rPr>
          <w:szCs w:val="20"/>
        </w:rPr>
        <w:t>)</w:t>
      </w:r>
      <w:r w:rsidRPr="00B94D00">
        <w:rPr>
          <w:szCs w:val="20"/>
        </w:rPr>
        <w:tab/>
        <w:t>Section 4.6.4.2.1, Regulation Up Service Charge;</w:t>
      </w:r>
    </w:p>
    <w:p w14:paraId="5AA3017E" w14:textId="77777777" w:rsidR="00572F68" w:rsidRPr="00B94D00" w:rsidRDefault="00572F68" w:rsidP="00572F68">
      <w:pPr>
        <w:spacing w:after="240"/>
        <w:ind w:left="1440" w:hanging="720"/>
        <w:rPr>
          <w:szCs w:val="20"/>
        </w:rPr>
      </w:pPr>
      <w:r w:rsidRPr="00B94D00">
        <w:rPr>
          <w:szCs w:val="20"/>
        </w:rPr>
        <w:t>(</w:t>
      </w:r>
      <w:ins w:id="1845" w:author="ERCOT" w:date="2024-02-19T13:55:00Z">
        <w:r w:rsidRPr="00B94D00">
          <w:rPr>
            <w:szCs w:val="20"/>
          </w:rPr>
          <w:t>m</w:t>
        </w:r>
      </w:ins>
      <w:del w:id="1846" w:author="ERCOT" w:date="2024-02-19T13:55:00Z">
        <w:r w:rsidRPr="00B94D00" w:rsidDel="00CE563A">
          <w:rPr>
            <w:szCs w:val="20"/>
          </w:rPr>
          <w:delText>l</w:delText>
        </w:r>
      </w:del>
      <w:r w:rsidRPr="00B94D00">
        <w:rPr>
          <w:szCs w:val="20"/>
        </w:rPr>
        <w:t>)</w:t>
      </w:r>
      <w:r w:rsidRPr="00B94D00">
        <w:rPr>
          <w:szCs w:val="20"/>
        </w:rPr>
        <w:tab/>
        <w:t xml:space="preserve">Section 4.6.4.2.2, </w:t>
      </w:r>
      <w:hyperlink w:anchor="_Toc109527549" w:history="1">
        <w:r w:rsidRPr="00B94D00">
          <w:rPr>
            <w:szCs w:val="20"/>
          </w:rPr>
          <w:t>Regulation Down Service Charge</w:t>
        </w:r>
      </w:hyperlink>
      <w:r w:rsidRPr="00B94D00">
        <w:rPr>
          <w:szCs w:val="20"/>
        </w:rPr>
        <w:t>;</w:t>
      </w:r>
    </w:p>
    <w:p w14:paraId="3A7D135E" w14:textId="77777777" w:rsidR="00572F68" w:rsidRPr="00B94D00" w:rsidRDefault="00572F68" w:rsidP="00572F68">
      <w:pPr>
        <w:spacing w:after="240"/>
        <w:ind w:left="1440" w:hanging="720"/>
        <w:rPr>
          <w:szCs w:val="20"/>
        </w:rPr>
      </w:pPr>
      <w:r w:rsidRPr="00B94D00">
        <w:rPr>
          <w:szCs w:val="20"/>
          <w:lang w:val="pt-BR"/>
        </w:rPr>
        <w:t>(</w:t>
      </w:r>
      <w:ins w:id="1847" w:author="ERCOT" w:date="2024-02-19T13:55:00Z">
        <w:r w:rsidRPr="00B94D00">
          <w:rPr>
            <w:szCs w:val="20"/>
            <w:lang w:val="pt-BR"/>
          </w:rPr>
          <w:t>n</w:t>
        </w:r>
      </w:ins>
      <w:del w:id="1848" w:author="ERCOT" w:date="2024-02-19T13:55:00Z">
        <w:r w:rsidRPr="00B94D00" w:rsidDel="00CE563A">
          <w:rPr>
            <w:szCs w:val="20"/>
            <w:lang w:val="pt-BR"/>
          </w:rPr>
          <w:delText>m</w:delText>
        </w:r>
      </w:del>
      <w:r w:rsidRPr="00B94D00">
        <w:rPr>
          <w:szCs w:val="20"/>
          <w:lang w:val="pt-BR"/>
        </w:rPr>
        <w:t>)</w:t>
      </w:r>
      <w:r w:rsidRPr="00B94D00">
        <w:rPr>
          <w:szCs w:val="20"/>
          <w:lang w:val="pt-BR"/>
        </w:rPr>
        <w:tab/>
      </w:r>
      <w:r w:rsidRPr="00B94D00">
        <w:rPr>
          <w:szCs w:val="20"/>
        </w:rPr>
        <w:t xml:space="preserve">Section 4.6.4.2.3, </w:t>
      </w:r>
      <w:r w:rsidRPr="00B94D00">
        <w:rPr>
          <w:szCs w:val="20"/>
          <w:lang w:val="pt-BR"/>
        </w:rPr>
        <w:t>Responsive Reserve Charge;</w:t>
      </w:r>
    </w:p>
    <w:p w14:paraId="6B5CD9C2" w14:textId="77777777" w:rsidR="00572F68" w:rsidRPr="00B94D00" w:rsidRDefault="00572F68" w:rsidP="00572F68">
      <w:pPr>
        <w:spacing w:after="240"/>
        <w:ind w:left="1440" w:hanging="720"/>
        <w:rPr>
          <w:szCs w:val="20"/>
        </w:rPr>
      </w:pPr>
      <w:r w:rsidRPr="00B94D00">
        <w:rPr>
          <w:szCs w:val="20"/>
        </w:rPr>
        <w:t>(</w:t>
      </w:r>
      <w:ins w:id="1849" w:author="ERCOT" w:date="2024-02-19T13:55:00Z">
        <w:r w:rsidRPr="00B94D00">
          <w:rPr>
            <w:szCs w:val="20"/>
          </w:rPr>
          <w:t>o</w:t>
        </w:r>
      </w:ins>
      <w:del w:id="1850" w:author="ERCOT" w:date="2024-02-19T13:55:00Z">
        <w:r w:rsidRPr="00B94D00" w:rsidDel="00CE563A">
          <w:rPr>
            <w:szCs w:val="20"/>
          </w:rPr>
          <w:delText>n</w:delText>
        </w:r>
      </w:del>
      <w:r w:rsidRPr="00B94D00">
        <w:rPr>
          <w:szCs w:val="20"/>
        </w:rPr>
        <w:t>)</w:t>
      </w:r>
      <w:r w:rsidRPr="00B94D00">
        <w:rPr>
          <w:szCs w:val="20"/>
        </w:rPr>
        <w:tab/>
        <w:t>Section 4.6.4.2.4, Non-Spinning Reserve Service Charge;</w:t>
      </w:r>
    </w:p>
    <w:p w14:paraId="641AD4CC" w14:textId="77777777" w:rsidR="00572F68" w:rsidRPr="00B94D00" w:rsidRDefault="00572F68" w:rsidP="00572F68">
      <w:pPr>
        <w:spacing w:after="240"/>
        <w:ind w:left="1440" w:hanging="720"/>
        <w:rPr>
          <w:ins w:id="1851" w:author="ERCOT" w:date="2024-02-19T13:55:00Z"/>
          <w:szCs w:val="20"/>
        </w:rPr>
      </w:pPr>
      <w:r w:rsidRPr="00B94D00">
        <w:rPr>
          <w:szCs w:val="20"/>
        </w:rPr>
        <w:t>(</w:t>
      </w:r>
      <w:ins w:id="1852" w:author="ERCOT" w:date="2024-02-19T13:55:00Z">
        <w:r w:rsidRPr="00B94D00">
          <w:rPr>
            <w:szCs w:val="20"/>
          </w:rPr>
          <w:t>p</w:t>
        </w:r>
      </w:ins>
      <w:del w:id="1853" w:author="ERCOT" w:date="2024-02-19T13:55:00Z">
        <w:r w:rsidRPr="00B94D00" w:rsidDel="00CE563A">
          <w:rPr>
            <w:szCs w:val="20"/>
          </w:rPr>
          <w:delText>o</w:delText>
        </w:r>
      </w:del>
      <w:r w:rsidRPr="00B94D00">
        <w:rPr>
          <w:szCs w:val="20"/>
        </w:rPr>
        <w:t>)</w:t>
      </w:r>
      <w:r w:rsidRPr="00B94D00">
        <w:rPr>
          <w:szCs w:val="20"/>
        </w:rPr>
        <w:tab/>
        <w:t>Section 4.6.4.2.5, ERCOT Contingency Reserve Service Charge;</w:t>
      </w:r>
    </w:p>
    <w:p w14:paraId="7462708C" w14:textId="77777777" w:rsidR="00572F68" w:rsidRPr="00B94D00" w:rsidDel="00623293" w:rsidRDefault="00572F68" w:rsidP="00572F68">
      <w:pPr>
        <w:spacing w:after="240"/>
        <w:ind w:left="1440" w:hanging="720"/>
        <w:rPr>
          <w:del w:id="1854" w:author="ERCOT" w:date="2024-02-19T13:55:00Z"/>
          <w:szCs w:val="20"/>
        </w:rPr>
      </w:pPr>
      <w:ins w:id="1855" w:author="ERCOT" w:date="2024-02-19T13:55:00Z">
        <w:r w:rsidRPr="00B94D00">
          <w:rPr>
            <w:szCs w:val="20"/>
          </w:rPr>
          <w:t>(q)</w:t>
        </w:r>
        <w:r w:rsidRPr="00B94D00">
          <w:rPr>
            <w:szCs w:val="20"/>
          </w:rPr>
          <w:tab/>
          <w:t>Section 4.6.4.2.6, Dispatchable Reliability Reserve Service Charge;</w:t>
        </w:r>
      </w:ins>
    </w:p>
    <w:p w14:paraId="7F848DE9" w14:textId="77777777" w:rsidR="00572F68" w:rsidRPr="00B94D00" w:rsidRDefault="00572F68" w:rsidP="00572F68">
      <w:pPr>
        <w:spacing w:after="240"/>
        <w:ind w:left="1440" w:hanging="720"/>
        <w:rPr>
          <w:szCs w:val="20"/>
        </w:rPr>
      </w:pPr>
      <w:r w:rsidRPr="00B94D00">
        <w:rPr>
          <w:szCs w:val="20"/>
        </w:rPr>
        <w:t>(</w:t>
      </w:r>
      <w:ins w:id="1856" w:author="ERCOT" w:date="2024-02-19T13:55:00Z">
        <w:r w:rsidRPr="00B94D00">
          <w:rPr>
            <w:szCs w:val="20"/>
          </w:rPr>
          <w:t>r</w:t>
        </w:r>
      </w:ins>
      <w:del w:id="1857" w:author="ERCOT" w:date="2024-02-19T13:55:00Z">
        <w:r w:rsidRPr="00B94D00" w:rsidDel="00CE563A">
          <w:rPr>
            <w:szCs w:val="20"/>
          </w:rPr>
          <w:delText>p</w:delText>
        </w:r>
      </w:del>
      <w:r w:rsidRPr="00B94D00">
        <w:rPr>
          <w:szCs w:val="20"/>
        </w:rPr>
        <w:t>)</w:t>
      </w:r>
      <w:r w:rsidRPr="00B94D00">
        <w:rPr>
          <w:szCs w:val="20"/>
        </w:rPr>
        <w:tab/>
        <w:t>Section 7.9.1.1, Payments and Charges for PTP Obligations Settled in DAM;</w:t>
      </w:r>
    </w:p>
    <w:p w14:paraId="1B4528F2" w14:textId="77777777" w:rsidR="00572F68" w:rsidRPr="00B94D00" w:rsidRDefault="00572F68" w:rsidP="00572F68">
      <w:pPr>
        <w:spacing w:after="240"/>
        <w:ind w:left="1440" w:hanging="720"/>
      </w:pPr>
      <w:r w:rsidRPr="00B94D00">
        <w:lastRenderedPageBreak/>
        <w:t>(</w:t>
      </w:r>
      <w:ins w:id="1858" w:author="ERCOT" w:date="2024-02-19T13:55:00Z">
        <w:r w:rsidRPr="00B94D00">
          <w:t>s</w:t>
        </w:r>
      </w:ins>
      <w:del w:id="1859" w:author="ERCOT" w:date="2024-02-19T13:55:00Z">
        <w:r w:rsidRPr="00B94D00" w:rsidDel="338DCCB3">
          <w:delText>q</w:delText>
        </w:r>
      </w:del>
      <w:r w:rsidRPr="00B94D00">
        <w:t>)</w:t>
      </w:r>
      <w:r w:rsidRPr="00B94D00">
        <w:tab/>
        <w:t>Section 7.9.1.2, Payments for PTP Options Settled in DAM;</w:t>
      </w:r>
    </w:p>
    <w:p w14:paraId="474084C9" w14:textId="77777777" w:rsidR="00572F68" w:rsidRPr="00B94D00" w:rsidRDefault="00572F68" w:rsidP="00572F68">
      <w:pPr>
        <w:spacing w:after="240"/>
        <w:ind w:left="1440" w:hanging="720"/>
        <w:rPr>
          <w:szCs w:val="20"/>
        </w:rPr>
      </w:pPr>
      <w:r w:rsidRPr="00B94D00">
        <w:rPr>
          <w:szCs w:val="20"/>
        </w:rPr>
        <w:t>(</w:t>
      </w:r>
      <w:ins w:id="1860" w:author="ERCOT" w:date="2024-02-19T13:55:00Z">
        <w:r w:rsidRPr="00B94D00">
          <w:rPr>
            <w:szCs w:val="20"/>
          </w:rPr>
          <w:t>t</w:t>
        </w:r>
      </w:ins>
      <w:del w:id="1861" w:author="ERCOT" w:date="2024-02-19T13:55:00Z">
        <w:r w:rsidRPr="00B94D00" w:rsidDel="00CE563A">
          <w:rPr>
            <w:szCs w:val="20"/>
          </w:rPr>
          <w:delText>r</w:delText>
        </w:r>
      </w:del>
      <w:r w:rsidRPr="00B94D00">
        <w:rPr>
          <w:szCs w:val="20"/>
        </w:rPr>
        <w:t>)</w:t>
      </w:r>
      <w:r w:rsidRPr="00B94D00">
        <w:rPr>
          <w:szCs w:val="20"/>
        </w:rPr>
        <w:tab/>
        <w:t>Section 7.9.1.4, Payments for FGRs Settled in DAM;</w:t>
      </w:r>
    </w:p>
    <w:p w14:paraId="1132E7B1" w14:textId="77777777" w:rsidR="00572F68" w:rsidRPr="00B94D00" w:rsidRDefault="00572F68" w:rsidP="00572F68">
      <w:pPr>
        <w:spacing w:after="240"/>
        <w:ind w:left="1440" w:hanging="720"/>
        <w:rPr>
          <w:szCs w:val="20"/>
        </w:rPr>
      </w:pPr>
      <w:r w:rsidRPr="00B94D00">
        <w:rPr>
          <w:szCs w:val="20"/>
        </w:rPr>
        <w:t>(</w:t>
      </w:r>
      <w:ins w:id="1862" w:author="ERCOT" w:date="2024-02-19T13:55:00Z">
        <w:r w:rsidRPr="00B94D00">
          <w:rPr>
            <w:szCs w:val="20"/>
          </w:rPr>
          <w:t>u</w:t>
        </w:r>
      </w:ins>
      <w:del w:id="1863" w:author="ERCOT" w:date="2024-02-19T13:55:00Z">
        <w:r w:rsidRPr="00B94D00" w:rsidDel="00CE563A">
          <w:rPr>
            <w:szCs w:val="20"/>
          </w:rPr>
          <w:delText>s</w:delText>
        </w:r>
      </w:del>
      <w:r w:rsidRPr="00B94D00">
        <w:rPr>
          <w:szCs w:val="20"/>
        </w:rPr>
        <w:t>)</w:t>
      </w:r>
      <w:r w:rsidRPr="00B94D00">
        <w:rPr>
          <w:szCs w:val="20"/>
        </w:rPr>
        <w:tab/>
        <w:t>Section 7.9.1.5, Payments and Charges for PTP Obligations with Refund Settled in DAM;</w:t>
      </w:r>
    </w:p>
    <w:p w14:paraId="68EF2E84" w14:textId="77777777" w:rsidR="00572F68" w:rsidRPr="00B94D00" w:rsidRDefault="00572F68" w:rsidP="00572F68">
      <w:pPr>
        <w:spacing w:after="240"/>
        <w:ind w:left="1440" w:hanging="720"/>
        <w:rPr>
          <w:szCs w:val="20"/>
        </w:rPr>
      </w:pPr>
      <w:r w:rsidRPr="00B94D00">
        <w:rPr>
          <w:szCs w:val="20"/>
        </w:rPr>
        <w:t>(</w:t>
      </w:r>
      <w:ins w:id="1864" w:author="ERCOT" w:date="2024-02-19T13:55:00Z">
        <w:r w:rsidRPr="00B94D00">
          <w:rPr>
            <w:szCs w:val="20"/>
          </w:rPr>
          <w:t>v</w:t>
        </w:r>
      </w:ins>
      <w:del w:id="1865" w:author="ERCOT" w:date="2024-02-19T13:55:00Z">
        <w:r w:rsidRPr="00B94D00" w:rsidDel="00CE563A">
          <w:rPr>
            <w:szCs w:val="20"/>
          </w:rPr>
          <w:delText>t</w:delText>
        </w:r>
      </w:del>
      <w:r w:rsidRPr="00B94D00">
        <w:rPr>
          <w:szCs w:val="20"/>
        </w:rPr>
        <w:t>)</w:t>
      </w:r>
      <w:r w:rsidRPr="00B94D00">
        <w:rPr>
          <w:szCs w:val="20"/>
        </w:rPr>
        <w:tab/>
        <w:t>Section 7.9.1.6, Payments for PTP Options with Refund Settled in DAM; and</w:t>
      </w:r>
    </w:p>
    <w:p w14:paraId="3AD86727" w14:textId="77777777" w:rsidR="00572F68" w:rsidRPr="00B94D00" w:rsidRDefault="00572F68" w:rsidP="00572F68">
      <w:pPr>
        <w:spacing w:after="240"/>
        <w:ind w:left="1440" w:hanging="720"/>
        <w:rPr>
          <w:szCs w:val="20"/>
        </w:rPr>
      </w:pPr>
      <w:r w:rsidRPr="00B94D00">
        <w:rPr>
          <w:szCs w:val="20"/>
        </w:rPr>
        <w:t>(</w:t>
      </w:r>
      <w:ins w:id="1866" w:author="ERCOT" w:date="2024-02-19T13:55:00Z">
        <w:r w:rsidRPr="00B94D00">
          <w:rPr>
            <w:szCs w:val="20"/>
          </w:rPr>
          <w:t>w</w:t>
        </w:r>
      </w:ins>
      <w:del w:id="1867" w:author="ERCOT" w:date="2024-02-19T13:55:00Z">
        <w:r w:rsidRPr="00B94D00" w:rsidDel="00CE563A">
          <w:rPr>
            <w:szCs w:val="20"/>
          </w:rPr>
          <w:delText>u</w:delText>
        </w:r>
      </w:del>
      <w:r w:rsidRPr="00B94D00">
        <w:rPr>
          <w:szCs w:val="20"/>
        </w:rPr>
        <w:t>)</w:t>
      </w:r>
      <w:r w:rsidRPr="00B94D00">
        <w:rPr>
          <w:szCs w:val="20"/>
        </w:rPr>
        <w:tab/>
        <w:t>Paragraph (2) of Section 7.9.3.3, Shortfall Charges to CRR Owners.</w:t>
      </w:r>
    </w:p>
    <w:p w14:paraId="1AFA1DE9" w14:textId="77777777" w:rsidR="00572F68" w:rsidRPr="00B94D00" w:rsidRDefault="00572F68" w:rsidP="00572F68">
      <w:pPr>
        <w:keepNext/>
        <w:tabs>
          <w:tab w:val="left" w:pos="1080"/>
        </w:tabs>
        <w:spacing w:before="240" w:after="240"/>
        <w:ind w:left="1080" w:hanging="1080"/>
        <w:outlineLvl w:val="2"/>
        <w:rPr>
          <w:rFonts w:eastAsia="Times New Roman"/>
          <w:b/>
          <w:i/>
          <w:szCs w:val="20"/>
        </w:rPr>
      </w:pPr>
      <w:bookmarkStart w:id="1868" w:name="_Toc214882314"/>
      <w:bookmarkStart w:id="1869" w:name="_Toc309731112"/>
      <w:bookmarkStart w:id="1870" w:name="_Toc405814085"/>
      <w:bookmarkStart w:id="1871" w:name="_Toc422207976"/>
      <w:bookmarkStart w:id="1872" w:name="_Toc438044887"/>
      <w:bookmarkStart w:id="1873" w:name="_Toc447622670"/>
      <w:bookmarkStart w:id="1874" w:name="_Toc80175321"/>
      <w:bookmarkStart w:id="1875" w:name="_Toc243718293"/>
      <w:r w:rsidRPr="00B94D00">
        <w:rPr>
          <w:rFonts w:eastAsia="Times New Roman"/>
          <w:b/>
          <w:bCs/>
          <w:i/>
          <w:szCs w:val="20"/>
        </w:rPr>
        <w:t>9.14.10</w:t>
      </w:r>
      <w:r w:rsidRPr="00B94D00">
        <w:rPr>
          <w:rFonts w:eastAsia="Times New Roman"/>
          <w:b/>
          <w:bCs/>
          <w:i/>
          <w:szCs w:val="20"/>
        </w:rPr>
        <w:tab/>
        <w:t>Settlement for Market Participants Impacted by Omitted Procedures or Manual Actions to Resolve the DAM</w:t>
      </w:r>
      <w:bookmarkEnd w:id="1868"/>
      <w:r w:rsidRPr="00B94D00">
        <w:rPr>
          <w:rFonts w:eastAsia="Times New Roman"/>
          <w:b/>
          <w:i/>
          <w:szCs w:val="20"/>
        </w:rPr>
        <w:t xml:space="preserve"> </w:t>
      </w:r>
    </w:p>
    <w:p w14:paraId="085A25DA" w14:textId="77777777" w:rsidR="00572F68" w:rsidRPr="00B94D00" w:rsidRDefault="00572F68" w:rsidP="00572F68">
      <w:pPr>
        <w:spacing w:after="240"/>
        <w:ind w:left="720" w:hanging="720"/>
        <w:rPr>
          <w:rFonts w:eastAsia="Times New Roman"/>
          <w:iCs/>
        </w:rPr>
      </w:pPr>
      <w:r w:rsidRPr="00B94D00">
        <w:rPr>
          <w:rFonts w:eastAsia="Times New Roman"/>
          <w:iCs/>
        </w:rPr>
        <w:t>(1)</w:t>
      </w:r>
      <w:r w:rsidRPr="00B94D00">
        <w:rPr>
          <w:rFonts w:eastAsia="Times New Roma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56AC423"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No resettlement of the DAM will occur </w:t>
      </w:r>
      <w:proofErr w:type="gramStart"/>
      <w:r w:rsidRPr="00B94D00">
        <w:rPr>
          <w:rFonts w:eastAsia="Times New Roman"/>
          <w:szCs w:val="20"/>
        </w:rPr>
        <w:t>as a result of</w:t>
      </w:r>
      <w:proofErr w:type="gramEnd"/>
      <w:r w:rsidRPr="00B94D00">
        <w:rPr>
          <w:rFonts w:eastAsia="Times New Roman"/>
          <w:szCs w:val="20"/>
        </w:rPr>
        <w:t xml:space="preserve"> a Market Participant’s recovery under this Section;</w:t>
      </w:r>
    </w:p>
    <w:p w14:paraId="6BF31F12"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72F68" w:rsidRPr="00B94D00" w14:paraId="74D75F2A" w14:textId="77777777" w:rsidTr="005C0B53">
        <w:tc>
          <w:tcPr>
            <w:tcW w:w="9766" w:type="dxa"/>
            <w:shd w:val="pct12" w:color="auto" w:fill="auto"/>
          </w:tcPr>
          <w:p w14:paraId="68FBE3C2"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[NPRR1188:  Replace paragraph (b) above with the following upon system implementation:]</w:t>
            </w:r>
          </w:p>
          <w:p w14:paraId="225D6AD0" w14:textId="77777777" w:rsidR="00572F68" w:rsidRPr="00B94D00" w:rsidRDefault="00572F68" w:rsidP="005C0B53">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Where a Market Participant’s submissions were not cleared in the DAM, ERCOT will establish a set of DAM Energy Bids, DAM Energy Offers, Ancillary Service Offers, Ancillary Service Only Offers, Energy Bid Curves, and Point-to-Point (PTP) bids that would have cleared given the settled prices of the DAM;</w:t>
            </w:r>
          </w:p>
        </w:tc>
      </w:tr>
    </w:tbl>
    <w:p w14:paraId="056AB18B" w14:textId="77777777" w:rsidR="00572F68" w:rsidRPr="00B94D00" w:rsidRDefault="00572F68" w:rsidP="00572F68">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Startup Costs and minimum energy costs will not be considered for recovery;</w:t>
      </w:r>
    </w:p>
    <w:p w14:paraId="6929C888" w14:textId="77777777" w:rsidR="00572F68" w:rsidRPr="00B94D00" w:rsidRDefault="00572F68" w:rsidP="00572F68">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For</w:t>
      </w:r>
      <w:proofErr w:type="gramEnd"/>
      <w:r w:rsidRPr="00B94D00">
        <w:rPr>
          <w:rFonts w:eastAsia="Times New Roman"/>
          <w:szCs w:val="20"/>
        </w:rPr>
        <w:t xml:space="preserve"> linked offers of energy and Ancillary Services, the available capacity will be allocated to the offers that would have created the greatest value for the Market Participant seeking recovery;</w:t>
      </w:r>
    </w:p>
    <w:p w14:paraId="02FEFB9A" w14:textId="77777777" w:rsidR="00572F68" w:rsidRPr="00B94D00" w:rsidRDefault="00572F68" w:rsidP="00572F68">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All impacted positions will be summed based on their positive or negative value with respect to Real-Time prices;</w:t>
      </w:r>
    </w:p>
    <w:p w14:paraId="0B06EF88" w14:textId="77777777" w:rsidR="00572F68" w:rsidRPr="00B94D00" w:rsidRDefault="00572F68" w:rsidP="00572F68">
      <w:pPr>
        <w:spacing w:after="240"/>
        <w:ind w:left="720" w:firstLine="720"/>
        <w:rPr>
          <w:rFonts w:eastAsia="Times New Roman"/>
          <w:iCs/>
          <w:szCs w:val="20"/>
        </w:rPr>
      </w:pPr>
      <w:r w:rsidRPr="00B94D00">
        <w:rPr>
          <w:rFonts w:eastAsia="Times New Roman"/>
          <w:iCs/>
          <w:szCs w:val="20"/>
        </w:rPr>
        <w:t>Day-Ahead Energy Sales Impact</w:t>
      </w:r>
    </w:p>
    <w:p w14:paraId="241FEACF" w14:textId="77777777" w:rsidR="00572F68" w:rsidRPr="00B94D00" w:rsidRDefault="00572F68" w:rsidP="00572F68">
      <w:pPr>
        <w:spacing w:after="240"/>
        <w:ind w:left="720" w:firstLine="720"/>
        <w:rPr>
          <w:rFonts w:eastAsia="Times New Roman"/>
          <w:szCs w:val="20"/>
        </w:rPr>
      </w:pPr>
      <w:r w:rsidRPr="00B94D00">
        <w:rPr>
          <w:rFonts w:eastAsia="Times New Roman"/>
          <w:szCs w:val="20"/>
        </w:rPr>
        <w:lastRenderedPageBreak/>
        <w:t>DAMSQSEAMT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698D835A">
          <v:shape id="_x0000_i1137" type="#_x0000_t75" style="width:13.2pt;height:19.8pt" o:ole="">
            <v:imagedata r:id="rId19" o:title=""/>
          </v:shape>
          <o:OLEObject Type="Embed" ProgID="Equation.3" ShapeID="_x0000_i1137" DrawAspect="Content" ObjectID="_1831107203" r:id="rId171"/>
        </w:object>
      </w:r>
      <w:r w:rsidRPr="00B94D00">
        <w:rPr>
          <w:rFonts w:eastAsia="Times New Roman"/>
          <w:szCs w:val="20"/>
        </w:rPr>
        <w:t xml:space="preserve"> ((DASPP </w:t>
      </w:r>
      <w:r w:rsidRPr="00B94D00">
        <w:rPr>
          <w:rFonts w:eastAsia="Times New Roman"/>
          <w:i/>
          <w:iCs/>
          <w:szCs w:val="20"/>
          <w:vertAlign w:val="subscript"/>
        </w:rPr>
        <w:t>p</w:t>
      </w:r>
      <w:r w:rsidRPr="00B94D00">
        <w:rPr>
          <w:rFonts w:eastAsia="Times New Roman"/>
          <w:szCs w:val="20"/>
        </w:rPr>
        <w:t xml:space="preserve"> – RTSPP</w:t>
      </w:r>
      <w:r w:rsidRPr="00B94D00">
        <w:rPr>
          <w:rFonts w:eastAsia="Times New Roman"/>
          <w:i/>
          <w:iCs/>
          <w:szCs w:val="20"/>
          <w:vertAlign w:val="subscript"/>
        </w:rPr>
        <w:t xml:space="preserve"> p</w:t>
      </w:r>
      <w:r w:rsidRPr="00B94D00">
        <w:rPr>
          <w:rFonts w:eastAsia="Times New Roman"/>
          <w:szCs w:val="20"/>
        </w:rPr>
        <w:t>) * (1/4)* DAES</w:t>
      </w:r>
      <w:r w:rsidRPr="00B94D00">
        <w:rPr>
          <w:rFonts w:eastAsia="Times New Roman"/>
          <w:i/>
          <w:iCs/>
          <w:szCs w:val="20"/>
          <w:vertAlign w:val="subscript"/>
        </w:rPr>
        <w:t xml:space="preserve"> q,</w:t>
      </w:r>
      <w:r w:rsidRPr="00B94D00">
        <w:rPr>
          <w:rFonts w:eastAsia="Times New Roman"/>
          <w:szCs w:val="20"/>
          <w:vertAlign w:val="subscript"/>
        </w:rPr>
        <w:t xml:space="preserve"> </w:t>
      </w:r>
      <w:r w:rsidRPr="00B94D00">
        <w:rPr>
          <w:rFonts w:eastAsia="Times New Roman"/>
          <w:i/>
          <w:iCs/>
          <w:szCs w:val="20"/>
          <w:vertAlign w:val="subscript"/>
        </w:rPr>
        <w:t>p</w:t>
      </w:r>
      <w:r w:rsidRPr="00B94D00">
        <w:rPr>
          <w:rFonts w:eastAsia="Times New Roman"/>
          <w:iCs/>
          <w:szCs w:val="20"/>
        </w:rPr>
        <w:t>)</w:t>
      </w:r>
    </w:p>
    <w:p w14:paraId="777FCCB8" w14:textId="77777777" w:rsidR="00572F68" w:rsidRPr="00B94D00" w:rsidRDefault="00572F68" w:rsidP="00572F68">
      <w:pPr>
        <w:spacing w:after="240"/>
        <w:ind w:left="720" w:firstLine="720"/>
        <w:rPr>
          <w:rFonts w:eastAsia="Times New Roman"/>
          <w:iCs/>
          <w:szCs w:val="20"/>
        </w:rPr>
      </w:pPr>
      <w:r w:rsidRPr="00B94D00">
        <w:rPr>
          <w:rFonts w:eastAsia="Times New Roman"/>
          <w:iCs/>
          <w:szCs w:val="20"/>
        </w:rPr>
        <w:t>Day-Ahead Energy Purchase Impact</w:t>
      </w:r>
    </w:p>
    <w:p w14:paraId="7CDDB560" w14:textId="77777777" w:rsidR="00572F68" w:rsidRPr="00B94D00" w:rsidRDefault="00572F68" w:rsidP="00572F68">
      <w:pPr>
        <w:spacing w:after="240"/>
        <w:ind w:left="720" w:firstLine="720"/>
        <w:rPr>
          <w:rFonts w:eastAsia="Times New Roman"/>
          <w:szCs w:val="20"/>
        </w:rPr>
      </w:pPr>
      <w:r w:rsidRPr="00B94D00">
        <w:rPr>
          <w:rFonts w:eastAsia="Times New Roman"/>
          <w:szCs w:val="20"/>
        </w:rPr>
        <w:t>DAMPQSEAMT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74F4FC5E">
          <v:shape id="_x0000_i1138" type="#_x0000_t75" style="width:13.2pt;height:19.8pt" o:ole="">
            <v:imagedata r:id="rId19" o:title=""/>
          </v:shape>
          <o:OLEObject Type="Embed" ProgID="Equation.3" ShapeID="_x0000_i1138" DrawAspect="Content" ObjectID="_1831107204" r:id="rId172"/>
        </w:object>
      </w:r>
      <w:r w:rsidRPr="00B94D00">
        <w:rPr>
          <w:rFonts w:eastAsia="Times New Roman"/>
          <w:szCs w:val="20"/>
        </w:rPr>
        <w:t xml:space="preserve"> ((RTSPP</w:t>
      </w:r>
      <w:r w:rsidRPr="00B94D00">
        <w:rPr>
          <w:rFonts w:eastAsia="Times New Roman"/>
          <w:i/>
          <w:iCs/>
          <w:szCs w:val="20"/>
          <w:vertAlign w:val="subscript"/>
        </w:rPr>
        <w:t xml:space="preserve"> p</w:t>
      </w:r>
      <w:r w:rsidRPr="00B94D00">
        <w:rPr>
          <w:rFonts w:eastAsia="Times New Roman"/>
          <w:szCs w:val="20"/>
        </w:rPr>
        <w:t xml:space="preserve"> – DASPP </w:t>
      </w:r>
      <w:r w:rsidRPr="00B94D00">
        <w:rPr>
          <w:rFonts w:eastAsia="Times New Roman"/>
          <w:i/>
          <w:iCs/>
          <w:szCs w:val="20"/>
          <w:vertAlign w:val="subscript"/>
        </w:rPr>
        <w:t>p</w:t>
      </w:r>
      <w:r w:rsidRPr="00B94D00">
        <w:rPr>
          <w:rFonts w:eastAsia="Times New Roman"/>
          <w:szCs w:val="20"/>
        </w:rPr>
        <w:t>) * (1/4)* DAEP</w:t>
      </w:r>
      <w:r w:rsidRPr="00B94D00">
        <w:rPr>
          <w:rFonts w:eastAsia="Times New Roman"/>
          <w:i/>
          <w:iCs/>
          <w:szCs w:val="20"/>
          <w:vertAlign w:val="subscript"/>
        </w:rPr>
        <w:t xml:space="preserve"> q,</w:t>
      </w:r>
      <w:r w:rsidRPr="00B94D00">
        <w:rPr>
          <w:rFonts w:eastAsia="Times New Roman"/>
          <w:szCs w:val="20"/>
          <w:vertAlign w:val="subscript"/>
        </w:rPr>
        <w:t xml:space="preserve"> </w:t>
      </w:r>
      <w:r w:rsidRPr="00B94D00">
        <w:rPr>
          <w:rFonts w:eastAsia="Times New Roman"/>
          <w:i/>
          <w:iCs/>
          <w:szCs w:val="20"/>
          <w:vertAlign w:val="subscript"/>
        </w:rPr>
        <w:t>p</w:t>
      </w:r>
      <w:r w:rsidRPr="00B94D00">
        <w:rPr>
          <w:rFonts w:eastAsia="Times New Roman"/>
          <w:iCs/>
          <w:szCs w:val="20"/>
        </w:rPr>
        <w:t>)</w:t>
      </w:r>
    </w:p>
    <w:p w14:paraId="60841624" w14:textId="77777777" w:rsidR="00572F68" w:rsidRPr="00B94D00" w:rsidRDefault="00572F68" w:rsidP="00572F68">
      <w:pPr>
        <w:spacing w:after="240"/>
        <w:ind w:left="720" w:firstLine="720"/>
        <w:rPr>
          <w:rFonts w:eastAsia="Times New Roman"/>
          <w:iCs/>
          <w:szCs w:val="20"/>
        </w:rPr>
      </w:pPr>
      <w:r w:rsidRPr="00B94D00">
        <w:rPr>
          <w:rFonts w:eastAsia="Times New Roman"/>
          <w:iCs/>
          <w:szCs w:val="20"/>
        </w:rPr>
        <w:t>Day-Ahead Ancillary Services Sales Impact</w:t>
      </w:r>
    </w:p>
    <w:p w14:paraId="46523D11" w14:textId="77777777" w:rsidR="00572F68" w:rsidRPr="00B94D00" w:rsidRDefault="00572F68" w:rsidP="00572F68">
      <w:pPr>
        <w:spacing w:after="240"/>
        <w:ind w:left="2160" w:hanging="720"/>
        <w:rPr>
          <w:rFonts w:eastAsia="Times New Roman"/>
          <w:szCs w:val="20"/>
        </w:rPr>
      </w:pPr>
      <w:r w:rsidRPr="00B94D00">
        <w:rPr>
          <w:rFonts w:eastAsia="Times New Roman"/>
          <w:szCs w:val="20"/>
        </w:rPr>
        <w:t>DAMASQSEAMT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noProof/>
          <w:position w:val="-18"/>
          <w:szCs w:val="20"/>
        </w:rPr>
        <w:drawing>
          <wp:inline distT="0" distB="0" distL="0" distR="0" wp14:anchorId="06674446" wp14:editId="42B2D7DE">
            <wp:extent cx="175260" cy="274320"/>
            <wp:effectExtent l="0" t="0" r="0" b="0"/>
            <wp:docPr id="157787936"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51"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B94D00">
        <w:rPr>
          <w:rFonts w:eastAsia="Times New Roman"/>
          <w:szCs w:val="20"/>
        </w:rPr>
        <w:t xml:space="preserve"> (((MCPCRU </w:t>
      </w:r>
      <w:r w:rsidRPr="00B94D00">
        <w:rPr>
          <w:rFonts w:eastAsia="Times New Roman"/>
          <w:i/>
          <w:iCs/>
          <w:szCs w:val="20"/>
          <w:vertAlign w:val="subscript"/>
        </w:rPr>
        <w:t>DAM</w:t>
      </w:r>
      <w:r w:rsidRPr="00B94D00">
        <w:rPr>
          <w:rFonts w:eastAsia="Times New Roman"/>
          <w:szCs w:val="20"/>
        </w:rPr>
        <w:t xml:space="preserve"> – </w:t>
      </w:r>
      <w:r w:rsidRPr="00B94D00">
        <w:rPr>
          <w:rFonts w:eastAsia="Times New Roman"/>
          <w:iCs/>
          <w:szCs w:val="20"/>
        </w:rPr>
        <w:t>RTMCPCRU</w:t>
      </w:r>
      <w:r w:rsidRPr="00B94D00">
        <w:rPr>
          <w:rFonts w:eastAsia="Times New Roman"/>
          <w:szCs w:val="20"/>
        </w:rPr>
        <w:t xml:space="preserve">) * (1/4) * PCRUR </w:t>
      </w:r>
      <w:r w:rsidRPr="00B94D00">
        <w:rPr>
          <w:rFonts w:eastAsia="Times New Roman"/>
          <w:i/>
          <w:iCs/>
          <w:szCs w:val="20"/>
          <w:vertAlign w:val="subscript"/>
        </w:rPr>
        <w:t>q, r, DAM</w:t>
      </w:r>
      <w:r w:rsidRPr="00B94D00">
        <w:rPr>
          <w:rFonts w:eastAsia="Times New Roman"/>
          <w:iCs/>
          <w:szCs w:val="20"/>
        </w:rPr>
        <w:t>)</w:t>
      </w:r>
      <w:r w:rsidRPr="00B94D00" w:rsidDel="007B2A73">
        <w:rPr>
          <w:rFonts w:eastAsia="Times New Roman"/>
          <w:iCs/>
          <w:szCs w:val="20"/>
        </w:rPr>
        <w:t xml:space="preserve"> </w:t>
      </w:r>
    </w:p>
    <w:p w14:paraId="5BFD94C8" w14:textId="77777777" w:rsidR="00572F68" w:rsidRPr="00B94D00" w:rsidRDefault="00572F68" w:rsidP="00572F68">
      <w:pPr>
        <w:spacing w:after="240"/>
        <w:ind w:left="2160"/>
        <w:rPr>
          <w:rFonts w:eastAsia="Times New Roman"/>
          <w:i/>
          <w:iCs/>
          <w:szCs w:val="20"/>
          <w:vertAlign w:val="subscript"/>
        </w:rPr>
      </w:pPr>
      <w:r w:rsidRPr="00B94D00">
        <w:rPr>
          <w:rFonts w:eastAsia="Times New Roman"/>
          <w:iCs/>
          <w:szCs w:val="20"/>
        </w:rPr>
        <w:t xml:space="preserve">+ ((MCPCRD </w:t>
      </w:r>
      <w:r w:rsidRPr="00B94D00">
        <w:rPr>
          <w:rFonts w:eastAsia="Times New Roman"/>
          <w:i/>
          <w:iCs/>
          <w:szCs w:val="20"/>
          <w:vertAlign w:val="subscript"/>
        </w:rPr>
        <w:t>DAM</w:t>
      </w:r>
      <w:r w:rsidRPr="00B94D00">
        <w:rPr>
          <w:rFonts w:eastAsia="Times New Roman"/>
          <w:iCs/>
          <w:szCs w:val="20"/>
        </w:rPr>
        <w:t xml:space="preserve"> – RTMCPCRD) * </w:t>
      </w:r>
      <w:r w:rsidRPr="00B94D00">
        <w:rPr>
          <w:rFonts w:eastAsia="Times New Roman"/>
          <w:szCs w:val="20"/>
        </w:rPr>
        <w:t xml:space="preserve">(1/4) * </w:t>
      </w:r>
      <w:r w:rsidRPr="00B94D00">
        <w:rPr>
          <w:rFonts w:eastAsia="Times New Roman"/>
          <w:iCs/>
          <w:szCs w:val="20"/>
        </w:rPr>
        <w:t xml:space="preserve">PCRDR </w:t>
      </w:r>
      <w:r w:rsidRPr="00B94D00">
        <w:rPr>
          <w:rFonts w:eastAsia="Times New Roman"/>
          <w:i/>
          <w:iCs/>
          <w:szCs w:val="20"/>
          <w:vertAlign w:val="subscript"/>
        </w:rPr>
        <w:t>q, r, DAM</w:t>
      </w:r>
      <w:r w:rsidRPr="00B94D00">
        <w:rPr>
          <w:rFonts w:eastAsia="Times New Roman"/>
          <w:iCs/>
          <w:szCs w:val="20"/>
        </w:rPr>
        <w:t>)</w:t>
      </w:r>
    </w:p>
    <w:p w14:paraId="2A41B42B" w14:textId="77777777" w:rsidR="00572F68" w:rsidRPr="00B94D00" w:rsidRDefault="00572F68" w:rsidP="00572F68">
      <w:pPr>
        <w:spacing w:after="240"/>
        <w:ind w:left="2160"/>
        <w:rPr>
          <w:rFonts w:eastAsia="Times New Roman"/>
          <w:iCs/>
          <w:szCs w:val="20"/>
        </w:rPr>
      </w:pPr>
      <w:r w:rsidRPr="00B94D00">
        <w:rPr>
          <w:rFonts w:eastAsia="Times New Roman"/>
          <w:iCs/>
          <w:szCs w:val="20"/>
        </w:rPr>
        <w:t xml:space="preserve">+ ((MCPCRR </w:t>
      </w:r>
      <w:r w:rsidRPr="00B94D00">
        <w:rPr>
          <w:rFonts w:eastAsia="Times New Roman"/>
          <w:i/>
          <w:iCs/>
          <w:szCs w:val="20"/>
          <w:vertAlign w:val="subscript"/>
        </w:rPr>
        <w:t>DAM</w:t>
      </w:r>
      <w:r w:rsidRPr="00B94D00">
        <w:rPr>
          <w:rFonts w:eastAsia="Times New Roman"/>
          <w:iCs/>
          <w:szCs w:val="20"/>
        </w:rPr>
        <w:t xml:space="preserve"> – RTMCPCRR) * </w:t>
      </w:r>
      <w:r w:rsidRPr="00B94D00">
        <w:rPr>
          <w:rFonts w:eastAsia="Times New Roman"/>
          <w:szCs w:val="20"/>
        </w:rPr>
        <w:t xml:space="preserve">(1/4) * </w:t>
      </w:r>
      <w:r w:rsidRPr="00B94D00">
        <w:rPr>
          <w:rFonts w:eastAsia="Times New Roman"/>
          <w:iCs/>
          <w:szCs w:val="20"/>
        </w:rPr>
        <w:t xml:space="preserve">PCRRR </w:t>
      </w:r>
      <w:r w:rsidRPr="00B94D00">
        <w:rPr>
          <w:rFonts w:eastAsia="Times New Roman"/>
          <w:i/>
          <w:iCs/>
          <w:szCs w:val="20"/>
          <w:vertAlign w:val="subscript"/>
        </w:rPr>
        <w:t>q, r, DAM</w:t>
      </w:r>
      <w:r w:rsidRPr="00B94D00">
        <w:rPr>
          <w:rFonts w:eastAsia="Times New Roman"/>
          <w:iCs/>
          <w:szCs w:val="20"/>
        </w:rPr>
        <w:t>)</w:t>
      </w:r>
      <w:r w:rsidRPr="00B94D00" w:rsidDel="007B2A73">
        <w:rPr>
          <w:rFonts w:eastAsia="Times New Roman"/>
          <w:iCs/>
          <w:szCs w:val="20"/>
        </w:rPr>
        <w:t xml:space="preserve"> </w:t>
      </w:r>
      <w:r w:rsidRPr="00B94D00">
        <w:rPr>
          <w:rFonts w:eastAsia="Times New Roman"/>
          <w:iCs/>
          <w:szCs w:val="20"/>
        </w:rPr>
        <w:t xml:space="preserve"> </w:t>
      </w:r>
    </w:p>
    <w:p w14:paraId="35A9A499" w14:textId="77777777" w:rsidR="00572F68" w:rsidRPr="00B94D00" w:rsidRDefault="00572F68" w:rsidP="00572F68">
      <w:pPr>
        <w:spacing w:after="240"/>
        <w:ind w:left="2160"/>
        <w:rPr>
          <w:rFonts w:eastAsia="Times New Roman"/>
          <w:iCs/>
          <w:szCs w:val="20"/>
        </w:rPr>
      </w:pPr>
      <w:r w:rsidRPr="00B94D00">
        <w:rPr>
          <w:rFonts w:eastAsia="Times New Roman"/>
          <w:iCs/>
          <w:szCs w:val="20"/>
        </w:rPr>
        <w:t xml:space="preserve">+ ((MCPCECR </w:t>
      </w:r>
      <w:r w:rsidRPr="00B94D00">
        <w:rPr>
          <w:rFonts w:eastAsia="Times New Roman"/>
          <w:i/>
          <w:iCs/>
          <w:szCs w:val="20"/>
          <w:vertAlign w:val="subscript"/>
        </w:rPr>
        <w:t>DAM</w:t>
      </w:r>
      <w:r w:rsidRPr="00B94D00">
        <w:rPr>
          <w:rFonts w:eastAsia="Times New Roman"/>
          <w:iCs/>
          <w:szCs w:val="20"/>
        </w:rPr>
        <w:t xml:space="preserve"> – RTMCPCECR) * </w:t>
      </w:r>
      <w:r w:rsidRPr="00B94D00">
        <w:rPr>
          <w:rFonts w:eastAsia="Times New Roman"/>
          <w:szCs w:val="20"/>
        </w:rPr>
        <w:t xml:space="preserve">(1/4) * </w:t>
      </w:r>
      <w:r w:rsidRPr="00B94D00">
        <w:rPr>
          <w:rFonts w:eastAsia="Times New Roman"/>
          <w:iCs/>
          <w:szCs w:val="20"/>
        </w:rPr>
        <w:t xml:space="preserve">PCECRR </w:t>
      </w:r>
      <w:r w:rsidRPr="00B94D00">
        <w:rPr>
          <w:rFonts w:eastAsia="Times New Roman"/>
          <w:i/>
          <w:iCs/>
          <w:szCs w:val="20"/>
          <w:vertAlign w:val="subscript"/>
        </w:rPr>
        <w:t>q, r, DAM</w:t>
      </w:r>
      <w:r w:rsidRPr="00B94D00">
        <w:rPr>
          <w:rFonts w:eastAsia="Times New Roman"/>
          <w:iCs/>
          <w:szCs w:val="20"/>
        </w:rPr>
        <w:t>)</w:t>
      </w:r>
    </w:p>
    <w:p w14:paraId="481C464B" w14:textId="77777777" w:rsidR="00572F68" w:rsidRPr="00B94D00" w:rsidRDefault="00572F68" w:rsidP="00572F68">
      <w:pPr>
        <w:spacing w:after="240"/>
        <w:ind w:left="2160"/>
        <w:rPr>
          <w:rFonts w:eastAsia="Times New Roman"/>
          <w:iCs/>
          <w:szCs w:val="20"/>
        </w:rPr>
      </w:pPr>
      <w:r w:rsidRPr="00B94D00">
        <w:rPr>
          <w:rFonts w:eastAsia="Times New Roman"/>
          <w:iCs/>
          <w:szCs w:val="20"/>
        </w:rPr>
        <w:t xml:space="preserve">+ ((MCPCNS </w:t>
      </w:r>
      <w:r w:rsidRPr="00B94D00">
        <w:rPr>
          <w:rFonts w:eastAsia="Times New Roman"/>
          <w:i/>
          <w:iCs/>
          <w:szCs w:val="20"/>
          <w:vertAlign w:val="subscript"/>
        </w:rPr>
        <w:t>DAM</w:t>
      </w:r>
      <w:r w:rsidRPr="00B94D00">
        <w:rPr>
          <w:rFonts w:eastAsia="Times New Roman"/>
          <w:iCs/>
          <w:szCs w:val="20"/>
        </w:rPr>
        <w:t xml:space="preserve"> – RTMCPCNS) * </w:t>
      </w:r>
      <w:r w:rsidRPr="00B94D00">
        <w:rPr>
          <w:rFonts w:eastAsia="Times New Roman"/>
          <w:szCs w:val="20"/>
        </w:rPr>
        <w:t xml:space="preserve">(1/4) * </w:t>
      </w:r>
      <w:r w:rsidRPr="00B94D00">
        <w:rPr>
          <w:rFonts w:eastAsia="Times New Roman"/>
          <w:iCs/>
          <w:szCs w:val="20"/>
        </w:rPr>
        <w:t xml:space="preserve">PCNSR </w:t>
      </w:r>
      <w:r w:rsidRPr="00B94D00">
        <w:rPr>
          <w:rFonts w:eastAsia="Times New Roman"/>
          <w:i/>
          <w:iCs/>
          <w:szCs w:val="20"/>
          <w:vertAlign w:val="subscript"/>
        </w:rPr>
        <w:t>q, r, DAM</w:t>
      </w:r>
      <w:r w:rsidRPr="00B94D00">
        <w:rPr>
          <w:rFonts w:eastAsia="Times New Roman"/>
          <w:iCs/>
          <w:szCs w:val="20"/>
        </w:rPr>
        <w:t>)</w:t>
      </w:r>
    </w:p>
    <w:p w14:paraId="7FC1745F" w14:textId="77777777" w:rsidR="00572F68" w:rsidRPr="00B94D00" w:rsidRDefault="00572F68" w:rsidP="00572F68">
      <w:pPr>
        <w:spacing w:after="240"/>
        <w:ind w:left="2160"/>
        <w:rPr>
          <w:ins w:id="1876" w:author="ERCOT" w:date="2025-12-09T12:16:00Z" w16du:dateUtc="2025-12-09T18:16:00Z"/>
          <w:iCs/>
        </w:rPr>
      </w:pPr>
      <w:ins w:id="1877" w:author="ERCOT" w:date="2025-12-09T12:16:00Z" w16du:dateUtc="2025-12-09T18:16:00Z">
        <w:r w:rsidRPr="00B94D00">
          <w:rPr>
            <w:iCs/>
          </w:rPr>
          <w:t xml:space="preserve">+ ((MCPCDRR </w:t>
        </w:r>
        <w:r w:rsidRPr="00B94D00">
          <w:rPr>
            <w:i/>
            <w:iCs/>
            <w:vertAlign w:val="subscript"/>
          </w:rPr>
          <w:t>DAM</w:t>
        </w:r>
        <w:r w:rsidRPr="00B94D00">
          <w:rPr>
            <w:iCs/>
          </w:rPr>
          <w:t xml:space="preserve"> – RTMCPCDRR) * </w:t>
        </w:r>
        <w:r w:rsidRPr="00B94D00">
          <w:t xml:space="preserve">(1/4) * </w:t>
        </w:r>
        <w:r w:rsidRPr="00B94D00">
          <w:rPr>
            <w:iCs/>
          </w:rPr>
          <w:t xml:space="preserve">PCDRRR </w:t>
        </w:r>
        <w:r w:rsidRPr="00B94D00">
          <w:rPr>
            <w:i/>
            <w:iCs/>
            <w:vertAlign w:val="subscript"/>
          </w:rPr>
          <w:t>q, r, DAM</w:t>
        </w:r>
        <w:r w:rsidRPr="00B94D00">
          <w:rPr>
            <w:iCs/>
          </w:rPr>
          <w:t>)</w:t>
        </w:r>
      </w:ins>
    </w:p>
    <w:p w14:paraId="3B9A6B81" w14:textId="77777777" w:rsidR="00572F68" w:rsidRPr="00B94D00" w:rsidRDefault="00572F68" w:rsidP="00572F68">
      <w:pPr>
        <w:spacing w:after="240"/>
        <w:ind w:left="2160"/>
        <w:rPr>
          <w:rFonts w:eastAsia="Times New Roman"/>
          <w:iCs/>
          <w:szCs w:val="20"/>
        </w:rPr>
      </w:pPr>
      <w:r w:rsidRPr="00B94D00">
        <w:rPr>
          <w:rFonts w:eastAsia="Times New Roman"/>
          <w:iCs/>
          <w:szCs w:val="20"/>
        </w:rPr>
        <w:t xml:space="preserve">+ ((MCPCRU </w:t>
      </w:r>
      <w:r w:rsidRPr="00B94D00">
        <w:rPr>
          <w:rFonts w:eastAsia="Times New Roman"/>
          <w:i/>
          <w:iCs/>
          <w:szCs w:val="20"/>
          <w:vertAlign w:val="subscript"/>
        </w:rPr>
        <w:t>DAM</w:t>
      </w:r>
      <w:r w:rsidRPr="00B94D00">
        <w:rPr>
          <w:rFonts w:eastAsia="Times New Roman"/>
          <w:iCs/>
          <w:szCs w:val="20"/>
        </w:rPr>
        <w:t xml:space="preserve"> – RTMCPCRU) * </w:t>
      </w:r>
      <w:r w:rsidRPr="00B94D00">
        <w:rPr>
          <w:rFonts w:eastAsia="Times New Roman"/>
          <w:szCs w:val="20"/>
        </w:rPr>
        <w:t>(1/4) * DARUOAWD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2E1B0B9B" w14:textId="77777777" w:rsidR="00572F68" w:rsidRPr="00B94D00" w:rsidRDefault="00572F68" w:rsidP="00572F68">
      <w:pPr>
        <w:spacing w:after="240"/>
        <w:ind w:left="2160"/>
        <w:rPr>
          <w:rFonts w:eastAsia="Times New Roman"/>
          <w:iCs/>
          <w:szCs w:val="20"/>
        </w:rPr>
      </w:pPr>
      <w:r w:rsidRPr="00B94D00">
        <w:rPr>
          <w:rFonts w:eastAsia="Times New Roman"/>
          <w:iCs/>
          <w:szCs w:val="20"/>
        </w:rPr>
        <w:t xml:space="preserve">+ ((MCPCRD </w:t>
      </w:r>
      <w:r w:rsidRPr="00B94D00">
        <w:rPr>
          <w:rFonts w:eastAsia="Times New Roman"/>
          <w:i/>
          <w:iCs/>
          <w:szCs w:val="20"/>
          <w:vertAlign w:val="subscript"/>
        </w:rPr>
        <w:t>DAM</w:t>
      </w:r>
      <w:r w:rsidRPr="00B94D00">
        <w:rPr>
          <w:rFonts w:eastAsia="Times New Roman"/>
          <w:iCs/>
          <w:szCs w:val="20"/>
        </w:rPr>
        <w:t xml:space="preserve"> – RTMCPCRD) *</w:t>
      </w:r>
      <w:r w:rsidRPr="00B94D00">
        <w:rPr>
          <w:rFonts w:eastAsia="Times New Roman"/>
          <w:szCs w:val="20"/>
        </w:rPr>
        <w:t xml:space="preserve">(1/4) * </w:t>
      </w:r>
      <w:r w:rsidRPr="00B94D00">
        <w:rPr>
          <w:rFonts w:eastAsia="Times New Roman"/>
          <w:iCs/>
          <w:szCs w:val="20"/>
        </w:rPr>
        <w:t xml:space="preserve"> </w:t>
      </w:r>
      <w:r w:rsidRPr="00B94D00">
        <w:rPr>
          <w:rFonts w:eastAsia="Times New Roman"/>
          <w:szCs w:val="20"/>
        </w:rPr>
        <w:t>DARDOAWD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5E9907AF" w14:textId="77777777" w:rsidR="00572F68" w:rsidRPr="00B94D00" w:rsidRDefault="00572F68" w:rsidP="00572F68">
      <w:pPr>
        <w:spacing w:after="240"/>
        <w:ind w:left="2160"/>
        <w:rPr>
          <w:rFonts w:eastAsia="Times New Roman"/>
          <w:iCs/>
          <w:szCs w:val="20"/>
        </w:rPr>
      </w:pPr>
      <w:r w:rsidRPr="00B94D00">
        <w:rPr>
          <w:rFonts w:eastAsia="Times New Roman"/>
          <w:iCs/>
          <w:szCs w:val="20"/>
        </w:rPr>
        <w:t xml:space="preserve">+ ((MCPCRR </w:t>
      </w:r>
      <w:r w:rsidRPr="00B94D00">
        <w:rPr>
          <w:rFonts w:eastAsia="Times New Roman"/>
          <w:i/>
          <w:iCs/>
          <w:szCs w:val="20"/>
          <w:vertAlign w:val="subscript"/>
        </w:rPr>
        <w:t>DAM</w:t>
      </w:r>
      <w:r w:rsidRPr="00B94D00">
        <w:rPr>
          <w:rFonts w:eastAsia="Times New Roman"/>
          <w:iCs/>
          <w:szCs w:val="20"/>
        </w:rPr>
        <w:t xml:space="preserve"> – RTMCPCRR) * </w:t>
      </w:r>
      <w:r w:rsidRPr="00B94D00">
        <w:rPr>
          <w:rFonts w:eastAsia="Times New Roman"/>
          <w:szCs w:val="20"/>
        </w:rPr>
        <w:t>(1/4) * DARROAWD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2FC89E44" w14:textId="77777777" w:rsidR="00572F68" w:rsidRPr="00B94D00" w:rsidRDefault="00572F68" w:rsidP="00572F68">
      <w:pPr>
        <w:spacing w:after="240"/>
        <w:ind w:left="2160"/>
        <w:rPr>
          <w:rFonts w:eastAsia="Times New Roman"/>
          <w:iCs/>
          <w:szCs w:val="20"/>
        </w:rPr>
      </w:pPr>
      <w:r w:rsidRPr="00B94D00">
        <w:rPr>
          <w:rFonts w:eastAsia="Times New Roman"/>
          <w:iCs/>
          <w:szCs w:val="20"/>
        </w:rPr>
        <w:t xml:space="preserve">+ ((MCPCECR </w:t>
      </w:r>
      <w:r w:rsidRPr="00B94D00">
        <w:rPr>
          <w:rFonts w:eastAsia="Times New Roman"/>
          <w:i/>
          <w:iCs/>
          <w:szCs w:val="20"/>
          <w:vertAlign w:val="subscript"/>
        </w:rPr>
        <w:t>DAM</w:t>
      </w:r>
      <w:r w:rsidRPr="00B94D00">
        <w:rPr>
          <w:rFonts w:eastAsia="Times New Roman"/>
          <w:iCs/>
          <w:szCs w:val="20"/>
        </w:rPr>
        <w:t xml:space="preserve"> – RTMCPCECR) * </w:t>
      </w:r>
      <w:r w:rsidRPr="00B94D00">
        <w:rPr>
          <w:rFonts w:eastAsia="Times New Roman"/>
          <w:szCs w:val="20"/>
        </w:rPr>
        <w:t>(1/4) * DAECROAWD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3E6C5A70" w14:textId="77777777" w:rsidR="00572F68" w:rsidRPr="00B94D00" w:rsidRDefault="00572F68" w:rsidP="00572F68">
      <w:pPr>
        <w:spacing w:after="240"/>
        <w:ind w:left="2160"/>
        <w:rPr>
          <w:ins w:id="1878" w:author="ERCOT" w:date="2025-12-09T12:15:00Z" w16du:dateUtc="2025-12-09T18:15:00Z"/>
          <w:rFonts w:eastAsia="Times New Roman"/>
          <w:iCs/>
          <w:szCs w:val="20"/>
        </w:rPr>
      </w:pPr>
      <w:r w:rsidRPr="00B94D00">
        <w:rPr>
          <w:rFonts w:eastAsia="Times New Roman"/>
          <w:iCs/>
          <w:szCs w:val="20"/>
        </w:rPr>
        <w:t xml:space="preserve">+ ((MCPCNS </w:t>
      </w:r>
      <w:r w:rsidRPr="00B94D00">
        <w:rPr>
          <w:rFonts w:eastAsia="Times New Roman"/>
          <w:i/>
          <w:iCs/>
          <w:szCs w:val="20"/>
          <w:vertAlign w:val="subscript"/>
        </w:rPr>
        <w:t>DAM</w:t>
      </w:r>
      <w:r w:rsidRPr="00B94D00">
        <w:rPr>
          <w:rFonts w:eastAsia="Times New Roman"/>
          <w:iCs/>
          <w:szCs w:val="20"/>
        </w:rPr>
        <w:t xml:space="preserve"> – RTMCPCNS) * </w:t>
      </w:r>
      <w:r w:rsidRPr="00B94D00">
        <w:rPr>
          <w:rFonts w:eastAsia="Times New Roman"/>
          <w:szCs w:val="20"/>
        </w:rPr>
        <w:t>(1/4) * DANSOAWD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5DD65C51" w14:textId="77777777" w:rsidR="00572F68" w:rsidRPr="00B94D00" w:rsidRDefault="00572F68" w:rsidP="00572F68">
      <w:pPr>
        <w:spacing w:after="240"/>
        <w:ind w:left="2160"/>
        <w:rPr>
          <w:rFonts w:eastAsia="Times New Roman"/>
          <w:iCs/>
          <w:szCs w:val="20"/>
        </w:rPr>
      </w:pPr>
      <w:ins w:id="1879" w:author="ERCOT" w:date="2025-12-09T12:15:00Z" w16du:dateUtc="2025-12-09T18:15:00Z">
        <w:r w:rsidRPr="00B94D00">
          <w:rPr>
            <w:iCs/>
          </w:rPr>
          <w:t xml:space="preserve">+ ((MCPCDRR </w:t>
        </w:r>
        <w:r w:rsidRPr="00B94D00">
          <w:rPr>
            <w:i/>
            <w:iCs/>
            <w:vertAlign w:val="subscript"/>
          </w:rPr>
          <w:t>DAM</w:t>
        </w:r>
        <w:r w:rsidRPr="00B94D00">
          <w:rPr>
            <w:iCs/>
          </w:rPr>
          <w:t xml:space="preserve"> – RTMCPCDRR) * </w:t>
        </w:r>
        <w:r w:rsidRPr="00B94D00">
          <w:t>(1/4) * DADRROAWD</w:t>
        </w:r>
        <w:r w:rsidRPr="00B94D00">
          <w:rPr>
            <w:iCs/>
          </w:rPr>
          <w:t xml:space="preserve"> </w:t>
        </w:r>
        <w:r w:rsidRPr="00B94D00">
          <w:rPr>
            <w:i/>
            <w:iCs/>
            <w:vertAlign w:val="subscript"/>
          </w:rPr>
          <w:t>q</w:t>
        </w:r>
        <w:r w:rsidRPr="00B94D00">
          <w:rPr>
            <w:iCs/>
          </w:rPr>
          <w:t>)</w:t>
        </w:r>
      </w:ins>
      <w:r w:rsidRPr="00B94D00">
        <w:rPr>
          <w:rFonts w:eastAsia="Times New Roman"/>
          <w:iCs/>
          <w:szCs w:val="20"/>
        </w:rPr>
        <w:t>)</w:t>
      </w:r>
    </w:p>
    <w:p w14:paraId="03A08345" w14:textId="77777777" w:rsidR="00572F68" w:rsidRPr="00B94D00" w:rsidRDefault="00572F68" w:rsidP="00572F68">
      <w:pPr>
        <w:spacing w:after="240"/>
        <w:ind w:left="1440"/>
        <w:rPr>
          <w:rFonts w:eastAsia="Times New Roman"/>
          <w:iCs/>
          <w:szCs w:val="20"/>
        </w:rPr>
      </w:pPr>
      <w:r w:rsidRPr="00B94D00">
        <w:rPr>
          <w:rFonts w:eastAsia="Times New Roman"/>
          <w:iCs/>
          <w:szCs w:val="20"/>
        </w:rPr>
        <w:t>Day-Ahead Point-to-Point Obligation Impact</w:t>
      </w:r>
    </w:p>
    <w:p w14:paraId="3FD89A80" w14:textId="77777777" w:rsidR="00572F68" w:rsidRPr="00B94D00" w:rsidRDefault="00572F68" w:rsidP="00572F68">
      <w:pPr>
        <w:spacing w:after="240"/>
        <w:ind w:left="1440"/>
        <w:rPr>
          <w:rFonts w:eastAsia="Times New Roman"/>
          <w:szCs w:val="20"/>
          <w:vertAlign w:val="subscript"/>
        </w:rPr>
      </w:pPr>
      <w:r w:rsidRPr="00B94D00">
        <w:rPr>
          <w:rFonts w:eastAsia="Times New Roman"/>
          <w:szCs w:val="20"/>
        </w:rPr>
        <w:t>DAMRTPTPQSEAMT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758298D5">
          <v:shape id="_x0000_i1139" type="#_x0000_t75" style="width:13.2pt;height:19.8pt" o:ole="">
            <v:imagedata r:id="rId173" o:title=""/>
          </v:shape>
          <o:OLEObject Type="Embed" ProgID="Equation.3" ShapeID="_x0000_i1139" DrawAspect="Content" ObjectID="_1831107205" r:id="rId174"/>
        </w:object>
      </w:r>
      <w:r w:rsidRPr="00B94D00">
        <w:rPr>
          <w:rFonts w:eastAsia="Times New Roman"/>
          <w:iCs/>
          <w:position w:val="-20"/>
          <w:szCs w:val="20"/>
        </w:rPr>
        <w:object w:dxaOrig="220" w:dyaOrig="440" w14:anchorId="2E2E18CB">
          <v:shape id="_x0000_i1140" type="#_x0000_t75" style="width:13.2pt;height:21.6pt" o:ole="">
            <v:imagedata r:id="rId175" o:title=""/>
          </v:shape>
          <o:OLEObject Type="Embed" ProgID="Equation.3" ShapeID="_x0000_i1140" DrawAspect="Content" ObjectID="_1831107206" r:id="rId176"/>
        </w:object>
      </w:r>
      <w:r w:rsidRPr="00B94D00">
        <w:rPr>
          <w:rFonts w:eastAsia="Times New Roman"/>
          <w:iCs/>
          <w:szCs w:val="20"/>
        </w:rPr>
        <w:t xml:space="preserve"> ((</w:t>
      </w:r>
      <w:r w:rsidRPr="00B94D00">
        <w:rPr>
          <w:rFonts w:eastAsia="Times New Roman"/>
          <w:szCs w:val="20"/>
          <w:lang w:val="sv-SE"/>
        </w:rPr>
        <w:t xml:space="preserve">RTOBLPR </w:t>
      </w:r>
      <w:r w:rsidRPr="00B94D00">
        <w:rPr>
          <w:rFonts w:eastAsia="Times New Roman"/>
          <w:i/>
          <w:iCs/>
          <w:szCs w:val="20"/>
          <w:vertAlign w:val="subscript"/>
          <w:lang w:val="sv-SE"/>
        </w:rPr>
        <w:t>(j, k)</w:t>
      </w:r>
      <w:r w:rsidRPr="00B94D00" w:rsidDel="003C61CB">
        <w:rPr>
          <w:rFonts w:eastAsia="Times New Roman"/>
          <w:iCs/>
          <w:szCs w:val="20"/>
        </w:rPr>
        <w:t xml:space="preserve"> </w:t>
      </w:r>
      <w:r w:rsidRPr="00B94D00">
        <w:rPr>
          <w:rFonts w:eastAsia="Times New Roman"/>
          <w:szCs w:val="20"/>
        </w:rPr>
        <w:t xml:space="preserve">– DAOBLPR </w:t>
      </w:r>
      <w:r w:rsidRPr="00B94D00">
        <w:rPr>
          <w:rFonts w:eastAsia="Times New Roman"/>
          <w:i/>
          <w:iCs/>
          <w:szCs w:val="20"/>
          <w:vertAlign w:val="subscript"/>
        </w:rPr>
        <w:t>(j, k)</w:t>
      </w:r>
      <w:r w:rsidRPr="00B94D00">
        <w:rPr>
          <w:rFonts w:eastAsia="Times New Roman"/>
          <w:szCs w:val="20"/>
        </w:rPr>
        <w:t xml:space="preserve">) * RTOBL </w:t>
      </w:r>
      <w:r w:rsidRPr="00B94D00">
        <w:rPr>
          <w:rFonts w:eastAsia="Times New Roman"/>
          <w:i/>
          <w:iCs/>
          <w:szCs w:val="20"/>
          <w:vertAlign w:val="subscript"/>
        </w:rPr>
        <w:t>q, (j, k)</w:t>
      </w:r>
      <w:r w:rsidRPr="00B94D00">
        <w:rPr>
          <w:rFonts w:eastAsia="Times New Roman"/>
          <w:iCs/>
          <w:szCs w:val="20"/>
        </w:rPr>
        <w:t>)</w:t>
      </w:r>
    </w:p>
    <w:p w14:paraId="73ABEF52" w14:textId="77777777" w:rsidR="00572F68" w:rsidRPr="00B94D00" w:rsidRDefault="00572F68" w:rsidP="00572F68">
      <w:pPr>
        <w:ind w:left="1440"/>
        <w:rPr>
          <w:rFonts w:eastAsia="Times New Roman"/>
          <w:iCs/>
          <w:szCs w:val="20"/>
          <w:lang w:val="sv-SE"/>
        </w:rPr>
      </w:pPr>
      <w:r w:rsidRPr="00B94D00">
        <w:rPr>
          <w:rFonts w:eastAsia="Times New Roman"/>
          <w:iCs/>
          <w:szCs w:val="20"/>
          <w:lang w:val="sv-SE"/>
        </w:rPr>
        <w:t>Where:</w:t>
      </w:r>
    </w:p>
    <w:p w14:paraId="2609204A" w14:textId="77777777" w:rsidR="00572F68" w:rsidRPr="00B94D00" w:rsidRDefault="00572F68" w:rsidP="00572F68">
      <w:pPr>
        <w:ind w:left="2880" w:hanging="720"/>
        <w:rPr>
          <w:rFonts w:eastAsia="Times New Roman"/>
          <w:szCs w:val="20"/>
          <w:lang w:val="sv-SE"/>
        </w:rPr>
      </w:pPr>
      <w:r w:rsidRPr="00B94D00">
        <w:rPr>
          <w:rFonts w:eastAsia="Times New Roman"/>
          <w:szCs w:val="20"/>
          <w:lang w:val="sv-SE"/>
        </w:rPr>
        <w:t xml:space="preserve">RTOBLPR </w:t>
      </w:r>
      <w:r w:rsidRPr="00B94D00">
        <w:rPr>
          <w:rFonts w:eastAsia="Times New Roman"/>
          <w:i/>
          <w:iCs/>
          <w:szCs w:val="20"/>
          <w:vertAlign w:val="subscript"/>
          <w:lang w:val="sv-SE"/>
        </w:rPr>
        <w:t>(j, k)</w:t>
      </w:r>
      <w:r w:rsidRPr="00B94D00">
        <w:rPr>
          <w:rFonts w:eastAsia="Times New Roman"/>
          <w:szCs w:val="20"/>
          <w:lang w:val="sv-SE"/>
        </w:rPr>
        <w:t xml:space="preserve">   = </w:t>
      </w:r>
      <w:r w:rsidRPr="00B94D00">
        <w:rPr>
          <w:rFonts w:eastAsia="Times New Roman"/>
          <w:iCs/>
          <w:position w:val="-20"/>
          <w:szCs w:val="20"/>
        </w:rPr>
        <w:object w:dxaOrig="260" w:dyaOrig="580" w14:anchorId="3979EF80">
          <v:shape id="_x0000_i1141" type="#_x0000_t75" style="width:13.2pt;height:27.6pt" o:ole="">
            <v:imagedata r:id="rId177" o:title=""/>
          </v:shape>
          <o:OLEObject Type="Embed" ProgID="Equation.3" ShapeID="_x0000_i1141" DrawAspect="Content" ObjectID="_1831107207" r:id="rId178"/>
        </w:object>
      </w:r>
      <w:r w:rsidRPr="00B94D00">
        <w:rPr>
          <w:rFonts w:eastAsia="Times New Roman"/>
          <w:szCs w:val="20"/>
          <w:lang w:val="sv-SE"/>
        </w:rPr>
        <w:t xml:space="preserve">(RTSPP </w:t>
      </w:r>
      <w:r w:rsidRPr="00B94D00">
        <w:rPr>
          <w:rFonts w:eastAsia="Times New Roman"/>
          <w:szCs w:val="20"/>
          <w:vertAlign w:val="subscript"/>
          <w:lang w:val="sv-SE"/>
        </w:rPr>
        <w:t>(</w:t>
      </w:r>
      <w:r w:rsidRPr="00B94D00">
        <w:rPr>
          <w:rFonts w:eastAsia="Times New Roman"/>
          <w:i/>
          <w:iCs/>
          <w:szCs w:val="20"/>
          <w:vertAlign w:val="subscript"/>
          <w:lang w:val="sv-SE"/>
        </w:rPr>
        <w:t>k,i</w:t>
      </w:r>
      <w:r w:rsidRPr="00B94D00">
        <w:rPr>
          <w:rFonts w:eastAsia="Times New Roman"/>
          <w:szCs w:val="20"/>
          <w:vertAlign w:val="subscript"/>
          <w:lang w:val="sv-SE"/>
        </w:rPr>
        <w:t>)</w:t>
      </w:r>
      <w:r w:rsidRPr="00B94D00">
        <w:rPr>
          <w:rFonts w:eastAsia="Times New Roman"/>
          <w:szCs w:val="20"/>
          <w:lang w:val="sv-SE"/>
        </w:rPr>
        <w:t xml:space="preserve"> – RTSPP </w:t>
      </w:r>
      <w:r w:rsidRPr="00B94D00">
        <w:rPr>
          <w:rFonts w:eastAsia="Times New Roman"/>
          <w:szCs w:val="20"/>
          <w:vertAlign w:val="subscript"/>
          <w:lang w:val="sv-SE"/>
        </w:rPr>
        <w:t>(</w:t>
      </w:r>
      <w:r w:rsidRPr="00B94D00">
        <w:rPr>
          <w:rFonts w:eastAsia="Times New Roman"/>
          <w:i/>
          <w:iCs/>
          <w:szCs w:val="20"/>
          <w:vertAlign w:val="subscript"/>
          <w:lang w:val="sv-SE"/>
        </w:rPr>
        <w:t xml:space="preserve">j,i </w:t>
      </w:r>
      <w:r w:rsidRPr="00B94D00">
        <w:rPr>
          <w:rFonts w:eastAsia="Times New Roman"/>
          <w:szCs w:val="20"/>
          <w:vertAlign w:val="subscript"/>
          <w:lang w:val="sv-SE"/>
        </w:rPr>
        <w:t>)</w:t>
      </w:r>
      <w:r w:rsidRPr="00B94D00">
        <w:rPr>
          <w:rFonts w:eastAsia="Times New Roman"/>
          <w:iCs/>
          <w:szCs w:val="20"/>
        </w:rPr>
        <w:t>)</w:t>
      </w:r>
      <w:r w:rsidRPr="00B94D00">
        <w:rPr>
          <w:rFonts w:eastAsia="Times New Roman"/>
          <w:szCs w:val="20"/>
          <w:lang w:val="sv-SE"/>
        </w:rPr>
        <w:t xml:space="preserve"> / 4</w:t>
      </w:r>
    </w:p>
    <w:p w14:paraId="47288854" w14:textId="77777777" w:rsidR="00572F68" w:rsidRPr="00B94D00" w:rsidRDefault="00572F68" w:rsidP="00572F68">
      <w:pPr>
        <w:tabs>
          <w:tab w:val="left" w:pos="2340"/>
          <w:tab w:val="left" w:pos="2700"/>
        </w:tabs>
        <w:spacing w:after="240"/>
        <w:ind w:left="4500" w:hanging="2340"/>
        <w:rPr>
          <w:rFonts w:eastAsia="Times New Roman"/>
          <w:bCs/>
          <w:lang w:val="x-none" w:eastAsia="x-none"/>
        </w:rPr>
      </w:pPr>
      <w:r w:rsidRPr="00B94D00">
        <w:rPr>
          <w:rFonts w:eastAsia="Times New Roman"/>
          <w:bCs/>
          <w:szCs w:val="20"/>
          <w:lang w:val="x-none" w:eastAsia="x-none"/>
        </w:rPr>
        <w:t xml:space="preserve">DAOBLPR </w:t>
      </w:r>
      <w:r w:rsidRPr="00B94D00">
        <w:rPr>
          <w:rFonts w:eastAsia="Times New Roman"/>
          <w:bCs/>
          <w:i/>
          <w:szCs w:val="20"/>
          <w:vertAlign w:val="subscript"/>
          <w:lang w:val="x-none" w:eastAsia="x-none"/>
        </w:rPr>
        <w:t>(j, k)</w:t>
      </w:r>
      <w:r w:rsidRPr="00B94D00">
        <w:rPr>
          <w:rFonts w:eastAsia="Times New Roman"/>
          <w:bCs/>
          <w:szCs w:val="20"/>
          <w:lang w:val="x-none" w:eastAsia="x-none"/>
        </w:rPr>
        <w:t xml:space="preserve">  =</w:t>
      </w:r>
      <w:r w:rsidRPr="00B94D00">
        <w:rPr>
          <w:rFonts w:eastAsia="Times New Roman"/>
          <w:bCs/>
          <w:szCs w:val="20"/>
          <w:lang w:eastAsia="x-none"/>
        </w:rPr>
        <w:t xml:space="preserve">  </w:t>
      </w:r>
      <w:r w:rsidRPr="00B94D00">
        <w:rPr>
          <w:rFonts w:eastAsia="Times New Roman"/>
          <w:bCs/>
          <w:szCs w:val="20"/>
          <w:lang w:val="x-none" w:eastAsia="x-none"/>
        </w:rPr>
        <w:t xml:space="preserve">DASPP </w:t>
      </w:r>
      <w:r w:rsidRPr="00B94D00">
        <w:rPr>
          <w:rFonts w:eastAsia="Times New Roman"/>
          <w:bCs/>
          <w:i/>
          <w:szCs w:val="20"/>
          <w:vertAlign w:val="subscript"/>
          <w:lang w:val="x-none" w:eastAsia="x-none"/>
        </w:rPr>
        <w:t>k</w:t>
      </w:r>
      <w:r w:rsidRPr="00B94D00">
        <w:rPr>
          <w:rFonts w:eastAsia="Times New Roman"/>
          <w:bCs/>
          <w:szCs w:val="20"/>
          <w:lang w:val="x-none" w:eastAsia="x-none"/>
        </w:rPr>
        <w:t xml:space="preserve"> – DASPP </w:t>
      </w:r>
      <w:r w:rsidRPr="00B94D00">
        <w:rPr>
          <w:rFonts w:eastAsia="Times New Roman"/>
          <w:bCs/>
          <w:i/>
          <w:szCs w:val="20"/>
          <w:vertAlign w:val="subscript"/>
          <w:lang w:val="x-none" w:eastAsia="x-none"/>
        </w:rPr>
        <w:t>j</w:t>
      </w:r>
    </w:p>
    <w:p w14:paraId="7902E95C" w14:textId="77777777" w:rsidR="00572F68" w:rsidRPr="00B94D00" w:rsidRDefault="00572F68" w:rsidP="00572F68">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7FBF6F5F" w14:textId="77777777" w:rsidR="00572F68" w:rsidRPr="00B94D00" w:rsidRDefault="00572F68" w:rsidP="00572F68">
      <w:pPr>
        <w:spacing w:after="240"/>
        <w:ind w:left="1440" w:hanging="720"/>
        <w:rPr>
          <w:rFonts w:eastAsia="Times New Roman"/>
          <w:szCs w:val="20"/>
        </w:rPr>
      </w:pPr>
      <w:r w:rsidRPr="00B94D00">
        <w:rPr>
          <w:rFonts w:eastAsia="Times New Roman"/>
          <w:szCs w:val="20"/>
        </w:rPr>
        <w:lastRenderedPageBreak/>
        <w:t>(g)</w:t>
      </w:r>
      <w:r w:rsidRPr="00B94D00">
        <w:rPr>
          <w:rFonts w:eastAsia="Times New Roman"/>
          <w:szCs w:val="20"/>
        </w:rPr>
        <w:tab/>
        <w:t>Any resulting charge or payment to the Market Participant will be invoiced using a miscellaneous Invoice, but allocated with the method outlined in paragraphs (2) through (4) of Section 9.19.1, Default Uplift Invoices.</w:t>
      </w:r>
    </w:p>
    <w:p w14:paraId="6E208093" w14:textId="77777777" w:rsidR="00572F68" w:rsidRPr="00B94D00" w:rsidRDefault="00572F68" w:rsidP="00572F68">
      <w:pPr>
        <w:rPr>
          <w:rFonts w:eastAsia="Times New Roman"/>
        </w:rPr>
      </w:pPr>
      <w:r w:rsidRPr="00B94D00">
        <w:rPr>
          <w:rFonts w:eastAsia="Times New Roma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572F68" w:rsidRPr="00B94D00" w14:paraId="53C7ED87" w14:textId="77777777" w:rsidTr="005C0B53">
        <w:trPr>
          <w:trHeight w:val="359"/>
        </w:trPr>
        <w:tc>
          <w:tcPr>
            <w:tcW w:w="1060" w:type="pct"/>
            <w:hideMark/>
          </w:tcPr>
          <w:p w14:paraId="6FF18B59"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Variable</w:t>
            </w:r>
          </w:p>
        </w:tc>
        <w:tc>
          <w:tcPr>
            <w:tcW w:w="399" w:type="pct"/>
            <w:hideMark/>
          </w:tcPr>
          <w:p w14:paraId="207BD097" w14:textId="77777777" w:rsidR="00572F68" w:rsidRPr="00B94D00" w:rsidRDefault="00572F68" w:rsidP="005C0B53">
            <w:pPr>
              <w:spacing w:after="240"/>
              <w:jc w:val="center"/>
              <w:rPr>
                <w:rFonts w:eastAsia="Times New Roman"/>
                <w:b/>
                <w:iCs/>
                <w:sz w:val="20"/>
                <w:szCs w:val="20"/>
              </w:rPr>
            </w:pPr>
            <w:r w:rsidRPr="00B94D00">
              <w:rPr>
                <w:rFonts w:eastAsia="Times New Roman"/>
                <w:b/>
                <w:iCs/>
                <w:sz w:val="20"/>
                <w:szCs w:val="20"/>
              </w:rPr>
              <w:t>Unit</w:t>
            </w:r>
          </w:p>
        </w:tc>
        <w:tc>
          <w:tcPr>
            <w:tcW w:w="3541" w:type="pct"/>
            <w:hideMark/>
          </w:tcPr>
          <w:p w14:paraId="48FE030D" w14:textId="77777777" w:rsidR="00572F68" w:rsidRPr="00B94D00" w:rsidRDefault="00572F68" w:rsidP="005C0B53">
            <w:pPr>
              <w:spacing w:after="240"/>
              <w:rPr>
                <w:rFonts w:eastAsia="Times New Roman"/>
                <w:b/>
                <w:iCs/>
                <w:sz w:val="20"/>
                <w:szCs w:val="20"/>
              </w:rPr>
            </w:pPr>
            <w:r w:rsidRPr="00B94D00">
              <w:rPr>
                <w:rFonts w:eastAsia="Times New Roman"/>
                <w:b/>
                <w:iCs/>
                <w:sz w:val="20"/>
                <w:szCs w:val="20"/>
              </w:rPr>
              <w:t>Definition</w:t>
            </w:r>
          </w:p>
        </w:tc>
      </w:tr>
      <w:tr w:rsidR="00572F68" w:rsidRPr="00B94D00" w14:paraId="1EA3EB57" w14:textId="77777777" w:rsidTr="005C0B53">
        <w:tc>
          <w:tcPr>
            <w:tcW w:w="1060" w:type="pct"/>
            <w:hideMark/>
          </w:tcPr>
          <w:p w14:paraId="37F02BC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DAMSQSEAMT</w:t>
            </w:r>
            <w:r w:rsidRPr="00B94D00">
              <w:rPr>
                <w:rFonts w:eastAsia="Times New Roman"/>
                <w:i/>
                <w:iCs/>
                <w:sz w:val="20"/>
                <w:szCs w:val="20"/>
                <w:vertAlign w:val="subscript"/>
              </w:rPr>
              <w:t xml:space="preserve"> q</w:t>
            </w:r>
          </w:p>
        </w:tc>
        <w:tc>
          <w:tcPr>
            <w:tcW w:w="399" w:type="pct"/>
            <w:hideMark/>
          </w:tcPr>
          <w:p w14:paraId="13CC8C6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541" w:type="pct"/>
            <w:hideMark/>
          </w:tcPr>
          <w:p w14:paraId="2932D862"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Market Energy Sales Amount by QSE</w:t>
            </w:r>
            <w:r w:rsidRPr="00B94D00">
              <w:rPr>
                <w:rFonts w:eastAsia="Times New Roman"/>
                <w:iCs/>
                <w:sz w:val="20"/>
                <w:szCs w:val="20"/>
              </w:rPr>
              <w:t xml:space="preserve">—The sum of the DAM Energy Sales positions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572F68" w:rsidRPr="00B94D00" w14:paraId="7C15C518" w14:textId="77777777" w:rsidTr="005C0B53">
        <w:tc>
          <w:tcPr>
            <w:tcW w:w="1060" w:type="pct"/>
          </w:tcPr>
          <w:p w14:paraId="118823E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DAMPQSEAMT</w:t>
            </w:r>
            <w:r w:rsidRPr="00B94D00">
              <w:rPr>
                <w:rFonts w:eastAsia="Times New Roman"/>
                <w:i/>
                <w:iCs/>
                <w:sz w:val="20"/>
                <w:szCs w:val="20"/>
                <w:vertAlign w:val="subscript"/>
              </w:rPr>
              <w:t xml:space="preserve"> q</w:t>
            </w:r>
          </w:p>
        </w:tc>
        <w:tc>
          <w:tcPr>
            <w:tcW w:w="399" w:type="pct"/>
          </w:tcPr>
          <w:p w14:paraId="2ED515D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541" w:type="pct"/>
          </w:tcPr>
          <w:p w14:paraId="3FB41EFE"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Market Energy Purchases Amount by QSE</w:t>
            </w:r>
            <w:r w:rsidRPr="00B94D00">
              <w:rPr>
                <w:rFonts w:eastAsia="Times New Roman"/>
                <w:iCs/>
                <w:sz w:val="20"/>
                <w:szCs w:val="20"/>
              </w:rPr>
              <w:t xml:space="preserve">—The sum of the DAM Energy purchases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572F68" w:rsidRPr="00B94D00" w14:paraId="03ACD0D0" w14:textId="77777777" w:rsidTr="005C0B53">
        <w:tc>
          <w:tcPr>
            <w:tcW w:w="1060" w:type="pct"/>
          </w:tcPr>
          <w:p w14:paraId="6A372D3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DAMASQSEAMT</w:t>
            </w:r>
            <w:r w:rsidRPr="00B94D00">
              <w:rPr>
                <w:rFonts w:eastAsia="Times New Roman"/>
                <w:i/>
                <w:iCs/>
                <w:sz w:val="20"/>
                <w:szCs w:val="20"/>
                <w:vertAlign w:val="subscript"/>
              </w:rPr>
              <w:t xml:space="preserve"> q</w:t>
            </w:r>
          </w:p>
        </w:tc>
        <w:tc>
          <w:tcPr>
            <w:tcW w:w="399" w:type="pct"/>
          </w:tcPr>
          <w:p w14:paraId="61CE8EC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541" w:type="pct"/>
          </w:tcPr>
          <w:p w14:paraId="4C48C63B"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Market Ancillary Service Amount by QSE</w:t>
            </w:r>
            <w:r w:rsidRPr="00B94D00">
              <w:rPr>
                <w:rFonts w:eastAsia="Times New Roman"/>
                <w:iCs/>
                <w:sz w:val="20"/>
                <w:szCs w:val="20"/>
              </w:rPr>
              <w:t xml:space="preserve">—The sum of the DAM Ancillary Service awarded amounts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p w14:paraId="1EE9A006" w14:textId="77777777" w:rsidR="00572F68" w:rsidRPr="00B94D00" w:rsidRDefault="00572F68" w:rsidP="005C0B53">
            <w:pPr>
              <w:spacing w:after="60"/>
              <w:rPr>
                <w:rFonts w:eastAsia="Times New Roman"/>
                <w:iCs/>
                <w:sz w:val="20"/>
                <w:szCs w:val="20"/>
              </w:rPr>
            </w:pPr>
          </w:p>
        </w:tc>
      </w:tr>
      <w:tr w:rsidR="00572F68" w:rsidRPr="00B94D00" w14:paraId="682E6DDF" w14:textId="77777777" w:rsidTr="005C0B53">
        <w:tc>
          <w:tcPr>
            <w:tcW w:w="1060" w:type="pct"/>
          </w:tcPr>
          <w:p w14:paraId="17D36BB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DAMRTPTPQSEAMT</w:t>
            </w:r>
            <w:r w:rsidRPr="00B94D00">
              <w:rPr>
                <w:rFonts w:eastAsia="Times New Roman"/>
                <w:i/>
                <w:iCs/>
                <w:sz w:val="20"/>
                <w:szCs w:val="20"/>
                <w:vertAlign w:val="subscript"/>
              </w:rPr>
              <w:t xml:space="preserve"> q</w:t>
            </w:r>
          </w:p>
        </w:tc>
        <w:tc>
          <w:tcPr>
            <w:tcW w:w="399" w:type="pct"/>
          </w:tcPr>
          <w:p w14:paraId="24D929F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w:t>
            </w:r>
          </w:p>
        </w:tc>
        <w:tc>
          <w:tcPr>
            <w:tcW w:w="3541" w:type="pct"/>
          </w:tcPr>
          <w:p w14:paraId="3A2CEA89"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Market Real-Time Point-to-Point Obligation Amount by QSE</w:t>
            </w:r>
            <w:r w:rsidRPr="00B94D00">
              <w:rPr>
                <w:rFonts w:eastAsia="Times New Roman"/>
                <w:iCs/>
                <w:sz w:val="20"/>
                <w:szCs w:val="20"/>
              </w:rPr>
              <w:t xml:space="preserve">—The sum of the PTP Obligation bids cleared in the DAM compared to Real-Time results, for the QSE </w:t>
            </w:r>
            <w:r w:rsidRPr="00B94D00">
              <w:rPr>
                <w:rFonts w:eastAsia="Times New Roman"/>
                <w:i/>
                <w:iCs/>
                <w:sz w:val="20"/>
                <w:szCs w:val="20"/>
              </w:rPr>
              <w:t>q</w:t>
            </w:r>
            <w:r w:rsidRPr="00B94D00">
              <w:rPr>
                <w:rFonts w:eastAsia="Times New Roman"/>
                <w:iCs/>
                <w:sz w:val="20"/>
                <w:szCs w:val="20"/>
              </w:rPr>
              <w:t xml:space="preserve">, for the hour.  </w:t>
            </w:r>
          </w:p>
        </w:tc>
      </w:tr>
      <w:tr w:rsidR="00572F68" w:rsidRPr="00B94D00" w14:paraId="45DAA69C" w14:textId="77777777" w:rsidTr="005C0B53">
        <w:tc>
          <w:tcPr>
            <w:tcW w:w="1060" w:type="pct"/>
          </w:tcPr>
          <w:p w14:paraId="5839F7A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DASPP</w:t>
            </w:r>
            <w:r w:rsidRPr="00B94D00">
              <w:rPr>
                <w:rFonts w:eastAsia="Times New Roman"/>
                <w:iCs/>
                <w:sz w:val="20"/>
                <w:szCs w:val="20"/>
                <w:vertAlign w:val="subscript"/>
              </w:rPr>
              <w:t xml:space="preserve"> </w:t>
            </w:r>
            <w:r w:rsidRPr="00B94D00">
              <w:rPr>
                <w:rFonts w:eastAsia="Times New Roman"/>
                <w:i/>
                <w:iCs/>
                <w:sz w:val="20"/>
                <w:szCs w:val="20"/>
                <w:vertAlign w:val="subscript"/>
              </w:rPr>
              <w:t>p</w:t>
            </w:r>
          </w:p>
        </w:tc>
        <w:tc>
          <w:tcPr>
            <w:tcW w:w="399" w:type="pct"/>
          </w:tcPr>
          <w:p w14:paraId="42DD9961"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541" w:type="pct"/>
          </w:tcPr>
          <w:p w14:paraId="4A51F96D"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Settlement Point Price per Settlement Point</w:t>
            </w:r>
            <w:r w:rsidRPr="00B94D00">
              <w:rPr>
                <w:rFonts w:eastAsia="Times New Roman"/>
                <w:iCs/>
                <w:sz w:val="20"/>
                <w:szCs w:val="20"/>
              </w:rPr>
              <w:t xml:space="preserve">—The DAM Settlement Point Price at Settlement Point </w:t>
            </w:r>
            <w:r w:rsidRPr="00B94D00">
              <w:rPr>
                <w:rFonts w:eastAsia="Times New Roman"/>
                <w:i/>
                <w:iCs/>
                <w:sz w:val="20"/>
                <w:szCs w:val="20"/>
              </w:rPr>
              <w:t>p</w:t>
            </w:r>
            <w:r w:rsidRPr="00B94D00">
              <w:rPr>
                <w:rFonts w:eastAsia="Times New Roman"/>
                <w:iCs/>
                <w:sz w:val="20"/>
                <w:szCs w:val="20"/>
              </w:rPr>
              <w:t>, for the hour.</w:t>
            </w:r>
          </w:p>
        </w:tc>
      </w:tr>
      <w:tr w:rsidR="00572F68" w:rsidRPr="00B94D00" w14:paraId="263BC3A8" w14:textId="77777777" w:rsidTr="005C0B53">
        <w:tc>
          <w:tcPr>
            <w:tcW w:w="1060" w:type="pct"/>
          </w:tcPr>
          <w:p w14:paraId="70368A9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RTOBL </w:t>
            </w:r>
            <w:r w:rsidRPr="00B94D00">
              <w:rPr>
                <w:rFonts w:eastAsia="Times New Roman"/>
                <w:i/>
                <w:iCs/>
                <w:sz w:val="20"/>
                <w:szCs w:val="20"/>
                <w:vertAlign w:val="subscript"/>
              </w:rPr>
              <w:t>q, (j, k)</w:t>
            </w:r>
          </w:p>
        </w:tc>
        <w:tc>
          <w:tcPr>
            <w:tcW w:w="399" w:type="pct"/>
          </w:tcPr>
          <w:p w14:paraId="777057A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2BDF07D2"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Obligation per QSE per pair of source and sink—</w:t>
            </w:r>
            <w:r w:rsidRPr="00B94D00">
              <w:rPr>
                <w:rFonts w:eastAsia="Times New Roman"/>
                <w:iCs/>
                <w:sz w:val="20"/>
                <w:szCs w:val="20"/>
              </w:rPr>
              <w:t xml:space="preserve">The total MW of QSE </w:t>
            </w:r>
            <w:r w:rsidRPr="00B94D00">
              <w:rPr>
                <w:rFonts w:eastAsia="Times New Roman"/>
                <w:i/>
                <w:iCs/>
                <w:sz w:val="20"/>
                <w:szCs w:val="20"/>
              </w:rPr>
              <w:t>q</w:t>
            </w:r>
            <w:r w:rsidRPr="00B94D00">
              <w:rPr>
                <w:rFonts w:eastAsia="Times New Roman"/>
                <w:iCs/>
                <w:sz w:val="20"/>
                <w:szCs w:val="20"/>
              </w:rPr>
              <w:t xml:space="preserve">’s PTP Obligation bids that would have cleared in the DAM and settled in Real-Time for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for the hour.</w:t>
            </w:r>
          </w:p>
        </w:tc>
      </w:tr>
      <w:tr w:rsidR="00572F68" w:rsidRPr="00B94D00" w14:paraId="6C2E142E" w14:textId="77777777" w:rsidTr="005C0B53">
        <w:tc>
          <w:tcPr>
            <w:tcW w:w="1060" w:type="pct"/>
          </w:tcPr>
          <w:p w14:paraId="5DCDB8A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RTSPP</w:t>
            </w:r>
            <w:r w:rsidRPr="00B94D00">
              <w:rPr>
                <w:rFonts w:eastAsia="Times New Roman"/>
                <w:iCs/>
                <w:sz w:val="20"/>
                <w:szCs w:val="20"/>
                <w:vertAlign w:val="subscript"/>
              </w:rPr>
              <w:t xml:space="preserve"> </w:t>
            </w:r>
            <w:r w:rsidRPr="00B94D00">
              <w:rPr>
                <w:rFonts w:eastAsia="Times New Roman"/>
                <w:i/>
                <w:iCs/>
                <w:sz w:val="20"/>
                <w:szCs w:val="20"/>
                <w:vertAlign w:val="subscript"/>
              </w:rPr>
              <w:t>p</w:t>
            </w:r>
          </w:p>
        </w:tc>
        <w:tc>
          <w:tcPr>
            <w:tcW w:w="399" w:type="pct"/>
          </w:tcPr>
          <w:p w14:paraId="3830E5F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$/MWh</w:t>
            </w:r>
          </w:p>
        </w:tc>
        <w:tc>
          <w:tcPr>
            <w:tcW w:w="3541" w:type="pct"/>
          </w:tcPr>
          <w:p w14:paraId="46F2D04E"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Settlement Point Price—</w:t>
            </w:r>
            <w:r w:rsidRPr="00B94D00">
              <w:rPr>
                <w:rFonts w:eastAsia="Times New Roman"/>
                <w:iCs/>
                <w:sz w:val="20"/>
                <w:szCs w:val="20"/>
              </w:rPr>
              <w:t>The Real-Time Settlement Point Price at the Settlement Point for the 15-minute Settlement Interval within the hour.</w:t>
            </w:r>
          </w:p>
        </w:tc>
      </w:tr>
      <w:tr w:rsidR="00572F68" w:rsidRPr="00B94D00" w14:paraId="5CE94EB2" w14:textId="77777777" w:rsidTr="005C0B53">
        <w:tc>
          <w:tcPr>
            <w:tcW w:w="1060" w:type="pct"/>
          </w:tcPr>
          <w:p w14:paraId="3EC90C5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DAES</w:t>
            </w:r>
            <w:r w:rsidRPr="00B94D00">
              <w:rPr>
                <w:rFonts w:eastAsia="Times New Roman"/>
                <w:iCs/>
                <w:sz w:val="20"/>
                <w:szCs w:val="20"/>
                <w:vertAlign w:val="subscript"/>
              </w:rPr>
              <w:t xml:space="preserve"> </w:t>
            </w:r>
            <w:r w:rsidRPr="00B94D00">
              <w:rPr>
                <w:rFonts w:eastAsia="Times New Roman"/>
                <w:i/>
                <w:iCs/>
                <w:sz w:val="20"/>
                <w:szCs w:val="20"/>
                <w:vertAlign w:val="subscript"/>
              </w:rPr>
              <w:t>q, p</w:t>
            </w:r>
          </w:p>
        </w:tc>
        <w:tc>
          <w:tcPr>
            <w:tcW w:w="399" w:type="pct"/>
          </w:tcPr>
          <w:p w14:paraId="41EC3C1A"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1ECA9600"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Energy Sale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Three-Part Supply Offers that would have cleared in the DAM and DAM Energy-Only Offer Curves that would have cleared in the DAM at Settlement Point </w:t>
            </w:r>
            <w:r w:rsidRPr="00B94D00">
              <w:rPr>
                <w:rFonts w:eastAsia="Times New Roman"/>
                <w:i/>
                <w:iCs/>
                <w:sz w:val="20"/>
                <w:szCs w:val="20"/>
              </w:rPr>
              <w:t>p</w:t>
            </w:r>
            <w:r w:rsidRPr="00B94D00">
              <w:rPr>
                <w:rFonts w:eastAsia="Times New Roman"/>
                <w:iCs/>
                <w:sz w:val="20"/>
                <w:szCs w:val="20"/>
              </w:rPr>
              <w:t>, for the hour.</w:t>
            </w:r>
          </w:p>
        </w:tc>
      </w:tr>
      <w:tr w:rsidR="00572F68" w:rsidRPr="00B94D00" w14:paraId="7DC82A35" w14:textId="77777777" w:rsidTr="005C0B53">
        <w:tc>
          <w:tcPr>
            <w:tcW w:w="1060" w:type="pct"/>
          </w:tcPr>
          <w:p w14:paraId="7D7CF48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DAEP</w:t>
            </w:r>
            <w:r w:rsidRPr="00B94D00">
              <w:rPr>
                <w:rFonts w:eastAsia="Times New Roman"/>
                <w:iCs/>
                <w:sz w:val="20"/>
                <w:szCs w:val="20"/>
                <w:vertAlign w:val="subscript"/>
              </w:rPr>
              <w:t xml:space="preserve"> </w:t>
            </w:r>
            <w:r w:rsidRPr="00B94D00">
              <w:rPr>
                <w:rFonts w:eastAsia="Times New Roman"/>
                <w:i/>
                <w:iCs/>
                <w:sz w:val="20"/>
                <w:szCs w:val="20"/>
                <w:vertAlign w:val="subscript"/>
              </w:rPr>
              <w:t>q, p</w:t>
            </w:r>
          </w:p>
        </w:tc>
        <w:tc>
          <w:tcPr>
            <w:tcW w:w="399" w:type="pct"/>
          </w:tcPr>
          <w:p w14:paraId="3DBEC90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5B32B22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Energy Purchase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DAM Energy Bids that would have cleared at Settlement Point </w:t>
            </w:r>
            <w:r w:rsidRPr="00B94D00">
              <w:rPr>
                <w:rFonts w:eastAsia="Times New Roman"/>
                <w:i/>
                <w:iCs/>
                <w:sz w:val="20"/>
                <w:szCs w:val="20"/>
              </w:rPr>
              <w:t>p</w:t>
            </w:r>
            <w:r w:rsidRPr="00B94D00">
              <w:rPr>
                <w:rFonts w:eastAsia="Times New Roman"/>
                <w:iCs/>
                <w:sz w:val="20"/>
                <w:szCs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572F68" w:rsidRPr="00B94D00" w14:paraId="2817099A" w14:textId="77777777" w:rsidTr="005C0B53">
              <w:tc>
                <w:tcPr>
                  <w:tcW w:w="6991" w:type="dxa"/>
                  <w:shd w:val="pct12" w:color="auto" w:fill="auto"/>
                </w:tcPr>
                <w:p w14:paraId="42E8C314"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7690B259" w14:textId="77777777" w:rsidR="00572F68" w:rsidRPr="00B94D00" w:rsidRDefault="00572F68" w:rsidP="005C0B53">
                  <w:pPr>
                    <w:spacing w:after="60"/>
                    <w:rPr>
                      <w:rFonts w:eastAsia="Times New Roman"/>
                      <w:szCs w:val="20"/>
                    </w:rPr>
                  </w:pPr>
                  <w:r w:rsidRPr="00B94D00">
                    <w:rPr>
                      <w:rFonts w:eastAsia="Times New Roman"/>
                      <w:i/>
                      <w:iCs/>
                      <w:sz w:val="20"/>
                      <w:szCs w:val="20"/>
                    </w:rPr>
                    <w:t>Day-Ahead Energy Purchase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DAM Energy Bids and Energy Bid Curves that would have cleared in the DAM at Settlement Point </w:t>
                  </w:r>
                  <w:r w:rsidRPr="00B94D00">
                    <w:rPr>
                      <w:rFonts w:eastAsia="Times New Roman"/>
                      <w:i/>
                      <w:iCs/>
                      <w:sz w:val="20"/>
                      <w:szCs w:val="20"/>
                    </w:rPr>
                    <w:t>p</w:t>
                  </w:r>
                  <w:r w:rsidRPr="00B94D00">
                    <w:rPr>
                      <w:rFonts w:eastAsia="Times New Roman"/>
                      <w:iCs/>
                      <w:sz w:val="20"/>
                      <w:szCs w:val="20"/>
                    </w:rPr>
                    <w:t>, for the hour.</w:t>
                  </w:r>
                </w:p>
              </w:tc>
            </w:tr>
          </w:tbl>
          <w:p w14:paraId="16D829CC" w14:textId="77777777" w:rsidR="00572F68" w:rsidRPr="00B94D00" w:rsidRDefault="00572F68" w:rsidP="005C0B53">
            <w:pPr>
              <w:spacing w:after="60"/>
              <w:rPr>
                <w:rFonts w:eastAsia="Times New Roman"/>
                <w:iCs/>
                <w:sz w:val="20"/>
                <w:szCs w:val="20"/>
              </w:rPr>
            </w:pPr>
          </w:p>
        </w:tc>
      </w:tr>
      <w:tr w:rsidR="00572F68" w:rsidRPr="00B94D00" w14:paraId="54C3B948" w14:textId="77777777" w:rsidTr="005C0B53">
        <w:tc>
          <w:tcPr>
            <w:tcW w:w="1060" w:type="pct"/>
          </w:tcPr>
          <w:p w14:paraId="03082ED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PCRUR </w:t>
            </w:r>
            <w:r w:rsidRPr="00B94D00">
              <w:rPr>
                <w:rFonts w:eastAsia="Times New Roman"/>
                <w:i/>
                <w:iCs/>
                <w:sz w:val="20"/>
                <w:szCs w:val="20"/>
                <w:vertAlign w:val="subscript"/>
              </w:rPr>
              <w:t>q, r, DAM</w:t>
            </w:r>
            <w:r w:rsidRPr="00B94D00">
              <w:rPr>
                <w:rFonts w:eastAsia="Times New Roman"/>
                <w:i/>
                <w:iCs/>
                <w:sz w:val="20"/>
                <w:szCs w:val="20"/>
              </w:rPr>
              <w:t xml:space="preserve"> </w:t>
            </w:r>
          </w:p>
        </w:tc>
        <w:tc>
          <w:tcPr>
            <w:tcW w:w="399" w:type="pct"/>
          </w:tcPr>
          <w:p w14:paraId="6BF8A94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3D828F64"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Procured Capacity for Regulation Up from Resource per QSE per Resource in DAM</w:t>
            </w:r>
            <w:r w:rsidRPr="00B94D00">
              <w:rPr>
                <w:rFonts w:eastAsia="Times New Roman"/>
                <w:iCs/>
                <w:sz w:val="20"/>
                <w:szCs w:val="20"/>
              </w:rPr>
              <w:t xml:space="preserve">—The Regulation Up Service (Reg-Up)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5FCC5D72" w14:textId="77777777" w:rsidTr="005C0B53">
        <w:tc>
          <w:tcPr>
            <w:tcW w:w="1060" w:type="pct"/>
          </w:tcPr>
          <w:p w14:paraId="73A7E3B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PCRDR</w:t>
            </w:r>
            <w:r w:rsidRPr="00B94D00">
              <w:rPr>
                <w:rFonts w:eastAsia="Times New Roman"/>
                <w:i/>
                <w:iCs/>
                <w:sz w:val="20"/>
                <w:szCs w:val="20"/>
              </w:rPr>
              <w:t xml:space="preserve"> </w:t>
            </w:r>
            <w:r w:rsidRPr="00B94D00">
              <w:rPr>
                <w:rFonts w:eastAsia="Times New Roman"/>
                <w:i/>
                <w:iCs/>
                <w:sz w:val="20"/>
                <w:szCs w:val="20"/>
                <w:vertAlign w:val="subscript"/>
              </w:rPr>
              <w:t>q, r, DAM</w:t>
            </w:r>
          </w:p>
        </w:tc>
        <w:tc>
          <w:tcPr>
            <w:tcW w:w="399" w:type="pct"/>
          </w:tcPr>
          <w:p w14:paraId="0AD78DD2"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0A685688"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Procured Capacity for Regulation Down from Resource per QSE per Resource in DAM</w:t>
            </w:r>
            <w:r w:rsidRPr="00B94D00">
              <w:rPr>
                <w:rFonts w:eastAsia="Times New Roman"/>
                <w:iCs/>
                <w:sz w:val="20"/>
                <w:szCs w:val="20"/>
              </w:rPr>
              <w:t xml:space="preserve">—The Regulation Down Service (Reg-Down)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2F53863C" w14:textId="77777777" w:rsidTr="005C0B53">
        <w:tc>
          <w:tcPr>
            <w:tcW w:w="1060" w:type="pct"/>
          </w:tcPr>
          <w:p w14:paraId="3E29C78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PCRRR </w:t>
            </w:r>
            <w:r w:rsidRPr="00B94D00">
              <w:rPr>
                <w:rFonts w:eastAsia="Times New Roman"/>
                <w:i/>
                <w:iCs/>
                <w:sz w:val="20"/>
                <w:szCs w:val="20"/>
                <w:vertAlign w:val="subscript"/>
              </w:rPr>
              <w:t>q, r, DAM</w:t>
            </w:r>
            <w:r w:rsidRPr="00B94D00">
              <w:rPr>
                <w:rFonts w:eastAsia="Times New Roman"/>
                <w:i/>
                <w:iCs/>
                <w:sz w:val="20"/>
                <w:szCs w:val="20"/>
              </w:rPr>
              <w:t xml:space="preserve"> </w:t>
            </w:r>
          </w:p>
        </w:tc>
        <w:tc>
          <w:tcPr>
            <w:tcW w:w="399" w:type="pct"/>
          </w:tcPr>
          <w:p w14:paraId="63D8CCE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0F39969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Procured Capacity for Responsive Reserve from Resource per QSE per Resource in DAM</w:t>
            </w:r>
            <w:r w:rsidRPr="00B94D00">
              <w:rPr>
                <w:rFonts w:eastAsia="Times New Roman"/>
                <w:iCs/>
                <w:sz w:val="20"/>
                <w:szCs w:val="20"/>
              </w:rPr>
              <w:t xml:space="preserve">—The Responsive Reserve (RRS)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2D362621" w14:textId="77777777" w:rsidTr="005C0B53">
        <w:tc>
          <w:tcPr>
            <w:tcW w:w="1060" w:type="pct"/>
          </w:tcPr>
          <w:p w14:paraId="3251820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PCNSR </w:t>
            </w:r>
            <w:r w:rsidRPr="00B94D00">
              <w:rPr>
                <w:rFonts w:eastAsia="Times New Roman"/>
                <w:i/>
                <w:iCs/>
                <w:sz w:val="20"/>
                <w:szCs w:val="20"/>
                <w:vertAlign w:val="subscript"/>
              </w:rPr>
              <w:t>q, r, DAM</w:t>
            </w:r>
          </w:p>
        </w:tc>
        <w:tc>
          <w:tcPr>
            <w:tcW w:w="399" w:type="pct"/>
          </w:tcPr>
          <w:p w14:paraId="7BF6961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3DE8F61A"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Procured Capacity for Non-Spinning Reserve from Resource per QSE per Resource in DAM</w:t>
            </w:r>
            <w:r w:rsidRPr="00B94D00">
              <w:rPr>
                <w:rFonts w:eastAsia="Times New Roman"/>
                <w:iCs/>
                <w:sz w:val="20"/>
                <w:szCs w:val="20"/>
              </w:rPr>
              <w:t xml:space="preserve">—The Non-Spinning Reserve (Non-Spin)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030DDBD7" w14:textId="77777777" w:rsidTr="005C0B53">
        <w:tc>
          <w:tcPr>
            <w:tcW w:w="1060" w:type="pct"/>
          </w:tcPr>
          <w:p w14:paraId="11617BE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PCECRR </w:t>
            </w:r>
            <w:r w:rsidRPr="00B94D00">
              <w:rPr>
                <w:rFonts w:eastAsia="Times New Roman"/>
                <w:i/>
                <w:iCs/>
                <w:sz w:val="20"/>
                <w:szCs w:val="20"/>
                <w:vertAlign w:val="subscript"/>
              </w:rPr>
              <w:t>q, r, DAM</w:t>
            </w:r>
          </w:p>
        </w:tc>
        <w:tc>
          <w:tcPr>
            <w:tcW w:w="399" w:type="pct"/>
          </w:tcPr>
          <w:p w14:paraId="63DC3F49"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1374CDF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Procured Capacity for ERCOT Contingency Reserve Service from Resource per QSE per Resource in DAM</w:t>
            </w:r>
            <w:r w:rsidRPr="00B94D00">
              <w:rPr>
                <w:rFonts w:eastAsia="Times New Roman"/>
                <w:iCs/>
                <w:sz w:val="20"/>
                <w:szCs w:val="20"/>
              </w:rPr>
              <w:t xml:space="preserve">—The ERCOT Contingency Reserve Service (ECRS)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572F68" w:rsidRPr="00B94D00" w14:paraId="496E2BC6" w14:textId="77777777" w:rsidTr="005C0B53">
        <w:trPr>
          <w:ins w:id="1880" w:author="ERCOT" w:date="2025-12-09T12:14:00Z"/>
        </w:trPr>
        <w:tc>
          <w:tcPr>
            <w:tcW w:w="1060" w:type="pct"/>
          </w:tcPr>
          <w:p w14:paraId="45B7848C" w14:textId="77777777" w:rsidR="00572F68" w:rsidRPr="00B94D00" w:rsidRDefault="00572F68" w:rsidP="005C0B53">
            <w:pPr>
              <w:spacing w:after="60"/>
              <w:rPr>
                <w:ins w:id="1881" w:author="ERCOT" w:date="2025-12-09T12:14:00Z" w16du:dateUtc="2025-12-09T18:14:00Z"/>
                <w:rFonts w:eastAsia="Times New Roman"/>
                <w:iCs/>
                <w:sz w:val="20"/>
                <w:szCs w:val="20"/>
              </w:rPr>
            </w:pPr>
            <w:ins w:id="1882" w:author="ERCOT" w:date="2025-12-09T12:14:00Z" w16du:dateUtc="2025-12-09T18:14:00Z">
              <w:r w:rsidRPr="00B94D00">
                <w:rPr>
                  <w:sz w:val="20"/>
                  <w:szCs w:val="20"/>
                </w:rPr>
                <w:t xml:space="preserve">PCDRRR </w:t>
              </w:r>
              <w:r w:rsidRPr="00B94D00">
                <w:rPr>
                  <w:i/>
                  <w:sz w:val="20"/>
                  <w:szCs w:val="20"/>
                  <w:vertAlign w:val="subscript"/>
                </w:rPr>
                <w:t>r,</w:t>
              </w:r>
              <w:r w:rsidRPr="00B94D00">
                <w:rPr>
                  <w:i/>
                  <w:sz w:val="20"/>
                  <w:szCs w:val="20"/>
                </w:rPr>
                <w:t xml:space="preserve"> </w:t>
              </w:r>
              <w:r w:rsidRPr="00B94D00">
                <w:rPr>
                  <w:i/>
                  <w:sz w:val="20"/>
                  <w:szCs w:val="20"/>
                  <w:vertAlign w:val="subscript"/>
                </w:rPr>
                <w:t>q, DAM</w:t>
              </w:r>
            </w:ins>
          </w:p>
        </w:tc>
        <w:tc>
          <w:tcPr>
            <w:tcW w:w="399" w:type="pct"/>
          </w:tcPr>
          <w:p w14:paraId="2C64C69B" w14:textId="77777777" w:rsidR="00572F68" w:rsidRPr="00B94D00" w:rsidRDefault="00572F68" w:rsidP="005C0B53">
            <w:pPr>
              <w:spacing w:after="60"/>
              <w:jc w:val="center"/>
              <w:rPr>
                <w:ins w:id="1883" w:author="ERCOT" w:date="2025-12-09T12:14:00Z" w16du:dateUtc="2025-12-09T18:14:00Z"/>
                <w:rFonts w:eastAsia="Times New Roman"/>
                <w:iCs/>
                <w:sz w:val="20"/>
                <w:szCs w:val="20"/>
              </w:rPr>
            </w:pPr>
            <w:ins w:id="1884" w:author="ERCOT" w:date="2025-12-09T12:14:00Z" w16du:dateUtc="2025-12-09T18:14:00Z">
              <w:r w:rsidRPr="00B94D00">
                <w:rPr>
                  <w:sz w:val="20"/>
                  <w:szCs w:val="20"/>
                </w:rPr>
                <w:t>MW</w:t>
              </w:r>
            </w:ins>
          </w:p>
        </w:tc>
        <w:tc>
          <w:tcPr>
            <w:tcW w:w="3541" w:type="pct"/>
          </w:tcPr>
          <w:p w14:paraId="3123E753" w14:textId="77777777" w:rsidR="00572F68" w:rsidRPr="00B94D00" w:rsidRDefault="00572F68" w:rsidP="005C0B53">
            <w:pPr>
              <w:spacing w:after="60"/>
              <w:rPr>
                <w:ins w:id="1885" w:author="ERCOT" w:date="2025-12-09T12:14:00Z" w16du:dateUtc="2025-12-09T18:14:00Z"/>
                <w:i/>
                <w:sz w:val="20"/>
                <w:szCs w:val="20"/>
              </w:rPr>
            </w:pPr>
            <w:ins w:id="1886" w:author="ERCOT" w:date="2025-07-28T14:00:00Z" w16du:dateUtc="2025-07-28T19:00:00Z">
              <w:r w:rsidRPr="00D70FDD">
                <w:rPr>
                  <w:i/>
                  <w:sz w:val="20"/>
                  <w:szCs w:val="20"/>
                </w:rPr>
                <w:t xml:space="preserve">Procured Capacity for Dispatchable Reliability Reserve Service </w:t>
              </w:r>
            </w:ins>
            <w:ins w:id="1887" w:author="ERCOT" w:date="2025-07-28T14:00:00Z">
              <w:r w:rsidRPr="00D70FDD">
                <w:rPr>
                  <w:i/>
                  <w:sz w:val="20"/>
                  <w:szCs w:val="20"/>
                </w:rPr>
                <w:t>from Resource</w:t>
              </w:r>
            </w:ins>
            <w:ins w:id="1888" w:author="ERCOT" w:date="2025-11-06T14:13:00Z" w16du:dateUtc="2025-11-06T20:13:00Z">
              <w:r>
                <w:rPr>
                  <w:i/>
                  <w:sz w:val="20"/>
                  <w:szCs w:val="20"/>
                </w:rPr>
                <w:t xml:space="preserve"> </w:t>
              </w:r>
            </w:ins>
            <w:ins w:id="1889" w:author="ERCOT" w:date="2025-07-28T14:00:00Z" w16du:dateUtc="2025-07-28T19:00:00Z">
              <w:r w:rsidRPr="00D70FDD">
                <w:rPr>
                  <w:i/>
                  <w:sz w:val="20"/>
                  <w:szCs w:val="20"/>
                </w:rPr>
                <w:t xml:space="preserve">per QSE per </w:t>
              </w:r>
            </w:ins>
            <w:ins w:id="1890" w:author="ERCOT" w:date="2025-11-06T14:14:00Z" w16du:dateUtc="2025-11-06T20:14:00Z">
              <w:r>
                <w:rPr>
                  <w:i/>
                  <w:sz w:val="20"/>
                  <w:szCs w:val="20"/>
                </w:rPr>
                <w:t>Resource</w:t>
              </w:r>
            </w:ins>
            <w:ins w:id="1891" w:author="ERCOT" w:date="2025-07-28T14:00:00Z" w16du:dateUtc="2025-07-28T19:00:00Z">
              <w:r w:rsidRPr="00D70FDD">
                <w:rPr>
                  <w:i/>
                  <w:sz w:val="20"/>
                  <w:szCs w:val="20"/>
                </w:rPr>
                <w:t xml:space="preserve">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572F68" w:rsidRPr="00B94D00" w14:paraId="2A1849AE" w14:textId="77777777" w:rsidTr="005C0B53">
        <w:tc>
          <w:tcPr>
            <w:tcW w:w="1060" w:type="pct"/>
          </w:tcPr>
          <w:p w14:paraId="229235D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DARUOAWD </w:t>
            </w:r>
            <w:r w:rsidRPr="00B94D00">
              <w:rPr>
                <w:rFonts w:eastAsia="Times New Roman"/>
                <w:i/>
                <w:sz w:val="20"/>
                <w:szCs w:val="20"/>
                <w:vertAlign w:val="subscript"/>
              </w:rPr>
              <w:t>q</w:t>
            </w:r>
          </w:p>
        </w:tc>
        <w:tc>
          <w:tcPr>
            <w:tcW w:w="399" w:type="pct"/>
          </w:tcPr>
          <w:p w14:paraId="5E28CDC0"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5E6A2B9F"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Reg-Up Only Award per QSE—</w:t>
            </w:r>
            <w:r w:rsidRPr="00B94D00">
              <w:rPr>
                <w:rFonts w:eastAsia="Times New Roman"/>
                <w:sz w:val="20"/>
                <w:szCs w:val="20"/>
              </w:rPr>
              <w:t xml:space="preserve">The Reg-Up Only capacity quantity </w:t>
            </w:r>
            <w:r w:rsidRPr="00B94D00">
              <w:rPr>
                <w:rFonts w:eastAsia="Times New Roman"/>
                <w:iCs/>
                <w:sz w:val="20"/>
                <w:szCs w:val="20"/>
              </w:rPr>
              <w:t xml:space="preserve">that would have been awarded to </w:t>
            </w:r>
            <w:r w:rsidRPr="00B94D00">
              <w:rPr>
                <w:rFonts w:eastAsia="Times New Roman"/>
                <w:sz w:val="20"/>
                <w:szCs w:val="20"/>
              </w:rPr>
              <w:t xml:space="preserve">QSE </w:t>
            </w:r>
            <w:r w:rsidRPr="00B94D00">
              <w:rPr>
                <w:rFonts w:eastAsia="Times New Roman"/>
                <w:i/>
                <w:iCs/>
                <w:sz w:val="20"/>
                <w:szCs w:val="20"/>
              </w:rPr>
              <w:t>q</w:t>
            </w:r>
            <w:r w:rsidRPr="00B94D00">
              <w:rPr>
                <w:rFonts w:eastAsia="Times New Roman"/>
                <w:sz w:val="20"/>
                <w:szCs w:val="20"/>
              </w:rPr>
              <w:t xml:space="preserve"> in the DAM for the hour.</w:t>
            </w:r>
          </w:p>
        </w:tc>
      </w:tr>
      <w:tr w:rsidR="00572F68" w:rsidRPr="00B94D00" w14:paraId="12BC0A8A" w14:textId="77777777" w:rsidTr="005C0B53">
        <w:tc>
          <w:tcPr>
            <w:tcW w:w="1060" w:type="pct"/>
          </w:tcPr>
          <w:p w14:paraId="00CF66A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DARDOAWD </w:t>
            </w:r>
            <w:r w:rsidRPr="00B94D00">
              <w:rPr>
                <w:rFonts w:eastAsia="Times New Roman"/>
                <w:i/>
                <w:sz w:val="20"/>
                <w:szCs w:val="20"/>
                <w:vertAlign w:val="subscript"/>
              </w:rPr>
              <w:t>q</w:t>
            </w:r>
          </w:p>
        </w:tc>
        <w:tc>
          <w:tcPr>
            <w:tcW w:w="399" w:type="pct"/>
          </w:tcPr>
          <w:p w14:paraId="2FA2420E"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7ECCD2B3"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Reg-Down Only Award per QSE—</w:t>
            </w:r>
            <w:r w:rsidRPr="00B94D00">
              <w:rPr>
                <w:rFonts w:eastAsia="Times New Roman"/>
                <w:sz w:val="20"/>
                <w:szCs w:val="20"/>
              </w:rPr>
              <w:t xml:space="preserve">The Reg-Down Only capacity quantity </w:t>
            </w:r>
            <w:r w:rsidRPr="00B94D00">
              <w:rPr>
                <w:rFonts w:eastAsia="Times New Roman"/>
                <w:iCs/>
                <w:sz w:val="20"/>
                <w:szCs w:val="20"/>
              </w:rPr>
              <w:t xml:space="preserve">that would have been awarded to </w:t>
            </w:r>
            <w:r w:rsidRPr="00B94D00">
              <w:rPr>
                <w:rFonts w:eastAsia="Times New Roman"/>
                <w:sz w:val="20"/>
                <w:szCs w:val="20"/>
              </w:rPr>
              <w:t xml:space="preserve">QSE </w:t>
            </w:r>
            <w:r w:rsidRPr="00B94D00">
              <w:rPr>
                <w:rFonts w:eastAsia="Times New Roman"/>
                <w:i/>
                <w:iCs/>
                <w:sz w:val="20"/>
                <w:szCs w:val="20"/>
              </w:rPr>
              <w:t>q</w:t>
            </w:r>
            <w:r w:rsidRPr="00B94D00">
              <w:rPr>
                <w:rFonts w:eastAsia="Times New Roman"/>
                <w:sz w:val="20"/>
                <w:szCs w:val="20"/>
              </w:rPr>
              <w:t xml:space="preserve"> in the DAM for the hour.</w:t>
            </w:r>
          </w:p>
        </w:tc>
      </w:tr>
      <w:tr w:rsidR="00572F68" w:rsidRPr="00B94D00" w14:paraId="346F2A67" w14:textId="77777777" w:rsidTr="005C0B53">
        <w:tc>
          <w:tcPr>
            <w:tcW w:w="1060" w:type="pct"/>
          </w:tcPr>
          <w:p w14:paraId="52ED0269" w14:textId="77777777" w:rsidR="00572F68" w:rsidRPr="00B94D00" w:rsidRDefault="00572F68" w:rsidP="005C0B53">
            <w:pPr>
              <w:spacing w:after="60"/>
              <w:rPr>
                <w:rFonts w:eastAsia="Times New Roman"/>
                <w:iCs/>
                <w:sz w:val="20"/>
                <w:szCs w:val="20"/>
              </w:rPr>
            </w:pPr>
            <w:r w:rsidRPr="00B94D00">
              <w:rPr>
                <w:rFonts w:eastAsia="Times New Roman"/>
                <w:sz w:val="20"/>
                <w:szCs w:val="20"/>
              </w:rPr>
              <w:t xml:space="preserve">DARROAWD </w:t>
            </w:r>
            <w:r w:rsidRPr="00B94D00">
              <w:rPr>
                <w:rFonts w:eastAsia="Times New Roman"/>
                <w:i/>
                <w:sz w:val="20"/>
                <w:szCs w:val="20"/>
                <w:vertAlign w:val="subscript"/>
              </w:rPr>
              <w:t>q</w:t>
            </w:r>
          </w:p>
        </w:tc>
        <w:tc>
          <w:tcPr>
            <w:tcW w:w="399" w:type="pct"/>
          </w:tcPr>
          <w:p w14:paraId="69824B69" w14:textId="77777777" w:rsidR="00572F68" w:rsidRPr="00B94D00" w:rsidRDefault="00572F68" w:rsidP="005C0B53">
            <w:pPr>
              <w:spacing w:after="60"/>
              <w:jc w:val="center"/>
              <w:rPr>
                <w:rFonts w:eastAsia="Times New Roman"/>
                <w:iCs/>
                <w:sz w:val="20"/>
                <w:szCs w:val="20"/>
              </w:rPr>
            </w:pPr>
            <w:r w:rsidRPr="00B94D00">
              <w:rPr>
                <w:rFonts w:eastAsia="Times New Roman"/>
                <w:sz w:val="20"/>
                <w:szCs w:val="20"/>
              </w:rPr>
              <w:t>MW</w:t>
            </w:r>
          </w:p>
        </w:tc>
        <w:tc>
          <w:tcPr>
            <w:tcW w:w="3541" w:type="pct"/>
          </w:tcPr>
          <w:p w14:paraId="4693F01C"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Day-Ahead Responsive Reserve Only Award per QSE</w:t>
            </w:r>
            <w:r w:rsidRPr="00B94D00">
              <w:rPr>
                <w:rFonts w:eastAsia="Times New Roman"/>
                <w:sz w:val="20"/>
                <w:szCs w:val="20"/>
              </w:rPr>
              <w:t xml:space="preserve">—The RRS Only capacity quantity </w:t>
            </w:r>
            <w:r w:rsidRPr="00B94D00">
              <w:rPr>
                <w:rFonts w:eastAsia="Times New Roman"/>
                <w:iCs/>
                <w:sz w:val="20"/>
                <w:szCs w:val="20"/>
              </w:rPr>
              <w:t>that would have been awarded to</w:t>
            </w:r>
            <w:r w:rsidRPr="00B94D00">
              <w:rPr>
                <w:rFonts w:eastAsia="Times New Roman"/>
                <w:sz w:val="20"/>
                <w:szCs w:val="20"/>
              </w:rPr>
              <w:t xml:space="preserve"> QSE </w:t>
            </w:r>
            <w:r w:rsidRPr="00B94D00">
              <w:rPr>
                <w:rFonts w:eastAsia="Times New Roman"/>
                <w:i/>
                <w:iCs/>
                <w:sz w:val="20"/>
                <w:szCs w:val="20"/>
              </w:rPr>
              <w:t>q</w:t>
            </w:r>
            <w:r w:rsidRPr="00B94D00">
              <w:rPr>
                <w:rFonts w:eastAsia="Times New Roman"/>
                <w:sz w:val="20"/>
                <w:szCs w:val="20"/>
              </w:rPr>
              <w:t xml:space="preserve"> in the DAM for the hour.</w:t>
            </w:r>
          </w:p>
        </w:tc>
      </w:tr>
      <w:tr w:rsidR="00572F68" w:rsidRPr="00B94D00" w14:paraId="6483CE6E" w14:textId="77777777" w:rsidTr="005C0B53">
        <w:tc>
          <w:tcPr>
            <w:tcW w:w="1060" w:type="pct"/>
          </w:tcPr>
          <w:p w14:paraId="27BA8F2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DANSOAWD </w:t>
            </w:r>
            <w:r w:rsidRPr="00B94D00">
              <w:rPr>
                <w:rFonts w:eastAsia="Times New Roman"/>
                <w:i/>
                <w:sz w:val="20"/>
                <w:szCs w:val="20"/>
                <w:vertAlign w:val="subscript"/>
              </w:rPr>
              <w:t>q</w:t>
            </w:r>
          </w:p>
        </w:tc>
        <w:tc>
          <w:tcPr>
            <w:tcW w:w="399" w:type="pct"/>
          </w:tcPr>
          <w:p w14:paraId="3B12ADE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56A7200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Non-Spin Only Award per QSE—</w:t>
            </w:r>
            <w:r w:rsidRPr="00B94D00">
              <w:rPr>
                <w:rFonts w:eastAsia="Times New Roman"/>
                <w:sz w:val="20"/>
                <w:szCs w:val="20"/>
              </w:rPr>
              <w:t xml:space="preserve">The Non-Spin Only capacity quantity </w:t>
            </w:r>
            <w:r w:rsidRPr="00B94D00">
              <w:rPr>
                <w:rFonts w:eastAsia="Times New Roman"/>
                <w:iCs/>
                <w:sz w:val="20"/>
                <w:szCs w:val="20"/>
              </w:rPr>
              <w:t>that would have been awarded to</w:t>
            </w:r>
            <w:r w:rsidRPr="00B94D00">
              <w:rPr>
                <w:rFonts w:eastAsia="Times New Roman"/>
                <w:sz w:val="20"/>
                <w:szCs w:val="20"/>
              </w:rPr>
              <w:t xml:space="preserve"> QSE </w:t>
            </w:r>
            <w:r w:rsidRPr="00B94D00">
              <w:rPr>
                <w:rFonts w:eastAsia="Times New Roman"/>
                <w:i/>
                <w:iCs/>
                <w:sz w:val="20"/>
                <w:szCs w:val="20"/>
              </w:rPr>
              <w:t>q</w:t>
            </w:r>
            <w:r w:rsidRPr="00B94D00">
              <w:rPr>
                <w:rFonts w:eastAsia="Times New Roman"/>
                <w:sz w:val="20"/>
                <w:szCs w:val="20"/>
              </w:rPr>
              <w:t xml:space="preserve"> in the DAM for the hour.</w:t>
            </w:r>
          </w:p>
        </w:tc>
      </w:tr>
      <w:tr w:rsidR="00572F68" w:rsidRPr="00B94D00" w14:paraId="1F6617D3" w14:textId="77777777" w:rsidTr="005C0B53">
        <w:tc>
          <w:tcPr>
            <w:tcW w:w="1060" w:type="pct"/>
          </w:tcPr>
          <w:p w14:paraId="2F934CC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DAECROAWD</w:t>
            </w:r>
            <w:r w:rsidRPr="00B94D00">
              <w:rPr>
                <w:rFonts w:eastAsia="Times New Roman"/>
                <w:i/>
                <w:sz w:val="20"/>
                <w:szCs w:val="20"/>
                <w:vertAlign w:val="subscript"/>
              </w:rPr>
              <w:t xml:space="preserve"> q</w:t>
            </w:r>
          </w:p>
        </w:tc>
        <w:tc>
          <w:tcPr>
            <w:tcW w:w="399" w:type="pct"/>
          </w:tcPr>
          <w:p w14:paraId="40F4F03E"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0FB149B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Day-Ahead ERCOT Contingency Reserve Service Only Award per QSE—</w:t>
            </w:r>
            <w:r w:rsidRPr="00B94D00">
              <w:rPr>
                <w:rFonts w:eastAsia="Times New Roman"/>
                <w:sz w:val="20"/>
                <w:szCs w:val="20"/>
              </w:rPr>
              <w:t xml:space="preserve">The ECRS Only capacity quantity </w:t>
            </w:r>
            <w:r w:rsidRPr="00B94D00">
              <w:rPr>
                <w:rFonts w:eastAsia="Times New Roman"/>
                <w:iCs/>
                <w:sz w:val="20"/>
                <w:szCs w:val="20"/>
              </w:rPr>
              <w:t xml:space="preserve">that would have been awarded </w:t>
            </w:r>
            <w:r w:rsidRPr="00B94D00">
              <w:rPr>
                <w:rFonts w:eastAsia="Times New Roman"/>
                <w:sz w:val="20"/>
                <w:szCs w:val="20"/>
              </w:rPr>
              <w:t xml:space="preserve">to QSE </w:t>
            </w:r>
            <w:r w:rsidRPr="00B94D00">
              <w:rPr>
                <w:rFonts w:eastAsia="Times New Roman"/>
                <w:i/>
                <w:iCs/>
                <w:sz w:val="20"/>
                <w:szCs w:val="20"/>
              </w:rPr>
              <w:t>q</w:t>
            </w:r>
            <w:r w:rsidRPr="00B94D00">
              <w:rPr>
                <w:rFonts w:eastAsia="Times New Roman"/>
                <w:sz w:val="20"/>
                <w:szCs w:val="20"/>
              </w:rPr>
              <w:t xml:space="preserve"> in the DAM for the hour.</w:t>
            </w:r>
          </w:p>
        </w:tc>
      </w:tr>
      <w:tr w:rsidR="00572F68" w:rsidRPr="00B94D00" w14:paraId="69F83E63" w14:textId="77777777" w:rsidTr="005C0B53">
        <w:trPr>
          <w:ins w:id="1892" w:author="ERCOT" w:date="2025-12-09T12:14:00Z"/>
        </w:trPr>
        <w:tc>
          <w:tcPr>
            <w:tcW w:w="1060" w:type="pct"/>
          </w:tcPr>
          <w:p w14:paraId="2AACB66C" w14:textId="77777777" w:rsidR="00572F68" w:rsidRPr="00B94D00" w:rsidRDefault="00572F68" w:rsidP="005C0B53">
            <w:pPr>
              <w:spacing w:after="60"/>
              <w:rPr>
                <w:ins w:id="1893" w:author="ERCOT" w:date="2025-12-09T12:14:00Z" w16du:dateUtc="2025-12-09T18:14:00Z"/>
                <w:rFonts w:eastAsia="Times New Roman"/>
                <w:iCs/>
                <w:sz w:val="20"/>
                <w:szCs w:val="20"/>
              </w:rPr>
            </w:pPr>
            <w:ins w:id="1894" w:author="ERCOT" w:date="2025-12-09T12:14:00Z" w16du:dateUtc="2025-12-09T18:14:00Z">
              <w:r w:rsidRPr="00B94D00">
                <w:rPr>
                  <w:iCs/>
                  <w:sz w:val="20"/>
                </w:rPr>
                <w:t>DADRROAWD</w:t>
              </w:r>
              <w:r w:rsidRPr="00B94D00">
                <w:rPr>
                  <w:i/>
                  <w:sz w:val="20"/>
                  <w:vertAlign w:val="subscript"/>
                </w:rPr>
                <w:t xml:space="preserve"> q</w:t>
              </w:r>
            </w:ins>
          </w:p>
        </w:tc>
        <w:tc>
          <w:tcPr>
            <w:tcW w:w="399" w:type="pct"/>
          </w:tcPr>
          <w:p w14:paraId="3EDF0CA0" w14:textId="77777777" w:rsidR="00572F68" w:rsidRPr="00B94D00" w:rsidRDefault="00572F68" w:rsidP="005C0B53">
            <w:pPr>
              <w:spacing w:after="60"/>
              <w:jc w:val="center"/>
              <w:rPr>
                <w:ins w:id="1895" w:author="ERCOT" w:date="2025-12-09T12:14:00Z" w16du:dateUtc="2025-12-09T18:14:00Z"/>
                <w:rFonts w:eastAsia="Times New Roman"/>
                <w:iCs/>
                <w:sz w:val="20"/>
                <w:szCs w:val="20"/>
              </w:rPr>
            </w:pPr>
            <w:ins w:id="1896" w:author="ERCOT" w:date="2025-12-09T12:14:00Z" w16du:dateUtc="2025-12-09T18:14:00Z">
              <w:r w:rsidRPr="00B94D00">
                <w:rPr>
                  <w:iCs/>
                  <w:sz w:val="20"/>
                </w:rPr>
                <w:t>MW</w:t>
              </w:r>
            </w:ins>
          </w:p>
        </w:tc>
        <w:tc>
          <w:tcPr>
            <w:tcW w:w="3541" w:type="pct"/>
          </w:tcPr>
          <w:p w14:paraId="0DF4233B" w14:textId="77777777" w:rsidR="00572F68" w:rsidRPr="00B94D00" w:rsidRDefault="00572F68" w:rsidP="005C0B53">
            <w:pPr>
              <w:spacing w:after="60"/>
              <w:rPr>
                <w:ins w:id="1897" w:author="ERCOT" w:date="2025-12-09T12:14:00Z" w16du:dateUtc="2025-12-09T18:14:00Z"/>
                <w:rFonts w:eastAsia="Times New Roman"/>
                <w:i/>
                <w:iCs/>
                <w:sz w:val="20"/>
                <w:szCs w:val="20"/>
              </w:rPr>
            </w:pPr>
            <w:ins w:id="1898" w:author="ERCOT" w:date="2025-12-09T12:14:00Z" w16du:dateUtc="2025-12-09T18:14:00Z">
              <w:r w:rsidRPr="00B94D00">
                <w:rPr>
                  <w:i/>
                  <w:sz w:val="20"/>
                  <w:szCs w:val="20"/>
                </w:rPr>
                <w:t>Day-Ahead Dispatchable Reliability Reserve Service</w:t>
              </w:r>
              <w:r w:rsidRPr="00B94D00">
                <w:rPr>
                  <w:i/>
                  <w:iCs/>
                  <w:sz w:val="20"/>
                  <w:szCs w:val="20"/>
                </w:rPr>
                <w:t>-</w:t>
              </w:r>
              <w:r w:rsidRPr="00B94D00">
                <w:rPr>
                  <w:i/>
                  <w:sz w:val="20"/>
                  <w:szCs w:val="20"/>
                </w:rPr>
                <w:t>Only Award per QSE—</w:t>
              </w:r>
              <w:r w:rsidRPr="00B94D00">
                <w:rPr>
                  <w:sz w:val="20"/>
                  <w:szCs w:val="20"/>
                </w:rPr>
                <w:t xml:space="preserve">The DRRS-only capacity quantity that would have been awarded to QSE </w:t>
              </w:r>
              <w:r w:rsidRPr="00B94D00">
                <w:rPr>
                  <w:i/>
                  <w:sz w:val="20"/>
                  <w:szCs w:val="20"/>
                </w:rPr>
                <w:t>q</w:t>
              </w:r>
              <w:r w:rsidRPr="00B94D00">
                <w:rPr>
                  <w:sz w:val="20"/>
                  <w:szCs w:val="20"/>
                </w:rPr>
                <w:t xml:space="preserve"> in the DAM for the hour.</w:t>
              </w:r>
            </w:ins>
          </w:p>
        </w:tc>
      </w:tr>
      <w:tr w:rsidR="00572F68" w:rsidRPr="00B94D00" w14:paraId="58A51251" w14:textId="77777777" w:rsidTr="005C0B53">
        <w:trPr>
          <w:trHeight w:val="525"/>
        </w:trPr>
        <w:tc>
          <w:tcPr>
            <w:tcW w:w="1060" w:type="pct"/>
            <w:tcBorders>
              <w:top w:val="nil"/>
            </w:tcBorders>
          </w:tcPr>
          <w:p w14:paraId="737E3F6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MCPCRU </w:t>
            </w:r>
            <w:r w:rsidRPr="00B94D00">
              <w:rPr>
                <w:rFonts w:eastAsia="Times New Roman"/>
                <w:i/>
                <w:iCs/>
                <w:sz w:val="20"/>
                <w:szCs w:val="20"/>
                <w:vertAlign w:val="subscript"/>
              </w:rPr>
              <w:t>DAM</w:t>
            </w:r>
          </w:p>
        </w:tc>
        <w:tc>
          <w:tcPr>
            <w:tcW w:w="399" w:type="pct"/>
            <w:tcBorders>
              <w:top w:val="nil"/>
            </w:tcBorders>
          </w:tcPr>
          <w:p w14:paraId="4D52E0F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 per hour</w:t>
            </w:r>
          </w:p>
        </w:tc>
        <w:tc>
          <w:tcPr>
            <w:tcW w:w="3541" w:type="pct"/>
            <w:tcBorders>
              <w:top w:val="nil"/>
            </w:tcBorders>
          </w:tcPr>
          <w:p w14:paraId="7F8CD3C4"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Market Clearing Price for Capacity for Regulation Up in DAM</w:t>
            </w:r>
            <w:r w:rsidRPr="00B94D00">
              <w:rPr>
                <w:rFonts w:eastAsia="Times New Roman"/>
                <w:iCs/>
                <w:sz w:val="20"/>
                <w:szCs w:val="20"/>
              </w:rPr>
              <w:t>—The DAM Market Clearing Price for Capacity (MCPC) for Reg-Up, for the hour.</w:t>
            </w:r>
          </w:p>
        </w:tc>
      </w:tr>
      <w:tr w:rsidR="00572F68" w:rsidRPr="00B94D00" w14:paraId="4A20C5AE" w14:textId="77777777" w:rsidTr="005C0B53">
        <w:trPr>
          <w:trHeight w:val="525"/>
        </w:trPr>
        <w:tc>
          <w:tcPr>
            <w:tcW w:w="1060" w:type="pct"/>
          </w:tcPr>
          <w:p w14:paraId="4FBCA10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MCPCRD </w:t>
            </w:r>
            <w:r w:rsidRPr="00B94D00">
              <w:rPr>
                <w:rFonts w:eastAsia="Times New Roman"/>
                <w:i/>
                <w:iCs/>
                <w:sz w:val="20"/>
                <w:szCs w:val="20"/>
                <w:vertAlign w:val="subscript"/>
              </w:rPr>
              <w:t>DAM</w:t>
            </w:r>
          </w:p>
        </w:tc>
        <w:tc>
          <w:tcPr>
            <w:tcW w:w="399" w:type="pct"/>
          </w:tcPr>
          <w:p w14:paraId="127AE0E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0F123FA8"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Market Clearing Price for Capacity for Regulation Down in DAM</w:t>
            </w:r>
            <w:r w:rsidRPr="00B94D00">
              <w:rPr>
                <w:rFonts w:eastAsia="Times New Roman"/>
                <w:iCs/>
                <w:sz w:val="20"/>
                <w:szCs w:val="20"/>
              </w:rPr>
              <w:t>—The DAM MCPC for Reg-Down, for the hour.</w:t>
            </w:r>
          </w:p>
        </w:tc>
      </w:tr>
      <w:tr w:rsidR="00572F68" w:rsidRPr="00B94D00" w14:paraId="75359F87" w14:textId="77777777" w:rsidTr="005C0B53">
        <w:trPr>
          <w:trHeight w:val="525"/>
        </w:trPr>
        <w:tc>
          <w:tcPr>
            <w:tcW w:w="1060" w:type="pct"/>
          </w:tcPr>
          <w:p w14:paraId="664C802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MCPCRR </w:t>
            </w:r>
            <w:r w:rsidRPr="00B94D00">
              <w:rPr>
                <w:rFonts w:eastAsia="Times New Roman"/>
                <w:i/>
                <w:iCs/>
                <w:sz w:val="20"/>
                <w:szCs w:val="20"/>
                <w:vertAlign w:val="subscript"/>
              </w:rPr>
              <w:t>DAM</w:t>
            </w:r>
          </w:p>
        </w:tc>
        <w:tc>
          <w:tcPr>
            <w:tcW w:w="399" w:type="pct"/>
          </w:tcPr>
          <w:p w14:paraId="1FDD06C7"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7D59B304"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Market Clearing Price for Capacity for Responsive Reserve in DAM</w:t>
            </w:r>
            <w:r w:rsidRPr="00B94D00">
              <w:rPr>
                <w:rFonts w:eastAsia="Times New Roman"/>
                <w:iCs/>
                <w:sz w:val="20"/>
                <w:szCs w:val="20"/>
              </w:rPr>
              <w:t>—The DAM MCPC for RRS, for the hour.</w:t>
            </w:r>
          </w:p>
        </w:tc>
      </w:tr>
      <w:tr w:rsidR="00572F68" w:rsidRPr="00B94D00" w14:paraId="1899DB36" w14:textId="77777777" w:rsidTr="005C0B53">
        <w:trPr>
          <w:trHeight w:val="525"/>
        </w:trPr>
        <w:tc>
          <w:tcPr>
            <w:tcW w:w="1060" w:type="pct"/>
          </w:tcPr>
          <w:p w14:paraId="253600A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MCPCNS </w:t>
            </w:r>
            <w:r w:rsidRPr="00B94D00">
              <w:rPr>
                <w:rFonts w:eastAsia="Times New Roman"/>
                <w:i/>
                <w:iCs/>
                <w:sz w:val="20"/>
                <w:szCs w:val="20"/>
                <w:vertAlign w:val="subscript"/>
              </w:rPr>
              <w:t>DAM</w:t>
            </w:r>
          </w:p>
        </w:tc>
        <w:tc>
          <w:tcPr>
            <w:tcW w:w="399" w:type="pct"/>
          </w:tcPr>
          <w:p w14:paraId="23C3847F"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1EBECBB7"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Market Clearing Price for Capacity for Non-Spinning Reserve in DAM</w:t>
            </w:r>
            <w:r w:rsidRPr="00B94D00">
              <w:rPr>
                <w:rFonts w:eastAsia="Times New Roman"/>
                <w:iCs/>
                <w:sz w:val="20"/>
                <w:szCs w:val="20"/>
              </w:rPr>
              <w:t>—The DAM MCPC for Non-Spin, for the hour.</w:t>
            </w:r>
          </w:p>
        </w:tc>
      </w:tr>
      <w:tr w:rsidR="00572F68" w:rsidRPr="00B94D00" w14:paraId="245DD745" w14:textId="77777777" w:rsidTr="005C0B53">
        <w:trPr>
          <w:trHeight w:val="525"/>
        </w:trPr>
        <w:tc>
          <w:tcPr>
            <w:tcW w:w="1060" w:type="pct"/>
          </w:tcPr>
          <w:p w14:paraId="617B7524" w14:textId="77777777" w:rsidR="00572F68" w:rsidRPr="00B94D00" w:rsidRDefault="00572F68" w:rsidP="005C0B53">
            <w:pPr>
              <w:spacing w:after="60"/>
              <w:rPr>
                <w:rFonts w:eastAsia="Times New Roman"/>
                <w:iCs/>
                <w:sz w:val="20"/>
                <w:szCs w:val="20"/>
              </w:rPr>
            </w:pPr>
            <w:r w:rsidRPr="00B94D00">
              <w:rPr>
                <w:rFonts w:eastAsia="Times New Roman"/>
                <w:sz w:val="20"/>
                <w:szCs w:val="20"/>
              </w:rPr>
              <w:t xml:space="preserve">MCPCECR </w:t>
            </w:r>
            <w:r w:rsidRPr="00B94D00">
              <w:rPr>
                <w:rFonts w:eastAsia="Times New Roman"/>
                <w:i/>
                <w:sz w:val="20"/>
                <w:szCs w:val="20"/>
                <w:vertAlign w:val="subscript"/>
              </w:rPr>
              <w:t>DAM</w:t>
            </w:r>
          </w:p>
        </w:tc>
        <w:tc>
          <w:tcPr>
            <w:tcW w:w="399" w:type="pct"/>
          </w:tcPr>
          <w:p w14:paraId="5849CDB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22655440" w14:textId="77777777" w:rsidR="00572F68" w:rsidRPr="00B94D00" w:rsidRDefault="00572F68" w:rsidP="005C0B53">
            <w:pPr>
              <w:spacing w:after="60"/>
              <w:rPr>
                <w:rFonts w:eastAsia="Times New Roman"/>
                <w:i/>
                <w:iCs/>
                <w:sz w:val="20"/>
                <w:szCs w:val="20"/>
              </w:rPr>
            </w:pPr>
            <w:r w:rsidRPr="00B94D00">
              <w:rPr>
                <w:rFonts w:eastAsia="Times New Roman"/>
                <w:i/>
                <w:sz w:val="20"/>
                <w:szCs w:val="20"/>
              </w:rPr>
              <w:t>Market Clearing Price for Capacity for ERCOT Contingency Reserve Service in DAM</w:t>
            </w:r>
            <w:r w:rsidRPr="00B94D00">
              <w:rPr>
                <w:rFonts w:eastAsia="Times New Roman"/>
                <w:sz w:val="20"/>
                <w:szCs w:val="20"/>
              </w:rPr>
              <w:t>—The DAM MCPC for ECRS, for the hour.</w:t>
            </w:r>
          </w:p>
        </w:tc>
      </w:tr>
      <w:tr w:rsidR="00572F68" w:rsidRPr="00B94D00" w14:paraId="26F6D29E" w14:textId="77777777" w:rsidTr="005C0B53">
        <w:trPr>
          <w:trHeight w:val="525"/>
          <w:ins w:id="1899" w:author="ERCOT" w:date="2025-12-09T12:13:00Z"/>
        </w:trPr>
        <w:tc>
          <w:tcPr>
            <w:tcW w:w="1060" w:type="pct"/>
          </w:tcPr>
          <w:p w14:paraId="3F183880" w14:textId="77777777" w:rsidR="00572F68" w:rsidRPr="00B94D00" w:rsidRDefault="00572F68" w:rsidP="005C0B53">
            <w:pPr>
              <w:spacing w:after="60"/>
              <w:rPr>
                <w:ins w:id="1900" w:author="ERCOT" w:date="2025-12-09T12:13:00Z" w16du:dateUtc="2025-12-09T18:13:00Z"/>
                <w:rFonts w:eastAsia="Times New Roman"/>
                <w:sz w:val="20"/>
                <w:szCs w:val="20"/>
              </w:rPr>
            </w:pPr>
            <w:ins w:id="1901" w:author="ERCOT" w:date="2025-12-09T12:13:00Z" w16du:dateUtc="2025-12-09T18:13:00Z">
              <w:r w:rsidRPr="00B94D00">
                <w:rPr>
                  <w:sz w:val="20"/>
                  <w:szCs w:val="20"/>
                </w:rPr>
                <w:lastRenderedPageBreak/>
                <w:t xml:space="preserve">MCPCDRR </w:t>
              </w:r>
              <w:r w:rsidRPr="00B94D00">
                <w:rPr>
                  <w:i/>
                  <w:sz w:val="20"/>
                  <w:szCs w:val="20"/>
                  <w:vertAlign w:val="subscript"/>
                </w:rPr>
                <w:t>DAM, h</w:t>
              </w:r>
            </w:ins>
          </w:p>
        </w:tc>
        <w:tc>
          <w:tcPr>
            <w:tcW w:w="399" w:type="pct"/>
          </w:tcPr>
          <w:p w14:paraId="1F3C5673" w14:textId="77777777" w:rsidR="00572F68" w:rsidRPr="00B94D00" w:rsidRDefault="00572F68" w:rsidP="005C0B53">
            <w:pPr>
              <w:spacing w:after="60"/>
              <w:jc w:val="center"/>
              <w:rPr>
                <w:ins w:id="1902" w:author="ERCOT" w:date="2025-12-09T12:13:00Z" w16du:dateUtc="2025-12-09T18:13:00Z"/>
                <w:rFonts w:eastAsia="Times New Roman"/>
                <w:iCs/>
                <w:sz w:val="20"/>
                <w:szCs w:val="20"/>
              </w:rPr>
            </w:pPr>
            <w:ins w:id="1903" w:author="ERCOT" w:date="2025-12-09T12:13:00Z" w16du:dateUtc="2025-12-09T18:13:00Z">
              <w:r w:rsidRPr="00B94D00">
                <w:rPr>
                  <w:sz w:val="20"/>
                  <w:szCs w:val="20"/>
                </w:rPr>
                <w:t>$/MW per hour</w:t>
              </w:r>
            </w:ins>
          </w:p>
        </w:tc>
        <w:tc>
          <w:tcPr>
            <w:tcW w:w="3541" w:type="pct"/>
          </w:tcPr>
          <w:p w14:paraId="68CD4C59" w14:textId="77777777" w:rsidR="00572F68" w:rsidRPr="00B94D00" w:rsidRDefault="00572F68" w:rsidP="005C0B53">
            <w:pPr>
              <w:spacing w:after="60"/>
              <w:rPr>
                <w:ins w:id="1904" w:author="ERCOT" w:date="2025-12-09T12:13:00Z" w16du:dateUtc="2025-12-09T18:13:00Z"/>
                <w:rFonts w:eastAsia="Times New Roman"/>
                <w:i/>
                <w:sz w:val="20"/>
                <w:szCs w:val="20"/>
              </w:rPr>
            </w:pPr>
            <w:ins w:id="1905" w:author="ERCOT" w:date="2025-12-09T12:13:00Z" w16du:dateUtc="2025-12-09T18:13:00Z">
              <w:r w:rsidRPr="00B94D00">
                <w:rPr>
                  <w:i/>
                  <w:sz w:val="20"/>
                  <w:szCs w:val="20"/>
                </w:rPr>
                <w:t>Market Clearing Price for Capacity for Dispatchable Reliability Reserve Service per hour in DAM</w:t>
              </w:r>
              <w:r w:rsidRPr="00B94D00">
                <w:rPr>
                  <w:sz w:val="20"/>
                  <w:szCs w:val="20"/>
                </w:rPr>
                <w:t xml:space="preserve">—The DAM MCPC for DRRS for the hour </w:t>
              </w:r>
              <w:r w:rsidRPr="00B94D00">
                <w:rPr>
                  <w:i/>
                  <w:sz w:val="20"/>
                  <w:szCs w:val="20"/>
                </w:rPr>
                <w:t>h</w:t>
              </w:r>
              <w:r w:rsidRPr="00B94D00">
                <w:rPr>
                  <w:sz w:val="20"/>
                  <w:szCs w:val="20"/>
                </w:rPr>
                <w:t>.</w:t>
              </w:r>
            </w:ins>
          </w:p>
        </w:tc>
      </w:tr>
      <w:tr w:rsidR="00572F68" w:rsidRPr="00B94D00" w14:paraId="317F0C5B" w14:textId="77777777" w:rsidTr="005C0B53">
        <w:trPr>
          <w:trHeight w:val="525"/>
        </w:trPr>
        <w:tc>
          <w:tcPr>
            <w:tcW w:w="1060" w:type="pct"/>
          </w:tcPr>
          <w:p w14:paraId="65FABA88"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RTMCPCRU </w:t>
            </w:r>
          </w:p>
        </w:tc>
        <w:tc>
          <w:tcPr>
            <w:tcW w:w="399" w:type="pct"/>
          </w:tcPr>
          <w:p w14:paraId="5ED2EA0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5C6889E5"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Market Clearing Price for Capacity for Reg-Up</w:t>
            </w:r>
            <w:r w:rsidRPr="00B94D00">
              <w:rPr>
                <w:rFonts w:eastAsia="Times New Roman"/>
                <w:bCs/>
                <w:i/>
                <w:iCs/>
                <w:sz w:val="20"/>
                <w:szCs w:val="20"/>
              </w:rPr>
              <w:t>—</w:t>
            </w:r>
            <w:r w:rsidRPr="00B94D00">
              <w:rPr>
                <w:rFonts w:eastAsia="Times New Roman"/>
                <w:iCs/>
                <w:sz w:val="20"/>
                <w:szCs w:val="20"/>
              </w:rPr>
              <w:t>The Real-Time MCPC for Reg-Up for the 15-minute Settlement Interval.</w:t>
            </w:r>
          </w:p>
        </w:tc>
      </w:tr>
      <w:tr w:rsidR="00572F68" w:rsidRPr="00B94D00" w14:paraId="2A0A5EA8" w14:textId="77777777" w:rsidTr="005C0B53">
        <w:trPr>
          <w:trHeight w:val="525"/>
        </w:trPr>
        <w:tc>
          <w:tcPr>
            <w:tcW w:w="1060" w:type="pct"/>
          </w:tcPr>
          <w:p w14:paraId="7209C3B1" w14:textId="77777777" w:rsidR="00572F68" w:rsidRPr="00B94D00" w:rsidRDefault="00572F68" w:rsidP="005C0B53">
            <w:pPr>
              <w:spacing w:after="60"/>
              <w:rPr>
                <w:rFonts w:eastAsia="Times New Roman"/>
                <w:sz w:val="20"/>
                <w:szCs w:val="20"/>
              </w:rPr>
            </w:pPr>
            <w:r w:rsidRPr="00B94D00">
              <w:rPr>
                <w:rFonts w:eastAsia="Times New Roman"/>
                <w:sz w:val="20"/>
                <w:szCs w:val="20"/>
              </w:rPr>
              <w:t>RTMCPCRD</w:t>
            </w:r>
          </w:p>
        </w:tc>
        <w:tc>
          <w:tcPr>
            <w:tcW w:w="399" w:type="pct"/>
          </w:tcPr>
          <w:p w14:paraId="7BA545D3"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0E74987B"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Market Clearing Price for Capacity for Reg-Down</w:t>
            </w:r>
            <w:r w:rsidRPr="00B94D00">
              <w:rPr>
                <w:rFonts w:eastAsia="Times New Roman"/>
                <w:bCs/>
                <w:i/>
                <w:iCs/>
                <w:sz w:val="20"/>
                <w:szCs w:val="20"/>
              </w:rPr>
              <w:t>—</w:t>
            </w:r>
            <w:r w:rsidRPr="00B94D00">
              <w:rPr>
                <w:rFonts w:eastAsia="Times New Roman"/>
                <w:iCs/>
                <w:sz w:val="20"/>
                <w:szCs w:val="20"/>
              </w:rPr>
              <w:t>The Real-Time MCPC for Reg-Down for the 15-minute Settlement Interval.</w:t>
            </w:r>
          </w:p>
        </w:tc>
      </w:tr>
      <w:tr w:rsidR="00572F68" w:rsidRPr="00B94D00" w14:paraId="7A43A13C" w14:textId="77777777" w:rsidTr="005C0B53">
        <w:trPr>
          <w:trHeight w:val="525"/>
        </w:trPr>
        <w:tc>
          <w:tcPr>
            <w:tcW w:w="1060" w:type="pct"/>
          </w:tcPr>
          <w:p w14:paraId="6ADE20CE" w14:textId="77777777" w:rsidR="00572F68" w:rsidRPr="00B94D00" w:rsidRDefault="00572F68" w:rsidP="005C0B53">
            <w:pPr>
              <w:spacing w:after="60"/>
              <w:rPr>
                <w:rFonts w:eastAsia="Times New Roman"/>
                <w:sz w:val="20"/>
                <w:szCs w:val="20"/>
              </w:rPr>
            </w:pPr>
            <w:r w:rsidRPr="00B94D00">
              <w:rPr>
                <w:rFonts w:eastAsia="Times New Roman"/>
                <w:sz w:val="20"/>
                <w:szCs w:val="20"/>
              </w:rPr>
              <w:t>RTMCPCRR</w:t>
            </w:r>
          </w:p>
          <w:p w14:paraId="669D6D81" w14:textId="77777777" w:rsidR="00572F68" w:rsidRPr="00B94D00" w:rsidRDefault="00572F68" w:rsidP="005C0B53">
            <w:pPr>
              <w:spacing w:after="60"/>
              <w:rPr>
                <w:rFonts w:eastAsia="Times New Roman"/>
                <w:sz w:val="20"/>
                <w:szCs w:val="20"/>
              </w:rPr>
            </w:pPr>
          </w:p>
        </w:tc>
        <w:tc>
          <w:tcPr>
            <w:tcW w:w="399" w:type="pct"/>
          </w:tcPr>
          <w:p w14:paraId="407ED2A4"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5C63C32E"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Market Clearing Price for Capacity for Responsive Reserve</w:t>
            </w:r>
            <w:r w:rsidRPr="00B94D00">
              <w:rPr>
                <w:rFonts w:eastAsia="Times New Roman"/>
                <w:bCs/>
                <w:i/>
                <w:iCs/>
                <w:sz w:val="20"/>
                <w:szCs w:val="20"/>
              </w:rPr>
              <w:t>—</w:t>
            </w:r>
            <w:r w:rsidRPr="00B94D00">
              <w:rPr>
                <w:rFonts w:eastAsia="Times New Roman"/>
                <w:iCs/>
                <w:sz w:val="20"/>
                <w:szCs w:val="20"/>
              </w:rPr>
              <w:t>The Real-Time MCPC for RRS for the 15-minute Settlement Interval.</w:t>
            </w:r>
          </w:p>
        </w:tc>
      </w:tr>
      <w:tr w:rsidR="00572F68" w:rsidRPr="00B94D00" w14:paraId="395D3328" w14:textId="77777777" w:rsidTr="005C0B53">
        <w:trPr>
          <w:trHeight w:val="525"/>
        </w:trPr>
        <w:tc>
          <w:tcPr>
            <w:tcW w:w="1060" w:type="pct"/>
          </w:tcPr>
          <w:p w14:paraId="0F8D7FB9" w14:textId="77777777" w:rsidR="00572F68" w:rsidRPr="00B94D00" w:rsidRDefault="00572F68" w:rsidP="005C0B53">
            <w:pPr>
              <w:spacing w:after="60"/>
              <w:rPr>
                <w:rFonts w:eastAsia="Times New Roman"/>
                <w:sz w:val="20"/>
                <w:szCs w:val="20"/>
              </w:rPr>
            </w:pPr>
            <w:r w:rsidRPr="00B94D00">
              <w:rPr>
                <w:rFonts w:eastAsia="Times New Roman"/>
                <w:sz w:val="20"/>
                <w:szCs w:val="20"/>
              </w:rPr>
              <w:t>RTMCPCNS</w:t>
            </w:r>
          </w:p>
        </w:tc>
        <w:tc>
          <w:tcPr>
            <w:tcW w:w="399" w:type="pct"/>
          </w:tcPr>
          <w:p w14:paraId="426998AD"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$/MW</w:t>
            </w:r>
          </w:p>
        </w:tc>
        <w:tc>
          <w:tcPr>
            <w:tcW w:w="3541" w:type="pct"/>
          </w:tcPr>
          <w:p w14:paraId="6812EEBA" w14:textId="77777777" w:rsidR="00572F68" w:rsidRPr="00B94D00" w:rsidRDefault="00572F68" w:rsidP="005C0B53">
            <w:pPr>
              <w:spacing w:after="60"/>
              <w:rPr>
                <w:rFonts w:eastAsia="Times New Roman"/>
                <w:i/>
                <w:sz w:val="20"/>
                <w:szCs w:val="20"/>
              </w:rPr>
            </w:pPr>
            <w:r w:rsidRPr="00B94D00">
              <w:rPr>
                <w:rFonts w:eastAsia="Times New Roman"/>
                <w:i/>
                <w:sz w:val="20"/>
                <w:szCs w:val="20"/>
              </w:rPr>
              <w:t>Real-Time Market Clearing Price for Capacity for Non-Spin</w:t>
            </w:r>
            <w:r w:rsidRPr="00B94D00">
              <w:rPr>
                <w:rFonts w:eastAsia="Times New Roman"/>
                <w:bCs/>
                <w:i/>
                <w:iCs/>
                <w:sz w:val="20"/>
                <w:szCs w:val="20"/>
              </w:rPr>
              <w:t>—</w:t>
            </w:r>
            <w:r w:rsidRPr="00B94D00">
              <w:rPr>
                <w:rFonts w:eastAsia="Times New Roman"/>
                <w:iCs/>
                <w:sz w:val="20"/>
                <w:szCs w:val="20"/>
              </w:rPr>
              <w:t>The Real-Time MCPC for Non-Spin for the 15-minute Settlement Interval.</w:t>
            </w:r>
          </w:p>
        </w:tc>
      </w:tr>
      <w:tr w:rsidR="00572F68" w:rsidRPr="00B94D00" w14:paraId="388552DF" w14:textId="77777777" w:rsidTr="005C0B53">
        <w:trPr>
          <w:trHeight w:val="525"/>
        </w:trPr>
        <w:tc>
          <w:tcPr>
            <w:tcW w:w="1060" w:type="pct"/>
          </w:tcPr>
          <w:p w14:paraId="47805A5A" w14:textId="77777777" w:rsidR="00572F68" w:rsidRPr="00B94D00" w:rsidRDefault="00572F68" w:rsidP="005C0B53">
            <w:pPr>
              <w:spacing w:after="60"/>
              <w:rPr>
                <w:rFonts w:eastAsia="Times New Roman"/>
                <w:sz w:val="20"/>
                <w:szCs w:val="20"/>
              </w:rPr>
            </w:pPr>
            <w:r w:rsidRPr="00B94D00">
              <w:rPr>
                <w:rFonts w:eastAsia="Times New Roman"/>
                <w:sz w:val="20"/>
                <w:szCs w:val="20"/>
              </w:rPr>
              <w:t>RTMCPCECR</w:t>
            </w:r>
          </w:p>
        </w:tc>
        <w:tc>
          <w:tcPr>
            <w:tcW w:w="399" w:type="pct"/>
          </w:tcPr>
          <w:p w14:paraId="2216F9DA" w14:textId="77777777" w:rsidR="00572F68" w:rsidRPr="00B94D00" w:rsidRDefault="00572F68" w:rsidP="005C0B53">
            <w:pPr>
              <w:spacing w:after="60"/>
              <w:jc w:val="center"/>
              <w:rPr>
                <w:rFonts w:eastAsia="Times New Roman"/>
                <w:iCs/>
                <w:sz w:val="20"/>
                <w:szCs w:val="20"/>
              </w:rPr>
            </w:pPr>
            <w:r w:rsidRPr="00B94D00">
              <w:rPr>
                <w:rFonts w:eastAsia="Times New Roman"/>
                <w:bCs/>
                <w:iCs/>
                <w:sz w:val="20"/>
                <w:szCs w:val="20"/>
              </w:rPr>
              <w:t>$/MW</w:t>
            </w:r>
          </w:p>
        </w:tc>
        <w:tc>
          <w:tcPr>
            <w:tcW w:w="3541" w:type="pct"/>
          </w:tcPr>
          <w:p w14:paraId="667BDACA" w14:textId="77777777" w:rsidR="00572F68" w:rsidRPr="00B94D00" w:rsidRDefault="00572F68" w:rsidP="005C0B53">
            <w:pPr>
              <w:spacing w:after="60"/>
              <w:rPr>
                <w:rFonts w:eastAsia="Times New Roman"/>
                <w:i/>
                <w:sz w:val="20"/>
                <w:szCs w:val="20"/>
              </w:rPr>
            </w:pPr>
            <w:r w:rsidRPr="00B94D00">
              <w:rPr>
                <w:rFonts w:eastAsia="Times New Roman"/>
                <w:bCs/>
                <w:i/>
                <w:iCs/>
                <w:sz w:val="20"/>
                <w:szCs w:val="20"/>
              </w:rPr>
              <w:t>Real-Time Market Clearing Price for Capacity for ERCOT Contingency Reserve Service—</w:t>
            </w:r>
            <w:r w:rsidRPr="00B94D00">
              <w:rPr>
                <w:rFonts w:eastAsia="Times New Roman"/>
                <w:bCs/>
                <w:iCs/>
                <w:sz w:val="20"/>
                <w:szCs w:val="20"/>
              </w:rPr>
              <w:t>The Real-Time MCPC for ECRS for the 15-minute Settlement Interval.</w:t>
            </w:r>
          </w:p>
        </w:tc>
      </w:tr>
      <w:tr w:rsidR="00572F68" w:rsidRPr="00B94D00" w14:paraId="164EEF39" w14:textId="77777777" w:rsidTr="005C0B53">
        <w:trPr>
          <w:trHeight w:val="525"/>
          <w:ins w:id="1906" w:author="ERCOT" w:date="2025-12-09T12:12:00Z"/>
        </w:trPr>
        <w:tc>
          <w:tcPr>
            <w:tcW w:w="1060" w:type="pct"/>
          </w:tcPr>
          <w:p w14:paraId="6DC90688" w14:textId="77777777" w:rsidR="00572F68" w:rsidRPr="00B94D00" w:rsidRDefault="00572F68" w:rsidP="005C0B53">
            <w:pPr>
              <w:spacing w:after="60"/>
              <w:rPr>
                <w:ins w:id="1907" w:author="ERCOT" w:date="2025-12-09T12:12:00Z" w16du:dateUtc="2025-12-09T18:12:00Z"/>
                <w:rFonts w:eastAsia="Times New Roman"/>
                <w:sz w:val="20"/>
                <w:szCs w:val="20"/>
              </w:rPr>
            </w:pPr>
            <w:ins w:id="1908" w:author="ERCOT" w:date="2025-12-09T12:12:00Z" w16du:dateUtc="2025-12-09T18:12:00Z">
              <w:r w:rsidRPr="00B94D00">
                <w:rPr>
                  <w:sz w:val="20"/>
                </w:rPr>
                <w:t>RTMCPCDRR</w:t>
              </w:r>
            </w:ins>
          </w:p>
        </w:tc>
        <w:tc>
          <w:tcPr>
            <w:tcW w:w="399" w:type="pct"/>
          </w:tcPr>
          <w:p w14:paraId="540C8139" w14:textId="77777777" w:rsidR="00572F68" w:rsidRPr="00B94D00" w:rsidRDefault="00572F68" w:rsidP="005C0B53">
            <w:pPr>
              <w:spacing w:after="60"/>
              <w:jc w:val="center"/>
              <w:rPr>
                <w:ins w:id="1909" w:author="ERCOT" w:date="2025-12-09T12:12:00Z" w16du:dateUtc="2025-12-09T18:12:00Z"/>
                <w:rFonts w:eastAsia="Times New Roman"/>
                <w:bCs/>
                <w:iCs/>
                <w:sz w:val="20"/>
                <w:szCs w:val="20"/>
              </w:rPr>
            </w:pPr>
            <w:ins w:id="1910" w:author="ERCOT" w:date="2025-12-09T12:12:00Z" w16du:dateUtc="2025-12-09T18:12:00Z">
              <w:r w:rsidRPr="00B94D00">
                <w:rPr>
                  <w:bCs/>
                  <w:iCs/>
                  <w:sz w:val="20"/>
                </w:rPr>
                <w:t>$/MW</w:t>
              </w:r>
            </w:ins>
          </w:p>
        </w:tc>
        <w:tc>
          <w:tcPr>
            <w:tcW w:w="3541" w:type="pct"/>
          </w:tcPr>
          <w:p w14:paraId="7EC63E3F" w14:textId="77777777" w:rsidR="00572F68" w:rsidRPr="00B94D00" w:rsidRDefault="00572F68" w:rsidP="005C0B53">
            <w:pPr>
              <w:spacing w:after="60"/>
              <w:rPr>
                <w:ins w:id="1911" w:author="ERCOT" w:date="2025-12-09T12:12:00Z" w16du:dateUtc="2025-12-09T18:12:00Z"/>
                <w:rFonts w:eastAsia="Times New Roman"/>
                <w:bCs/>
                <w:i/>
                <w:iCs/>
                <w:sz w:val="20"/>
                <w:szCs w:val="20"/>
              </w:rPr>
            </w:pPr>
            <w:ins w:id="1912" w:author="ERCOT" w:date="2025-12-09T12:12:00Z" w16du:dateUtc="2025-12-09T18:12:00Z">
              <w:r w:rsidRPr="00B94D00">
                <w:rPr>
                  <w:bCs/>
                  <w:i/>
                  <w:iCs/>
                  <w:sz w:val="20"/>
                </w:rPr>
                <w:t>Real-Time Market Clearing Price for Capacity for Dispatchable Reliability Reserve Service—</w:t>
              </w:r>
              <w:r w:rsidRPr="00B94D00">
                <w:rPr>
                  <w:bCs/>
                  <w:iCs/>
                  <w:sz w:val="20"/>
                </w:rPr>
                <w:t>The Real-Time MCPC for DRRS for the 15-minute Settlement Interval.</w:t>
              </w:r>
            </w:ins>
          </w:p>
        </w:tc>
      </w:tr>
    </w:tbl>
    <w:p w14:paraId="6D3C2CC1" w14:textId="77777777" w:rsidR="00572F68" w:rsidRPr="00B94D00" w:rsidRDefault="00572F68" w:rsidP="00572F68">
      <w:pPr>
        <w:rPr>
          <w:rFonts w:eastAsia="Times New Roma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572F68" w:rsidRPr="00B94D00" w14:paraId="026AAAA5" w14:textId="77777777" w:rsidTr="005C0B53">
        <w:trPr>
          <w:cantSplit/>
          <w:trHeight w:val="309"/>
        </w:trPr>
        <w:tc>
          <w:tcPr>
            <w:tcW w:w="1062" w:type="pct"/>
            <w:tcBorders>
              <w:top w:val="nil"/>
              <w:left w:val="single" w:sz="4" w:space="0" w:color="auto"/>
              <w:bottom w:val="single" w:sz="4" w:space="0" w:color="auto"/>
              <w:right w:val="single" w:sz="4" w:space="0" w:color="auto"/>
            </w:tcBorders>
          </w:tcPr>
          <w:p w14:paraId="388DDA28"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DAOBLPR </w:t>
            </w:r>
            <w:r w:rsidRPr="00B94D00">
              <w:rPr>
                <w:rFonts w:eastAsia="Times New Roman"/>
                <w:sz w:val="20"/>
                <w:szCs w:val="20"/>
                <w:vertAlign w:val="subscript"/>
              </w:rPr>
              <w:t>(</w:t>
            </w:r>
            <w:r w:rsidRPr="00B94D00">
              <w:rPr>
                <w:rFonts w:eastAsia="Times New Roman"/>
                <w:i/>
                <w:sz w:val="20"/>
                <w:szCs w:val="20"/>
                <w:vertAlign w:val="subscript"/>
              </w:rPr>
              <w:t>j, k)</w:t>
            </w:r>
          </w:p>
        </w:tc>
        <w:tc>
          <w:tcPr>
            <w:tcW w:w="398" w:type="pct"/>
            <w:tcBorders>
              <w:top w:val="nil"/>
              <w:left w:val="single" w:sz="4" w:space="0" w:color="auto"/>
              <w:bottom w:val="single" w:sz="4" w:space="0" w:color="auto"/>
              <w:right w:val="single" w:sz="4" w:space="0" w:color="auto"/>
            </w:tcBorders>
          </w:tcPr>
          <w:p w14:paraId="34F6F5B1" w14:textId="77777777" w:rsidR="00572F68" w:rsidRPr="00B94D00" w:rsidRDefault="00572F68" w:rsidP="005C0B53">
            <w:pPr>
              <w:spacing w:after="60"/>
              <w:jc w:val="center"/>
              <w:rPr>
                <w:rFonts w:eastAsia="Times New Roman"/>
                <w:sz w:val="20"/>
                <w:szCs w:val="20"/>
              </w:rPr>
            </w:pPr>
            <w:r w:rsidRPr="00B94D00">
              <w:rPr>
                <w:rFonts w:eastAsia="Times New Roman"/>
                <w:bCs/>
                <w:iCs/>
                <w:sz w:val="20"/>
                <w:szCs w:val="20"/>
              </w:rPr>
              <w:t>$/MWh</w:t>
            </w:r>
          </w:p>
        </w:tc>
        <w:tc>
          <w:tcPr>
            <w:tcW w:w="3540" w:type="pct"/>
            <w:tcBorders>
              <w:top w:val="nil"/>
              <w:left w:val="single" w:sz="4" w:space="0" w:color="auto"/>
              <w:bottom w:val="single" w:sz="4" w:space="0" w:color="auto"/>
              <w:right w:val="single" w:sz="4" w:space="0" w:color="auto"/>
            </w:tcBorders>
          </w:tcPr>
          <w:p w14:paraId="013C53E2" w14:textId="77777777" w:rsidR="00572F68" w:rsidRPr="00B94D00" w:rsidRDefault="00572F68" w:rsidP="005C0B53">
            <w:pPr>
              <w:spacing w:after="60"/>
              <w:rPr>
                <w:rFonts w:eastAsia="Times New Roman"/>
                <w:i/>
                <w:sz w:val="20"/>
                <w:szCs w:val="20"/>
              </w:rPr>
            </w:pPr>
            <w:r w:rsidRPr="00B94D00">
              <w:rPr>
                <w:rFonts w:eastAsia="Times New Roman"/>
                <w:bCs/>
                <w:i/>
                <w:iCs/>
                <w:sz w:val="20"/>
                <w:szCs w:val="20"/>
              </w:rPr>
              <w:t xml:space="preserve">Day-Ahead Obligation Price per pair of </w:t>
            </w:r>
            <w:proofErr w:type="gramStart"/>
            <w:r w:rsidRPr="00B94D00">
              <w:rPr>
                <w:rFonts w:eastAsia="Times New Roman"/>
                <w:bCs/>
                <w:i/>
                <w:iCs/>
                <w:sz w:val="20"/>
                <w:szCs w:val="20"/>
              </w:rPr>
              <w:t>source</w:t>
            </w:r>
            <w:proofErr w:type="gramEnd"/>
            <w:r w:rsidRPr="00B94D00">
              <w:rPr>
                <w:rFonts w:eastAsia="Times New Roman"/>
                <w:bCs/>
                <w:i/>
                <w:iCs/>
                <w:sz w:val="20"/>
                <w:szCs w:val="20"/>
              </w:rPr>
              <w:t xml:space="preserve"> and sink</w:t>
            </w:r>
            <w:r w:rsidRPr="00B94D00">
              <w:rPr>
                <w:rFonts w:eastAsia="Times New Roman"/>
                <w:bCs/>
                <w:iCs/>
                <w:sz w:val="20"/>
                <w:szCs w:val="20"/>
              </w:rPr>
              <w:sym w:font="Symbol" w:char="F0BE"/>
            </w:r>
            <w:r w:rsidRPr="00B94D00">
              <w:rPr>
                <w:rFonts w:eastAsia="Times New Roman"/>
                <w:bCs/>
                <w:iCs/>
                <w:sz w:val="20"/>
                <w:szCs w:val="20"/>
              </w:rPr>
              <w:t xml:space="preserve">The DAM clearing price of a PTP Obligation bid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w:t>
            </w:r>
            <w:r w:rsidRPr="00B94D00">
              <w:rPr>
                <w:rFonts w:eastAsia="Times New Roman"/>
                <w:iCs/>
                <w:sz w:val="20"/>
                <w:szCs w:val="20"/>
              </w:rPr>
              <w:t>hour</w:t>
            </w:r>
            <w:r w:rsidRPr="00B94D00">
              <w:rPr>
                <w:rFonts w:eastAsia="Times New Roman"/>
                <w:bCs/>
                <w:iCs/>
                <w:sz w:val="20"/>
                <w:szCs w:val="20"/>
              </w:rPr>
              <w:t>.</w:t>
            </w:r>
          </w:p>
        </w:tc>
      </w:tr>
      <w:tr w:rsidR="00572F68" w:rsidRPr="00B94D00" w14:paraId="1AF5449A" w14:textId="77777777" w:rsidTr="005C0B53">
        <w:trPr>
          <w:cantSplit/>
          <w:trHeight w:val="309"/>
        </w:trPr>
        <w:tc>
          <w:tcPr>
            <w:tcW w:w="1062" w:type="pct"/>
            <w:tcBorders>
              <w:top w:val="single" w:sz="4" w:space="0" w:color="auto"/>
              <w:left w:val="single" w:sz="4" w:space="0" w:color="auto"/>
              <w:bottom w:val="single" w:sz="6" w:space="0" w:color="auto"/>
              <w:right w:val="single" w:sz="6" w:space="0" w:color="auto"/>
            </w:tcBorders>
          </w:tcPr>
          <w:p w14:paraId="51212F7E" w14:textId="77777777" w:rsidR="00572F68" w:rsidRPr="00B94D00" w:rsidRDefault="00572F68" w:rsidP="005C0B53">
            <w:pPr>
              <w:spacing w:after="60"/>
              <w:rPr>
                <w:rFonts w:eastAsia="Times New Roman"/>
                <w:sz w:val="20"/>
                <w:szCs w:val="20"/>
              </w:rPr>
            </w:pPr>
            <w:r w:rsidRPr="00B94D00">
              <w:rPr>
                <w:rFonts w:eastAsia="Times New Roman"/>
                <w:iCs/>
                <w:sz w:val="20"/>
                <w:szCs w:val="20"/>
                <w:lang w:val="sv-SE"/>
              </w:rPr>
              <w:t xml:space="preserve">RTOBLPR </w:t>
            </w:r>
            <w:r w:rsidRPr="00B94D00">
              <w:rPr>
                <w:rFonts w:eastAsia="Times New Roman"/>
                <w:i/>
                <w:iCs/>
                <w:sz w:val="20"/>
                <w:szCs w:val="20"/>
                <w:vertAlign w:val="subscript"/>
                <w:lang w:val="sv-SE"/>
              </w:rPr>
              <w:t>(j, k)</w:t>
            </w:r>
            <w:r w:rsidRPr="00B94D00">
              <w:rPr>
                <w:rFonts w:eastAsia="Times New Roman"/>
                <w:iCs/>
                <w:sz w:val="20"/>
                <w:szCs w:val="20"/>
                <w:lang w:val="sv-SE"/>
              </w:rPr>
              <w:t xml:space="preserve">   </w:t>
            </w:r>
          </w:p>
        </w:tc>
        <w:tc>
          <w:tcPr>
            <w:tcW w:w="398" w:type="pct"/>
            <w:tcBorders>
              <w:top w:val="single" w:sz="4" w:space="0" w:color="auto"/>
              <w:left w:val="single" w:sz="6" w:space="0" w:color="auto"/>
              <w:bottom w:val="single" w:sz="6" w:space="0" w:color="auto"/>
              <w:right w:val="single" w:sz="6" w:space="0" w:color="auto"/>
            </w:tcBorders>
          </w:tcPr>
          <w:p w14:paraId="0127D8EB" w14:textId="77777777" w:rsidR="00572F68" w:rsidRPr="00B94D00" w:rsidRDefault="00572F68" w:rsidP="005C0B53">
            <w:pPr>
              <w:spacing w:after="60"/>
              <w:jc w:val="center"/>
              <w:rPr>
                <w:rFonts w:eastAsia="Times New Roman"/>
                <w:bCs/>
                <w:iCs/>
                <w:sz w:val="20"/>
                <w:szCs w:val="20"/>
              </w:rPr>
            </w:pPr>
            <w:r w:rsidRPr="00B94D00">
              <w:rPr>
                <w:rFonts w:eastAsia="Times New Roman"/>
                <w:bCs/>
                <w:iCs/>
                <w:sz w:val="20"/>
                <w:szCs w:val="20"/>
              </w:rPr>
              <w:t>$/MWh</w:t>
            </w:r>
          </w:p>
        </w:tc>
        <w:tc>
          <w:tcPr>
            <w:tcW w:w="3540" w:type="pct"/>
            <w:tcBorders>
              <w:top w:val="single" w:sz="4" w:space="0" w:color="auto"/>
              <w:left w:val="single" w:sz="6" w:space="0" w:color="auto"/>
              <w:bottom w:val="single" w:sz="6" w:space="0" w:color="auto"/>
              <w:right w:val="single" w:sz="4" w:space="0" w:color="auto"/>
            </w:tcBorders>
          </w:tcPr>
          <w:p w14:paraId="70B955F5" w14:textId="77777777" w:rsidR="00572F68" w:rsidRPr="00B94D00" w:rsidRDefault="00572F68" w:rsidP="005C0B53">
            <w:pPr>
              <w:spacing w:after="60"/>
              <w:rPr>
                <w:rFonts w:eastAsia="Times New Roman"/>
                <w:bCs/>
                <w:i/>
                <w:iCs/>
                <w:sz w:val="20"/>
                <w:szCs w:val="20"/>
              </w:rPr>
            </w:pPr>
            <w:r w:rsidRPr="00B94D00">
              <w:rPr>
                <w:rFonts w:eastAsia="Times New Roman"/>
                <w:bCs/>
                <w:i/>
                <w:iCs/>
                <w:sz w:val="20"/>
                <w:szCs w:val="20"/>
              </w:rPr>
              <w:t xml:space="preserve">Real-Time Obligation Price per pair of </w:t>
            </w:r>
            <w:proofErr w:type="gramStart"/>
            <w:r w:rsidRPr="00B94D00">
              <w:rPr>
                <w:rFonts w:eastAsia="Times New Roman"/>
                <w:bCs/>
                <w:i/>
                <w:iCs/>
                <w:sz w:val="20"/>
                <w:szCs w:val="20"/>
              </w:rPr>
              <w:t>source</w:t>
            </w:r>
            <w:proofErr w:type="gramEnd"/>
            <w:r w:rsidRPr="00B94D00">
              <w:rPr>
                <w:rFonts w:eastAsia="Times New Roman"/>
                <w:bCs/>
                <w:i/>
                <w:iCs/>
                <w:sz w:val="20"/>
                <w:szCs w:val="20"/>
              </w:rPr>
              <w:t xml:space="preserve"> and sink</w:t>
            </w:r>
            <w:r w:rsidRPr="00B94D00">
              <w:rPr>
                <w:rFonts w:eastAsia="Times New Roman"/>
                <w:bCs/>
                <w:iCs/>
                <w:sz w:val="20"/>
                <w:szCs w:val="20"/>
              </w:rPr>
              <w:sym w:font="Symbol" w:char="F0BE"/>
            </w:r>
            <w:r w:rsidRPr="00B94D00">
              <w:rPr>
                <w:rFonts w:eastAsia="Times New Roman"/>
                <w:bCs/>
                <w:iCs/>
                <w:sz w:val="20"/>
                <w:szCs w:val="20"/>
              </w:rPr>
              <w:t xml:space="preserve">The Real-Time calculated price of a PTP Obligation bid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for the hour.</w:t>
            </w:r>
          </w:p>
          <w:p w14:paraId="112386C1" w14:textId="77777777" w:rsidR="00572F68" w:rsidRPr="00B94D00" w:rsidRDefault="00572F68" w:rsidP="005C0B53">
            <w:pPr>
              <w:spacing w:after="60"/>
              <w:rPr>
                <w:rFonts w:eastAsia="Times New Roman"/>
                <w:bCs/>
                <w:i/>
                <w:iCs/>
                <w:sz w:val="20"/>
                <w:szCs w:val="20"/>
              </w:rPr>
            </w:pPr>
          </w:p>
        </w:tc>
      </w:tr>
      <w:tr w:rsidR="00572F68" w:rsidRPr="00B94D00" w14:paraId="5FCB73B2" w14:textId="77777777" w:rsidTr="005C0B53">
        <w:trPr>
          <w:cantSplit/>
        </w:trPr>
        <w:tc>
          <w:tcPr>
            <w:tcW w:w="1062" w:type="pct"/>
            <w:tcBorders>
              <w:top w:val="single" w:sz="6" w:space="0" w:color="auto"/>
              <w:left w:val="single" w:sz="4" w:space="0" w:color="auto"/>
              <w:bottom w:val="single" w:sz="6" w:space="0" w:color="auto"/>
              <w:right w:val="single" w:sz="6" w:space="0" w:color="auto"/>
            </w:tcBorders>
          </w:tcPr>
          <w:p w14:paraId="4E557B0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w:t>
            </w:r>
          </w:p>
        </w:tc>
        <w:tc>
          <w:tcPr>
            <w:tcW w:w="398" w:type="pct"/>
            <w:tcBorders>
              <w:top w:val="single" w:sz="6" w:space="0" w:color="auto"/>
              <w:left w:val="single" w:sz="6" w:space="0" w:color="auto"/>
              <w:bottom w:val="single" w:sz="6" w:space="0" w:color="auto"/>
              <w:right w:val="single" w:sz="6" w:space="0" w:color="auto"/>
            </w:tcBorders>
          </w:tcPr>
          <w:p w14:paraId="405E508E"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7D451F3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QSE.</w:t>
            </w:r>
          </w:p>
        </w:tc>
      </w:tr>
      <w:tr w:rsidR="00572F68" w:rsidRPr="00B94D00" w14:paraId="360790DA" w14:textId="77777777" w:rsidTr="005C0B53">
        <w:trPr>
          <w:cantSplit/>
        </w:trPr>
        <w:tc>
          <w:tcPr>
            <w:tcW w:w="1062" w:type="pct"/>
            <w:tcBorders>
              <w:top w:val="single" w:sz="6" w:space="0" w:color="auto"/>
              <w:left w:val="single" w:sz="4" w:space="0" w:color="auto"/>
              <w:bottom w:val="single" w:sz="6" w:space="0" w:color="auto"/>
              <w:right w:val="single" w:sz="6" w:space="0" w:color="auto"/>
            </w:tcBorders>
          </w:tcPr>
          <w:p w14:paraId="1B22511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w:t>
            </w:r>
          </w:p>
        </w:tc>
        <w:tc>
          <w:tcPr>
            <w:tcW w:w="398" w:type="pct"/>
            <w:tcBorders>
              <w:top w:val="single" w:sz="6" w:space="0" w:color="auto"/>
              <w:left w:val="single" w:sz="6" w:space="0" w:color="auto"/>
              <w:bottom w:val="single" w:sz="6" w:space="0" w:color="auto"/>
              <w:right w:val="single" w:sz="6" w:space="0" w:color="auto"/>
            </w:tcBorders>
          </w:tcPr>
          <w:p w14:paraId="0E8E1955"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7C6E7EE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Resource.</w:t>
            </w:r>
          </w:p>
        </w:tc>
      </w:tr>
      <w:tr w:rsidR="00572F68" w:rsidRPr="00B94D00" w14:paraId="261BC44C" w14:textId="77777777" w:rsidTr="005C0B53">
        <w:trPr>
          <w:cantSplit/>
        </w:trPr>
        <w:tc>
          <w:tcPr>
            <w:tcW w:w="1062" w:type="pct"/>
            <w:tcBorders>
              <w:top w:val="single" w:sz="6" w:space="0" w:color="auto"/>
              <w:left w:val="single" w:sz="4" w:space="0" w:color="auto"/>
              <w:bottom w:val="single" w:sz="6" w:space="0" w:color="auto"/>
              <w:right w:val="single" w:sz="6" w:space="0" w:color="auto"/>
            </w:tcBorders>
          </w:tcPr>
          <w:p w14:paraId="5B4CDDB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i</w:t>
            </w:r>
          </w:p>
        </w:tc>
        <w:tc>
          <w:tcPr>
            <w:tcW w:w="398" w:type="pct"/>
            <w:tcBorders>
              <w:top w:val="single" w:sz="6" w:space="0" w:color="auto"/>
              <w:left w:val="single" w:sz="6" w:space="0" w:color="auto"/>
              <w:bottom w:val="single" w:sz="6" w:space="0" w:color="auto"/>
              <w:right w:val="single" w:sz="6" w:space="0" w:color="auto"/>
            </w:tcBorders>
          </w:tcPr>
          <w:p w14:paraId="2EE2FCF1"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550E714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15-minute Settlement Interval.</w:t>
            </w:r>
          </w:p>
        </w:tc>
      </w:tr>
      <w:tr w:rsidR="00572F68" w:rsidRPr="00B94D00" w14:paraId="0595C93A" w14:textId="77777777" w:rsidTr="005C0B53">
        <w:trPr>
          <w:cantSplit/>
        </w:trPr>
        <w:tc>
          <w:tcPr>
            <w:tcW w:w="1062" w:type="pct"/>
            <w:tcBorders>
              <w:top w:val="single" w:sz="6" w:space="0" w:color="auto"/>
              <w:left w:val="single" w:sz="4" w:space="0" w:color="auto"/>
              <w:bottom w:val="single" w:sz="6" w:space="0" w:color="auto"/>
              <w:right w:val="single" w:sz="6" w:space="0" w:color="auto"/>
            </w:tcBorders>
            <w:hideMark/>
          </w:tcPr>
          <w:p w14:paraId="124670D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k</w:t>
            </w:r>
          </w:p>
        </w:tc>
        <w:tc>
          <w:tcPr>
            <w:tcW w:w="398" w:type="pct"/>
            <w:tcBorders>
              <w:top w:val="single" w:sz="6" w:space="0" w:color="auto"/>
              <w:left w:val="single" w:sz="6" w:space="0" w:color="auto"/>
              <w:bottom w:val="single" w:sz="6" w:space="0" w:color="auto"/>
              <w:right w:val="single" w:sz="6" w:space="0" w:color="auto"/>
            </w:tcBorders>
            <w:hideMark/>
          </w:tcPr>
          <w:p w14:paraId="33641B7C"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227F380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sink Settlement Point.</w:t>
            </w:r>
          </w:p>
        </w:tc>
      </w:tr>
      <w:tr w:rsidR="00572F68" w:rsidRPr="00B94D00" w14:paraId="62BC9174" w14:textId="77777777" w:rsidTr="005C0B53">
        <w:trPr>
          <w:cantSplit/>
        </w:trPr>
        <w:tc>
          <w:tcPr>
            <w:tcW w:w="1062" w:type="pct"/>
            <w:tcBorders>
              <w:top w:val="single" w:sz="6" w:space="0" w:color="auto"/>
              <w:left w:val="single" w:sz="4" w:space="0" w:color="auto"/>
              <w:bottom w:val="single" w:sz="6" w:space="0" w:color="auto"/>
              <w:right w:val="single" w:sz="6" w:space="0" w:color="auto"/>
            </w:tcBorders>
            <w:hideMark/>
          </w:tcPr>
          <w:p w14:paraId="5E5577A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p</w:t>
            </w:r>
          </w:p>
        </w:tc>
        <w:tc>
          <w:tcPr>
            <w:tcW w:w="398" w:type="pct"/>
            <w:tcBorders>
              <w:top w:val="single" w:sz="6" w:space="0" w:color="auto"/>
              <w:left w:val="single" w:sz="6" w:space="0" w:color="auto"/>
              <w:bottom w:val="single" w:sz="6" w:space="0" w:color="auto"/>
              <w:right w:val="single" w:sz="6" w:space="0" w:color="auto"/>
            </w:tcBorders>
            <w:hideMark/>
          </w:tcPr>
          <w:p w14:paraId="0FDB5939"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hideMark/>
          </w:tcPr>
          <w:p w14:paraId="6CFA8B3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Settlement Point.</w:t>
            </w:r>
          </w:p>
        </w:tc>
      </w:tr>
      <w:tr w:rsidR="00572F68" w:rsidRPr="00B94D00" w14:paraId="440CC72D" w14:textId="77777777" w:rsidTr="005C0B53">
        <w:trPr>
          <w:cantSplit/>
        </w:trPr>
        <w:tc>
          <w:tcPr>
            <w:tcW w:w="1062" w:type="pct"/>
            <w:tcBorders>
              <w:top w:val="single" w:sz="6" w:space="0" w:color="auto"/>
              <w:left w:val="single" w:sz="4" w:space="0" w:color="auto"/>
              <w:bottom w:val="single" w:sz="6" w:space="0" w:color="auto"/>
              <w:right w:val="single" w:sz="6" w:space="0" w:color="auto"/>
            </w:tcBorders>
          </w:tcPr>
          <w:p w14:paraId="7724F75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j</w:t>
            </w:r>
          </w:p>
        </w:tc>
        <w:tc>
          <w:tcPr>
            <w:tcW w:w="398" w:type="pct"/>
            <w:tcBorders>
              <w:top w:val="single" w:sz="6" w:space="0" w:color="auto"/>
              <w:left w:val="single" w:sz="6" w:space="0" w:color="auto"/>
              <w:bottom w:val="single" w:sz="6" w:space="0" w:color="auto"/>
              <w:right w:val="single" w:sz="6" w:space="0" w:color="auto"/>
            </w:tcBorders>
          </w:tcPr>
          <w:p w14:paraId="60329E06" w14:textId="77777777" w:rsidR="00572F68" w:rsidRPr="00B94D00" w:rsidRDefault="00572F68" w:rsidP="005C0B53">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10E5341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A source Settlement Point.</w:t>
            </w:r>
          </w:p>
        </w:tc>
      </w:tr>
    </w:tbl>
    <w:p w14:paraId="3941DB3F" w14:textId="77777777" w:rsidR="00572F68" w:rsidRPr="00B94D00" w:rsidRDefault="00572F68" w:rsidP="00572F68">
      <w:pPr>
        <w:keepNext/>
        <w:tabs>
          <w:tab w:val="left" w:pos="1080"/>
        </w:tabs>
        <w:spacing w:before="240" w:after="240"/>
        <w:ind w:left="1080" w:hanging="1080"/>
        <w:outlineLvl w:val="2"/>
        <w:rPr>
          <w:bCs/>
          <w:szCs w:val="20"/>
        </w:rPr>
      </w:pPr>
      <w:r w:rsidRPr="00B94D00">
        <w:rPr>
          <w:b/>
          <w:bCs/>
          <w:i/>
          <w:szCs w:val="20"/>
        </w:rPr>
        <w:t>9.19.1</w:t>
      </w:r>
      <w:r w:rsidRPr="00B94D00">
        <w:rPr>
          <w:b/>
          <w:bCs/>
          <w:i/>
          <w:szCs w:val="20"/>
        </w:rPr>
        <w:tab/>
        <w:t>Default Uplift Invoices</w:t>
      </w:r>
      <w:bookmarkEnd w:id="1869"/>
      <w:bookmarkEnd w:id="1870"/>
      <w:bookmarkEnd w:id="1871"/>
      <w:bookmarkEnd w:id="1872"/>
      <w:bookmarkEnd w:id="1873"/>
      <w:bookmarkEnd w:id="1874"/>
    </w:p>
    <w:p w14:paraId="2E84C7D2" w14:textId="77777777" w:rsidR="00572F68" w:rsidRPr="00B94D00" w:rsidRDefault="00572F68" w:rsidP="00572F68">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 xml:space="preserve">ERCOT shall collect the total short-pay amount for all Settlement Invoices for a month, </w:t>
      </w:r>
      <w:proofErr w:type="gramStart"/>
      <w:r w:rsidRPr="00B94D00">
        <w:rPr>
          <w:rFonts w:eastAsia="Times New Roman"/>
          <w:szCs w:val="20"/>
        </w:rPr>
        <w:t>less</w:t>
      </w:r>
      <w:proofErr w:type="gramEnd"/>
      <w:r w:rsidRPr="00B94D00">
        <w:rPr>
          <w:rFonts w:eastAsia="Times New Roman"/>
          <w:szCs w:val="20"/>
        </w:rPr>
        <w:t xml:space="preserve"> the total </w:t>
      </w:r>
      <w:proofErr w:type="gramStart"/>
      <w:r w:rsidRPr="00B94D00">
        <w:rPr>
          <w:rFonts w:eastAsia="Times New Roman"/>
          <w:szCs w:val="20"/>
        </w:rPr>
        <w:t>payments</w:t>
      </w:r>
      <w:proofErr w:type="gramEnd"/>
      <w:r w:rsidRPr="00B94D00">
        <w:rPr>
          <w:rFonts w:eastAsia="Times New Roman"/>
          <w:szCs w:val="20"/>
        </w:rPr>
        <w:t xml:space="preserve">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36F28527"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Each Counter-Party’s share of the uplift is calculated using the best available Settlement data for each Operating Day in the month prior to the month in which the default occurred (the “reference month”), and is calculated as follows:</w:t>
      </w:r>
    </w:p>
    <w:p w14:paraId="10EAF60C" w14:textId="77777777" w:rsidR="00572F68" w:rsidRPr="00B94D00" w:rsidRDefault="00572F68" w:rsidP="00572F68">
      <w:pPr>
        <w:spacing w:after="240"/>
        <w:ind w:left="2880" w:hanging="1440"/>
        <w:rPr>
          <w:rFonts w:eastAsia="Times New Roman"/>
          <w:b/>
          <w:iCs/>
          <w:szCs w:val="20"/>
          <w:lang w:val="pt-BR"/>
        </w:rPr>
      </w:pPr>
      <w:r w:rsidRPr="00B94D00">
        <w:rPr>
          <w:rFonts w:eastAsia="Times New Roman"/>
          <w:b/>
          <w:iCs/>
          <w:szCs w:val="20"/>
          <w:lang w:val="pt-BR"/>
        </w:rPr>
        <w:t>DURSCP</w:t>
      </w:r>
      <w:r w:rsidRPr="00B94D00">
        <w:rPr>
          <w:rFonts w:ascii="Times New Roman Bold" w:eastAsia="Times New Roman" w:hAnsi="Times New Roman Bold"/>
          <w:b/>
          <w:i/>
          <w:iCs/>
          <w:szCs w:val="20"/>
          <w:vertAlign w:val="subscript"/>
          <w:lang w:val="pt-BR"/>
        </w:rPr>
        <w:t>cp</w:t>
      </w:r>
      <w:r w:rsidRPr="00B94D00">
        <w:rPr>
          <w:rFonts w:ascii="Times New Roman Bold" w:eastAsia="Times New Roman" w:hAnsi="Times New Roman Bold"/>
          <w:b/>
          <w:iCs/>
          <w:szCs w:val="20"/>
          <w:vertAlign w:val="subscript"/>
          <w:lang w:val="pt-BR"/>
        </w:rPr>
        <w:t xml:space="preserve"> = </w:t>
      </w:r>
      <w:r w:rsidRPr="00B94D00">
        <w:rPr>
          <w:rFonts w:eastAsia="Times New Roman"/>
          <w:b/>
          <w:iCs/>
          <w:szCs w:val="20"/>
          <w:lang w:val="pt-BR"/>
        </w:rPr>
        <w:t>TSPA * MMARS</w:t>
      </w:r>
      <w:r w:rsidRPr="00B94D00">
        <w:rPr>
          <w:rFonts w:ascii="Times New Roman Bold" w:eastAsia="Times New Roman" w:hAnsi="Times New Roman Bold"/>
          <w:b/>
          <w:i/>
          <w:iCs/>
          <w:szCs w:val="20"/>
          <w:vertAlign w:val="subscript"/>
          <w:lang w:val="pt-BR"/>
        </w:rPr>
        <w:t>cp</w:t>
      </w:r>
    </w:p>
    <w:p w14:paraId="20EDEBC6" w14:textId="77777777" w:rsidR="00572F68" w:rsidRPr="00B94D00" w:rsidRDefault="00572F68" w:rsidP="00572F68">
      <w:pPr>
        <w:spacing w:after="240"/>
        <w:ind w:left="2160" w:hanging="1440"/>
        <w:rPr>
          <w:rFonts w:eastAsia="Times New Roman"/>
          <w:iCs/>
          <w:szCs w:val="20"/>
          <w:lang w:val="pt-BR"/>
        </w:rPr>
      </w:pPr>
      <w:r w:rsidRPr="00B94D00">
        <w:rPr>
          <w:rFonts w:eastAsia="Times New Roman"/>
          <w:iCs/>
          <w:szCs w:val="20"/>
          <w:lang w:val="pt-BR"/>
        </w:rPr>
        <w:t>Where:</w:t>
      </w:r>
    </w:p>
    <w:p w14:paraId="627AD45C" w14:textId="77777777" w:rsidR="00572F68" w:rsidRPr="00B94D00" w:rsidRDefault="00572F68" w:rsidP="00572F68">
      <w:pPr>
        <w:spacing w:after="240"/>
        <w:ind w:left="2880" w:hanging="1440"/>
        <w:rPr>
          <w:rFonts w:eastAsia="Times New Roman"/>
          <w:iCs/>
          <w:szCs w:val="20"/>
          <w:lang w:val="pt-BR"/>
        </w:rPr>
      </w:pPr>
      <w:r w:rsidRPr="00B94D00">
        <w:rPr>
          <w:rFonts w:eastAsia="Times New Roman"/>
          <w:iCs/>
          <w:szCs w:val="20"/>
          <w:lang w:val="pt-BR"/>
        </w:rPr>
        <w:t xml:space="preserve">MMARS </w:t>
      </w:r>
      <w:r w:rsidRPr="00B94D00">
        <w:rPr>
          <w:rFonts w:ascii="Times New Roman Bold" w:eastAsia="Times New Roman" w:hAnsi="Times New Roman Bold"/>
          <w:i/>
          <w:iCs/>
          <w:szCs w:val="20"/>
          <w:vertAlign w:val="subscript"/>
          <w:lang w:val="pt-BR"/>
        </w:rPr>
        <w:t>cp</w:t>
      </w:r>
      <w:r w:rsidRPr="00B94D00">
        <w:rPr>
          <w:rFonts w:eastAsia="Times New Roman"/>
          <w:iCs/>
          <w:szCs w:val="20"/>
          <w:lang w:val="pt-BR"/>
        </w:rPr>
        <w:t xml:space="preserve"> = MMA </w:t>
      </w:r>
      <w:r w:rsidRPr="00B94D00">
        <w:rPr>
          <w:rFonts w:ascii="Times New Roman Bold" w:eastAsia="Times New Roman" w:hAnsi="Times New Roman Bold"/>
          <w:i/>
          <w:iCs/>
          <w:szCs w:val="20"/>
          <w:vertAlign w:val="subscript"/>
          <w:lang w:val="pt-BR"/>
        </w:rPr>
        <w:t>cp</w:t>
      </w:r>
      <w:r w:rsidRPr="00B94D00">
        <w:rPr>
          <w:rFonts w:eastAsia="Times New Roman"/>
          <w:iCs/>
          <w:szCs w:val="20"/>
          <w:lang w:val="pt-BR"/>
        </w:rPr>
        <w:t xml:space="preserve"> / MMATOT</w:t>
      </w:r>
    </w:p>
    <w:p w14:paraId="1D31A790" w14:textId="77777777" w:rsidR="00572F68" w:rsidRPr="00B94D00" w:rsidRDefault="00572F68" w:rsidP="00572F68">
      <w:pPr>
        <w:spacing w:after="240"/>
        <w:ind w:left="720" w:firstLine="720"/>
        <w:rPr>
          <w:rFonts w:eastAsia="Calibri"/>
          <w:iCs/>
          <w:szCs w:val="20"/>
          <w:vertAlign w:val="subscript"/>
        </w:rPr>
      </w:pPr>
      <w:r w:rsidRPr="00B94D00">
        <w:rPr>
          <w:rFonts w:eastAsia="Times New Roman"/>
          <w:iCs/>
          <w:szCs w:val="20"/>
          <w:lang w:val="pt-BR"/>
        </w:rPr>
        <w:t xml:space="preserve">MMA </w:t>
      </w:r>
      <w:r w:rsidRPr="00B94D00">
        <w:rPr>
          <w:rFonts w:eastAsia="Calibri"/>
          <w:i/>
          <w:iCs/>
          <w:szCs w:val="20"/>
          <w:vertAlign w:val="subscript"/>
        </w:rPr>
        <w:t>cp</w:t>
      </w:r>
      <w:r w:rsidRPr="00B94D00">
        <w:rPr>
          <w:rFonts w:eastAsia="Times New Roman"/>
          <w:iCs/>
          <w:szCs w:val="20"/>
          <w:lang w:val="pt-BR"/>
        </w:rPr>
        <w:t xml:space="preserve"> = Max</w:t>
      </w:r>
      <w:r w:rsidRPr="00B94D00">
        <w:rPr>
          <w:rFonts w:eastAsia="Calibri"/>
          <w:iCs/>
          <w:szCs w:val="20"/>
        </w:rPr>
        <w:t xml:space="preserve"> { </w:t>
      </w: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
          <w:iCs/>
          <w:szCs w:val="20"/>
          <w:vertAlign w:val="subscript"/>
        </w:rPr>
        <w:t xml:space="preserve"> </w:t>
      </w:r>
      <w:r w:rsidRPr="00B94D00">
        <w:rPr>
          <w:rFonts w:eastAsia="Calibri"/>
          <w:iCs/>
          <w:szCs w:val="20"/>
        </w:rPr>
        <w:t>(URTMG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r w:rsidRPr="00B94D00">
        <w:rPr>
          <w:rFonts w:eastAsia="Calibri"/>
          <w:iCs/>
          <w:szCs w:val="20"/>
        </w:rPr>
        <w:t>+ URTDCIMP </w:t>
      </w:r>
      <w:proofErr w:type="spellStart"/>
      <w:r w:rsidRPr="00B94D00">
        <w:rPr>
          <w:rFonts w:eastAsia="Calibri"/>
          <w:i/>
          <w:iCs/>
          <w:szCs w:val="20"/>
          <w:vertAlign w:val="subscript"/>
        </w:rPr>
        <w:t>mp</w:t>
      </w:r>
      <w:proofErr w:type="spellEnd"/>
      <w:r w:rsidRPr="00B94D00">
        <w:rPr>
          <w:rFonts w:eastAsia="Calibri"/>
          <w:i/>
          <w:iCs/>
          <w:szCs w:val="20"/>
          <w:vertAlign w:val="subscript"/>
        </w:rPr>
        <w:t xml:space="preserve"> </w:t>
      </w:r>
      <w:r w:rsidRPr="00B94D00">
        <w:rPr>
          <w:rFonts w:eastAsia="Calibri"/>
          <w:iCs/>
          <w:szCs w:val="20"/>
        </w:rPr>
        <w:t>+ USOGTOT</w:t>
      </w:r>
      <w:r w:rsidRPr="00B94D00">
        <w:rPr>
          <w:rFonts w:eastAsia="Calibri"/>
          <w:i/>
          <w:iCs/>
          <w:szCs w:val="20"/>
          <w:vertAlign w:val="subscript"/>
        </w:rPr>
        <w:t xml:space="preserve"> </w:t>
      </w:r>
      <w:proofErr w:type="spellStart"/>
      <w:r w:rsidRPr="00B94D00">
        <w:rPr>
          <w:rFonts w:eastAsia="Calibri"/>
          <w:i/>
          <w:iCs/>
          <w:szCs w:val="20"/>
          <w:vertAlign w:val="subscript"/>
        </w:rPr>
        <w:t>mp</w:t>
      </w:r>
      <w:proofErr w:type="spellEnd"/>
      <w:r w:rsidRPr="00B94D00">
        <w:rPr>
          <w:rFonts w:eastAsia="Times New Roman"/>
          <w:iCs/>
          <w:szCs w:val="20"/>
        </w:rPr>
        <w:t>)</w:t>
      </w:r>
      <w:r w:rsidRPr="00B94D00">
        <w:rPr>
          <w:rFonts w:eastAsia="Calibri"/>
          <w:iCs/>
          <w:szCs w:val="20"/>
          <w:vertAlign w:val="subscript"/>
        </w:rPr>
        <w:t xml:space="preserve">, </w:t>
      </w:r>
    </w:p>
    <w:p w14:paraId="14F6067F" w14:textId="77777777" w:rsidR="00572F68" w:rsidRPr="00B94D00" w:rsidRDefault="00572F68" w:rsidP="00572F68">
      <w:pPr>
        <w:spacing w:after="240"/>
        <w:ind w:left="2880"/>
        <w:rPr>
          <w:rFonts w:eastAsia="Calibri"/>
          <w:iCs/>
          <w:szCs w:val="20"/>
          <w:vertAlign w:val="subscript"/>
        </w:rPr>
      </w:pPr>
      <w:r w:rsidRPr="00B94D00">
        <w:rPr>
          <w:rFonts w:eastAsia="Times New Roman"/>
          <w:iCs/>
          <w:szCs w:val="20"/>
        </w:rPr>
        <w:lastRenderedPageBreak/>
        <w:t>∑</w:t>
      </w:r>
      <w:proofErr w:type="spellStart"/>
      <w:r w:rsidRPr="00B94D00">
        <w:rPr>
          <w:rFonts w:eastAsia="Calibri"/>
          <w:i/>
          <w:iCs/>
          <w:szCs w:val="20"/>
          <w:vertAlign w:val="subscript"/>
        </w:rPr>
        <w:t>mp</w:t>
      </w:r>
      <w:proofErr w:type="spellEnd"/>
      <w:r w:rsidRPr="00B94D00">
        <w:rPr>
          <w:rFonts w:eastAsia="Calibri"/>
          <w:iCs/>
          <w:szCs w:val="20"/>
        </w:rPr>
        <w:t> (URTAML </w:t>
      </w:r>
      <w:proofErr w:type="spellStart"/>
      <w:r w:rsidRPr="00B94D00">
        <w:rPr>
          <w:rFonts w:eastAsia="Calibri"/>
          <w:i/>
          <w:iCs/>
          <w:szCs w:val="20"/>
          <w:vertAlign w:val="subscript"/>
        </w:rPr>
        <w:t>mp</w:t>
      </w:r>
      <w:proofErr w:type="spellEnd"/>
      <w:r w:rsidRPr="00B94D00">
        <w:rPr>
          <w:rFonts w:eastAsia="Calibri"/>
          <w:iCs/>
          <w:szCs w:val="20"/>
        </w:rPr>
        <w:t xml:space="preserve"> + UWSLTOT </w:t>
      </w:r>
      <w:proofErr w:type="spellStart"/>
      <w:r w:rsidRPr="00B94D00">
        <w:rPr>
          <w:rFonts w:eastAsia="Calibri"/>
          <w:i/>
          <w:iCs/>
          <w:szCs w:val="20"/>
          <w:vertAlign w:val="subscript"/>
        </w:rPr>
        <w:t>mp</w:t>
      </w:r>
      <w:proofErr w:type="spellEnd"/>
      <w:r w:rsidRPr="00B94D00">
        <w:rPr>
          <w:rFonts w:eastAsia="Calibri"/>
          <w:iCs/>
          <w:szCs w:val="20"/>
        </w:rPr>
        <w:t>)</w:t>
      </w:r>
      <w:r w:rsidRPr="00B94D00">
        <w:rPr>
          <w:rFonts w:eastAsia="Calibri"/>
          <w:iCs/>
          <w:szCs w:val="20"/>
          <w:vertAlign w:val="subscript"/>
        </w:rPr>
        <w:t xml:space="preserve">, </w:t>
      </w:r>
    </w:p>
    <w:p w14:paraId="3D63FF0B" w14:textId="77777777" w:rsidR="00572F68" w:rsidRPr="00B94D00" w:rsidRDefault="00572F68" w:rsidP="00572F68">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vertAlign w:val="subscript"/>
        </w:rPr>
        <w:t> </w:t>
      </w:r>
      <w:r w:rsidRPr="00B94D00">
        <w:rPr>
          <w:rFonts w:eastAsia="Calibri"/>
          <w:iCs/>
          <w:szCs w:val="20"/>
        </w:rPr>
        <w:t>URTQQES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p>
    <w:p w14:paraId="403C18B8" w14:textId="77777777" w:rsidR="00572F68" w:rsidRPr="00B94D00" w:rsidRDefault="00572F68" w:rsidP="00572F68">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URTQQEP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p>
    <w:p w14:paraId="5C8D2EDF" w14:textId="77777777" w:rsidR="00572F68" w:rsidRPr="00B94D00" w:rsidRDefault="00572F68" w:rsidP="00572F68">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UDAES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p>
    <w:p w14:paraId="2F4C0DA9" w14:textId="77777777" w:rsidR="00572F68" w:rsidRPr="00B94D00" w:rsidRDefault="00572F68" w:rsidP="00572F68">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UDAEP </w:t>
      </w:r>
      <w:proofErr w:type="spellStart"/>
      <w:r w:rsidRPr="00B94D00">
        <w:rPr>
          <w:rFonts w:eastAsia="Calibri"/>
          <w:i/>
          <w:iCs/>
          <w:szCs w:val="20"/>
          <w:vertAlign w:val="subscript"/>
        </w:rPr>
        <w:t>mp</w:t>
      </w:r>
      <w:proofErr w:type="spellEnd"/>
      <w:r w:rsidRPr="00B94D00">
        <w:rPr>
          <w:rFonts w:eastAsia="Calibri"/>
          <w:iCs/>
          <w:szCs w:val="20"/>
          <w:vertAlign w:val="subscript"/>
        </w:rPr>
        <w:t>,</w:t>
      </w:r>
    </w:p>
    <w:p w14:paraId="13B4CE69" w14:textId="77777777" w:rsidR="00572F68" w:rsidRPr="00B94D00" w:rsidRDefault="00572F68" w:rsidP="00572F68">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(URTOBL </w:t>
      </w:r>
      <w:proofErr w:type="spellStart"/>
      <w:r w:rsidRPr="00B94D00">
        <w:rPr>
          <w:rFonts w:eastAsia="Calibri"/>
          <w:i/>
          <w:iCs/>
          <w:szCs w:val="20"/>
          <w:vertAlign w:val="subscript"/>
        </w:rPr>
        <w:t>mp</w:t>
      </w:r>
      <w:proofErr w:type="spellEnd"/>
      <w:r w:rsidRPr="00B94D00">
        <w:rPr>
          <w:rFonts w:eastAsia="Calibri"/>
          <w:i/>
          <w:iCs/>
          <w:szCs w:val="20"/>
          <w:vertAlign w:val="subscript"/>
        </w:rPr>
        <w:t xml:space="preserve"> </w:t>
      </w:r>
      <w:r w:rsidRPr="00B94D00">
        <w:rPr>
          <w:rFonts w:eastAsia="Calibri"/>
          <w:i/>
          <w:iCs/>
          <w:szCs w:val="20"/>
        </w:rPr>
        <w:t xml:space="preserve">+ </w:t>
      </w:r>
      <w:r w:rsidRPr="00B94D00">
        <w:rPr>
          <w:rFonts w:eastAsia="Calibri"/>
          <w:iCs/>
          <w:szCs w:val="20"/>
        </w:rPr>
        <w:t xml:space="preserve">URTOBLLO </w:t>
      </w:r>
      <w:proofErr w:type="spellStart"/>
      <w:r w:rsidRPr="00B94D00">
        <w:rPr>
          <w:rFonts w:eastAsia="Calibri"/>
          <w:i/>
          <w:iCs/>
          <w:szCs w:val="20"/>
          <w:vertAlign w:val="subscript"/>
        </w:rPr>
        <w:t>mp</w:t>
      </w:r>
      <w:proofErr w:type="spellEnd"/>
      <w:r w:rsidRPr="00B94D00">
        <w:rPr>
          <w:rFonts w:eastAsia="Calibri"/>
          <w:iCs/>
          <w:szCs w:val="20"/>
        </w:rPr>
        <w:t>)</w:t>
      </w:r>
      <w:r w:rsidRPr="00B94D00">
        <w:rPr>
          <w:rFonts w:eastAsia="Calibri"/>
          <w:iCs/>
          <w:szCs w:val="20"/>
          <w:vertAlign w:val="subscript"/>
        </w:rPr>
        <w:t xml:space="preserve">, </w:t>
      </w:r>
    </w:p>
    <w:p w14:paraId="1A5F4699" w14:textId="77777777" w:rsidR="00572F68" w:rsidRPr="00B94D00" w:rsidRDefault="00572F68" w:rsidP="00572F68">
      <w:pPr>
        <w:spacing w:after="240"/>
        <w:ind w:left="2160" w:firstLine="720"/>
        <w:rPr>
          <w:rFonts w:eastAsia="Times New Roman"/>
          <w:iCs/>
          <w:szCs w:val="20"/>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w:t>
      </w:r>
      <w:r w:rsidRPr="00B94D00">
        <w:rPr>
          <w:rFonts w:eastAsia="Times New Roman"/>
          <w:iCs/>
          <w:szCs w:val="20"/>
        </w:rPr>
        <w:t>(</w:t>
      </w:r>
      <w:r w:rsidRPr="00B94D00">
        <w:rPr>
          <w:rFonts w:eastAsia="Calibri"/>
          <w:iCs/>
          <w:szCs w:val="20"/>
        </w:rPr>
        <w:t>UDAOPT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r w:rsidRPr="00B94D00">
        <w:rPr>
          <w:rFonts w:eastAsia="Calibri"/>
          <w:iCs/>
          <w:szCs w:val="20"/>
        </w:rPr>
        <w:t>+ UDAOBL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r w:rsidRPr="00B94D00">
        <w:rPr>
          <w:rFonts w:eastAsia="Calibri"/>
          <w:iCs/>
          <w:szCs w:val="20"/>
        </w:rPr>
        <w:t>+</w:t>
      </w:r>
      <w:r w:rsidRPr="00B94D00">
        <w:rPr>
          <w:rFonts w:eastAsia="Calibri"/>
          <w:iCs/>
          <w:szCs w:val="20"/>
          <w:vertAlign w:val="subscript"/>
        </w:rPr>
        <w:t xml:space="preserve"> </w:t>
      </w:r>
      <w:r w:rsidRPr="00B94D00">
        <w:rPr>
          <w:rFonts w:eastAsia="Calibri"/>
          <w:iCs/>
          <w:szCs w:val="20"/>
        </w:rPr>
        <w:t>UOPTS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r w:rsidRPr="00B94D00">
        <w:rPr>
          <w:rFonts w:eastAsia="Calibri"/>
          <w:iCs/>
          <w:szCs w:val="20"/>
        </w:rPr>
        <w:t>+</w:t>
      </w:r>
      <w:r w:rsidRPr="00B94D00">
        <w:rPr>
          <w:rFonts w:eastAsia="Calibri"/>
          <w:iCs/>
          <w:szCs w:val="20"/>
          <w:vertAlign w:val="subscript"/>
        </w:rPr>
        <w:t xml:space="preserve"> </w:t>
      </w:r>
      <w:r w:rsidRPr="00B94D00">
        <w:rPr>
          <w:rFonts w:eastAsia="Calibri"/>
          <w:iCs/>
          <w:szCs w:val="20"/>
        </w:rPr>
        <w:t>UOBLS </w:t>
      </w:r>
      <w:proofErr w:type="spellStart"/>
      <w:r w:rsidRPr="00B94D00">
        <w:rPr>
          <w:rFonts w:eastAsia="Calibri"/>
          <w:i/>
          <w:iCs/>
          <w:szCs w:val="20"/>
          <w:vertAlign w:val="subscript"/>
        </w:rPr>
        <w:t>mp</w:t>
      </w:r>
      <w:proofErr w:type="spellEnd"/>
      <w:r w:rsidRPr="00B94D00">
        <w:rPr>
          <w:rFonts w:eastAsia="Times New Roman"/>
          <w:iCs/>
          <w:szCs w:val="20"/>
        </w:rPr>
        <w:t xml:space="preserve">), </w:t>
      </w:r>
    </w:p>
    <w:p w14:paraId="542414C0" w14:textId="77777777" w:rsidR="00572F68" w:rsidRPr="00B94D00" w:rsidRDefault="00572F68" w:rsidP="00572F68">
      <w:pPr>
        <w:spacing w:after="240"/>
        <w:ind w:left="2160" w:firstLine="720"/>
        <w:rPr>
          <w:rFonts w:eastAsia="Times New Roman"/>
          <w:iCs/>
          <w:szCs w:val="20"/>
        </w:rPr>
      </w:pPr>
      <w:r w:rsidRPr="00B94D00">
        <w:rPr>
          <w:rFonts w:eastAsia="Times New Roman"/>
          <w:szCs w:val="20"/>
        </w:rPr>
        <w:t>∑</w:t>
      </w:r>
      <w:proofErr w:type="spellStart"/>
      <w:r w:rsidRPr="00B94D00">
        <w:rPr>
          <w:rFonts w:eastAsia="Calibri"/>
          <w:i/>
          <w:szCs w:val="20"/>
          <w:vertAlign w:val="subscript"/>
        </w:rPr>
        <w:t>mp</w:t>
      </w:r>
      <w:proofErr w:type="spellEnd"/>
      <w:r w:rsidRPr="00B94D00">
        <w:rPr>
          <w:rFonts w:eastAsia="Calibri"/>
          <w:szCs w:val="20"/>
        </w:rPr>
        <w:t> </w:t>
      </w:r>
      <w:r w:rsidRPr="00B94D00">
        <w:rPr>
          <w:rFonts w:eastAsia="Times New Roman"/>
          <w:szCs w:val="20"/>
        </w:rPr>
        <w:t>(</w:t>
      </w:r>
      <w:r w:rsidRPr="00B94D00">
        <w:rPr>
          <w:rFonts w:eastAsia="Calibri"/>
          <w:szCs w:val="20"/>
        </w:rPr>
        <w:t>UOPTP </w:t>
      </w:r>
      <w:proofErr w:type="spellStart"/>
      <w:r w:rsidRPr="00B94D00">
        <w:rPr>
          <w:rFonts w:eastAsia="Calibri"/>
          <w:i/>
          <w:szCs w:val="20"/>
          <w:vertAlign w:val="subscript"/>
        </w:rPr>
        <w:t>mp</w:t>
      </w:r>
      <w:proofErr w:type="spellEnd"/>
      <w:r w:rsidRPr="00B94D00">
        <w:rPr>
          <w:rFonts w:eastAsia="Calibri"/>
          <w:szCs w:val="20"/>
          <w:vertAlign w:val="subscript"/>
        </w:rPr>
        <w:t xml:space="preserve"> </w:t>
      </w:r>
      <w:r w:rsidRPr="00B94D00">
        <w:rPr>
          <w:rFonts w:eastAsia="Calibri"/>
          <w:szCs w:val="20"/>
        </w:rPr>
        <w:t>+ UOBLP </w:t>
      </w:r>
      <w:proofErr w:type="spellStart"/>
      <w:r w:rsidRPr="00B94D00">
        <w:rPr>
          <w:rFonts w:eastAsia="Calibri"/>
          <w:i/>
          <w:szCs w:val="20"/>
          <w:vertAlign w:val="subscript"/>
        </w:rPr>
        <w:t>mp</w:t>
      </w:r>
      <w:proofErr w:type="spellEnd"/>
      <w:r w:rsidRPr="00B94D00">
        <w:rPr>
          <w:rFonts w:eastAsia="Times New Roman"/>
          <w:szCs w:val="20"/>
        </w:rPr>
        <w:t>)</w:t>
      </w:r>
      <w:r w:rsidRPr="00B94D00">
        <w:rPr>
          <w:rFonts w:eastAsia="Times New Roman"/>
          <w:iCs/>
          <w:szCs w:val="20"/>
        </w:rPr>
        <w:t>,</w:t>
      </w:r>
    </w:p>
    <w:p w14:paraId="073CFA4C" w14:textId="77777777" w:rsidR="00572F68" w:rsidRPr="00B94D00" w:rsidRDefault="00572F68" w:rsidP="00572F68">
      <w:pPr>
        <w:spacing w:after="240"/>
        <w:ind w:left="2160" w:firstLine="720"/>
        <w:rPr>
          <w:rFonts w:eastAsia="Times New Roman"/>
          <w:iCs/>
          <w:szCs w:val="20"/>
        </w:rPr>
      </w:pPr>
      <w:r w:rsidRPr="00B94D00">
        <w:rPr>
          <w:rFonts w:eastAsia="Times New Roman"/>
          <w:szCs w:val="20"/>
        </w:rPr>
        <w:t>∑</w:t>
      </w:r>
      <w:proofErr w:type="spellStart"/>
      <w:r w:rsidRPr="00B94D00">
        <w:rPr>
          <w:rFonts w:eastAsia="Calibri"/>
          <w:i/>
          <w:szCs w:val="20"/>
          <w:vertAlign w:val="subscript"/>
        </w:rPr>
        <w:t>mp</w:t>
      </w:r>
      <w:proofErr w:type="spellEnd"/>
      <w:r w:rsidRPr="00B94D00">
        <w:rPr>
          <w:rFonts w:eastAsia="Calibri"/>
          <w:szCs w:val="20"/>
        </w:rPr>
        <w:t> </w:t>
      </w:r>
      <w:r w:rsidRPr="00B94D00">
        <w:rPr>
          <w:rFonts w:eastAsia="Calibri"/>
        </w:rPr>
        <w:t xml:space="preserve"> UDAASOAWD </w:t>
      </w:r>
      <w:proofErr w:type="spellStart"/>
      <w:r w:rsidRPr="00B94D00">
        <w:rPr>
          <w:rFonts w:eastAsia="Calibri"/>
          <w:i/>
          <w:vertAlign w:val="subscript"/>
        </w:rPr>
        <w:t>mp</w:t>
      </w:r>
      <w:proofErr w:type="spellEnd"/>
      <w:r w:rsidRPr="00B94D00">
        <w:rPr>
          <w:rFonts w:eastAsia="Times New Roman"/>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72F68" w:rsidRPr="00B94D00" w14:paraId="4F719365" w14:textId="77777777" w:rsidTr="005C0B53">
        <w:tc>
          <w:tcPr>
            <w:tcW w:w="9766" w:type="dxa"/>
            <w:shd w:val="pct12" w:color="auto" w:fill="auto"/>
          </w:tcPr>
          <w:p w14:paraId="495AE257"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[NPRR995 and NPRR1201:  Replace applicable portions of the formula “</w:t>
            </w:r>
            <w:r w:rsidRPr="00B94D00">
              <w:rPr>
                <w:rFonts w:eastAsia="Times New Roman"/>
                <w:b/>
                <w:i/>
                <w:iCs/>
                <w:szCs w:val="20"/>
                <w:lang w:val="pt-BR"/>
              </w:rPr>
              <w:t xml:space="preserve">MMA </w:t>
            </w:r>
            <w:r w:rsidRPr="00B94D00">
              <w:rPr>
                <w:rFonts w:eastAsia="Times New Roman"/>
                <w:b/>
                <w:i/>
                <w:iCs/>
                <w:szCs w:val="20"/>
                <w:vertAlign w:val="subscript"/>
              </w:rPr>
              <w:t>cp</w:t>
            </w:r>
            <w:r w:rsidRPr="00B94D00">
              <w:rPr>
                <w:rFonts w:eastAsia="Times New Roman"/>
                <w:b/>
                <w:i/>
                <w:iCs/>
                <w:szCs w:val="20"/>
              </w:rPr>
              <w:t>” above with the following upon system implementation:]</w:t>
            </w:r>
          </w:p>
          <w:p w14:paraId="3EAA0E4E" w14:textId="77777777" w:rsidR="00572F68" w:rsidRPr="00B94D00" w:rsidRDefault="00572F68" w:rsidP="005C0B53">
            <w:pPr>
              <w:spacing w:after="240"/>
              <w:ind w:left="720" w:firstLine="720"/>
              <w:rPr>
                <w:rFonts w:eastAsia="Calibri"/>
                <w:iCs/>
                <w:szCs w:val="20"/>
                <w:vertAlign w:val="subscript"/>
              </w:rPr>
            </w:pPr>
            <w:r w:rsidRPr="00B94D00">
              <w:rPr>
                <w:rFonts w:eastAsia="Times New Roman"/>
                <w:iCs/>
                <w:szCs w:val="20"/>
                <w:lang w:val="pt-BR"/>
              </w:rPr>
              <w:t xml:space="preserve">MMA </w:t>
            </w:r>
            <w:r w:rsidRPr="00B94D00">
              <w:rPr>
                <w:rFonts w:eastAsia="Calibri"/>
                <w:i/>
                <w:iCs/>
                <w:szCs w:val="20"/>
                <w:vertAlign w:val="subscript"/>
              </w:rPr>
              <w:t>cp</w:t>
            </w:r>
            <w:r w:rsidRPr="00B94D00">
              <w:rPr>
                <w:rFonts w:eastAsia="Times New Roman"/>
                <w:iCs/>
                <w:szCs w:val="20"/>
                <w:lang w:val="pt-BR"/>
              </w:rPr>
              <w:t xml:space="preserve"> = Max</w:t>
            </w:r>
            <w:r w:rsidRPr="00B94D00">
              <w:rPr>
                <w:rFonts w:eastAsia="Calibri"/>
                <w:iCs/>
                <w:szCs w:val="20"/>
              </w:rPr>
              <w:t xml:space="preserve"> { </w:t>
            </w: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
                <w:iCs/>
                <w:szCs w:val="20"/>
                <w:vertAlign w:val="subscript"/>
              </w:rPr>
              <w:t xml:space="preserve"> </w:t>
            </w:r>
            <w:r w:rsidRPr="00B94D00">
              <w:rPr>
                <w:rFonts w:eastAsia="Calibri"/>
                <w:iCs/>
                <w:szCs w:val="20"/>
              </w:rPr>
              <w:t>(URTMG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r w:rsidRPr="00B94D00">
              <w:rPr>
                <w:rFonts w:eastAsia="Calibri"/>
                <w:iCs/>
                <w:szCs w:val="20"/>
              </w:rPr>
              <w:t>+ URTDCIMP </w:t>
            </w:r>
            <w:proofErr w:type="spellStart"/>
            <w:r w:rsidRPr="00B94D00">
              <w:rPr>
                <w:rFonts w:eastAsia="Calibri"/>
                <w:i/>
                <w:iCs/>
                <w:szCs w:val="20"/>
                <w:vertAlign w:val="subscript"/>
              </w:rPr>
              <w:t>mp</w:t>
            </w:r>
            <w:proofErr w:type="spellEnd"/>
            <w:r w:rsidRPr="00B94D00">
              <w:rPr>
                <w:rFonts w:eastAsia="Calibri"/>
                <w:szCs w:val="20"/>
              </w:rPr>
              <w:t xml:space="preserve"> + USOGTOT</w:t>
            </w:r>
            <w:r w:rsidRPr="00B94D00">
              <w:rPr>
                <w:rFonts w:eastAsia="Calibri"/>
                <w:i/>
                <w:iCs/>
                <w:szCs w:val="20"/>
                <w:vertAlign w:val="subscript"/>
              </w:rPr>
              <w:t xml:space="preserve"> </w:t>
            </w:r>
            <w:proofErr w:type="spellStart"/>
            <w:r w:rsidRPr="00B94D00">
              <w:rPr>
                <w:rFonts w:eastAsia="Calibri"/>
                <w:i/>
                <w:iCs/>
                <w:szCs w:val="20"/>
                <w:vertAlign w:val="subscript"/>
              </w:rPr>
              <w:t>mp</w:t>
            </w:r>
            <w:proofErr w:type="spellEnd"/>
            <w:r w:rsidRPr="00B94D00">
              <w:rPr>
                <w:rFonts w:eastAsia="Times New Roman"/>
                <w:iCs/>
                <w:szCs w:val="20"/>
              </w:rPr>
              <w:t>)</w:t>
            </w:r>
            <w:r w:rsidRPr="00B94D00">
              <w:rPr>
                <w:rFonts w:eastAsia="Calibri"/>
                <w:iCs/>
                <w:szCs w:val="20"/>
                <w:vertAlign w:val="subscript"/>
              </w:rPr>
              <w:t xml:space="preserve">, </w:t>
            </w:r>
          </w:p>
          <w:p w14:paraId="1CF392FD" w14:textId="77777777" w:rsidR="00572F68" w:rsidRPr="00B94D00" w:rsidRDefault="00572F68" w:rsidP="005C0B53">
            <w:pPr>
              <w:spacing w:after="240"/>
              <w:ind w:left="288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(URTAML </w:t>
            </w:r>
            <w:proofErr w:type="spellStart"/>
            <w:r w:rsidRPr="00B94D00">
              <w:rPr>
                <w:rFonts w:eastAsia="Calibri"/>
                <w:i/>
                <w:iCs/>
                <w:szCs w:val="20"/>
                <w:vertAlign w:val="subscript"/>
              </w:rPr>
              <w:t>mp</w:t>
            </w:r>
            <w:proofErr w:type="spellEnd"/>
            <w:r w:rsidRPr="00B94D00">
              <w:rPr>
                <w:rFonts w:eastAsia="Calibri"/>
                <w:iCs/>
                <w:szCs w:val="20"/>
              </w:rPr>
              <w:t xml:space="preserve"> + UWSLTOT </w:t>
            </w:r>
            <w:proofErr w:type="spellStart"/>
            <w:r w:rsidRPr="00B94D00">
              <w:rPr>
                <w:rFonts w:eastAsia="Calibri"/>
                <w:i/>
                <w:iCs/>
                <w:szCs w:val="20"/>
                <w:vertAlign w:val="subscript"/>
              </w:rPr>
              <w:t>mp</w:t>
            </w:r>
            <w:proofErr w:type="spellEnd"/>
            <w:r w:rsidRPr="00B94D00">
              <w:rPr>
                <w:rFonts w:eastAsia="Calibri"/>
                <w:szCs w:val="20"/>
              </w:rPr>
              <w:t> </w:t>
            </w:r>
            <w:r w:rsidRPr="00B94D00">
              <w:rPr>
                <w:rFonts w:eastAsia="Calibri"/>
                <w:iCs/>
                <w:szCs w:val="20"/>
              </w:rPr>
              <w:t xml:space="preserve">+ </w:t>
            </w:r>
            <w:r w:rsidRPr="00B94D00">
              <w:rPr>
                <w:rFonts w:eastAsia="Times New Roman"/>
                <w:szCs w:val="20"/>
              </w:rPr>
              <w:t>USOCLTOT</w:t>
            </w:r>
            <w:r w:rsidRPr="00B94D00">
              <w:rPr>
                <w:rFonts w:eastAsia="Times New Roman"/>
                <w:i/>
                <w:szCs w:val="20"/>
                <w:vertAlign w:val="subscript"/>
              </w:rPr>
              <w:t xml:space="preserve"> </w:t>
            </w:r>
            <w:proofErr w:type="spellStart"/>
            <w:r w:rsidRPr="00B94D00">
              <w:rPr>
                <w:rFonts w:eastAsia="Times New Roman"/>
                <w:i/>
                <w:szCs w:val="20"/>
                <w:vertAlign w:val="subscript"/>
              </w:rPr>
              <w:t>mp</w:t>
            </w:r>
            <w:proofErr w:type="spellEnd"/>
            <w:r w:rsidRPr="00B94D00">
              <w:rPr>
                <w:rFonts w:eastAsia="Calibri"/>
                <w:iCs/>
                <w:szCs w:val="20"/>
              </w:rPr>
              <w:t>)</w:t>
            </w:r>
            <w:r w:rsidRPr="00B94D00">
              <w:rPr>
                <w:rFonts w:eastAsia="Calibri"/>
                <w:iCs/>
                <w:szCs w:val="20"/>
                <w:vertAlign w:val="subscript"/>
              </w:rPr>
              <w:t xml:space="preserve">, </w:t>
            </w:r>
          </w:p>
          <w:p w14:paraId="475AC6C8" w14:textId="77777777" w:rsidR="00572F68" w:rsidRPr="00B94D00" w:rsidRDefault="00572F68" w:rsidP="005C0B53">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vertAlign w:val="subscript"/>
              </w:rPr>
              <w:t> </w:t>
            </w:r>
            <w:r w:rsidRPr="00B94D00">
              <w:rPr>
                <w:rFonts w:eastAsia="Calibri"/>
                <w:iCs/>
                <w:szCs w:val="20"/>
              </w:rPr>
              <w:t>URTQQES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p>
          <w:p w14:paraId="0088BC74" w14:textId="77777777" w:rsidR="00572F68" w:rsidRPr="00B94D00" w:rsidRDefault="00572F68" w:rsidP="005C0B53">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URTQQEP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p>
          <w:p w14:paraId="18B260CB" w14:textId="77777777" w:rsidR="00572F68" w:rsidRPr="00B94D00" w:rsidRDefault="00572F68" w:rsidP="005C0B53">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UDAES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p>
          <w:p w14:paraId="0E381D7F" w14:textId="77777777" w:rsidR="00572F68" w:rsidRPr="00B94D00" w:rsidRDefault="00572F68" w:rsidP="005C0B53">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UDAEP </w:t>
            </w:r>
            <w:proofErr w:type="spellStart"/>
            <w:r w:rsidRPr="00B94D00">
              <w:rPr>
                <w:rFonts w:eastAsia="Calibri"/>
                <w:i/>
                <w:iCs/>
                <w:szCs w:val="20"/>
                <w:vertAlign w:val="subscript"/>
              </w:rPr>
              <w:t>mp</w:t>
            </w:r>
            <w:proofErr w:type="spellEnd"/>
            <w:r w:rsidRPr="00B94D00">
              <w:rPr>
                <w:rFonts w:eastAsia="Calibri"/>
                <w:iCs/>
                <w:szCs w:val="20"/>
                <w:vertAlign w:val="subscript"/>
              </w:rPr>
              <w:t>,</w:t>
            </w:r>
          </w:p>
          <w:p w14:paraId="19D056A3" w14:textId="77777777" w:rsidR="00572F68" w:rsidRPr="00B94D00" w:rsidRDefault="00572F68" w:rsidP="005C0B53">
            <w:pPr>
              <w:spacing w:after="240"/>
              <w:ind w:left="2160" w:firstLine="720"/>
              <w:rPr>
                <w:rFonts w:eastAsia="Calibri"/>
                <w:iCs/>
                <w:szCs w:val="20"/>
                <w:vertAlign w:val="subscript"/>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(URTOBL </w:t>
            </w:r>
            <w:proofErr w:type="spellStart"/>
            <w:r w:rsidRPr="00B94D00">
              <w:rPr>
                <w:rFonts w:eastAsia="Calibri"/>
                <w:i/>
                <w:iCs/>
                <w:szCs w:val="20"/>
                <w:vertAlign w:val="subscript"/>
              </w:rPr>
              <w:t>mp</w:t>
            </w:r>
            <w:proofErr w:type="spellEnd"/>
            <w:r w:rsidRPr="00B94D00">
              <w:rPr>
                <w:rFonts w:eastAsia="Calibri"/>
                <w:i/>
                <w:iCs/>
                <w:szCs w:val="20"/>
                <w:vertAlign w:val="subscript"/>
              </w:rPr>
              <w:t xml:space="preserve"> </w:t>
            </w:r>
            <w:r w:rsidRPr="00B94D00">
              <w:rPr>
                <w:rFonts w:eastAsia="Calibri"/>
                <w:i/>
                <w:iCs/>
                <w:szCs w:val="20"/>
              </w:rPr>
              <w:t xml:space="preserve">+ </w:t>
            </w:r>
            <w:r w:rsidRPr="00B94D00">
              <w:rPr>
                <w:rFonts w:eastAsia="Calibri"/>
                <w:iCs/>
                <w:szCs w:val="20"/>
              </w:rPr>
              <w:t xml:space="preserve">URTOBLLO </w:t>
            </w:r>
            <w:proofErr w:type="spellStart"/>
            <w:r w:rsidRPr="00B94D00">
              <w:rPr>
                <w:rFonts w:eastAsia="Calibri"/>
                <w:i/>
                <w:iCs/>
                <w:szCs w:val="20"/>
                <w:vertAlign w:val="subscript"/>
              </w:rPr>
              <w:t>mp</w:t>
            </w:r>
            <w:proofErr w:type="spellEnd"/>
            <w:r w:rsidRPr="00B94D00">
              <w:rPr>
                <w:rFonts w:eastAsia="Calibri"/>
                <w:iCs/>
                <w:szCs w:val="20"/>
              </w:rPr>
              <w:t>)</w:t>
            </w:r>
            <w:r w:rsidRPr="00B94D00">
              <w:rPr>
                <w:rFonts w:eastAsia="Calibri"/>
                <w:iCs/>
                <w:szCs w:val="20"/>
                <w:vertAlign w:val="subscript"/>
              </w:rPr>
              <w:t xml:space="preserve">, </w:t>
            </w:r>
          </w:p>
          <w:p w14:paraId="68985D9A" w14:textId="77777777" w:rsidR="00572F68" w:rsidRPr="00B94D00" w:rsidRDefault="00572F68" w:rsidP="005C0B53">
            <w:pPr>
              <w:spacing w:after="240"/>
              <w:ind w:left="2160" w:firstLine="720"/>
              <w:rPr>
                <w:rFonts w:eastAsia="Times New Roman"/>
                <w:iCs/>
                <w:szCs w:val="20"/>
              </w:rPr>
            </w:pPr>
            <w:r w:rsidRPr="00B94D00">
              <w:rPr>
                <w:rFonts w:eastAsia="Times New Roman"/>
                <w:iCs/>
                <w:szCs w:val="20"/>
              </w:rPr>
              <w:t>∑</w:t>
            </w:r>
            <w:proofErr w:type="spellStart"/>
            <w:r w:rsidRPr="00B94D00">
              <w:rPr>
                <w:rFonts w:eastAsia="Calibri"/>
                <w:i/>
                <w:iCs/>
                <w:szCs w:val="20"/>
                <w:vertAlign w:val="subscript"/>
              </w:rPr>
              <w:t>mp</w:t>
            </w:r>
            <w:proofErr w:type="spellEnd"/>
            <w:r w:rsidRPr="00B94D00">
              <w:rPr>
                <w:rFonts w:eastAsia="Calibri"/>
                <w:iCs/>
                <w:szCs w:val="20"/>
              </w:rPr>
              <w:t> </w:t>
            </w:r>
            <w:r w:rsidRPr="00B94D00">
              <w:rPr>
                <w:rFonts w:eastAsia="Times New Roman"/>
                <w:iCs/>
                <w:szCs w:val="20"/>
              </w:rPr>
              <w:t>(</w:t>
            </w:r>
            <w:r w:rsidRPr="00B94D00">
              <w:rPr>
                <w:rFonts w:eastAsia="Calibri"/>
                <w:iCs/>
                <w:szCs w:val="20"/>
              </w:rPr>
              <w:t>UDAOPT </w:t>
            </w:r>
            <w:proofErr w:type="spellStart"/>
            <w:r w:rsidRPr="00B94D00">
              <w:rPr>
                <w:rFonts w:eastAsia="Calibri"/>
                <w:i/>
                <w:iCs/>
                <w:szCs w:val="20"/>
                <w:vertAlign w:val="subscript"/>
              </w:rPr>
              <w:t>mp</w:t>
            </w:r>
            <w:proofErr w:type="spellEnd"/>
            <w:r w:rsidRPr="00B94D00">
              <w:rPr>
                <w:rFonts w:eastAsia="Calibri"/>
                <w:iCs/>
                <w:szCs w:val="20"/>
                <w:vertAlign w:val="subscript"/>
              </w:rPr>
              <w:t xml:space="preserve"> </w:t>
            </w:r>
            <w:r w:rsidRPr="00B94D00">
              <w:rPr>
                <w:rFonts w:eastAsia="Calibri"/>
                <w:iCs/>
                <w:szCs w:val="20"/>
              </w:rPr>
              <w:t>+ UDAOBL </w:t>
            </w:r>
            <w:proofErr w:type="spellStart"/>
            <w:r w:rsidRPr="00B94D00">
              <w:rPr>
                <w:rFonts w:eastAsia="Calibri"/>
                <w:i/>
                <w:iCs/>
                <w:szCs w:val="20"/>
                <w:vertAlign w:val="subscript"/>
              </w:rPr>
              <w:t>mp</w:t>
            </w:r>
            <w:proofErr w:type="spellEnd"/>
            <w:r w:rsidRPr="00B94D00">
              <w:rPr>
                <w:rFonts w:eastAsia="Times New Roman"/>
                <w:iCs/>
                <w:szCs w:val="20"/>
              </w:rPr>
              <w:t xml:space="preserve">), </w:t>
            </w:r>
          </w:p>
          <w:p w14:paraId="384BCFD9" w14:textId="77777777" w:rsidR="00572F68" w:rsidRPr="00B94D00" w:rsidRDefault="00572F68" w:rsidP="005C0B53">
            <w:pPr>
              <w:spacing w:after="240"/>
              <w:ind w:left="2160" w:firstLine="720"/>
              <w:rPr>
                <w:rFonts w:eastAsia="Times New Roman"/>
                <w:iCs/>
                <w:szCs w:val="20"/>
              </w:rPr>
            </w:pPr>
            <w:r w:rsidRPr="00B94D00">
              <w:rPr>
                <w:rFonts w:eastAsia="Times New Roman"/>
                <w:szCs w:val="20"/>
              </w:rPr>
              <w:t>∑</w:t>
            </w:r>
            <w:proofErr w:type="spellStart"/>
            <w:r w:rsidRPr="00B94D00">
              <w:rPr>
                <w:rFonts w:eastAsia="Calibri"/>
                <w:i/>
                <w:szCs w:val="20"/>
                <w:vertAlign w:val="subscript"/>
              </w:rPr>
              <w:t>mp</w:t>
            </w:r>
            <w:proofErr w:type="spellEnd"/>
            <w:r w:rsidRPr="00B94D00">
              <w:rPr>
                <w:rFonts w:eastAsia="Calibri"/>
                <w:szCs w:val="20"/>
              </w:rPr>
              <w:t xml:space="preserve"> UDAASOAWD </w:t>
            </w:r>
            <w:proofErr w:type="spellStart"/>
            <w:r w:rsidRPr="00B94D00">
              <w:rPr>
                <w:rFonts w:eastAsia="Calibri"/>
                <w:i/>
                <w:szCs w:val="20"/>
                <w:vertAlign w:val="subscript"/>
              </w:rPr>
              <w:t>mp</w:t>
            </w:r>
            <w:proofErr w:type="spellEnd"/>
            <w:r w:rsidRPr="00B94D00">
              <w:rPr>
                <w:rFonts w:eastAsia="Times New Roman"/>
                <w:iCs/>
                <w:szCs w:val="20"/>
              </w:rPr>
              <w:t>}</w:t>
            </w:r>
          </w:p>
        </w:tc>
      </w:tr>
    </w:tbl>
    <w:p w14:paraId="5330622E" w14:textId="77777777" w:rsidR="00572F68" w:rsidRPr="00B94D00" w:rsidRDefault="00572F68" w:rsidP="00572F68">
      <w:pPr>
        <w:spacing w:before="240" w:after="240"/>
        <w:ind w:left="1440"/>
        <w:rPr>
          <w:rFonts w:eastAsia="Calibri"/>
          <w:iCs/>
          <w:szCs w:val="20"/>
        </w:rPr>
      </w:pPr>
      <w:r w:rsidRPr="00B94D00">
        <w:rPr>
          <w:rFonts w:eastAsia="Times New Roman"/>
          <w:iCs/>
          <w:szCs w:val="20"/>
        </w:rPr>
        <w:t>MMATOT = ∑</w:t>
      </w:r>
      <w:r w:rsidRPr="00B94D00">
        <w:rPr>
          <w:rFonts w:eastAsia="Calibri"/>
          <w:i/>
          <w:iCs/>
          <w:szCs w:val="20"/>
          <w:vertAlign w:val="subscript"/>
        </w:rPr>
        <w:t>cp</w:t>
      </w:r>
      <w:r w:rsidRPr="00B94D00">
        <w:rPr>
          <w:rFonts w:eastAsia="Calibri"/>
          <w:iCs/>
          <w:szCs w:val="20"/>
        </w:rPr>
        <w:t> (</w:t>
      </w:r>
      <w:r w:rsidRPr="00B94D00">
        <w:rPr>
          <w:rFonts w:eastAsia="Times New Roman"/>
          <w:iCs/>
          <w:szCs w:val="20"/>
          <w:lang w:val="pt-BR"/>
        </w:rPr>
        <w:t>MMA</w:t>
      </w:r>
      <w:r w:rsidRPr="00B94D00">
        <w:rPr>
          <w:rFonts w:eastAsia="Calibri"/>
          <w:i/>
          <w:iCs/>
          <w:szCs w:val="20"/>
          <w:vertAlign w:val="subscript"/>
        </w:rPr>
        <w:t>cp</w:t>
      </w:r>
      <w:r w:rsidRPr="00B94D00">
        <w:rPr>
          <w:rFonts w:eastAsia="Calibri"/>
          <w:iCs/>
          <w:szCs w:val="20"/>
        </w:rPr>
        <w:t>)</w:t>
      </w:r>
    </w:p>
    <w:p w14:paraId="02336C69" w14:textId="77777777" w:rsidR="00572F68" w:rsidRPr="00B94D00" w:rsidRDefault="00572F68" w:rsidP="00572F68">
      <w:pPr>
        <w:spacing w:after="240"/>
        <w:ind w:left="720"/>
        <w:rPr>
          <w:rFonts w:eastAsia="Calibri"/>
          <w:iCs/>
          <w:szCs w:val="20"/>
        </w:rPr>
      </w:pPr>
      <w:r w:rsidRPr="00B94D00">
        <w:rPr>
          <w:rFonts w:eastAsia="Calibri"/>
          <w:iCs/>
          <w:szCs w:val="20"/>
        </w:rPr>
        <w:t>Where:</w:t>
      </w:r>
    </w:p>
    <w:p w14:paraId="09D2A8A0" w14:textId="77777777" w:rsidR="00572F68" w:rsidRPr="00B94D00" w:rsidRDefault="00572F68" w:rsidP="00572F68">
      <w:pPr>
        <w:tabs>
          <w:tab w:val="left" w:pos="2340"/>
          <w:tab w:val="left" w:pos="3420"/>
        </w:tabs>
        <w:spacing w:before="240" w:after="240"/>
        <w:ind w:left="1440"/>
        <w:rPr>
          <w:rFonts w:eastAsia="Calibri"/>
          <w:bCs/>
          <w:szCs w:val="20"/>
          <w:lang w:val="x-none" w:eastAsia="x-none"/>
        </w:rPr>
      </w:pPr>
      <w:r w:rsidRPr="00B94D00">
        <w:rPr>
          <w:rFonts w:eastAsia="Times New Roman"/>
          <w:bCs/>
          <w:szCs w:val="20"/>
          <w:lang w:val="x-none" w:eastAsia="x-none"/>
        </w:rPr>
        <w:t>URTMG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r, i</w:t>
      </w:r>
      <w:r w:rsidRPr="00B94D00">
        <w:rPr>
          <w:rFonts w:eastAsia="Times New Roman"/>
          <w:bCs/>
          <w:szCs w:val="20"/>
          <w:lang w:val="x-none" w:eastAsia="x-none"/>
        </w:rPr>
        <w:t xml:space="preserve"> (RTMG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p, r, i</w:t>
      </w:r>
      <w:r w:rsidRPr="00B94D00">
        <w:rPr>
          <w:rFonts w:eastAsia="Times New Roman"/>
          <w:bCs/>
          <w:szCs w:val="20"/>
          <w:lang w:val="x-none" w:eastAsia="x-none"/>
        </w:rPr>
        <w:t>), excluding RTMG for RMR Resources and RTMG in Reliability Unit Commitment (RUC)-Committed Intervals for RUC-committed Resources</w:t>
      </w:r>
    </w:p>
    <w:p w14:paraId="719BC99B" w14:textId="77777777" w:rsidR="00572F68" w:rsidRPr="00B94D00" w:rsidRDefault="00572F68" w:rsidP="00572F68">
      <w:pPr>
        <w:tabs>
          <w:tab w:val="left" w:pos="2340"/>
          <w:tab w:val="left" w:pos="3420"/>
        </w:tabs>
        <w:spacing w:before="240" w:after="240"/>
        <w:ind w:left="1440"/>
        <w:rPr>
          <w:rFonts w:eastAsia="Calibri"/>
          <w:bCs/>
          <w:szCs w:val="20"/>
          <w:lang w:val="x-none" w:eastAsia="x-none"/>
        </w:rPr>
      </w:pPr>
      <w:r w:rsidRPr="00B94D00">
        <w:rPr>
          <w:rFonts w:eastAsia="Calibri"/>
          <w:bCs/>
          <w:szCs w:val="20"/>
          <w:lang w:val="x-none" w:eastAsia="x-none"/>
        </w:rPr>
        <w:t>URTDCIMP</w:t>
      </w:r>
      <w:r w:rsidRPr="00B94D00">
        <w:rPr>
          <w:rFonts w:eastAsia="Times New Roman"/>
          <w:bCs/>
          <w:szCs w:val="20"/>
          <w:lang w:val="x-none" w:eastAsia="x-none"/>
        </w:rPr>
        <w:t>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(RTDCIMP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p, i</w:t>
      </w:r>
      <w:r w:rsidRPr="00B94D00">
        <w:rPr>
          <w:rFonts w:eastAsia="Times New Roman"/>
          <w:bCs/>
          <w:szCs w:val="20"/>
          <w:lang w:val="x-none" w:eastAsia="x-none"/>
        </w:rPr>
        <w:t>) / 4</w:t>
      </w:r>
    </w:p>
    <w:p w14:paraId="00923B16"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lastRenderedPageBreak/>
        <w:t>URTAML</w:t>
      </w:r>
      <w:r w:rsidRPr="00B94D00">
        <w:rPr>
          <w:rFonts w:eastAsia="Times New Roman"/>
          <w:bCs/>
          <w:szCs w:val="20"/>
          <w:lang w:val="x-none" w:eastAsia="x-none"/>
        </w:rPr>
        <w:t>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max(0,</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(RTAML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p, i</w:t>
      </w:r>
      <w:r w:rsidRPr="00B94D00">
        <w:rPr>
          <w:rFonts w:eastAsia="Times New Roman"/>
          <w:bCs/>
          <w:szCs w:val="20"/>
          <w:lang w:val="x-none" w:eastAsia="x-none"/>
        </w:rPr>
        <w:t>))</w:t>
      </w:r>
    </w:p>
    <w:p w14:paraId="04F16209"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URTQQES</w:t>
      </w:r>
      <w:r w:rsidRPr="00B94D00">
        <w:rPr>
          <w:rFonts w:eastAsia="Times New Roman"/>
          <w:bCs/>
          <w:szCs w:val="20"/>
          <w:lang w:val="x-none" w:eastAsia="x-none"/>
        </w:rPr>
        <w:t>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w:t>
      </w:r>
      <w:r w:rsidRPr="00B94D00">
        <w:rPr>
          <w:rFonts w:eastAsia="Calibri"/>
          <w:bCs/>
          <w:szCs w:val="20"/>
          <w:lang w:val="x-none" w:eastAsia="x-none"/>
        </w:rPr>
        <w:t>RTQQES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p, i</w:t>
      </w:r>
      <w:r w:rsidRPr="00B94D00">
        <w:rPr>
          <w:rFonts w:eastAsia="Times New Roman"/>
          <w:bCs/>
          <w:szCs w:val="20"/>
          <w:lang w:val="x-none" w:eastAsia="x-none"/>
        </w:rPr>
        <w:t>) / 4</w:t>
      </w:r>
    </w:p>
    <w:p w14:paraId="3B4A98BC"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URTQQEP</w:t>
      </w:r>
      <w:r w:rsidRPr="00B94D00">
        <w:rPr>
          <w:rFonts w:eastAsia="Times New Roman"/>
          <w:bCs/>
          <w:szCs w:val="20"/>
          <w:lang w:val="x-none" w:eastAsia="x-none"/>
        </w:rPr>
        <w:t>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w:t>
      </w:r>
      <w:r w:rsidRPr="00B94D00">
        <w:rPr>
          <w:rFonts w:eastAsia="Calibri"/>
          <w:bCs/>
          <w:szCs w:val="20"/>
          <w:lang w:val="x-none" w:eastAsia="x-none"/>
        </w:rPr>
        <w:t>RTQQEP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p, i</w:t>
      </w:r>
      <w:r w:rsidRPr="00B94D00">
        <w:rPr>
          <w:rFonts w:eastAsia="Times New Roman"/>
          <w:bCs/>
          <w:szCs w:val="20"/>
          <w:lang w:val="x-none" w:eastAsia="x-none"/>
        </w:rPr>
        <w:t>) / 4</w:t>
      </w:r>
    </w:p>
    <w:p w14:paraId="37D242BD"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UDAES</w:t>
      </w:r>
      <w:r w:rsidRPr="00B94D00">
        <w:rPr>
          <w:rFonts w:eastAsia="Times New Roman"/>
          <w:bCs/>
          <w:szCs w:val="20"/>
          <w:lang w:val="x-none" w:eastAsia="x-none"/>
        </w:rPr>
        <w:t>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h</w:t>
      </w:r>
      <w:r w:rsidRPr="00B94D00">
        <w:rPr>
          <w:rFonts w:eastAsia="Times New Roman"/>
          <w:bCs/>
          <w:szCs w:val="20"/>
          <w:lang w:val="x-none" w:eastAsia="x-none"/>
        </w:rPr>
        <w:t xml:space="preserve"> (</w:t>
      </w:r>
      <w:r w:rsidRPr="00B94D00">
        <w:rPr>
          <w:rFonts w:eastAsia="Calibri"/>
          <w:bCs/>
          <w:szCs w:val="20"/>
          <w:lang w:val="x-none" w:eastAsia="x-none"/>
        </w:rPr>
        <w:t>DAES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p, h</w:t>
      </w:r>
      <w:r w:rsidRPr="00B94D00">
        <w:rPr>
          <w:rFonts w:eastAsia="Times New Roman"/>
          <w:bCs/>
          <w:szCs w:val="20"/>
          <w:lang w:val="x-none" w:eastAsia="x-none"/>
        </w:rPr>
        <w:t>)</w:t>
      </w:r>
    </w:p>
    <w:p w14:paraId="18573078"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UDAEP</w:t>
      </w:r>
      <w:r w:rsidRPr="00B94D00">
        <w:rPr>
          <w:rFonts w:eastAsia="Times New Roman"/>
          <w:bCs/>
          <w:szCs w:val="20"/>
          <w:lang w:val="x-none" w:eastAsia="x-none"/>
        </w:rPr>
        <w:t>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h</w:t>
      </w:r>
      <w:r w:rsidRPr="00B94D00">
        <w:rPr>
          <w:rFonts w:eastAsia="Times New Roman"/>
          <w:bCs/>
          <w:szCs w:val="20"/>
          <w:lang w:val="x-none" w:eastAsia="x-none"/>
        </w:rPr>
        <w:t xml:space="preserve"> (</w:t>
      </w:r>
      <w:r w:rsidRPr="00B94D00">
        <w:rPr>
          <w:rFonts w:eastAsia="Calibri"/>
          <w:bCs/>
          <w:szCs w:val="20"/>
          <w:lang w:val="x-none" w:eastAsia="x-none"/>
        </w:rPr>
        <w:t>DAEP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p, h</w:t>
      </w:r>
      <w:r w:rsidRPr="00B94D00">
        <w:rPr>
          <w:rFonts w:eastAsia="Times New Roman"/>
          <w:bCs/>
          <w:szCs w:val="20"/>
          <w:lang w:val="x-none" w:eastAsia="x-none"/>
        </w:rPr>
        <w:t>)</w:t>
      </w:r>
    </w:p>
    <w:p w14:paraId="63EB1CF8"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URTOBL</w:t>
      </w:r>
      <w:r w:rsidRPr="00B94D00">
        <w:rPr>
          <w:rFonts w:eastAsia="Times New Roman"/>
          <w:bCs/>
          <w:szCs w:val="20"/>
          <w:lang w:val="x-none" w:eastAsia="x-none"/>
        </w:rPr>
        <w:t> </w:t>
      </w:r>
      <w:proofErr w:type="spellStart"/>
      <w:r w:rsidRPr="00B94D00">
        <w:rPr>
          <w:rFonts w:eastAsia="Times New Roman"/>
          <w:bCs/>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RTOBL</w:t>
      </w:r>
      <w:r w:rsidRPr="00B94D00">
        <w:rPr>
          <w:rFonts w:eastAsia="Times New Roman"/>
          <w:bCs/>
          <w:szCs w:val="20"/>
          <w:vertAlign w:val="subscript"/>
          <w:lang w:val="x-none" w:eastAsia="x-none"/>
        </w:rPr>
        <w:t xml:space="preserve"> </w:t>
      </w:r>
      <w:proofErr w:type="spellStart"/>
      <w:r w:rsidRPr="00B94D00">
        <w:rPr>
          <w:rFonts w:eastAsia="Times New Roman"/>
          <w:bCs/>
          <w:szCs w:val="20"/>
          <w:vertAlign w:val="subscript"/>
          <w:lang w:val="x-none" w:eastAsia="x-none"/>
        </w:rPr>
        <w:t>mp</w:t>
      </w:r>
      <w:proofErr w:type="spellEnd"/>
      <w:r w:rsidRPr="00B94D00">
        <w:rPr>
          <w:rFonts w:eastAsia="Times New Roman"/>
          <w:bCs/>
          <w:szCs w:val="20"/>
          <w:vertAlign w:val="subscript"/>
          <w:lang w:val="x-none" w:eastAsia="x-none"/>
        </w:rPr>
        <w:t>,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4DC34AD5"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URTOBLLO</w:t>
      </w:r>
      <w:r w:rsidRPr="00B94D00">
        <w:rPr>
          <w:rFonts w:eastAsia="Times New Roman"/>
          <w:bCs/>
          <w:szCs w:val="20"/>
          <w:lang w:val="x-none" w:eastAsia="x-none"/>
        </w:rPr>
        <w:t> </w:t>
      </w:r>
      <w:proofErr w:type="spellStart"/>
      <w:r w:rsidRPr="00B94D00">
        <w:rPr>
          <w:rFonts w:eastAsia="Times New Roman"/>
          <w:bCs/>
          <w:i/>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(j, k), h</w:t>
      </w:r>
      <w:r w:rsidRPr="00B94D00">
        <w:rPr>
          <w:rFonts w:eastAsia="Times New Roman"/>
          <w:bCs/>
          <w:szCs w:val="20"/>
          <w:lang w:val="x-none" w:eastAsia="x-none"/>
        </w:rPr>
        <w:t xml:space="preserve"> (RT</w:t>
      </w:r>
      <w:r w:rsidRPr="00B94D00">
        <w:rPr>
          <w:rFonts w:eastAsia="Calibri"/>
          <w:bCs/>
          <w:szCs w:val="20"/>
          <w:lang w:val="x-none" w:eastAsia="x-none"/>
        </w:rPr>
        <w:t>OBLLO</w:t>
      </w:r>
      <w:r w:rsidRPr="00B94D00">
        <w:rPr>
          <w:rFonts w:eastAsia="Times New Roman"/>
          <w:bCs/>
          <w:szCs w:val="20"/>
          <w:vertAlign w:val="subscript"/>
          <w:lang w:val="x-none" w:eastAsia="x-none"/>
        </w:rPr>
        <w:t xml:space="preserve">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 (</w:t>
      </w:r>
      <w:r w:rsidRPr="00B94D00">
        <w:rPr>
          <w:rFonts w:eastAsia="Calibri"/>
          <w:bCs/>
          <w:i/>
          <w:szCs w:val="20"/>
          <w:vertAlign w:val="subscript"/>
          <w:lang w:val="x-none" w:eastAsia="x-none"/>
        </w:rPr>
        <w:t>j, k), h</w:t>
      </w:r>
      <w:r w:rsidRPr="00B94D00">
        <w:rPr>
          <w:rFonts w:eastAsia="Times New Roman"/>
          <w:bCs/>
          <w:szCs w:val="20"/>
          <w:lang w:val="x-none" w:eastAsia="x-none"/>
        </w:rPr>
        <w:t>)</w:t>
      </w:r>
    </w:p>
    <w:p w14:paraId="581AA711"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Times New Roman"/>
          <w:bCs/>
          <w:szCs w:val="20"/>
          <w:lang w:val="x-none" w:eastAsia="x-none"/>
        </w:rPr>
        <w:t>UDAOPT </w:t>
      </w:r>
      <w:proofErr w:type="spellStart"/>
      <w:r w:rsidRPr="00B94D00">
        <w:rPr>
          <w:rFonts w:eastAsia="Times New Roman"/>
          <w:bCs/>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DAOPT</w:t>
      </w:r>
      <w:r w:rsidRPr="00B94D00">
        <w:rPr>
          <w:rFonts w:eastAsia="Times New Roman"/>
          <w:bCs/>
          <w:szCs w:val="20"/>
          <w:vertAlign w:val="subscript"/>
          <w:lang w:val="x-none" w:eastAsia="x-none"/>
        </w:rPr>
        <w:t xml:space="preserve"> </w:t>
      </w:r>
      <w:proofErr w:type="spellStart"/>
      <w:r w:rsidRPr="00B94D00">
        <w:rPr>
          <w:rFonts w:eastAsia="Times New Roman"/>
          <w:bCs/>
          <w:szCs w:val="20"/>
          <w:vertAlign w:val="subscript"/>
          <w:lang w:val="x-none" w:eastAsia="x-none"/>
        </w:rPr>
        <w:t>mp</w:t>
      </w:r>
      <w:proofErr w:type="spellEnd"/>
      <w:r w:rsidRPr="00B94D00">
        <w:rPr>
          <w:rFonts w:eastAsia="Times New Roman"/>
          <w:bCs/>
          <w:szCs w:val="20"/>
          <w:vertAlign w:val="subscript"/>
          <w:lang w:val="x-none" w:eastAsia="x-none"/>
        </w:rPr>
        <w:t>,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11882147"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UDAOBL</w:t>
      </w:r>
      <w:r w:rsidRPr="00B94D00">
        <w:rPr>
          <w:rFonts w:eastAsia="Times New Roman"/>
          <w:bCs/>
          <w:szCs w:val="20"/>
          <w:lang w:val="x-none" w:eastAsia="x-none"/>
        </w:rPr>
        <w:t> </w:t>
      </w:r>
      <w:proofErr w:type="spellStart"/>
      <w:r w:rsidRPr="00B94D00">
        <w:rPr>
          <w:rFonts w:eastAsia="Times New Roman"/>
          <w:bCs/>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DAOBL</w:t>
      </w:r>
      <w:r w:rsidRPr="00B94D00">
        <w:rPr>
          <w:rFonts w:eastAsia="Times New Roman"/>
          <w:bCs/>
          <w:szCs w:val="20"/>
          <w:vertAlign w:val="subscript"/>
          <w:lang w:val="x-none" w:eastAsia="x-none"/>
        </w:rPr>
        <w:t xml:space="preserve"> </w:t>
      </w:r>
      <w:proofErr w:type="spellStart"/>
      <w:r w:rsidRPr="00B94D00">
        <w:rPr>
          <w:rFonts w:eastAsia="Times New Roman"/>
          <w:bCs/>
          <w:szCs w:val="20"/>
          <w:vertAlign w:val="subscript"/>
          <w:lang w:val="x-none" w:eastAsia="x-none"/>
        </w:rPr>
        <w:t>mp</w:t>
      </w:r>
      <w:proofErr w:type="spellEnd"/>
      <w:r w:rsidRPr="00B94D00">
        <w:rPr>
          <w:rFonts w:eastAsia="Times New Roman"/>
          <w:bCs/>
          <w:szCs w:val="20"/>
          <w:vertAlign w:val="subscript"/>
          <w:lang w:val="x-none" w:eastAsia="x-none"/>
        </w:rPr>
        <w:t>,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2E715C10"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UOPTS</w:t>
      </w:r>
      <w:r w:rsidRPr="00B94D00">
        <w:rPr>
          <w:rFonts w:eastAsia="Times New Roman"/>
          <w:bCs/>
          <w:szCs w:val="20"/>
          <w:lang w:val="x-none" w:eastAsia="x-none"/>
        </w:rPr>
        <w:t> </w:t>
      </w:r>
      <w:proofErr w:type="spellStart"/>
      <w:r w:rsidRPr="00B94D00">
        <w:rPr>
          <w:rFonts w:eastAsia="Times New Roman"/>
          <w:bCs/>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OPTS</w:t>
      </w:r>
      <w:r w:rsidRPr="00B94D00">
        <w:rPr>
          <w:rFonts w:eastAsia="Times New Roman"/>
          <w:bCs/>
          <w:szCs w:val="20"/>
          <w:vertAlign w:val="subscript"/>
          <w:lang w:val="x-none" w:eastAsia="x-none"/>
        </w:rPr>
        <w:t xml:space="preserve"> </w:t>
      </w:r>
      <w:proofErr w:type="spellStart"/>
      <w:r w:rsidRPr="00B94D00">
        <w:rPr>
          <w:rFonts w:eastAsia="Times New Roman"/>
          <w:bCs/>
          <w:szCs w:val="20"/>
          <w:vertAlign w:val="subscript"/>
          <w:lang w:val="x-none" w:eastAsia="x-none"/>
        </w:rPr>
        <w:t>mp</w:t>
      </w:r>
      <w:proofErr w:type="spellEnd"/>
      <w:r w:rsidRPr="00B94D00">
        <w:rPr>
          <w:rFonts w:eastAsia="Times New Roman"/>
          <w:bCs/>
          <w:szCs w:val="20"/>
          <w:vertAlign w:val="subscript"/>
          <w:lang w:val="x-none" w:eastAsia="x-none"/>
        </w:rPr>
        <w:t>, (</w:t>
      </w:r>
      <w:r w:rsidRPr="00B94D00">
        <w:rPr>
          <w:rFonts w:eastAsia="Calibri"/>
          <w:bCs/>
          <w:szCs w:val="20"/>
          <w:vertAlign w:val="subscript"/>
          <w:lang w:val="x-none" w:eastAsia="x-none"/>
        </w:rPr>
        <w:t>j, k), h</w:t>
      </w:r>
      <w:r w:rsidRPr="00B94D00">
        <w:rPr>
          <w:rFonts w:eastAsia="Times New Roman"/>
          <w:bCs/>
          <w:szCs w:val="20"/>
          <w:lang w:val="x-none" w:eastAsia="x-none"/>
        </w:rPr>
        <w:t xml:space="preserve">) </w:t>
      </w:r>
    </w:p>
    <w:p w14:paraId="4DE59F4A"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UOBLS</w:t>
      </w:r>
      <w:r w:rsidRPr="00B94D00">
        <w:rPr>
          <w:rFonts w:eastAsia="Times New Roman"/>
          <w:bCs/>
          <w:szCs w:val="20"/>
          <w:lang w:val="x-none" w:eastAsia="x-none"/>
        </w:rPr>
        <w:t> </w:t>
      </w:r>
      <w:proofErr w:type="spellStart"/>
      <w:r w:rsidRPr="00B94D00">
        <w:rPr>
          <w:rFonts w:eastAsia="Times New Roman"/>
          <w:bCs/>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OBLS</w:t>
      </w:r>
      <w:r w:rsidRPr="00B94D00">
        <w:rPr>
          <w:rFonts w:eastAsia="Times New Roman"/>
          <w:bCs/>
          <w:szCs w:val="20"/>
          <w:vertAlign w:val="subscript"/>
          <w:lang w:val="x-none" w:eastAsia="x-none"/>
        </w:rPr>
        <w:t xml:space="preserve"> </w:t>
      </w:r>
      <w:proofErr w:type="spellStart"/>
      <w:r w:rsidRPr="00B94D00">
        <w:rPr>
          <w:rFonts w:eastAsia="Times New Roman"/>
          <w:bCs/>
          <w:szCs w:val="20"/>
          <w:vertAlign w:val="subscript"/>
          <w:lang w:val="x-none" w:eastAsia="x-none"/>
        </w:rPr>
        <w:t>mp</w:t>
      </w:r>
      <w:proofErr w:type="spellEnd"/>
      <w:r w:rsidRPr="00B94D00">
        <w:rPr>
          <w:rFonts w:eastAsia="Times New Roman"/>
          <w:bCs/>
          <w:szCs w:val="20"/>
          <w:vertAlign w:val="subscript"/>
          <w:lang w:val="x-none" w:eastAsia="x-none"/>
        </w:rPr>
        <w:t>,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7D1CACAD"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UOPTP</w:t>
      </w:r>
      <w:r w:rsidRPr="00B94D00">
        <w:rPr>
          <w:rFonts w:eastAsia="Times New Roman"/>
          <w:bCs/>
          <w:szCs w:val="20"/>
          <w:lang w:val="x-none" w:eastAsia="x-none"/>
        </w:rPr>
        <w:t> </w:t>
      </w:r>
      <w:proofErr w:type="spellStart"/>
      <w:r w:rsidRPr="00B94D00">
        <w:rPr>
          <w:rFonts w:eastAsia="Times New Roman"/>
          <w:bCs/>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OPTP</w:t>
      </w:r>
      <w:r w:rsidRPr="00B94D00">
        <w:rPr>
          <w:rFonts w:eastAsia="Times New Roman"/>
          <w:bCs/>
          <w:szCs w:val="20"/>
          <w:vertAlign w:val="subscript"/>
          <w:lang w:val="x-none" w:eastAsia="x-none"/>
        </w:rPr>
        <w:t xml:space="preserve"> </w:t>
      </w:r>
      <w:proofErr w:type="spellStart"/>
      <w:r w:rsidRPr="00B94D00">
        <w:rPr>
          <w:rFonts w:eastAsia="Times New Roman"/>
          <w:bCs/>
          <w:szCs w:val="20"/>
          <w:vertAlign w:val="subscript"/>
          <w:lang w:val="x-none" w:eastAsia="x-none"/>
        </w:rPr>
        <w:t>mp</w:t>
      </w:r>
      <w:proofErr w:type="spellEnd"/>
      <w:r w:rsidRPr="00B94D00">
        <w:rPr>
          <w:rFonts w:eastAsia="Times New Roman"/>
          <w:bCs/>
          <w:szCs w:val="20"/>
          <w:vertAlign w:val="subscript"/>
          <w:lang w:val="x-none" w:eastAsia="x-none"/>
        </w:rPr>
        <w:t xml:space="preserve">, </w:t>
      </w:r>
      <w:r w:rsidRPr="00B94D00">
        <w:rPr>
          <w:rFonts w:eastAsia="Calibri"/>
          <w:bCs/>
          <w:szCs w:val="20"/>
          <w:vertAlign w:val="subscript"/>
          <w:lang w:val="x-none" w:eastAsia="x-none"/>
        </w:rPr>
        <w:t>j, h</w:t>
      </w:r>
      <w:r w:rsidRPr="00B94D00">
        <w:rPr>
          <w:rFonts w:eastAsia="Times New Roman"/>
          <w:bCs/>
          <w:szCs w:val="20"/>
          <w:lang w:val="x-none" w:eastAsia="x-none"/>
        </w:rPr>
        <w:t>)</w:t>
      </w:r>
    </w:p>
    <w:p w14:paraId="50195E09" w14:textId="77777777" w:rsidR="00572F68" w:rsidRPr="00B94D00" w:rsidRDefault="00572F68" w:rsidP="00572F68">
      <w:pPr>
        <w:tabs>
          <w:tab w:val="left" w:pos="2340"/>
          <w:tab w:val="left" w:pos="3420"/>
        </w:tabs>
        <w:spacing w:before="240" w:after="240"/>
        <w:ind w:left="1440"/>
        <w:rPr>
          <w:rFonts w:eastAsia="Times New Roman"/>
          <w:bCs/>
          <w:szCs w:val="20"/>
          <w:lang w:eastAsia="x-none"/>
        </w:rPr>
      </w:pPr>
      <w:r w:rsidRPr="00B94D00">
        <w:rPr>
          <w:rFonts w:eastAsia="Calibri"/>
          <w:bCs/>
          <w:szCs w:val="20"/>
          <w:lang w:val="x-none" w:eastAsia="x-none"/>
        </w:rPr>
        <w:t>UOBLP</w:t>
      </w:r>
      <w:r w:rsidRPr="00B94D00">
        <w:rPr>
          <w:rFonts w:eastAsia="Times New Roman"/>
          <w:bCs/>
          <w:szCs w:val="20"/>
          <w:lang w:val="x-none" w:eastAsia="x-none"/>
        </w:rPr>
        <w:t> </w:t>
      </w:r>
      <w:proofErr w:type="spellStart"/>
      <w:r w:rsidRPr="00B94D00">
        <w:rPr>
          <w:rFonts w:eastAsia="Times New Roman"/>
          <w:bCs/>
          <w:szCs w:val="20"/>
          <w:vertAlign w:val="subscript"/>
          <w:lang w:val="x-none" w:eastAsia="x-none"/>
        </w:rPr>
        <w:t>mp</w:t>
      </w:r>
      <w:proofErr w:type="spellEnd"/>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OBLP</w:t>
      </w:r>
      <w:r w:rsidRPr="00B94D00">
        <w:rPr>
          <w:rFonts w:eastAsia="Times New Roman"/>
          <w:bCs/>
          <w:szCs w:val="20"/>
          <w:vertAlign w:val="subscript"/>
          <w:lang w:val="x-none" w:eastAsia="x-none"/>
        </w:rPr>
        <w:t xml:space="preserve"> </w:t>
      </w:r>
      <w:proofErr w:type="spellStart"/>
      <w:r w:rsidRPr="00B94D00">
        <w:rPr>
          <w:rFonts w:eastAsia="Times New Roman"/>
          <w:bCs/>
          <w:szCs w:val="20"/>
          <w:vertAlign w:val="subscript"/>
          <w:lang w:val="x-none" w:eastAsia="x-none"/>
        </w:rPr>
        <w:t>mp</w:t>
      </w:r>
      <w:proofErr w:type="spellEnd"/>
      <w:r w:rsidRPr="00B94D00">
        <w:rPr>
          <w:rFonts w:eastAsia="Times New Roman"/>
          <w:bCs/>
          <w:szCs w:val="20"/>
          <w:vertAlign w:val="subscript"/>
          <w:lang w:val="x-none" w:eastAsia="x-none"/>
        </w:rPr>
        <w:t>, (</w:t>
      </w:r>
      <w:r w:rsidRPr="00B94D00">
        <w:rPr>
          <w:rFonts w:eastAsia="Calibri"/>
          <w:bCs/>
          <w:szCs w:val="20"/>
          <w:vertAlign w:val="subscript"/>
          <w:lang w:val="x-none" w:eastAsia="x-none"/>
        </w:rPr>
        <w:t>j, k), h</w:t>
      </w:r>
      <w:r w:rsidRPr="00B94D00">
        <w:rPr>
          <w:rFonts w:eastAsia="Times New Roman"/>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72F68" w:rsidRPr="00B94D00" w14:paraId="4B9AD327" w14:textId="77777777" w:rsidTr="005C0B53">
        <w:tc>
          <w:tcPr>
            <w:tcW w:w="9766" w:type="dxa"/>
            <w:shd w:val="pct12" w:color="auto" w:fill="auto"/>
          </w:tcPr>
          <w:p w14:paraId="78395C67"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[NPRR1201:  Delete the formulas “</w:t>
            </w:r>
            <w:r w:rsidRPr="00B94D00">
              <w:rPr>
                <w:rFonts w:eastAsia="Times New Roman"/>
                <w:b/>
                <w:i/>
                <w:iCs/>
                <w:szCs w:val="20"/>
                <w:lang w:val="x-none"/>
              </w:rPr>
              <w:t xml:space="preserve">UOPTS </w:t>
            </w:r>
            <w:proofErr w:type="spellStart"/>
            <w:r w:rsidRPr="00B94D00">
              <w:rPr>
                <w:rFonts w:eastAsia="Times New Roman"/>
                <w:b/>
                <w:i/>
                <w:iCs/>
                <w:szCs w:val="20"/>
                <w:vertAlign w:val="subscript"/>
                <w:lang w:val="x-none"/>
              </w:rPr>
              <w:t>mp</w:t>
            </w:r>
            <w:proofErr w:type="spellEnd"/>
            <w:r w:rsidRPr="00B94D00">
              <w:rPr>
                <w:rFonts w:eastAsia="Times New Roman"/>
                <w:b/>
                <w:i/>
                <w:iCs/>
                <w:szCs w:val="20"/>
              </w:rPr>
              <w:t>”, “UOBLS</w:t>
            </w:r>
            <w:r w:rsidRPr="00B94D00">
              <w:rPr>
                <w:rFonts w:eastAsia="Times New Roman"/>
                <w:b/>
                <w:i/>
                <w:iCs/>
                <w:szCs w:val="20"/>
                <w:lang w:val="x-none"/>
              </w:rPr>
              <w:t xml:space="preserve"> </w:t>
            </w:r>
            <w:proofErr w:type="spellStart"/>
            <w:r w:rsidRPr="00B94D00">
              <w:rPr>
                <w:rFonts w:eastAsia="Times New Roman"/>
                <w:b/>
                <w:i/>
                <w:iCs/>
                <w:szCs w:val="20"/>
                <w:vertAlign w:val="subscript"/>
                <w:lang w:val="x-none"/>
              </w:rPr>
              <w:t>mp</w:t>
            </w:r>
            <w:proofErr w:type="spellEnd"/>
            <w:r w:rsidRPr="00B94D00">
              <w:rPr>
                <w:rFonts w:eastAsia="Times New Roman"/>
                <w:b/>
                <w:i/>
                <w:iCs/>
                <w:szCs w:val="20"/>
              </w:rPr>
              <w:t>”, “UOPTP</w:t>
            </w:r>
            <w:r w:rsidRPr="00B94D00">
              <w:rPr>
                <w:rFonts w:eastAsia="Times New Roman"/>
                <w:b/>
                <w:i/>
                <w:iCs/>
                <w:szCs w:val="20"/>
                <w:lang w:val="x-none"/>
              </w:rPr>
              <w:t xml:space="preserve"> </w:t>
            </w:r>
            <w:proofErr w:type="spellStart"/>
            <w:r w:rsidRPr="00B94D00">
              <w:rPr>
                <w:rFonts w:eastAsia="Times New Roman"/>
                <w:b/>
                <w:i/>
                <w:iCs/>
                <w:szCs w:val="20"/>
                <w:vertAlign w:val="subscript"/>
                <w:lang w:val="x-none"/>
              </w:rPr>
              <w:t>mp</w:t>
            </w:r>
            <w:proofErr w:type="spellEnd"/>
            <w:r w:rsidRPr="00B94D00">
              <w:rPr>
                <w:rFonts w:eastAsia="Times New Roman"/>
                <w:b/>
                <w:i/>
                <w:iCs/>
                <w:szCs w:val="20"/>
              </w:rPr>
              <w:t>”, and “UOBLP</w:t>
            </w:r>
            <w:r w:rsidRPr="00B94D00">
              <w:rPr>
                <w:rFonts w:eastAsia="Times New Roman"/>
                <w:b/>
                <w:i/>
                <w:iCs/>
                <w:szCs w:val="20"/>
                <w:lang w:val="x-none"/>
              </w:rPr>
              <w:t xml:space="preserve"> </w:t>
            </w:r>
            <w:proofErr w:type="spellStart"/>
            <w:r w:rsidRPr="00B94D00">
              <w:rPr>
                <w:rFonts w:eastAsia="Times New Roman"/>
                <w:b/>
                <w:i/>
                <w:iCs/>
                <w:szCs w:val="20"/>
                <w:vertAlign w:val="subscript"/>
                <w:lang w:val="x-none"/>
              </w:rPr>
              <w:t>mp</w:t>
            </w:r>
            <w:proofErr w:type="spellEnd"/>
            <w:r w:rsidRPr="00B94D00">
              <w:rPr>
                <w:rFonts w:eastAsia="Times New Roman"/>
                <w:b/>
                <w:i/>
                <w:iCs/>
                <w:szCs w:val="20"/>
              </w:rPr>
              <w:t>” above upon system implementation.]</w:t>
            </w:r>
          </w:p>
        </w:tc>
      </w:tr>
    </w:tbl>
    <w:p w14:paraId="0DA36333" w14:textId="77777777" w:rsidR="00572F68" w:rsidRPr="00B94D00" w:rsidRDefault="00572F68" w:rsidP="00572F68">
      <w:pPr>
        <w:tabs>
          <w:tab w:val="left" w:pos="2340"/>
          <w:tab w:val="left" w:pos="3420"/>
        </w:tabs>
        <w:spacing w:before="240" w:after="240"/>
        <w:ind w:left="1440"/>
        <w:rPr>
          <w:rFonts w:eastAsia="Times New Roman"/>
          <w:bCs/>
          <w:szCs w:val="20"/>
          <w:lang w:val="x-none" w:eastAsia="x-none"/>
        </w:rPr>
      </w:pPr>
      <w:r w:rsidRPr="00B94D00">
        <w:rPr>
          <w:rFonts w:eastAsia="Times New Roman"/>
          <w:bCs/>
          <w:szCs w:val="20"/>
          <w:lang w:val="x-none" w:eastAsia="x-none"/>
        </w:rPr>
        <w:t>UWSLTOT</w:t>
      </w:r>
      <w:r w:rsidRPr="00B94D00">
        <w:rPr>
          <w:rFonts w:eastAsia="Times New Roman"/>
          <w:bCs/>
          <w:i/>
          <w:szCs w:val="20"/>
          <w:vertAlign w:val="subscript"/>
          <w:lang w:val="x-none" w:eastAsia="x-none"/>
        </w:rPr>
        <w:t xml:space="preserve"> </w:t>
      </w:r>
      <w:proofErr w:type="spellStart"/>
      <w:r w:rsidRPr="00B94D00">
        <w:rPr>
          <w:rFonts w:eastAsia="Times New Roman"/>
          <w:bCs/>
          <w:i/>
          <w:szCs w:val="20"/>
          <w:vertAlign w:val="subscript"/>
          <w:lang w:val="x-none" w:eastAsia="x-none"/>
        </w:rPr>
        <w:t>mp</w:t>
      </w:r>
      <w:proofErr w:type="spellEnd"/>
      <w:r w:rsidRPr="00B94D00">
        <w:rPr>
          <w:rFonts w:eastAsia="Times New Roman"/>
          <w:bCs/>
          <w:szCs w:val="20"/>
          <w:lang w:val="x-none" w:eastAsia="x-none"/>
        </w:rPr>
        <w:t xml:space="preserve"> = (-1) * ∑</w:t>
      </w:r>
      <w:r w:rsidRPr="00B94D00">
        <w:rPr>
          <w:rFonts w:eastAsia="Times New Roman"/>
          <w:bCs/>
          <w:i/>
          <w:szCs w:val="20"/>
          <w:vertAlign w:val="subscript"/>
          <w:lang w:val="x-none" w:eastAsia="x-none"/>
        </w:rPr>
        <w:t>r,</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b</w:t>
      </w:r>
      <w:r w:rsidRPr="00B94D00">
        <w:rPr>
          <w:rFonts w:eastAsia="Times New Roman"/>
          <w:bCs/>
          <w:szCs w:val="20"/>
          <w:lang w:val="x-none" w:eastAsia="x-none"/>
        </w:rPr>
        <w:t xml:space="preserve"> (MEBL</w:t>
      </w:r>
      <w:r w:rsidRPr="00B94D00">
        <w:rPr>
          <w:rFonts w:eastAsia="Times New Roman"/>
          <w:bCs/>
          <w:szCs w:val="20"/>
          <w:lang w:eastAsia="x-none"/>
        </w:rPr>
        <w:t xml:space="preserve"> </w:t>
      </w:r>
      <w:proofErr w:type="spellStart"/>
      <w:r w:rsidRPr="00B94D00">
        <w:rPr>
          <w:rFonts w:eastAsia="Times New Roman"/>
          <w:bCs/>
          <w:i/>
          <w:szCs w:val="20"/>
          <w:vertAlign w:val="subscript"/>
          <w:lang w:val="x-none" w:eastAsia="x-none"/>
        </w:rPr>
        <w:t>mp</w:t>
      </w:r>
      <w:proofErr w:type="spellEnd"/>
      <w:r w:rsidRPr="00B94D00">
        <w:rPr>
          <w:rFonts w:eastAsia="Times New Roman"/>
          <w:bCs/>
          <w:i/>
          <w:szCs w:val="20"/>
          <w:vertAlign w:val="subscript"/>
          <w:lang w:val="x-none" w:eastAsia="x-none"/>
        </w:rPr>
        <w:t>,</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r,</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b</w:t>
      </w:r>
      <w:r w:rsidRPr="00B94D00">
        <w:rPr>
          <w:rFonts w:eastAsia="Times New Roman"/>
          <w:bCs/>
          <w:szCs w:val="20"/>
          <w:lang w:val="x-none" w:eastAsia="x-none"/>
        </w:rPr>
        <w:t>)</w:t>
      </w:r>
    </w:p>
    <w:p w14:paraId="502161CF" w14:textId="77777777" w:rsidR="00572F68" w:rsidRPr="00B94D00" w:rsidRDefault="00572F68" w:rsidP="00572F68">
      <w:pPr>
        <w:spacing w:after="240"/>
        <w:ind w:left="3420" w:hanging="1980"/>
        <w:rPr>
          <w:rFonts w:eastAsia="Times New Roman"/>
          <w:bCs/>
          <w:lang w:val="pt-BR"/>
        </w:rPr>
      </w:pPr>
      <w:r w:rsidRPr="00B94D00">
        <w:rPr>
          <w:rFonts w:eastAsia="Calibri"/>
          <w:bCs/>
        </w:rPr>
        <w:t xml:space="preserve">UDAASOAWD </w:t>
      </w:r>
      <w:proofErr w:type="spellStart"/>
      <w:r w:rsidRPr="00B94D00">
        <w:rPr>
          <w:rFonts w:eastAsia="Calibri"/>
          <w:bCs/>
          <w:i/>
          <w:vertAlign w:val="subscript"/>
        </w:rPr>
        <w:t>mp</w:t>
      </w:r>
      <w:proofErr w:type="spellEnd"/>
      <w:r w:rsidRPr="00B94D00">
        <w:rPr>
          <w:rFonts w:eastAsia="Times New Roman"/>
          <w:bCs/>
          <w:i/>
          <w:vertAlign w:val="subscript"/>
        </w:rPr>
        <w:t xml:space="preserve"> </w:t>
      </w:r>
      <w:r w:rsidRPr="00B94D00">
        <w:rPr>
          <w:rFonts w:eastAsia="Calibri"/>
          <w:bCs/>
        </w:rPr>
        <w:t xml:space="preserve"> = </w:t>
      </w:r>
      <w:r w:rsidRPr="00B94D00">
        <w:rPr>
          <w:rFonts w:eastAsia="Times New Roman"/>
          <w:bCs/>
        </w:rPr>
        <w:t>∑</w:t>
      </w:r>
      <w:r w:rsidRPr="00B94D00">
        <w:rPr>
          <w:rFonts w:eastAsia="Times New Roman"/>
          <w:bCs/>
          <w:i/>
          <w:vertAlign w:val="subscript"/>
        </w:rPr>
        <w:t>h</w:t>
      </w:r>
      <w:r w:rsidRPr="00B94D00">
        <w:rPr>
          <w:rFonts w:eastAsia="Times New Roman"/>
          <w:bCs/>
        </w:rPr>
        <w:t xml:space="preserve"> (</w:t>
      </w:r>
      <w:r w:rsidRPr="00B94D00">
        <w:rPr>
          <w:rFonts w:eastAsia="Calibri"/>
          <w:bCs/>
        </w:rPr>
        <w:t> DA</w:t>
      </w:r>
      <w:r w:rsidRPr="00B94D00">
        <w:rPr>
          <w:rFonts w:eastAsia="Times New Roman"/>
          <w:bCs/>
        </w:rPr>
        <w:t>RUOAWD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RDOAWD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RROAWD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NSOAWD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ECROAWD</w:t>
      </w:r>
      <w:r w:rsidRPr="00B94D00">
        <w:rPr>
          <w:rFonts w:eastAsia="Times New Roman"/>
          <w:bCs/>
          <w:i/>
          <w:vertAlign w:val="subscript"/>
        </w:rPr>
        <w:t xml:space="preserve"> </w:t>
      </w:r>
      <w:proofErr w:type="spellStart"/>
      <w:r w:rsidRPr="00B94D00">
        <w:rPr>
          <w:rFonts w:eastAsia="Times New Roman"/>
          <w:bCs/>
          <w:i/>
          <w:vertAlign w:val="subscript"/>
        </w:rPr>
        <w:t>mp</w:t>
      </w:r>
      <w:proofErr w:type="spellEnd"/>
      <w:r w:rsidRPr="00B94D00">
        <w:rPr>
          <w:rFonts w:eastAsia="Times New Roman"/>
          <w:bCs/>
          <w:i/>
          <w:vertAlign w:val="subscript"/>
        </w:rPr>
        <w:t xml:space="preserve">, h </w:t>
      </w:r>
      <w:ins w:id="1913" w:author="ERCOT" w:date="2025-12-09T12:20:00Z" w16du:dateUtc="2025-12-09T18:20:00Z">
        <w:r w:rsidRPr="00B94D00">
          <w:rPr>
            <w:rFonts w:eastAsia="Times New Roman"/>
            <w:bCs/>
            <w:i/>
            <w:vertAlign w:val="subscript"/>
          </w:rPr>
          <w:t xml:space="preserve"> </w:t>
        </w:r>
        <w:r w:rsidRPr="00B94D00">
          <w:rPr>
            <w:rFonts w:eastAsia="Calibri"/>
            <w:bCs/>
          </w:rPr>
          <w:t xml:space="preserve">+ </w:t>
        </w:r>
        <w:r w:rsidRPr="00B94D00">
          <w:rPr>
            <w:rFonts w:eastAsia="Calibri"/>
          </w:rPr>
          <w:t>DA</w:t>
        </w:r>
        <w:r w:rsidRPr="00B94D00">
          <w:t>DRROAWD</w:t>
        </w:r>
        <w:r w:rsidRPr="00B94D00">
          <w:rPr>
            <w:i/>
            <w:vertAlign w:val="subscript"/>
          </w:rPr>
          <w:t xml:space="preserve"> </w:t>
        </w:r>
        <w:proofErr w:type="spellStart"/>
        <w:r w:rsidRPr="00B94D00">
          <w:rPr>
            <w:i/>
            <w:vertAlign w:val="subscript"/>
          </w:rPr>
          <w:t>mp</w:t>
        </w:r>
        <w:proofErr w:type="spellEnd"/>
        <w:r w:rsidRPr="00B94D00">
          <w:rPr>
            <w:i/>
            <w:vertAlign w:val="subscript"/>
          </w:rPr>
          <w:t>, h</w:t>
        </w:r>
      </w:ins>
      <w:r w:rsidRPr="00B94D00">
        <w:rPr>
          <w:rFonts w:eastAsia="Times New Roman"/>
          <w:bCs/>
        </w:rPr>
        <w:t>)</w:t>
      </w:r>
    </w:p>
    <w:p w14:paraId="2BB22A93" w14:textId="77777777" w:rsidR="00572F68" w:rsidRPr="00B94D00" w:rsidRDefault="00572F68" w:rsidP="00572F68">
      <w:pPr>
        <w:tabs>
          <w:tab w:val="left" w:pos="2340"/>
          <w:tab w:val="left" w:pos="3420"/>
        </w:tabs>
        <w:spacing w:after="240"/>
        <w:ind w:left="3037" w:hanging="1597"/>
        <w:rPr>
          <w:rFonts w:eastAsia="Times New Roman"/>
          <w:szCs w:val="20"/>
        </w:rPr>
      </w:pPr>
      <w:r w:rsidRPr="00B94D00">
        <w:rPr>
          <w:rFonts w:eastAsia="Times New Roman"/>
          <w:szCs w:val="20"/>
          <w:lang w:val="x-none" w:eastAsia="x-none"/>
        </w:rPr>
        <w:t>USOGTOT</w:t>
      </w:r>
      <w:r w:rsidRPr="00B94D00">
        <w:rPr>
          <w:rFonts w:eastAsia="Times New Roman"/>
          <w:i/>
          <w:szCs w:val="20"/>
          <w:vertAlign w:val="subscript"/>
        </w:rPr>
        <w:t xml:space="preserve"> </w:t>
      </w:r>
      <w:proofErr w:type="spellStart"/>
      <w:r w:rsidRPr="00B94D00">
        <w:rPr>
          <w:rFonts w:eastAsia="Times New Roman"/>
          <w:i/>
          <w:szCs w:val="20"/>
          <w:vertAlign w:val="subscript"/>
        </w:rPr>
        <w:t>mp</w:t>
      </w:r>
      <w:proofErr w:type="spellEnd"/>
      <w:r w:rsidRPr="00B94D00">
        <w:rPr>
          <w:rFonts w:eastAsia="Times New Roman"/>
          <w:szCs w:val="20"/>
        </w:rPr>
        <w:t xml:space="preserve"> </w:t>
      </w:r>
      <w:r w:rsidRPr="00B94D00">
        <w:rPr>
          <w:rFonts w:eastAsia="Calibri"/>
          <w:szCs w:val="20"/>
        </w:rPr>
        <w:t xml:space="preserve">= </w:t>
      </w:r>
      <w:r w:rsidRPr="00B94D00">
        <w:rPr>
          <w:rFonts w:eastAsia="Times New Roman"/>
          <w:szCs w:val="20"/>
        </w:rPr>
        <w:t>∑</w:t>
      </w:r>
      <w:proofErr w:type="spellStart"/>
      <w:r w:rsidRPr="00B94D00">
        <w:rPr>
          <w:rFonts w:eastAsia="Times New Roman"/>
          <w:i/>
          <w:szCs w:val="20"/>
          <w:vertAlign w:val="subscript"/>
        </w:rPr>
        <w:t>gsc</w:t>
      </w:r>
      <w:proofErr w:type="spellEnd"/>
      <w:r w:rsidRPr="00B94D00">
        <w:rPr>
          <w:rFonts w:eastAsia="Times New Roman"/>
          <w:szCs w:val="20"/>
        </w:rPr>
        <w:t xml:space="preserve"> (MEBSOGNET </w:t>
      </w:r>
      <w:proofErr w:type="spellStart"/>
      <w:r w:rsidRPr="00B94D00">
        <w:rPr>
          <w:rFonts w:eastAsia="Times New Roman"/>
          <w:i/>
          <w:szCs w:val="20"/>
          <w:vertAlign w:val="subscript"/>
        </w:rPr>
        <w:t>mp</w:t>
      </w:r>
      <w:proofErr w:type="spellEnd"/>
      <w:r w:rsidRPr="00B94D00">
        <w:rPr>
          <w:rFonts w:eastAsia="Times New Roman"/>
          <w:i/>
          <w:szCs w:val="20"/>
          <w:vertAlign w:val="subscript"/>
        </w:rPr>
        <w:t xml:space="preserve">, </w:t>
      </w:r>
      <w:proofErr w:type="spellStart"/>
      <w:r w:rsidRPr="00B94D00">
        <w:rPr>
          <w:rFonts w:eastAsia="Times New Roman"/>
          <w:i/>
          <w:szCs w:val="20"/>
          <w:vertAlign w:val="subscript"/>
        </w:rPr>
        <w:t>gsc</w:t>
      </w:r>
      <w:proofErr w:type="spellEnd"/>
      <w:r w:rsidRPr="00B94D00">
        <w:rPr>
          <w:rFonts w:eastAsia="Times New Roman"/>
          <w:szCs w:val="20"/>
        </w:rPr>
        <w:t xml:space="preserve">) + </w:t>
      </w:r>
      <w:r w:rsidRPr="00B94D00">
        <w:rPr>
          <w:rFonts w:eastAsia="Times New Roman"/>
          <w:szCs w:val="20"/>
          <w:lang w:val="x-none" w:eastAsia="x-none"/>
        </w:rPr>
        <w:t>∑</w:t>
      </w:r>
      <w:r w:rsidRPr="00B94D00">
        <w:rPr>
          <w:rFonts w:eastAsia="Times New Roman"/>
          <w:szCs w:val="20"/>
          <w:lang w:eastAsia="x-none"/>
        </w:rPr>
        <w:t xml:space="preserve"> </w:t>
      </w:r>
      <w:r w:rsidRPr="00B94D00">
        <w:rPr>
          <w:rFonts w:eastAsia="Times New Roman"/>
          <w:i/>
          <w:szCs w:val="20"/>
          <w:vertAlign w:val="subscript"/>
          <w:lang w:val="x-none" w:eastAsia="x-none"/>
        </w:rPr>
        <w:t>p, i</w:t>
      </w:r>
      <w:r w:rsidRPr="00B94D00">
        <w:rPr>
          <w:rFonts w:eastAsia="Times New Roman"/>
          <w:i/>
          <w:szCs w:val="20"/>
          <w:vertAlign w:val="subscript"/>
          <w:lang w:eastAsia="x-none"/>
        </w:rPr>
        <w:t xml:space="preserve"> </w:t>
      </w:r>
      <w:r w:rsidRPr="00B94D00">
        <w:rPr>
          <w:rFonts w:eastAsia="Times New Roman"/>
          <w:szCs w:val="20"/>
          <w:lang w:eastAsia="x-none"/>
        </w:rPr>
        <w:t>(</w:t>
      </w:r>
      <w:r w:rsidRPr="00B94D00">
        <w:rPr>
          <w:rFonts w:eastAsia="Times New Roman"/>
          <w:szCs w:val="20"/>
        </w:rPr>
        <w:t xml:space="preserve">RTMGSOGZ </w:t>
      </w:r>
      <w:proofErr w:type="spellStart"/>
      <w:r w:rsidRPr="00B94D00">
        <w:rPr>
          <w:rFonts w:eastAsia="Times New Roman"/>
          <w:i/>
          <w:szCs w:val="20"/>
          <w:vertAlign w:val="subscript"/>
        </w:rPr>
        <w:t>mp</w:t>
      </w:r>
      <w:proofErr w:type="spellEnd"/>
      <w:r w:rsidRPr="00B94D00">
        <w:rPr>
          <w:rFonts w:eastAsia="Times New Roman"/>
          <w:i/>
          <w:szCs w:val="20"/>
          <w:vertAlign w:val="subscript"/>
        </w:rPr>
        <w:t>, p, i</w:t>
      </w:r>
      <w:r w:rsidRPr="00B94D00">
        <w:rPr>
          <w:rFonts w:eastAsia="Times New Roman"/>
          <w:szCs w:val="20"/>
        </w:rPr>
        <w:t xml:space="preserve">) </w:t>
      </w:r>
    </w:p>
    <w:p w14:paraId="6D182437" w14:textId="77777777" w:rsidR="00572F68" w:rsidRPr="00B94D00" w:rsidRDefault="00572F68" w:rsidP="00572F68">
      <w:pPr>
        <w:rPr>
          <w:rFonts w:eastAsia="Times New Roman"/>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572F68" w:rsidRPr="00B94D00" w14:paraId="722B4E51" w14:textId="77777777" w:rsidTr="005C0B53">
        <w:tc>
          <w:tcPr>
            <w:tcW w:w="9766" w:type="dxa"/>
            <w:shd w:val="pct12" w:color="auto" w:fill="auto"/>
          </w:tcPr>
          <w:p w14:paraId="52323183"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[NPRR995:  Insert the formula “</w:t>
            </w:r>
            <w:r w:rsidRPr="00B94D00">
              <w:rPr>
                <w:rFonts w:eastAsia="Times New Roman"/>
                <w:b/>
                <w:i/>
                <w:iCs/>
                <w:szCs w:val="20"/>
                <w:lang w:val="x-none"/>
              </w:rPr>
              <w:t>USO</w:t>
            </w:r>
            <w:r w:rsidRPr="00B94D00">
              <w:rPr>
                <w:rFonts w:eastAsia="Times New Roman"/>
                <w:b/>
                <w:i/>
                <w:iCs/>
                <w:szCs w:val="20"/>
              </w:rPr>
              <w:t>CL</w:t>
            </w:r>
            <w:r w:rsidRPr="00B94D00">
              <w:rPr>
                <w:rFonts w:eastAsia="Times New Roman"/>
                <w:b/>
                <w:i/>
                <w:iCs/>
                <w:szCs w:val="20"/>
                <w:lang w:val="x-none"/>
              </w:rPr>
              <w:t>TOT</w:t>
            </w:r>
            <w:r w:rsidRPr="00B94D00">
              <w:rPr>
                <w:rFonts w:eastAsia="Times New Roman"/>
                <w:b/>
                <w:i/>
                <w:iCs/>
                <w:szCs w:val="20"/>
                <w:vertAlign w:val="subscript"/>
              </w:rPr>
              <w:t xml:space="preserve"> </w:t>
            </w:r>
            <w:proofErr w:type="spellStart"/>
            <w:r w:rsidRPr="00B94D00">
              <w:rPr>
                <w:rFonts w:eastAsia="Times New Roman"/>
                <w:b/>
                <w:i/>
                <w:iCs/>
                <w:szCs w:val="20"/>
                <w:vertAlign w:val="subscript"/>
              </w:rPr>
              <w:t>mp</w:t>
            </w:r>
            <w:proofErr w:type="spellEnd"/>
            <w:r w:rsidRPr="00B94D00">
              <w:rPr>
                <w:rFonts w:eastAsia="Times New Roman"/>
                <w:b/>
                <w:i/>
                <w:iCs/>
                <w:szCs w:val="20"/>
              </w:rPr>
              <w:t>” below upon system implementation:]</w:t>
            </w:r>
          </w:p>
          <w:p w14:paraId="6AA25F34" w14:textId="77777777" w:rsidR="00572F68" w:rsidRPr="00B94D00" w:rsidRDefault="00572F68" w:rsidP="005C0B53">
            <w:pPr>
              <w:tabs>
                <w:tab w:val="left" w:pos="2340"/>
                <w:tab w:val="left" w:pos="3420"/>
              </w:tabs>
              <w:spacing w:after="240"/>
              <w:ind w:left="1440"/>
              <w:rPr>
                <w:rFonts w:eastAsia="Times New Roman"/>
                <w:szCs w:val="20"/>
              </w:rPr>
            </w:pPr>
            <w:r w:rsidRPr="00B94D00">
              <w:rPr>
                <w:rFonts w:eastAsia="Times New Roman"/>
                <w:szCs w:val="20"/>
              </w:rPr>
              <w:t>USOCLTOT</w:t>
            </w:r>
            <w:r w:rsidRPr="00B94D00">
              <w:rPr>
                <w:rFonts w:eastAsia="Times New Roman"/>
                <w:i/>
                <w:szCs w:val="20"/>
                <w:vertAlign w:val="subscript"/>
              </w:rPr>
              <w:t xml:space="preserve"> </w:t>
            </w:r>
            <w:proofErr w:type="spellStart"/>
            <w:r w:rsidRPr="00B94D00">
              <w:rPr>
                <w:rFonts w:eastAsia="Times New Roman"/>
                <w:i/>
                <w:szCs w:val="20"/>
                <w:vertAlign w:val="subscript"/>
              </w:rPr>
              <w:t>mp</w:t>
            </w:r>
            <w:proofErr w:type="spellEnd"/>
            <w:r w:rsidRPr="00B94D00">
              <w:rPr>
                <w:rFonts w:eastAsia="Times New Roman"/>
                <w:szCs w:val="20"/>
              </w:rPr>
              <w:t xml:space="preserve"> = </w:t>
            </w:r>
            <w:r w:rsidRPr="00B94D00">
              <w:rPr>
                <w:rFonts w:eastAsia="Times New Roman"/>
                <w:szCs w:val="20"/>
                <w:lang w:val="x-none" w:eastAsia="x-none"/>
              </w:rPr>
              <w:t xml:space="preserve">(-1) * </w:t>
            </w:r>
            <w:r w:rsidRPr="00B94D00">
              <w:rPr>
                <w:rFonts w:eastAsia="Times New Roman"/>
                <w:szCs w:val="20"/>
              </w:rPr>
              <w:t>∑</w:t>
            </w:r>
            <w:proofErr w:type="spellStart"/>
            <w:r w:rsidRPr="00B94D00">
              <w:rPr>
                <w:rFonts w:eastAsia="Times New Roman"/>
                <w:i/>
                <w:szCs w:val="20"/>
                <w:vertAlign w:val="subscript"/>
              </w:rPr>
              <w:t>gsc</w:t>
            </w:r>
            <w:proofErr w:type="spellEnd"/>
            <w:r w:rsidRPr="00B94D00">
              <w:rPr>
                <w:rFonts w:eastAsia="Times New Roman"/>
                <w:i/>
                <w:szCs w:val="20"/>
                <w:vertAlign w:val="subscript"/>
              </w:rPr>
              <w:t>, b</w:t>
            </w:r>
            <w:r w:rsidRPr="00B94D00">
              <w:rPr>
                <w:rFonts w:eastAsia="Times New Roman"/>
                <w:szCs w:val="20"/>
              </w:rPr>
              <w:t xml:space="preserve"> </w:t>
            </w:r>
            <w:r w:rsidRPr="00B94D00">
              <w:rPr>
                <w:rFonts w:eastAsia="Times New Roman"/>
                <w:szCs w:val="20"/>
                <w:lang w:val="x-none" w:eastAsia="x-none"/>
              </w:rPr>
              <w:t>(</w:t>
            </w:r>
            <w:r w:rsidRPr="00B94D00">
              <w:rPr>
                <w:rFonts w:eastAsia="Times New Roman"/>
                <w:bCs/>
                <w:szCs w:val="20"/>
                <w:lang w:eastAsia="x-none"/>
              </w:rPr>
              <w:t xml:space="preserve">WSOL </w:t>
            </w:r>
            <w:proofErr w:type="spellStart"/>
            <w:r w:rsidRPr="00B94D00">
              <w:rPr>
                <w:rFonts w:eastAsia="Times New Roman"/>
                <w:bCs/>
                <w:i/>
                <w:szCs w:val="20"/>
                <w:vertAlign w:val="subscript"/>
                <w:lang w:eastAsia="x-none"/>
              </w:rPr>
              <w:t>mp</w:t>
            </w:r>
            <w:proofErr w:type="spellEnd"/>
            <w:r w:rsidRPr="00B94D00">
              <w:rPr>
                <w:rFonts w:eastAsia="Times New Roman"/>
                <w:bCs/>
                <w:i/>
                <w:szCs w:val="20"/>
                <w:vertAlign w:val="subscript"/>
                <w:lang w:eastAsia="x-none"/>
              </w:rPr>
              <w:t xml:space="preserve">, </w:t>
            </w:r>
            <w:proofErr w:type="spellStart"/>
            <w:r w:rsidRPr="00B94D00">
              <w:rPr>
                <w:rFonts w:eastAsia="Times New Roman"/>
                <w:bCs/>
                <w:i/>
                <w:szCs w:val="20"/>
                <w:vertAlign w:val="subscript"/>
                <w:lang w:eastAsia="x-none"/>
              </w:rPr>
              <w:t>gsc</w:t>
            </w:r>
            <w:proofErr w:type="spellEnd"/>
            <w:r w:rsidRPr="00B94D00">
              <w:rPr>
                <w:rFonts w:eastAsia="Times New Roman"/>
                <w:bCs/>
                <w:i/>
                <w:szCs w:val="20"/>
                <w:vertAlign w:val="subscript"/>
                <w:lang w:eastAsia="x-none"/>
              </w:rPr>
              <w:t>, b</w:t>
            </w:r>
            <w:r w:rsidRPr="00B94D00">
              <w:rPr>
                <w:rFonts w:eastAsia="Times New Roman"/>
                <w:szCs w:val="20"/>
                <w:lang w:val="x-none" w:eastAsia="x-none"/>
              </w:rPr>
              <w:t>)</w:t>
            </w:r>
          </w:p>
        </w:tc>
      </w:tr>
    </w:tbl>
    <w:p w14:paraId="02686002" w14:textId="77777777" w:rsidR="00572F68" w:rsidRPr="00B94D00" w:rsidRDefault="00572F68" w:rsidP="00572F68">
      <w:pPr>
        <w:spacing w:before="240"/>
        <w:rPr>
          <w:rFonts w:eastAsia="Times New Roman"/>
          <w:iCs/>
          <w:szCs w:val="20"/>
        </w:rPr>
      </w:pPr>
      <w:r w:rsidRPr="00B94D00">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86"/>
        <w:gridCol w:w="216"/>
        <w:gridCol w:w="216"/>
        <w:gridCol w:w="216"/>
        <w:gridCol w:w="244"/>
        <w:gridCol w:w="216"/>
        <w:gridCol w:w="456"/>
        <w:gridCol w:w="456"/>
        <w:gridCol w:w="5444"/>
      </w:tblGrid>
      <w:tr w:rsidR="00572F68" w:rsidRPr="00B94D00" w14:paraId="69115263" w14:textId="77777777" w:rsidTr="005C0B53">
        <w:trPr>
          <w:cantSplit/>
          <w:tblHeader/>
        </w:trPr>
        <w:tc>
          <w:tcPr>
            <w:tcW w:w="1005" w:type="pct"/>
            <w:gridSpan w:val="2"/>
          </w:tcPr>
          <w:p w14:paraId="7937D376"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lastRenderedPageBreak/>
              <w:t>Variable</w:t>
            </w:r>
          </w:p>
        </w:tc>
        <w:tc>
          <w:tcPr>
            <w:tcW w:w="464" w:type="pct"/>
            <w:gridSpan w:val="6"/>
          </w:tcPr>
          <w:p w14:paraId="6DB8528C"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Unit</w:t>
            </w:r>
          </w:p>
        </w:tc>
        <w:tc>
          <w:tcPr>
            <w:tcW w:w="3531" w:type="pct"/>
          </w:tcPr>
          <w:p w14:paraId="5343BF5E" w14:textId="77777777" w:rsidR="00572F68" w:rsidRPr="00B94D00" w:rsidRDefault="00572F68" w:rsidP="005C0B53">
            <w:pPr>
              <w:spacing w:after="120"/>
              <w:rPr>
                <w:rFonts w:eastAsia="Times New Roman"/>
                <w:b/>
                <w:iCs/>
                <w:sz w:val="20"/>
                <w:szCs w:val="20"/>
              </w:rPr>
            </w:pPr>
            <w:r w:rsidRPr="00B94D00">
              <w:rPr>
                <w:rFonts w:eastAsia="Times New Roman"/>
                <w:b/>
                <w:iCs/>
                <w:sz w:val="20"/>
                <w:szCs w:val="20"/>
              </w:rPr>
              <w:t>Definition</w:t>
            </w:r>
          </w:p>
        </w:tc>
      </w:tr>
      <w:tr w:rsidR="00572F68" w:rsidRPr="00B94D00" w14:paraId="40F61F4C" w14:textId="77777777" w:rsidTr="005C0B53">
        <w:trPr>
          <w:cantSplit/>
        </w:trPr>
        <w:tc>
          <w:tcPr>
            <w:tcW w:w="1005" w:type="pct"/>
            <w:gridSpan w:val="2"/>
          </w:tcPr>
          <w:p w14:paraId="5892869E" w14:textId="77777777" w:rsidR="00572F68" w:rsidRPr="00B94D00" w:rsidRDefault="00572F68" w:rsidP="005C0B53">
            <w:pPr>
              <w:spacing w:after="60"/>
              <w:rPr>
                <w:rFonts w:eastAsia="Times New Roman"/>
                <w:iCs/>
                <w:color w:val="000000"/>
                <w:kern w:val="24"/>
                <w:sz w:val="20"/>
                <w:szCs w:val="20"/>
              </w:rPr>
            </w:pPr>
            <w:r w:rsidRPr="00B94D00">
              <w:rPr>
                <w:rFonts w:eastAsia="Times New Roman"/>
                <w:iCs/>
                <w:sz w:val="20"/>
                <w:szCs w:val="20"/>
                <w:lang w:val="pt-BR"/>
              </w:rPr>
              <w:t>DURSCP</w:t>
            </w:r>
            <w:r w:rsidRPr="00B94D00">
              <w:rPr>
                <w:rFonts w:eastAsia="Times New Roman"/>
                <w:iCs/>
                <w:color w:val="000000"/>
                <w:kern w:val="24"/>
                <w:sz w:val="20"/>
                <w:szCs w:val="20"/>
              </w:rPr>
              <w:t xml:space="preserve"> </w:t>
            </w:r>
            <w:r w:rsidRPr="00B94D00">
              <w:rPr>
                <w:rFonts w:eastAsia="Times New Roman"/>
                <w:i/>
                <w:iCs/>
                <w:color w:val="000000"/>
                <w:kern w:val="24"/>
                <w:sz w:val="20"/>
                <w:szCs w:val="20"/>
                <w:vertAlign w:val="subscript"/>
              </w:rPr>
              <w:t>cp</w:t>
            </w:r>
          </w:p>
        </w:tc>
        <w:tc>
          <w:tcPr>
            <w:tcW w:w="464" w:type="pct"/>
            <w:gridSpan w:val="6"/>
          </w:tcPr>
          <w:p w14:paraId="08432F66" w14:textId="77777777" w:rsidR="00572F68" w:rsidRPr="00B94D00" w:rsidRDefault="00572F68" w:rsidP="005C0B53">
            <w:pPr>
              <w:spacing w:after="60"/>
              <w:rPr>
                <w:rFonts w:eastAsia="Times New Roman"/>
                <w:iCs/>
                <w:sz w:val="20"/>
                <w:szCs w:val="20"/>
              </w:rPr>
            </w:pPr>
            <w:r w:rsidRPr="00B94D00">
              <w:rPr>
                <w:rFonts w:eastAsia="Times New Roman"/>
                <w:iCs/>
                <w:color w:val="000000"/>
                <w:kern w:val="24"/>
                <w:sz w:val="20"/>
                <w:szCs w:val="20"/>
              </w:rPr>
              <w:t>$</w:t>
            </w:r>
          </w:p>
        </w:tc>
        <w:tc>
          <w:tcPr>
            <w:tcW w:w="3531" w:type="pct"/>
          </w:tcPr>
          <w:p w14:paraId="147E00E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Default Uplift Ratio Share per Counter-Party</w:t>
            </w:r>
            <w:r w:rsidRPr="00B94D00">
              <w:rPr>
                <w:rFonts w:eastAsia="Times New Roman"/>
                <w:iCs/>
                <w:sz w:val="20"/>
                <w:szCs w:val="20"/>
              </w:rPr>
              <w:t xml:space="preserve">—The Counter-Party’s pro rata portion of the total short-pay amount for all Day-Ahead Market (DAM) and Real-Time Market (RTM) Invoices for a month. </w:t>
            </w:r>
          </w:p>
        </w:tc>
      </w:tr>
      <w:tr w:rsidR="00572F68" w:rsidRPr="00B94D00" w14:paraId="5A033F27" w14:textId="77777777" w:rsidTr="005C0B53">
        <w:trPr>
          <w:cantSplit/>
        </w:trPr>
        <w:tc>
          <w:tcPr>
            <w:tcW w:w="1005" w:type="pct"/>
            <w:gridSpan w:val="2"/>
          </w:tcPr>
          <w:p w14:paraId="3D1B7DFA" w14:textId="77777777" w:rsidR="00572F68" w:rsidRPr="00B94D00" w:rsidRDefault="00572F68" w:rsidP="005C0B53">
            <w:pPr>
              <w:spacing w:after="60"/>
              <w:rPr>
                <w:rFonts w:eastAsia="Times New Roman"/>
                <w:iCs/>
                <w:color w:val="000000"/>
                <w:kern w:val="24"/>
                <w:sz w:val="20"/>
                <w:szCs w:val="20"/>
              </w:rPr>
            </w:pPr>
            <w:r w:rsidRPr="00B94D00">
              <w:rPr>
                <w:rFonts w:eastAsia="Times New Roman"/>
                <w:iCs/>
                <w:sz w:val="20"/>
                <w:szCs w:val="20"/>
                <w:lang w:val="pt-BR"/>
              </w:rPr>
              <w:t>TSPA</w:t>
            </w:r>
          </w:p>
        </w:tc>
        <w:tc>
          <w:tcPr>
            <w:tcW w:w="464" w:type="pct"/>
            <w:gridSpan w:val="6"/>
          </w:tcPr>
          <w:p w14:paraId="62BCB1B7" w14:textId="77777777" w:rsidR="00572F68" w:rsidRPr="00B94D00" w:rsidRDefault="00572F68" w:rsidP="005C0B53">
            <w:pPr>
              <w:spacing w:after="60"/>
              <w:rPr>
                <w:rFonts w:eastAsia="Times New Roman"/>
                <w:iCs/>
                <w:sz w:val="20"/>
                <w:szCs w:val="20"/>
              </w:rPr>
            </w:pPr>
            <w:r w:rsidRPr="00B94D00">
              <w:rPr>
                <w:rFonts w:eastAsia="Times New Roman"/>
                <w:iCs/>
                <w:color w:val="000000"/>
                <w:kern w:val="24"/>
                <w:sz w:val="20"/>
                <w:szCs w:val="20"/>
              </w:rPr>
              <w:t>$</w:t>
            </w:r>
          </w:p>
        </w:tc>
        <w:tc>
          <w:tcPr>
            <w:tcW w:w="3531" w:type="pct"/>
          </w:tcPr>
          <w:p w14:paraId="7BFAA7C6"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Total Short Pay Amount</w:t>
            </w:r>
            <w:r w:rsidRPr="00B94D00">
              <w:rPr>
                <w:rFonts w:eastAsia="Times New Roman"/>
                <w:iCs/>
                <w:sz w:val="20"/>
                <w:szCs w:val="20"/>
              </w:rPr>
              <w:t>—The total short-pay amount calculated by ERCOT to be collected through the Default Uplift Invoice process.</w:t>
            </w:r>
          </w:p>
        </w:tc>
      </w:tr>
      <w:tr w:rsidR="00572F68" w:rsidRPr="00B94D00" w14:paraId="549C3994" w14:textId="77777777" w:rsidTr="005C0B53">
        <w:trPr>
          <w:cantSplit/>
        </w:trPr>
        <w:tc>
          <w:tcPr>
            <w:tcW w:w="1005" w:type="pct"/>
            <w:gridSpan w:val="2"/>
          </w:tcPr>
          <w:p w14:paraId="499AAE7B" w14:textId="77777777" w:rsidR="00572F68" w:rsidRPr="00B94D00" w:rsidRDefault="00572F68" w:rsidP="005C0B53">
            <w:pPr>
              <w:spacing w:after="60"/>
              <w:rPr>
                <w:rFonts w:eastAsia="Times New Roman"/>
                <w:iCs/>
                <w:color w:val="000000"/>
                <w:kern w:val="24"/>
                <w:sz w:val="20"/>
                <w:szCs w:val="20"/>
              </w:rPr>
            </w:pPr>
            <w:r w:rsidRPr="00B94D00">
              <w:rPr>
                <w:rFonts w:eastAsia="Times New Roman"/>
                <w:iCs/>
                <w:color w:val="000000"/>
                <w:kern w:val="24"/>
                <w:sz w:val="20"/>
                <w:szCs w:val="20"/>
              </w:rPr>
              <w:t xml:space="preserve">MMARS </w:t>
            </w:r>
            <w:r w:rsidRPr="00B94D00">
              <w:rPr>
                <w:rFonts w:eastAsia="Times New Roman"/>
                <w:i/>
                <w:iCs/>
                <w:color w:val="000000"/>
                <w:kern w:val="24"/>
                <w:sz w:val="20"/>
                <w:szCs w:val="20"/>
                <w:vertAlign w:val="subscript"/>
              </w:rPr>
              <w:t>cp</w:t>
            </w:r>
          </w:p>
        </w:tc>
        <w:tc>
          <w:tcPr>
            <w:tcW w:w="464" w:type="pct"/>
            <w:gridSpan w:val="6"/>
          </w:tcPr>
          <w:p w14:paraId="4E24936D" w14:textId="77777777" w:rsidR="00572F68" w:rsidRPr="00B94D00" w:rsidRDefault="00572F68" w:rsidP="005C0B53">
            <w:pPr>
              <w:spacing w:after="60"/>
              <w:rPr>
                <w:rFonts w:eastAsia="Times New Roman"/>
                <w:iCs/>
                <w:sz w:val="20"/>
                <w:szCs w:val="20"/>
              </w:rPr>
            </w:pPr>
            <w:r w:rsidRPr="00B94D00">
              <w:rPr>
                <w:rFonts w:eastAsia="Times New Roman"/>
                <w:iCs/>
                <w:color w:val="000000"/>
                <w:kern w:val="24"/>
                <w:sz w:val="20"/>
                <w:szCs w:val="20"/>
              </w:rPr>
              <w:t>None</w:t>
            </w:r>
          </w:p>
        </w:tc>
        <w:tc>
          <w:tcPr>
            <w:tcW w:w="3531" w:type="pct"/>
          </w:tcPr>
          <w:p w14:paraId="6C38A84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Maximum MWh Activity Ratio Share</w:t>
            </w:r>
            <w:r w:rsidRPr="00B94D00">
              <w:rPr>
                <w:rFonts w:eastAsia="Times New Roman"/>
                <w:iCs/>
                <w:sz w:val="20"/>
                <w:szCs w:val="20"/>
              </w:rPr>
              <w:t>—The Counter-Party’s pro rata share of Maximum MWh Activity in the reference month.</w:t>
            </w:r>
          </w:p>
        </w:tc>
      </w:tr>
      <w:tr w:rsidR="00572F68" w:rsidRPr="00B94D00" w14:paraId="1B6BAE81" w14:textId="77777777" w:rsidTr="005C0B53">
        <w:trPr>
          <w:cantSplit/>
        </w:trPr>
        <w:tc>
          <w:tcPr>
            <w:tcW w:w="1005" w:type="pct"/>
            <w:gridSpan w:val="2"/>
          </w:tcPr>
          <w:p w14:paraId="0859CCCB" w14:textId="77777777" w:rsidR="00572F68" w:rsidRPr="00B94D00" w:rsidRDefault="00572F68" w:rsidP="005C0B53">
            <w:pPr>
              <w:spacing w:after="60"/>
              <w:rPr>
                <w:rFonts w:eastAsia="Times New Roman"/>
                <w:iCs/>
                <w:color w:val="000000"/>
                <w:kern w:val="24"/>
                <w:sz w:val="20"/>
                <w:szCs w:val="20"/>
              </w:rPr>
            </w:pPr>
            <w:r w:rsidRPr="00B94D00">
              <w:rPr>
                <w:rFonts w:eastAsia="Times New Roman"/>
                <w:iCs/>
                <w:color w:val="000000"/>
                <w:kern w:val="24"/>
                <w:sz w:val="20"/>
                <w:szCs w:val="20"/>
              </w:rPr>
              <w:t xml:space="preserve">MMA </w:t>
            </w:r>
            <w:r w:rsidRPr="00B94D00">
              <w:rPr>
                <w:rFonts w:eastAsia="Times New Roman"/>
                <w:i/>
                <w:iCs/>
                <w:color w:val="000000"/>
                <w:kern w:val="24"/>
                <w:sz w:val="20"/>
                <w:szCs w:val="20"/>
                <w:vertAlign w:val="subscript"/>
              </w:rPr>
              <w:t>cp</w:t>
            </w:r>
          </w:p>
        </w:tc>
        <w:tc>
          <w:tcPr>
            <w:tcW w:w="464" w:type="pct"/>
            <w:gridSpan w:val="6"/>
          </w:tcPr>
          <w:p w14:paraId="78123C0B" w14:textId="77777777" w:rsidR="00572F68" w:rsidRPr="00B94D00" w:rsidRDefault="00572F68" w:rsidP="005C0B53">
            <w:pPr>
              <w:spacing w:after="60"/>
              <w:rPr>
                <w:rFonts w:eastAsia="Times New Roman"/>
                <w:iCs/>
                <w:sz w:val="20"/>
                <w:szCs w:val="20"/>
              </w:rPr>
            </w:pPr>
            <w:r w:rsidRPr="00B94D00">
              <w:rPr>
                <w:rFonts w:eastAsia="Times New Roman"/>
                <w:iCs/>
                <w:color w:val="000000"/>
                <w:kern w:val="24"/>
                <w:sz w:val="20"/>
                <w:szCs w:val="20"/>
              </w:rPr>
              <w:t>MWh</w:t>
            </w:r>
          </w:p>
        </w:tc>
        <w:tc>
          <w:tcPr>
            <w:tcW w:w="3531" w:type="pct"/>
          </w:tcPr>
          <w:p w14:paraId="6E9669F4"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Maximum MWh Activity</w:t>
            </w:r>
            <w:r w:rsidRPr="00B94D00">
              <w:rPr>
                <w:rFonts w:eastAsia="Times New Roman"/>
                <w:iCs/>
                <w:sz w:val="20"/>
                <w:szCs w:val="20"/>
              </w:rPr>
              <w:t xml:space="preserve">—The maximum MWh activity of all Market Participants represented by the </w:t>
            </w:r>
            <w:proofErr w:type="gramStart"/>
            <w:r w:rsidRPr="00B94D00">
              <w:rPr>
                <w:rFonts w:eastAsia="Times New Roman"/>
                <w:iCs/>
                <w:sz w:val="20"/>
                <w:szCs w:val="20"/>
              </w:rPr>
              <w:t>Counter-Party</w:t>
            </w:r>
            <w:proofErr w:type="gramEnd"/>
            <w:r w:rsidRPr="00B94D00">
              <w:rPr>
                <w:rFonts w:eastAsia="Times New Roman"/>
                <w:iCs/>
                <w:sz w:val="20"/>
                <w:szCs w:val="20"/>
              </w:rPr>
              <w:t xml:space="preserve"> in the DAM, RTM and CRR Auction in the reference month.</w:t>
            </w:r>
          </w:p>
        </w:tc>
      </w:tr>
      <w:tr w:rsidR="00572F68" w:rsidRPr="00B94D00" w14:paraId="3A278A15" w14:textId="77777777" w:rsidTr="005C0B53">
        <w:trPr>
          <w:cantSplit/>
        </w:trPr>
        <w:tc>
          <w:tcPr>
            <w:tcW w:w="1005" w:type="pct"/>
            <w:gridSpan w:val="2"/>
          </w:tcPr>
          <w:p w14:paraId="0D123DE5" w14:textId="77777777" w:rsidR="00572F68" w:rsidRPr="00B94D00" w:rsidRDefault="00572F68" w:rsidP="005C0B53">
            <w:pPr>
              <w:spacing w:after="60"/>
              <w:rPr>
                <w:rFonts w:eastAsia="Times New Roman"/>
                <w:iCs/>
                <w:color w:val="000000"/>
                <w:kern w:val="24"/>
                <w:sz w:val="20"/>
                <w:szCs w:val="20"/>
              </w:rPr>
            </w:pPr>
            <w:r w:rsidRPr="00B94D00">
              <w:rPr>
                <w:rFonts w:eastAsia="Times New Roman"/>
                <w:iCs/>
                <w:color w:val="000000"/>
                <w:kern w:val="24"/>
                <w:sz w:val="20"/>
                <w:szCs w:val="20"/>
              </w:rPr>
              <w:t>MMATOT</w:t>
            </w:r>
          </w:p>
        </w:tc>
        <w:tc>
          <w:tcPr>
            <w:tcW w:w="464" w:type="pct"/>
            <w:gridSpan w:val="6"/>
          </w:tcPr>
          <w:p w14:paraId="0FDD220E" w14:textId="77777777" w:rsidR="00572F68" w:rsidRPr="00B94D00" w:rsidRDefault="00572F68" w:rsidP="005C0B53">
            <w:pPr>
              <w:spacing w:after="60"/>
              <w:rPr>
                <w:rFonts w:eastAsia="Times New Roman"/>
                <w:iCs/>
                <w:sz w:val="20"/>
                <w:szCs w:val="20"/>
              </w:rPr>
            </w:pPr>
            <w:r w:rsidRPr="00B94D00">
              <w:rPr>
                <w:rFonts w:eastAsia="Times New Roman"/>
                <w:iCs/>
                <w:color w:val="000000"/>
                <w:kern w:val="24"/>
                <w:sz w:val="20"/>
                <w:szCs w:val="20"/>
              </w:rPr>
              <w:t>MWh</w:t>
            </w:r>
          </w:p>
        </w:tc>
        <w:tc>
          <w:tcPr>
            <w:tcW w:w="3531" w:type="pct"/>
          </w:tcPr>
          <w:p w14:paraId="31703ED7"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Maximum MWh Activity Total</w:t>
            </w:r>
            <w:r w:rsidRPr="00B94D00">
              <w:rPr>
                <w:rFonts w:eastAsia="Times New Roman"/>
                <w:iCs/>
                <w:sz w:val="20"/>
                <w:szCs w:val="20"/>
              </w:rPr>
              <w:t>—The sum of all Counter-Party’s Maximum MWh Activity in the reference month.</w:t>
            </w:r>
          </w:p>
        </w:tc>
      </w:tr>
      <w:tr w:rsidR="00572F68" w:rsidRPr="00B94D00" w14:paraId="2E2EFE5B" w14:textId="77777777" w:rsidTr="005C0B53">
        <w:trPr>
          <w:cantSplit/>
        </w:trPr>
        <w:tc>
          <w:tcPr>
            <w:tcW w:w="1005" w:type="pct"/>
            <w:gridSpan w:val="2"/>
          </w:tcPr>
          <w:p w14:paraId="19E92884" w14:textId="77777777" w:rsidR="00572F68" w:rsidRPr="00B94D00" w:rsidRDefault="00572F68" w:rsidP="005C0B53">
            <w:pPr>
              <w:spacing w:after="60"/>
              <w:rPr>
                <w:rFonts w:eastAsia="Times New Roman"/>
                <w:iCs/>
                <w:sz w:val="20"/>
                <w:szCs w:val="20"/>
              </w:rPr>
            </w:pPr>
            <w:r w:rsidRPr="00B94D00">
              <w:rPr>
                <w:rFonts w:eastAsia="Times New Roman"/>
                <w:iCs/>
                <w:color w:val="000000"/>
                <w:kern w:val="24"/>
                <w:sz w:val="20"/>
                <w:szCs w:val="20"/>
              </w:rPr>
              <w:t xml:space="preserve">RTMG </w:t>
            </w:r>
            <w:proofErr w:type="spellStart"/>
            <w:r w:rsidRPr="00B94D00">
              <w:rPr>
                <w:rFonts w:eastAsia="Times New Roman"/>
                <w:i/>
                <w:iCs/>
                <w:color w:val="000000"/>
                <w:kern w:val="24"/>
                <w:sz w:val="20"/>
                <w:szCs w:val="20"/>
                <w:vertAlign w:val="subscript"/>
              </w:rPr>
              <w:t>mp</w:t>
            </w:r>
            <w:proofErr w:type="spellEnd"/>
            <w:r w:rsidRPr="00B94D00">
              <w:rPr>
                <w:rFonts w:eastAsia="Times New Roman"/>
                <w:i/>
                <w:iCs/>
                <w:color w:val="000000"/>
                <w:kern w:val="24"/>
                <w:sz w:val="20"/>
                <w:szCs w:val="20"/>
                <w:vertAlign w:val="subscript"/>
              </w:rPr>
              <w:t>, p, r, i</w:t>
            </w:r>
          </w:p>
        </w:tc>
        <w:tc>
          <w:tcPr>
            <w:tcW w:w="464" w:type="pct"/>
            <w:gridSpan w:val="6"/>
          </w:tcPr>
          <w:p w14:paraId="20C3FE1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19F84DD1"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Metered Generation per Market Participant per Settlement Point per Resource</w:t>
            </w:r>
            <w:r w:rsidRPr="00B94D00">
              <w:rPr>
                <w:rFonts w:eastAsia="Times New Roman"/>
                <w:iCs/>
                <w:sz w:val="20"/>
                <w:szCs w:val="20"/>
              </w:rPr>
              <w:t xml:space="preserve">—The Real-Time energy produced by the Resource </w:t>
            </w:r>
            <w:r w:rsidRPr="00B94D00">
              <w:rPr>
                <w:rFonts w:eastAsia="Times New Roman"/>
                <w:i/>
                <w:iCs/>
                <w:sz w:val="20"/>
                <w:szCs w:val="20"/>
              </w:rPr>
              <w:t>r</w:t>
            </w:r>
            <w:r w:rsidRPr="00B94D00">
              <w:rPr>
                <w:rFonts w:eastAsia="Times New Roman"/>
                <w:iCs/>
                <w:sz w:val="20"/>
                <w:szCs w:val="20"/>
              </w:rPr>
              <w:t xml:space="preserve"> represented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at Resource Node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p w14:paraId="65CE1600" w14:textId="77777777" w:rsidR="00572F68" w:rsidRPr="00B94D00" w:rsidRDefault="00572F68" w:rsidP="005C0B53">
            <w:pPr>
              <w:spacing w:after="60"/>
              <w:rPr>
                <w:rFonts w:eastAsia="Times New Roman"/>
                <w:iCs/>
                <w:sz w:val="20"/>
                <w:szCs w:val="20"/>
              </w:rPr>
            </w:pPr>
          </w:p>
        </w:tc>
      </w:tr>
      <w:tr w:rsidR="00572F68" w:rsidRPr="00B94D00" w14:paraId="2DB00109" w14:textId="77777777" w:rsidTr="005C0B53">
        <w:trPr>
          <w:cantSplit/>
        </w:trPr>
        <w:tc>
          <w:tcPr>
            <w:tcW w:w="1005" w:type="pct"/>
            <w:gridSpan w:val="2"/>
          </w:tcPr>
          <w:p w14:paraId="5BE0A24D"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URTMG </w:t>
            </w:r>
            <w:proofErr w:type="spellStart"/>
            <w:r w:rsidRPr="00B94D00">
              <w:rPr>
                <w:rFonts w:eastAsia="Calibri"/>
                <w:i/>
                <w:iCs/>
                <w:sz w:val="20"/>
                <w:szCs w:val="20"/>
                <w:vertAlign w:val="subscript"/>
              </w:rPr>
              <w:t>mp</w:t>
            </w:r>
            <w:proofErr w:type="spellEnd"/>
          </w:p>
        </w:tc>
        <w:tc>
          <w:tcPr>
            <w:tcW w:w="464" w:type="pct"/>
            <w:gridSpan w:val="6"/>
          </w:tcPr>
          <w:p w14:paraId="53BF5B7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6F257305"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Uplift Real-Time Metered Generation per Market Participant</w:t>
            </w:r>
            <w:r w:rsidRPr="00B94D00">
              <w:rPr>
                <w:rFonts w:eastAsia="Times New Roman"/>
                <w:iCs/>
                <w:sz w:val="20"/>
                <w:szCs w:val="20"/>
              </w:rPr>
              <w:t xml:space="preserve">—The monthly sum of Real-Time energy produced by Resources represented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excluding generation for RMR Resources and generation in RUC-Committed Intervals,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 xml:space="preserve">. </w:t>
            </w:r>
          </w:p>
          <w:p w14:paraId="0ABA71E4" w14:textId="77777777" w:rsidR="00572F68" w:rsidRPr="00B94D00" w:rsidRDefault="00572F68" w:rsidP="005C0B53">
            <w:pPr>
              <w:spacing w:after="60"/>
              <w:rPr>
                <w:rFonts w:eastAsia="Times New Roman"/>
                <w:i/>
                <w:iCs/>
                <w:sz w:val="20"/>
                <w:szCs w:val="20"/>
              </w:rPr>
            </w:pPr>
          </w:p>
        </w:tc>
      </w:tr>
      <w:tr w:rsidR="00572F68" w:rsidRPr="00B94D00" w14:paraId="1793C464" w14:textId="77777777" w:rsidTr="005C0B53">
        <w:trPr>
          <w:cantSplit/>
        </w:trPr>
        <w:tc>
          <w:tcPr>
            <w:tcW w:w="1005" w:type="pct"/>
            <w:gridSpan w:val="2"/>
          </w:tcPr>
          <w:p w14:paraId="54247B81" w14:textId="77777777" w:rsidR="00572F68" w:rsidRPr="00B94D00" w:rsidRDefault="00572F68" w:rsidP="005C0B53">
            <w:pPr>
              <w:spacing w:after="60"/>
              <w:rPr>
                <w:rFonts w:eastAsia="Times New Roman"/>
                <w:iCs/>
                <w:color w:val="000000"/>
                <w:kern w:val="24"/>
                <w:sz w:val="20"/>
                <w:szCs w:val="20"/>
              </w:rPr>
            </w:pPr>
            <w:r w:rsidRPr="00B94D00">
              <w:rPr>
                <w:rFonts w:eastAsia="Times New Roman"/>
                <w:iCs/>
                <w:color w:val="000000"/>
                <w:kern w:val="24"/>
                <w:sz w:val="20"/>
                <w:szCs w:val="20"/>
              </w:rPr>
              <w:t xml:space="preserve">RTDCIMP </w:t>
            </w:r>
            <w:proofErr w:type="spellStart"/>
            <w:r w:rsidRPr="00B94D00">
              <w:rPr>
                <w:rFonts w:eastAsia="Times New Roman"/>
                <w:i/>
                <w:iCs/>
                <w:color w:val="000000"/>
                <w:kern w:val="24"/>
                <w:sz w:val="20"/>
                <w:szCs w:val="20"/>
                <w:vertAlign w:val="subscript"/>
              </w:rPr>
              <w:t>mp</w:t>
            </w:r>
            <w:proofErr w:type="spellEnd"/>
            <w:r w:rsidRPr="00B94D00">
              <w:rPr>
                <w:rFonts w:eastAsia="Times New Roman"/>
                <w:i/>
                <w:iCs/>
                <w:color w:val="000000"/>
                <w:kern w:val="24"/>
                <w:sz w:val="20"/>
                <w:szCs w:val="20"/>
                <w:vertAlign w:val="subscript"/>
              </w:rPr>
              <w:t>, p, i</w:t>
            </w:r>
          </w:p>
        </w:tc>
        <w:tc>
          <w:tcPr>
            <w:tcW w:w="464" w:type="pct"/>
            <w:gridSpan w:val="6"/>
          </w:tcPr>
          <w:p w14:paraId="16A2D76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Pr>
          <w:p w14:paraId="002E9EEE"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Real-Time DC Import per QSE per Settlement Point</w:t>
            </w:r>
            <w:r w:rsidRPr="00B94D00">
              <w:rPr>
                <w:rFonts w:eastAsia="Times New Roman"/>
                <w:iCs/>
                <w:sz w:val="20"/>
                <w:szCs w:val="20"/>
              </w:rPr>
              <w:t xml:space="preserve">—The aggregated Direct Current Tie (DC Tie) Schedule submitted by Market Participant </w:t>
            </w:r>
            <w:proofErr w:type="spellStart"/>
            <w:r w:rsidRPr="00B94D00">
              <w:rPr>
                <w:rFonts w:eastAsia="Times New Roman"/>
                <w:i/>
                <w:iCs/>
                <w:sz w:val="20"/>
                <w:szCs w:val="20"/>
              </w:rPr>
              <w:t>mp</w:t>
            </w:r>
            <w:proofErr w:type="spellEnd"/>
            <w:r w:rsidRPr="00B94D00">
              <w:rPr>
                <w:rFonts w:eastAsia="Times New Roman"/>
                <w:i/>
                <w:iCs/>
                <w:sz w:val="20"/>
                <w:szCs w:val="20"/>
              </w:rPr>
              <w:t>,</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572F68" w:rsidRPr="00B94D00" w14:paraId="0AD06A5B" w14:textId="77777777" w:rsidTr="005C0B53">
        <w:trPr>
          <w:cantSplit/>
        </w:trPr>
        <w:tc>
          <w:tcPr>
            <w:tcW w:w="1005" w:type="pct"/>
            <w:gridSpan w:val="2"/>
          </w:tcPr>
          <w:p w14:paraId="1AE1DF16" w14:textId="77777777" w:rsidR="00572F68" w:rsidRPr="00B94D00" w:rsidRDefault="00572F68" w:rsidP="005C0B53">
            <w:pPr>
              <w:spacing w:after="60"/>
              <w:rPr>
                <w:rFonts w:eastAsia="Times New Roman"/>
                <w:iCs/>
                <w:color w:val="000000"/>
                <w:kern w:val="24"/>
                <w:sz w:val="20"/>
                <w:szCs w:val="20"/>
              </w:rPr>
            </w:pPr>
            <w:r w:rsidRPr="00B94D00">
              <w:rPr>
                <w:rFonts w:eastAsia="Calibri"/>
                <w:iCs/>
                <w:sz w:val="20"/>
                <w:szCs w:val="20"/>
              </w:rPr>
              <w:t xml:space="preserve">URTDCIMP </w:t>
            </w:r>
            <w:proofErr w:type="spellStart"/>
            <w:r w:rsidRPr="00B94D00">
              <w:rPr>
                <w:rFonts w:eastAsia="Calibri"/>
                <w:i/>
                <w:iCs/>
                <w:sz w:val="20"/>
                <w:szCs w:val="20"/>
                <w:vertAlign w:val="subscript"/>
              </w:rPr>
              <w:t>mp</w:t>
            </w:r>
            <w:proofErr w:type="spellEnd"/>
          </w:p>
        </w:tc>
        <w:tc>
          <w:tcPr>
            <w:tcW w:w="464" w:type="pct"/>
            <w:gridSpan w:val="6"/>
          </w:tcPr>
          <w:p w14:paraId="66381E0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Pr>
          <w:p w14:paraId="11E49FBA"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Uplift Real-Time DC Import per Market Participant</w:t>
            </w:r>
            <w:r w:rsidRPr="00B94D00">
              <w:rPr>
                <w:rFonts w:eastAsia="Times New Roman"/>
                <w:iCs/>
                <w:sz w:val="20"/>
                <w:szCs w:val="20"/>
              </w:rPr>
              <w:t xml:space="preserve">—The monthly sum of the aggregated DC Tie Schedule submitted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as an importer into the ERCOT System where the Market Participant is a QSE assigned to a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32CD5F7E" w14:textId="77777777" w:rsidTr="005C0B53">
        <w:trPr>
          <w:cantSplit/>
        </w:trPr>
        <w:tc>
          <w:tcPr>
            <w:tcW w:w="1005" w:type="pct"/>
            <w:gridSpan w:val="2"/>
          </w:tcPr>
          <w:p w14:paraId="788CD8FB" w14:textId="77777777" w:rsidR="00572F68" w:rsidRPr="00B94D00" w:rsidRDefault="00572F68" w:rsidP="005C0B53">
            <w:pPr>
              <w:spacing w:after="60"/>
              <w:rPr>
                <w:rFonts w:eastAsia="Times New Roman"/>
                <w:iCs/>
                <w:sz w:val="20"/>
                <w:szCs w:val="20"/>
              </w:rPr>
            </w:pPr>
            <w:r w:rsidRPr="00B94D00">
              <w:rPr>
                <w:rFonts w:eastAsia="Times New Roman"/>
                <w:iCs/>
                <w:color w:val="000000"/>
                <w:kern w:val="24"/>
                <w:sz w:val="20"/>
                <w:szCs w:val="20"/>
              </w:rPr>
              <w:t xml:space="preserve">RTAML </w:t>
            </w:r>
            <w:proofErr w:type="spellStart"/>
            <w:r w:rsidRPr="00B94D00">
              <w:rPr>
                <w:rFonts w:eastAsia="Times New Roman"/>
                <w:i/>
                <w:iCs/>
                <w:color w:val="000000"/>
                <w:kern w:val="24"/>
                <w:sz w:val="20"/>
                <w:szCs w:val="20"/>
                <w:vertAlign w:val="subscript"/>
              </w:rPr>
              <w:t>mp</w:t>
            </w:r>
            <w:proofErr w:type="spellEnd"/>
            <w:r w:rsidRPr="00B94D00">
              <w:rPr>
                <w:rFonts w:eastAsia="Times New Roman"/>
                <w:i/>
                <w:iCs/>
                <w:color w:val="000000"/>
                <w:kern w:val="24"/>
                <w:sz w:val="20"/>
                <w:szCs w:val="20"/>
                <w:vertAlign w:val="subscript"/>
              </w:rPr>
              <w:t>, p, i</w:t>
            </w:r>
          </w:p>
        </w:tc>
        <w:tc>
          <w:tcPr>
            <w:tcW w:w="464" w:type="pct"/>
            <w:gridSpan w:val="6"/>
          </w:tcPr>
          <w:p w14:paraId="4E6D10A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492530C9"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Adjusted Metered Load per Market Participant per Settlement Point</w:t>
            </w:r>
            <w:r w:rsidRPr="00B94D00">
              <w:rPr>
                <w:rFonts w:eastAsia="Times New Roman"/>
                <w:iCs/>
                <w:sz w:val="20"/>
                <w:szCs w:val="20"/>
              </w:rPr>
              <w:t xml:space="preserve">—The sum of the Adjusted Metered Load (AML) at the Electrical Buses that are included in Settlement Point </w:t>
            </w:r>
            <w:r w:rsidRPr="00B94D00">
              <w:rPr>
                <w:rFonts w:eastAsia="Times New Roman"/>
                <w:i/>
                <w:iCs/>
                <w:sz w:val="20"/>
                <w:szCs w:val="20"/>
              </w:rPr>
              <w:t>p</w:t>
            </w:r>
            <w:r w:rsidRPr="00B94D00">
              <w:rPr>
                <w:rFonts w:eastAsia="Times New Roman"/>
                <w:iCs/>
                <w:sz w:val="20"/>
                <w:szCs w:val="20"/>
              </w:rPr>
              <w:t xml:space="preserve"> represented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572F68" w:rsidRPr="00B94D00" w14:paraId="2C2E452F" w14:textId="77777777" w:rsidTr="005C0B53">
        <w:trPr>
          <w:cantSplit/>
        </w:trPr>
        <w:tc>
          <w:tcPr>
            <w:tcW w:w="1005" w:type="pct"/>
            <w:gridSpan w:val="2"/>
          </w:tcPr>
          <w:p w14:paraId="0BD541C3"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URTAML </w:t>
            </w:r>
            <w:proofErr w:type="spellStart"/>
            <w:r w:rsidRPr="00B94D00">
              <w:rPr>
                <w:rFonts w:eastAsia="Calibri"/>
                <w:i/>
                <w:iCs/>
                <w:sz w:val="20"/>
                <w:szCs w:val="20"/>
                <w:vertAlign w:val="subscript"/>
              </w:rPr>
              <w:t>mp</w:t>
            </w:r>
            <w:proofErr w:type="spellEnd"/>
          </w:p>
        </w:tc>
        <w:tc>
          <w:tcPr>
            <w:tcW w:w="464" w:type="pct"/>
            <w:gridSpan w:val="6"/>
          </w:tcPr>
          <w:p w14:paraId="0F489947"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6F2CFE8C"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Uplift Real-Time Adjusted Metered Load per Market Participant</w:t>
            </w:r>
            <w:r w:rsidRPr="00B94D00">
              <w:rPr>
                <w:rFonts w:eastAsia="Times New Roman"/>
                <w:iCs/>
                <w:sz w:val="20"/>
                <w:szCs w:val="20"/>
              </w:rPr>
              <w:t xml:space="preserve">—The monthly sum of the AML represented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6B6BC275" w14:textId="77777777" w:rsidTr="005C0B53">
        <w:trPr>
          <w:cantSplit/>
        </w:trPr>
        <w:tc>
          <w:tcPr>
            <w:tcW w:w="1005" w:type="pct"/>
            <w:gridSpan w:val="2"/>
          </w:tcPr>
          <w:p w14:paraId="0620ED86"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RTQQES </w:t>
            </w:r>
            <w:proofErr w:type="spellStart"/>
            <w:r w:rsidRPr="00B94D00">
              <w:rPr>
                <w:rFonts w:eastAsia="Times New Roman"/>
                <w:i/>
                <w:iCs/>
                <w:color w:val="000000"/>
                <w:kern w:val="24"/>
                <w:sz w:val="20"/>
                <w:szCs w:val="20"/>
                <w:vertAlign w:val="subscript"/>
              </w:rPr>
              <w:t>mp</w:t>
            </w:r>
            <w:proofErr w:type="spellEnd"/>
            <w:r w:rsidRPr="00B94D00">
              <w:rPr>
                <w:rFonts w:eastAsia="Times New Roman"/>
                <w:i/>
                <w:iCs/>
                <w:color w:val="000000"/>
                <w:kern w:val="24"/>
                <w:sz w:val="20"/>
                <w:szCs w:val="20"/>
                <w:vertAlign w:val="subscript"/>
              </w:rPr>
              <w:t>, p, i</w:t>
            </w:r>
          </w:p>
        </w:tc>
        <w:tc>
          <w:tcPr>
            <w:tcW w:w="464" w:type="pct"/>
            <w:gridSpan w:val="6"/>
          </w:tcPr>
          <w:p w14:paraId="3844F22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Pr>
          <w:p w14:paraId="480B0FD9"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 xml:space="preserve">QSE-to-QSE Energy </w:t>
            </w:r>
            <w:smartTag w:uri="urn:schemas-microsoft-com:office:smarttags" w:element="PersonName">
              <w:smartTag w:uri="urn:schemas-microsoft-com:office:smarttags" w:element="date">
                <w:r w:rsidRPr="00B94D00">
                  <w:rPr>
                    <w:rFonts w:eastAsia="Times New Roman"/>
                    <w:i/>
                    <w:iCs/>
                    <w:sz w:val="20"/>
                    <w:szCs w:val="20"/>
                  </w:rPr>
                  <w:t>Sale</w:t>
                </w:r>
              </w:smartTag>
            </w:smartTag>
            <w:r w:rsidRPr="00B94D00">
              <w:rPr>
                <w:rFonts w:eastAsia="Times New Roman"/>
                <w:i/>
                <w:iCs/>
                <w:sz w:val="20"/>
                <w:szCs w:val="20"/>
              </w:rPr>
              <w:t xml:space="preserve"> per Market Participant per Settlement Point</w:t>
            </w:r>
            <w:r w:rsidRPr="00B94D00">
              <w:rPr>
                <w:rFonts w:eastAsia="Times New Roman"/>
                <w:iCs/>
                <w:sz w:val="20"/>
                <w:szCs w:val="20"/>
              </w:rPr>
              <w:t xml:space="preserve">—The amount of MW sold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through Energy Trades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572F68" w:rsidRPr="00B94D00" w14:paraId="0CF2521C" w14:textId="77777777" w:rsidTr="005C0B53">
        <w:trPr>
          <w:cantSplit/>
        </w:trPr>
        <w:tc>
          <w:tcPr>
            <w:tcW w:w="1005" w:type="pct"/>
            <w:gridSpan w:val="2"/>
          </w:tcPr>
          <w:p w14:paraId="200FFF69" w14:textId="77777777" w:rsidR="00572F68" w:rsidRPr="00B94D00" w:rsidRDefault="00572F68" w:rsidP="005C0B53">
            <w:pPr>
              <w:spacing w:after="60"/>
              <w:rPr>
                <w:rFonts w:eastAsia="Times New Roman"/>
                <w:iCs/>
                <w:sz w:val="20"/>
                <w:szCs w:val="20"/>
              </w:rPr>
            </w:pPr>
            <w:r w:rsidRPr="00B94D00">
              <w:rPr>
                <w:rFonts w:eastAsia="Calibri"/>
                <w:iCs/>
                <w:sz w:val="20"/>
                <w:szCs w:val="20"/>
              </w:rPr>
              <w:lastRenderedPageBreak/>
              <w:t xml:space="preserve">URTQQES </w:t>
            </w:r>
            <w:proofErr w:type="spellStart"/>
            <w:r w:rsidRPr="00B94D00">
              <w:rPr>
                <w:rFonts w:eastAsia="Calibri"/>
                <w:i/>
                <w:iCs/>
                <w:sz w:val="20"/>
                <w:szCs w:val="20"/>
                <w:vertAlign w:val="subscript"/>
              </w:rPr>
              <w:t>mp</w:t>
            </w:r>
            <w:proofErr w:type="spellEnd"/>
          </w:p>
        </w:tc>
        <w:tc>
          <w:tcPr>
            <w:tcW w:w="464" w:type="pct"/>
            <w:gridSpan w:val="6"/>
          </w:tcPr>
          <w:p w14:paraId="20C6313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6E59FAAB"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 xml:space="preserve">Uplift QSE-to-QSE Energy </w:t>
            </w:r>
            <w:smartTag w:uri="urn:schemas-microsoft-com:office:smarttags" w:element="PersonName">
              <w:smartTag w:uri="urn:schemas-microsoft-com:office:smarttags" w:element="date">
                <w:r w:rsidRPr="00B94D00">
                  <w:rPr>
                    <w:rFonts w:eastAsia="Times New Roman"/>
                    <w:i/>
                    <w:iCs/>
                    <w:sz w:val="20"/>
                    <w:szCs w:val="20"/>
                  </w:rPr>
                  <w:t>Sale</w:t>
                </w:r>
              </w:smartTag>
            </w:smartTag>
            <w:r w:rsidRPr="00B94D00">
              <w:rPr>
                <w:rFonts w:eastAsia="Times New Roman"/>
                <w:i/>
                <w:iCs/>
                <w:sz w:val="20"/>
                <w:szCs w:val="20"/>
              </w:rPr>
              <w:t xml:space="preserve"> per Market Participant</w:t>
            </w:r>
            <w:r w:rsidRPr="00B94D00">
              <w:rPr>
                <w:rFonts w:eastAsia="Times New Roman"/>
                <w:iCs/>
                <w:sz w:val="20"/>
                <w:szCs w:val="20"/>
              </w:rPr>
              <w:t xml:space="preserve">—The monthly sum of MW sold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through Energy Trades,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5B4598FE" w14:textId="77777777" w:rsidTr="005C0B53">
        <w:trPr>
          <w:cantSplit/>
        </w:trPr>
        <w:tc>
          <w:tcPr>
            <w:tcW w:w="1005" w:type="pct"/>
            <w:gridSpan w:val="2"/>
          </w:tcPr>
          <w:p w14:paraId="4744A382"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RTQQEP </w:t>
            </w:r>
            <w:proofErr w:type="spellStart"/>
            <w:r w:rsidRPr="00B94D00">
              <w:rPr>
                <w:rFonts w:eastAsia="Times New Roman"/>
                <w:i/>
                <w:iCs/>
                <w:color w:val="000000"/>
                <w:kern w:val="24"/>
                <w:sz w:val="20"/>
                <w:szCs w:val="20"/>
                <w:vertAlign w:val="subscript"/>
              </w:rPr>
              <w:t>mp</w:t>
            </w:r>
            <w:proofErr w:type="spellEnd"/>
            <w:r w:rsidRPr="00B94D00">
              <w:rPr>
                <w:rFonts w:eastAsia="Times New Roman"/>
                <w:i/>
                <w:iCs/>
                <w:color w:val="000000"/>
                <w:kern w:val="24"/>
                <w:sz w:val="20"/>
                <w:szCs w:val="20"/>
                <w:vertAlign w:val="subscript"/>
              </w:rPr>
              <w:t>, p, i</w:t>
            </w:r>
          </w:p>
        </w:tc>
        <w:tc>
          <w:tcPr>
            <w:tcW w:w="464" w:type="pct"/>
            <w:gridSpan w:val="6"/>
          </w:tcPr>
          <w:p w14:paraId="2F4199E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Pr>
          <w:p w14:paraId="02BB01ED"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QSE-to-QSE Energy Purchase per Market Participant per Settlement Point</w:t>
            </w:r>
            <w:r w:rsidRPr="00B94D00">
              <w:rPr>
                <w:rFonts w:eastAsia="Times New Roman"/>
                <w:iCs/>
                <w:sz w:val="20"/>
                <w:szCs w:val="20"/>
              </w:rPr>
              <w:t xml:space="preserve">—The amount of MW bought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through Energy Trades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572F68" w:rsidRPr="00B94D00" w14:paraId="0C4C5EEB" w14:textId="77777777" w:rsidTr="005C0B53">
        <w:trPr>
          <w:cantSplit/>
        </w:trPr>
        <w:tc>
          <w:tcPr>
            <w:tcW w:w="1005" w:type="pct"/>
            <w:gridSpan w:val="2"/>
          </w:tcPr>
          <w:p w14:paraId="180B3573"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URTQQEP </w:t>
            </w:r>
            <w:proofErr w:type="spellStart"/>
            <w:r w:rsidRPr="00B94D00">
              <w:rPr>
                <w:rFonts w:eastAsia="Calibri"/>
                <w:i/>
                <w:iCs/>
                <w:sz w:val="20"/>
                <w:szCs w:val="20"/>
                <w:vertAlign w:val="subscript"/>
              </w:rPr>
              <w:t>mp</w:t>
            </w:r>
            <w:proofErr w:type="spellEnd"/>
          </w:p>
        </w:tc>
        <w:tc>
          <w:tcPr>
            <w:tcW w:w="464" w:type="pct"/>
            <w:gridSpan w:val="6"/>
          </w:tcPr>
          <w:p w14:paraId="010E39D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19CDEEBC"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Uplift QSE-to-QSE Energy Purchase per Market Participant</w:t>
            </w:r>
            <w:r w:rsidRPr="00B94D00">
              <w:rPr>
                <w:rFonts w:eastAsia="Times New Roman"/>
                <w:iCs/>
                <w:sz w:val="20"/>
                <w:szCs w:val="20"/>
              </w:rPr>
              <w:t xml:space="preserve">—The monthly sum of MW bought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through Energy Trades,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6FD3296C" w14:textId="77777777" w:rsidTr="005C0B53">
        <w:trPr>
          <w:cantSplit/>
        </w:trPr>
        <w:tc>
          <w:tcPr>
            <w:tcW w:w="1005" w:type="pct"/>
            <w:gridSpan w:val="2"/>
          </w:tcPr>
          <w:p w14:paraId="68E21A53"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DAES </w:t>
            </w:r>
            <w:proofErr w:type="spellStart"/>
            <w:r w:rsidRPr="00B94D00">
              <w:rPr>
                <w:rFonts w:eastAsia="Times New Roman"/>
                <w:i/>
                <w:iCs/>
                <w:color w:val="000000"/>
                <w:kern w:val="24"/>
                <w:sz w:val="20"/>
                <w:szCs w:val="20"/>
                <w:vertAlign w:val="subscript"/>
              </w:rPr>
              <w:t>mp</w:t>
            </w:r>
            <w:proofErr w:type="spellEnd"/>
            <w:r w:rsidRPr="00B94D00">
              <w:rPr>
                <w:rFonts w:eastAsia="Times New Roman"/>
                <w:i/>
                <w:iCs/>
                <w:color w:val="000000"/>
                <w:kern w:val="24"/>
                <w:sz w:val="20"/>
                <w:szCs w:val="20"/>
                <w:vertAlign w:val="subscript"/>
              </w:rPr>
              <w:t>, p, h</w:t>
            </w:r>
          </w:p>
        </w:tc>
        <w:tc>
          <w:tcPr>
            <w:tcW w:w="464" w:type="pct"/>
            <w:gridSpan w:val="6"/>
          </w:tcPr>
          <w:p w14:paraId="4518C62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Pr>
          <w:p w14:paraId="62764F7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Energy Sale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Three-Part Supply Offers in the DAM and cleared DAM Energy-Only Offers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c>
      </w:tr>
      <w:tr w:rsidR="00572F68" w:rsidRPr="00B94D00" w14:paraId="3D2D6E37" w14:textId="77777777" w:rsidTr="005C0B53">
        <w:trPr>
          <w:cantSplit/>
        </w:trPr>
        <w:tc>
          <w:tcPr>
            <w:tcW w:w="1005" w:type="pct"/>
            <w:gridSpan w:val="2"/>
          </w:tcPr>
          <w:p w14:paraId="12E8FFFC"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UDAES </w:t>
            </w:r>
            <w:proofErr w:type="spellStart"/>
            <w:r w:rsidRPr="00B94D00">
              <w:rPr>
                <w:rFonts w:eastAsia="Calibri"/>
                <w:i/>
                <w:iCs/>
                <w:sz w:val="20"/>
                <w:szCs w:val="20"/>
                <w:vertAlign w:val="subscript"/>
              </w:rPr>
              <w:t>mp</w:t>
            </w:r>
            <w:proofErr w:type="spellEnd"/>
          </w:p>
        </w:tc>
        <w:tc>
          <w:tcPr>
            <w:tcW w:w="464" w:type="pct"/>
            <w:gridSpan w:val="6"/>
          </w:tcPr>
          <w:p w14:paraId="0FB121D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196B1C68"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Uplift Day-Ahead Energy Sale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Three-Part Supply Offers in the DAM and cleared DAM Energy-Only Offer Curves,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1266D1F0" w14:textId="77777777" w:rsidTr="005C0B53">
        <w:trPr>
          <w:cantSplit/>
        </w:trPr>
        <w:tc>
          <w:tcPr>
            <w:tcW w:w="1005" w:type="pct"/>
            <w:gridSpan w:val="2"/>
          </w:tcPr>
          <w:p w14:paraId="12EA02CF"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DAEP </w:t>
            </w:r>
            <w:proofErr w:type="spellStart"/>
            <w:r w:rsidRPr="00B94D00">
              <w:rPr>
                <w:rFonts w:eastAsia="Times New Roman"/>
                <w:i/>
                <w:iCs/>
                <w:color w:val="000000"/>
                <w:kern w:val="24"/>
                <w:sz w:val="20"/>
                <w:szCs w:val="20"/>
                <w:vertAlign w:val="subscript"/>
              </w:rPr>
              <w:t>mp</w:t>
            </w:r>
            <w:proofErr w:type="spellEnd"/>
            <w:r w:rsidRPr="00B94D00">
              <w:rPr>
                <w:rFonts w:eastAsia="Times New Roman"/>
                <w:i/>
                <w:iCs/>
                <w:color w:val="000000"/>
                <w:kern w:val="24"/>
                <w:sz w:val="20"/>
                <w:szCs w:val="20"/>
                <w:vertAlign w:val="subscript"/>
              </w:rPr>
              <w:t>, p, h</w:t>
            </w:r>
          </w:p>
        </w:tc>
        <w:tc>
          <w:tcPr>
            <w:tcW w:w="464" w:type="pct"/>
            <w:gridSpan w:val="6"/>
          </w:tcPr>
          <w:p w14:paraId="367A75F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Pr>
          <w:p w14:paraId="130CA2D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Day-Ahead Energy Purchase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DAM Energy Bids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572F68" w:rsidRPr="00B94D00" w14:paraId="66348D2B" w14:textId="77777777" w:rsidTr="005C0B53">
              <w:tc>
                <w:tcPr>
                  <w:tcW w:w="6721" w:type="dxa"/>
                  <w:shd w:val="pct12" w:color="auto" w:fill="auto"/>
                </w:tcPr>
                <w:p w14:paraId="66CF82E5"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41DD69E7" w14:textId="77777777" w:rsidR="00572F68" w:rsidRPr="00B94D00" w:rsidRDefault="00572F68" w:rsidP="005C0B53">
                  <w:pPr>
                    <w:spacing w:after="60"/>
                    <w:rPr>
                      <w:rFonts w:eastAsia="Times New Roman"/>
                      <w:szCs w:val="20"/>
                    </w:rPr>
                  </w:pPr>
                  <w:r w:rsidRPr="00B94D00">
                    <w:rPr>
                      <w:rFonts w:eastAsia="Times New Roman"/>
                      <w:i/>
                      <w:iCs/>
                      <w:sz w:val="20"/>
                      <w:szCs w:val="20"/>
                    </w:rPr>
                    <w:t>Day-Ahead Energy Purchase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DAM Energy Bids and Energy Bid Curves, cleared in the DAM,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c>
            </w:tr>
          </w:tbl>
          <w:p w14:paraId="0918AB0D" w14:textId="77777777" w:rsidR="00572F68" w:rsidRPr="00B94D00" w:rsidRDefault="00572F68" w:rsidP="005C0B53">
            <w:pPr>
              <w:spacing w:after="60"/>
              <w:rPr>
                <w:rFonts w:eastAsia="Times New Roman"/>
                <w:iCs/>
                <w:sz w:val="20"/>
                <w:szCs w:val="20"/>
              </w:rPr>
            </w:pPr>
          </w:p>
        </w:tc>
      </w:tr>
      <w:tr w:rsidR="00572F68" w:rsidRPr="00B94D00" w14:paraId="0348E325" w14:textId="77777777" w:rsidTr="005C0B53">
        <w:trPr>
          <w:cantSplit/>
        </w:trPr>
        <w:tc>
          <w:tcPr>
            <w:tcW w:w="1005" w:type="pct"/>
            <w:gridSpan w:val="2"/>
          </w:tcPr>
          <w:p w14:paraId="0D90B138"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UDAEP </w:t>
            </w:r>
            <w:proofErr w:type="spellStart"/>
            <w:r w:rsidRPr="00B94D00">
              <w:rPr>
                <w:rFonts w:eastAsia="Calibri"/>
                <w:i/>
                <w:iCs/>
                <w:sz w:val="20"/>
                <w:szCs w:val="20"/>
                <w:vertAlign w:val="subscript"/>
              </w:rPr>
              <w:t>mp</w:t>
            </w:r>
            <w:proofErr w:type="spellEnd"/>
          </w:p>
        </w:tc>
        <w:tc>
          <w:tcPr>
            <w:tcW w:w="464" w:type="pct"/>
            <w:gridSpan w:val="6"/>
          </w:tcPr>
          <w:p w14:paraId="02EB5A55"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19F53012" w14:textId="77777777" w:rsidR="00572F68" w:rsidRPr="00B94D00" w:rsidRDefault="00572F68" w:rsidP="005C0B53">
            <w:pPr>
              <w:spacing w:after="60"/>
              <w:rPr>
                <w:rFonts w:eastAsia="Times New Roman"/>
                <w:i/>
                <w:iCs/>
                <w:sz w:val="20"/>
                <w:szCs w:val="20"/>
              </w:rPr>
            </w:pPr>
            <w:r w:rsidRPr="00B94D00">
              <w:rPr>
                <w:rFonts w:eastAsia="Times New Roman"/>
                <w:i/>
                <w:iCs/>
                <w:sz w:val="20"/>
                <w:szCs w:val="20"/>
              </w:rPr>
              <w:t>Uplift Day-Ahead Energy Purchase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DAM Energy Bids,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572F68" w:rsidRPr="00B94D00" w14:paraId="4ECECCDB" w14:textId="77777777" w:rsidTr="005C0B53">
              <w:tc>
                <w:tcPr>
                  <w:tcW w:w="6721" w:type="dxa"/>
                  <w:shd w:val="pct12" w:color="auto" w:fill="auto"/>
                </w:tcPr>
                <w:p w14:paraId="6E41D710" w14:textId="77777777" w:rsidR="00572F68" w:rsidRPr="00B94D00" w:rsidRDefault="00572F68" w:rsidP="005C0B53">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6EE47E51" w14:textId="77777777" w:rsidR="00572F68" w:rsidRPr="00B94D00" w:rsidRDefault="00572F68" w:rsidP="005C0B53">
                  <w:pPr>
                    <w:spacing w:after="60"/>
                    <w:rPr>
                      <w:rFonts w:eastAsia="Times New Roman"/>
                      <w:szCs w:val="20"/>
                    </w:rPr>
                  </w:pPr>
                  <w:r w:rsidRPr="00B94D00">
                    <w:rPr>
                      <w:rFonts w:eastAsia="Times New Roman"/>
                      <w:i/>
                      <w:iCs/>
                      <w:sz w:val="20"/>
                      <w:szCs w:val="20"/>
                    </w:rPr>
                    <w:t>Uplift Day-Ahead Energy Purchase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DAM Energy Bids and Energy Bid Curves, cleared in the DAM,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bl>
          <w:p w14:paraId="6E95C8E5" w14:textId="77777777" w:rsidR="00572F68" w:rsidRPr="00B94D00" w:rsidRDefault="00572F68" w:rsidP="005C0B53">
            <w:pPr>
              <w:spacing w:after="60"/>
              <w:rPr>
                <w:rFonts w:eastAsia="Times New Roman"/>
                <w:i/>
                <w:iCs/>
                <w:sz w:val="20"/>
                <w:szCs w:val="20"/>
              </w:rPr>
            </w:pPr>
          </w:p>
        </w:tc>
      </w:tr>
      <w:tr w:rsidR="00572F68" w:rsidRPr="00B94D00" w14:paraId="5BD0C944" w14:textId="77777777" w:rsidTr="005C0B53">
        <w:trPr>
          <w:cantSplit/>
        </w:trPr>
        <w:tc>
          <w:tcPr>
            <w:tcW w:w="1005" w:type="pct"/>
            <w:gridSpan w:val="2"/>
          </w:tcPr>
          <w:p w14:paraId="1E3EAFE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lastRenderedPageBreak/>
              <w:t xml:space="preserve">RTOBL </w:t>
            </w:r>
            <w:proofErr w:type="spellStart"/>
            <w:r w:rsidRPr="00B94D00">
              <w:rPr>
                <w:rFonts w:eastAsia="Times New Roman"/>
                <w:i/>
                <w:iCs/>
                <w:sz w:val="20"/>
                <w:szCs w:val="20"/>
                <w:vertAlign w:val="subscript"/>
              </w:rPr>
              <w:t>mp</w:t>
            </w:r>
            <w:proofErr w:type="spellEnd"/>
            <w:r w:rsidRPr="00B94D00">
              <w:rPr>
                <w:rFonts w:eastAsia="Times New Roman"/>
                <w:i/>
                <w:iCs/>
                <w:sz w:val="20"/>
                <w:szCs w:val="20"/>
                <w:vertAlign w:val="subscript"/>
              </w:rPr>
              <w:t>, (j, k), h</w:t>
            </w:r>
          </w:p>
        </w:tc>
        <w:tc>
          <w:tcPr>
            <w:tcW w:w="464" w:type="pct"/>
            <w:gridSpan w:val="6"/>
          </w:tcPr>
          <w:p w14:paraId="65EFD464"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Pr>
          <w:p w14:paraId="3CB3E12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Obligation per Market Participant per source and sink pair per hour</w:t>
            </w:r>
            <w:r w:rsidRPr="00B94D00">
              <w:rPr>
                <w:rFonts w:eastAsia="Times New Roman"/>
                <w:iCs/>
                <w:sz w:val="20"/>
                <w:szCs w:val="20"/>
              </w:rPr>
              <w:t xml:space="preserve">—The number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Point-to-Point (PTP) Obligations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settled in Real-Time for the hour </w:t>
            </w:r>
            <w:r w:rsidRPr="00B94D00">
              <w:rPr>
                <w:rFonts w:eastAsia="Times New Roman"/>
                <w:i/>
                <w:iCs/>
                <w:sz w:val="20"/>
                <w:szCs w:val="20"/>
              </w:rPr>
              <w:t>h</w:t>
            </w:r>
            <w:r w:rsidRPr="00B94D00">
              <w:rPr>
                <w:rFonts w:eastAsia="Times New Roman"/>
                <w:iCs/>
                <w:sz w:val="20"/>
                <w:szCs w:val="20"/>
              </w:rPr>
              <w:t>, and where the Market Participant is a QSE.</w:t>
            </w:r>
          </w:p>
        </w:tc>
      </w:tr>
      <w:tr w:rsidR="00572F68" w:rsidRPr="00B94D00" w14:paraId="2577B0FC" w14:textId="77777777" w:rsidTr="005C0B53">
        <w:trPr>
          <w:cantSplit/>
        </w:trPr>
        <w:tc>
          <w:tcPr>
            <w:tcW w:w="1005" w:type="pct"/>
            <w:gridSpan w:val="2"/>
          </w:tcPr>
          <w:p w14:paraId="73C60F77" w14:textId="77777777" w:rsidR="00572F68" w:rsidRPr="00B94D00" w:rsidRDefault="00572F68" w:rsidP="005C0B53">
            <w:pPr>
              <w:spacing w:after="60"/>
              <w:rPr>
                <w:rFonts w:eastAsia="Times New Roman"/>
                <w:bCs/>
                <w:iCs/>
                <w:sz w:val="20"/>
                <w:szCs w:val="20"/>
              </w:rPr>
            </w:pPr>
            <w:r w:rsidRPr="00B94D00">
              <w:rPr>
                <w:rFonts w:eastAsia="Calibri"/>
                <w:iCs/>
                <w:sz w:val="20"/>
                <w:szCs w:val="20"/>
              </w:rPr>
              <w:t xml:space="preserve">URTOBL </w:t>
            </w:r>
            <w:proofErr w:type="spellStart"/>
            <w:r w:rsidRPr="00B94D00">
              <w:rPr>
                <w:rFonts w:eastAsia="Calibri"/>
                <w:i/>
                <w:iCs/>
                <w:sz w:val="20"/>
                <w:szCs w:val="20"/>
                <w:vertAlign w:val="subscript"/>
              </w:rPr>
              <w:t>mp</w:t>
            </w:r>
            <w:proofErr w:type="spellEnd"/>
          </w:p>
        </w:tc>
        <w:tc>
          <w:tcPr>
            <w:tcW w:w="464" w:type="pct"/>
            <w:gridSpan w:val="6"/>
          </w:tcPr>
          <w:p w14:paraId="104C394D" w14:textId="77777777" w:rsidR="00572F68" w:rsidRPr="00B94D00" w:rsidRDefault="00572F68" w:rsidP="005C0B53">
            <w:pPr>
              <w:spacing w:after="60"/>
              <w:rPr>
                <w:rFonts w:eastAsia="Times New Roman"/>
                <w:bCs/>
                <w:iCs/>
                <w:sz w:val="20"/>
                <w:szCs w:val="20"/>
              </w:rPr>
            </w:pPr>
            <w:r w:rsidRPr="00B94D00">
              <w:rPr>
                <w:rFonts w:eastAsia="Times New Roman"/>
                <w:iCs/>
                <w:sz w:val="20"/>
                <w:szCs w:val="20"/>
              </w:rPr>
              <w:t>MWh</w:t>
            </w:r>
          </w:p>
        </w:tc>
        <w:tc>
          <w:tcPr>
            <w:tcW w:w="3531" w:type="pct"/>
          </w:tcPr>
          <w:p w14:paraId="573EF632"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Uplift Real-Time Obligation per Market Participant</w:t>
            </w:r>
            <w:r w:rsidRPr="00B94D00">
              <w:rPr>
                <w:rFonts w:eastAsia="Times New Roman"/>
                <w:iCs/>
                <w:sz w:val="20"/>
                <w:szCs w:val="20"/>
              </w:rPr>
              <w:t xml:space="preserve">—The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Obligations settled in Real-Time, counting the quantity only once per source and sink pair, and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7DD7AE88" w14:textId="77777777" w:rsidTr="005C0B53">
        <w:trPr>
          <w:cantSplit/>
        </w:trPr>
        <w:tc>
          <w:tcPr>
            <w:tcW w:w="1005" w:type="pct"/>
            <w:gridSpan w:val="2"/>
          </w:tcPr>
          <w:p w14:paraId="7BCD7EB2"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 xml:space="preserve">RTOBLLO </w:t>
            </w:r>
            <w:r w:rsidRPr="00B94D00">
              <w:rPr>
                <w:rFonts w:eastAsia="Times New Roman"/>
                <w:bCs/>
                <w:i/>
                <w:iCs/>
                <w:sz w:val="20"/>
                <w:szCs w:val="20"/>
                <w:vertAlign w:val="subscript"/>
              </w:rPr>
              <w:t>q, (j, k)</w:t>
            </w:r>
          </w:p>
        </w:tc>
        <w:tc>
          <w:tcPr>
            <w:tcW w:w="464" w:type="pct"/>
            <w:gridSpan w:val="6"/>
          </w:tcPr>
          <w:p w14:paraId="158279FD"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w:t>
            </w:r>
          </w:p>
        </w:tc>
        <w:tc>
          <w:tcPr>
            <w:tcW w:w="3531" w:type="pct"/>
          </w:tcPr>
          <w:p w14:paraId="498E942F" w14:textId="77777777" w:rsidR="00572F68" w:rsidRPr="00B94D00" w:rsidRDefault="00572F68" w:rsidP="005C0B53">
            <w:pPr>
              <w:spacing w:after="60"/>
              <w:rPr>
                <w:rFonts w:eastAsia="Times New Roman"/>
                <w:bCs/>
                <w:i/>
                <w:iCs/>
                <w:sz w:val="20"/>
                <w:szCs w:val="20"/>
              </w:rPr>
            </w:pPr>
            <w:r w:rsidRPr="00B94D00">
              <w:rPr>
                <w:rFonts w:eastAsia="Times New Roman"/>
                <w:bCs/>
                <w:i/>
                <w:iCs/>
                <w:sz w:val="20"/>
                <w:szCs w:val="20"/>
              </w:rPr>
              <w:t xml:space="preserve">Real-Time Obligation with Links to an Option per QSE per pair of </w:t>
            </w:r>
            <w:proofErr w:type="gramStart"/>
            <w:r w:rsidRPr="00B94D00">
              <w:rPr>
                <w:rFonts w:eastAsia="Times New Roman"/>
                <w:bCs/>
                <w:i/>
                <w:iCs/>
                <w:sz w:val="20"/>
                <w:szCs w:val="20"/>
              </w:rPr>
              <w:t>source</w:t>
            </w:r>
            <w:proofErr w:type="gramEnd"/>
            <w:r w:rsidRPr="00B94D00">
              <w:rPr>
                <w:rFonts w:eastAsia="Times New Roman"/>
                <w:bCs/>
                <w:i/>
                <w:iCs/>
                <w:sz w:val="20"/>
                <w:szCs w:val="20"/>
              </w:rPr>
              <w:t xml:space="preserve"> and sink</w:t>
            </w:r>
            <w:r w:rsidRPr="00B94D00">
              <w:rPr>
                <w:rFonts w:eastAsia="Times New Roman"/>
                <w:bCs/>
                <w:iCs/>
                <w:sz w:val="20"/>
                <w:szCs w:val="20"/>
              </w:rPr>
              <w:sym w:font="Symbol" w:char="F0BE"/>
            </w:r>
            <w:r w:rsidRPr="00B94D00">
              <w:rPr>
                <w:rFonts w:eastAsia="Times New Roman"/>
                <w:bCs/>
                <w:iCs/>
                <w:sz w:val="20"/>
                <w:szCs w:val="20"/>
              </w:rPr>
              <w:t xml:space="preserve">The total MW of the QSE’s PTP Obligation with Links to an Option Bids cleared in the DAM and settled in Real-Time for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hour.</w:t>
            </w:r>
          </w:p>
        </w:tc>
      </w:tr>
      <w:tr w:rsidR="00572F68" w:rsidRPr="00B94D00" w14:paraId="0400DE4E" w14:textId="77777777" w:rsidTr="005C0B53">
        <w:trPr>
          <w:cantSplit/>
        </w:trPr>
        <w:tc>
          <w:tcPr>
            <w:tcW w:w="1005" w:type="pct"/>
            <w:gridSpan w:val="2"/>
          </w:tcPr>
          <w:p w14:paraId="564F80FB"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 xml:space="preserve">URTOBLLO </w:t>
            </w:r>
            <w:r w:rsidRPr="00B94D00">
              <w:rPr>
                <w:rFonts w:eastAsia="Times New Roman"/>
                <w:bCs/>
                <w:i/>
                <w:iCs/>
                <w:sz w:val="20"/>
                <w:szCs w:val="20"/>
                <w:vertAlign w:val="subscript"/>
              </w:rPr>
              <w:t>q, (j, k)</w:t>
            </w:r>
          </w:p>
        </w:tc>
        <w:tc>
          <w:tcPr>
            <w:tcW w:w="464" w:type="pct"/>
            <w:gridSpan w:val="6"/>
          </w:tcPr>
          <w:p w14:paraId="4313F47A"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MW</w:t>
            </w:r>
          </w:p>
        </w:tc>
        <w:tc>
          <w:tcPr>
            <w:tcW w:w="3531" w:type="pct"/>
          </w:tcPr>
          <w:p w14:paraId="6F96B73F" w14:textId="77777777" w:rsidR="00572F68" w:rsidRPr="00B94D00" w:rsidRDefault="00572F68" w:rsidP="005C0B53">
            <w:pPr>
              <w:spacing w:after="60"/>
              <w:rPr>
                <w:rFonts w:eastAsia="Times New Roman"/>
                <w:bCs/>
                <w:i/>
                <w:iCs/>
                <w:sz w:val="20"/>
                <w:szCs w:val="20"/>
              </w:rPr>
            </w:pPr>
            <w:r w:rsidRPr="00B94D00">
              <w:rPr>
                <w:rFonts w:eastAsia="Times New Roman"/>
                <w:bCs/>
                <w:i/>
                <w:iCs/>
                <w:sz w:val="20"/>
                <w:szCs w:val="20"/>
              </w:rPr>
              <w:t>Uplift Real-Time Obligation with Links to an Option per QSE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 xml:space="preserve">MW of PTP Obligation with Links to Options Bids cleared in the DAM and settled in Real-Time for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hour,</w:t>
            </w:r>
            <w:r w:rsidRPr="00B94D00">
              <w:rPr>
                <w:rFonts w:eastAsia="Times New Roman"/>
                <w:iCs/>
                <w:sz w:val="20"/>
                <w:szCs w:val="20"/>
              </w:rPr>
              <w:t xml:space="preserve"> where the Market Participant is a QSE assigned to the registered Counter-Party.</w:t>
            </w:r>
          </w:p>
        </w:tc>
      </w:tr>
      <w:tr w:rsidR="00572F68" w:rsidRPr="00B94D00" w14:paraId="3A23D2DC" w14:textId="77777777" w:rsidTr="005C0B53">
        <w:trPr>
          <w:cantSplit/>
        </w:trPr>
        <w:tc>
          <w:tcPr>
            <w:tcW w:w="1005" w:type="pct"/>
            <w:gridSpan w:val="2"/>
          </w:tcPr>
          <w:p w14:paraId="305D17E6"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 xml:space="preserve">DAOPT </w:t>
            </w:r>
            <w:proofErr w:type="spellStart"/>
            <w:r w:rsidRPr="00B94D00">
              <w:rPr>
                <w:rFonts w:eastAsia="Calibri"/>
                <w:i/>
                <w:iCs/>
                <w:sz w:val="20"/>
                <w:szCs w:val="20"/>
                <w:vertAlign w:val="subscript"/>
              </w:rPr>
              <w:t>mp</w:t>
            </w:r>
            <w:proofErr w:type="spellEnd"/>
            <w:r w:rsidRPr="00B94D00">
              <w:rPr>
                <w:rFonts w:eastAsia="Times New Roman"/>
                <w:bCs/>
                <w:i/>
                <w:iCs/>
                <w:sz w:val="20"/>
                <w:szCs w:val="20"/>
                <w:vertAlign w:val="subscript"/>
              </w:rPr>
              <w:t>, (j, k), h</w:t>
            </w:r>
          </w:p>
        </w:tc>
        <w:tc>
          <w:tcPr>
            <w:tcW w:w="464" w:type="pct"/>
            <w:gridSpan w:val="6"/>
          </w:tcPr>
          <w:p w14:paraId="7E6AA9EB"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MW</w:t>
            </w:r>
          </w:p>
        </w:tc>
        <w:tc>
          <w:tcPr>
            <w:tcW w:w="3531" w:type="pct"/>
          </w:tcPr>
          <w:p w14:paraId="5D0594A1" w14:textId="77777777" w:rsidR="00572F68" w:rsidRPr="00B94D00" w:rsidRDefault="00572F68" w:rsidP="005C0B53">
            <w:pPr>
              <w:spacing w:after="60"/>
              <w:rPr>
                <w:rFonts w:eastAsia="Times New Roman"/>
                <w:bCs/>
                <w:iCs/>
                <w:sz w:val="20"/>
                <w:szCs w:val="20"/>
              </w:rPr>
            </w:pPr>
            <w:r w:rsidRPr="00B94D00">
              <w:rPr>
                <w:rFonts w:eastAsia="Times New Roman"/>
                <w:bCs/>
                <w:i/>
                <w:iCs/>
                <w:sz w:val="20"/>
                <w:szCs w:val="20"/>
              </w:rPr>
              <w:t>Day-Ahead Option per Market Participant per source and sink pair per hour</w:t>
            </w:r>
            <w:r w:rsidRPr="00B94D00">
              <w:rPr>
                <w:rFonts w:eastAsia="Times New Roman"/>
                <w:bCs/>
                <w:iCs/>
                <w:sz w:val="20"/>
                <w:szCs w:val="20"/>
              </w:rPr>
              <w:sym w:font="Symbol" w:char="F0BE"/>
            </w:r>
            <w:r w:rsidRPr="00B94D00">
              <w:rPr>
                <w:rFonts w:eastAsia="Times New Roman"/>
                <w:bCs/>
                <w:iCs/>
                <w:sz w:val="20"/>
                <w:szCs w:val="20"/>
              </w:rPr>
              <w:t xml:space="preserve">The number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 xml:space="preserve">PTP Options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owned in the DAM for the hour </w:t>
            </w:r>
            <w:r w:rsidRPr="00B94D00">
              <w:rPr>
                <w:rFonts w:eastAsia="Times New Roman"/>
                <w:bCs/>
                <w:i/>
                <w:iCs/>
                <w:sz w:val="20"/>
                <w:szCs w:val="20"/>
              </w:rPr>
              <w:t>h</w:t>
            </w:r>
            <w:r w:rsidRPr="00B94D00">
              <w:rPr>
                <w:rFonts w:eastAsia="Times New Roman"/>
                <w:bCs/>
                <w:iCs/>
                <w:sz w:val="20"/>
                <w:szCs w:val="20"/>
              </w:rPr>
              <w:t>,</w:t>
            </w:r>
            <w:r w:rsidRPr="00B94D00">
              <w:rPr>
                <w:rFonts w:eastAsia="Times New Roman"/>
                <w:iCs/>
                <w:sz w:val="20"/>
                <w:szCs w:val="20"/>
              </w:rPr>
              <w:t xml:space="preserve"> and where the Market Participant is a CRR Account Holder.</w:t>
            </w:r>
            <w:r w:rsidRPr="00B94D00">
              <w:rPr>
                <w:rFonts w:eastAsia="Times New Roman"/>
                <w:bCs/>
                <w:iCs/>
                <w:sz w:val="20"/>
                <w:szCs w:val="20"/>
              </w:rPr>
              <w:t xml:space="preserve"> </w:t>
            </w:r>
          </w:p>
        </w:tc>
      </w:tr>
      <w:tr w:rsidR="00572F68" w:rsidRPr="00B94D00" w14:paraId="65BD0061" w14:textId="77777777" w:rsidTr="005C0B53">
        <w:trPr>
          <w:cantSplit/>
        </w:trPr>
        <w:tc>
          <w:tcPr>
            <w:tcW w:w="1005" w:type="pct"/>
            <w:gridSpan w:val="2"/>
          </w:tcPr>
          <w:p w14:paraId="0B5D0AC1" w14:textId="77777777" w:rsidR="00572F68" w:rsidRPr="00B94D00" w:rsidRDefault="00572F68" w:rsidP="005C0B53">
            <w:pPr>
              <w:spacing w:after="60"/>
              <w:rPr>
                <w:rFonts w:eastAsia="Times New Roman"/>
                <w:bCs/>
                <w:iCs/>
                <w:sz w:val="20"/>
                <w:szCs w:val="20"/>
              </w:rPr>
            </w:pPr>
            <w:r w:rsidRPr="00B94D00">
              <w:rPr>
                <w:rFonts w:eastAsia="Calibri"/>
                <w:iCs/>
                <w:sz w:val="20"/>
                <w:szCs w:val="20"/>
              </w:rPr>
              <w:t xml:space="preserve">UDAOPT </w:t>
            </w:r>
            <w:proofErr w:type="spellStart"/>
            <w:r w:rsidRPr="00B94D00">
              <w:rPr>
                <w:rFonts w:eastAsia="Calibri"/>
                <w:i/>
                <w:iCs/>
                <w:sz w:val="20"/>
                <w:szCs w:val="20"/>
                <w:vertAlign w:val="subscript"/>
              </w:rPr>
              <w:t>mp</w:t>
            </w:r>
            <w:proofErr w:type="spellEnd"/>
          </w:p>
        </w:tc>
        <w:tc>
          <w:tcPr>
            <w:tcW w:w="464" w:type="pct"/>
            <w:gridSpan w:val="6"/>
          </w:tcPr>
          <w:p w14:paraId="0B7256DF" w14:textId="77777777" w:rsidR="00572F68" w:rsidRPr="00B94D00" w:rsidRDefault="00572F68" w:rsidP="005C0B53">
            <w:pPr>
              <w:spacing w:after="60"/>
              <w:rPr>
                <w:rFonts w:eastAsia="Times New Roman"/>
                <w:bCs/>
                <w:iCs/>
                <w:sz w:val="20"/>
                <w:szCs w:val="20"/>
              </w:rPr>
            </w:pPr>
            <w:r w:rsidRPr="00B94D00">
              <w:rPr>
                <w:rFonts w:eastAsia="Times New Roman"/>
                <w:iCs/>
                <w:sz w:val="20"/>
                <w:szCs w:val="20"/>
              </w:rPr>
              <w:t>MWh</w:t>
            </w:r>
          </w:p>
        </w:tc>
        <w:tc>
          <w:tcPr>
            <w:tcW w:w="3531" w:type="pct"/>
          </w:tcPr>
          <w:p w14:paraId="3C7B6ACD" w14:textId="77777777" w:rsidR="00572F68" w:rsidRPr="00B94D00" w:rsidRDefault="00572F68" w:rsidP="005C0B53">
            <w:pPr>
              <w:spacing w:after="60"/>
              <w:rPr>
                <w:rFonts w:eastAsia="Times New Roman"/>
                <w:i/>
                <w:iCs/>
                <w:sz w:val="20"/>
                <w:szCs w:val="20"/>
              </w:rPr>
            </w:pPr>
            <w:r w:rsidRPr="00B94D00">
              <w:rPr>
                <w:rFonts w:eastAsia="Times New Roman"/>
                <w:bCs/>
                <w:i/>
                <w:iCs/>
                <w:sz w:val="20"/>
                <w:szCs w:val="20"/>
              </w:rPr>
              <w:t>Uplift Day-Ahead Option per Market Participant</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PTP Options owned in the DAM</w:t>
            </w:r>
            <w:r w:rsidRPr="00B94D00">
              <w:rPr>
                <w:rFonts w:eastAsia="Times New Roman"/>
                <w:iCs/>
                <w:sz w:val="20"/>
                <w:szCs w:val="20"/>
              </w:rPr>
              <w:t xml:space="preserve">, counting the ownership quantity only once per source and sink pair, and where the Market Participant is a CRR Account Holder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11BE4C03" w14:textId="77777777" w:rsidTr="005C0B53">
        <w:trPr>
          <w:cantSplit/>
        </w:trPr>
        <w:tc>
          <w:tcPr>
            <w:tcW w:w="1005" w:type="pct"/>
            <w:gridSpan w:val="2"/>
          </w:tcPr>
          <w:p w14:paraId="1EC47523"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 xml:space="preserve">DAOBL </w:t>
            </w:r>
            <w:proofErr w:type="spellStart"/>
            <w:r w:rsidRPr="00B94D00">
              <w:rPr>
                <w:rFonts w:eastAsia="Calibri"/>
                <w:i/>
                <w:iCs/>
                <w:sz w:val="20"/>
                <w:szCs w:val="20"/>
                <w:vertAlign w:val="subscript"/>
              </w:rPr>
              <w:t>mp</w:t>
            </w:r>
            <w:proofErr w:type="spellEnd"/>
            <w:r w:rsidRPr="00B94D00">
              <w:rPr>
                <w:rFonts w:eastAsia="Times New Roman"/>
                <w:i/>
                <w:iCs/>
                <w:sz w:val="20"/>
                <w:szCs w:val="20"/>
                <w:vertAlign w:val="subscript"/>
              </w:rPr>
              <w:t xml:space="preserve">, </w:t>
            </w:r>
            <w:r w:rsidRPr="00B94D00">
              <w:rPr>
                <w:rFonts w:eastAsia="Times New Roman"/>
                <w:bCs/>
                <w:i/>
                <w:iCs/>
                <w:sz w:val="20"/>
                <w:szCs w:val="20"/>
                <w:vertAlign w:val="subscript"/>
              </w:rPr>
              <w:t>(j, k), h</w:t>
            </w:r>
          </w:p>
        </w:tc>
        <w:tc>
          <w:tcPr>
            <w:tcW w:w="464" w:type="pct"/>
            <w:gridSpan w:val="6"/>
          </w:tcPr>
          <w:p w14:paraId="71CE88C4" w14:textId="77777777" w:rsidR="00572F68" w:rsidRPr="00B94D00" w:rsidRDefault="00572F68" w:rsidP="005C0B53">
            <w:pPr>
              <w:spacing w:after="60"/>
              <w:rPr>
                <w:rFonts w:eastAsia="Times New Roman"/>
                <w:iCs/>
                <w:sz w:val="20"/>
                <w:szCs w:val="20"/>
              </w:rPr>
            </w:pPr>
            <w:r w:rsidRPr="00B94D00">
              <w:rPr>
                <w:rFonts w:eastAsia="Times New Roman"/>
                <w:bCs/>
                <w:iCs/>
                <w:sz w:val="20"/>
                <w:szCs w:val="20"/>
              </w:rPr>
              <w:t>MW</w:t>
            </w:r>
          </w:p>
        </w:tc>
        <w:tc>
          <w:tcPr>
            <w:tcW w:w="3531" w:type="pct"/>
          </w:tcPr>
          <w:p w14:paraId="1B61CB3B"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Day-Ahead Obligation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hour</w:t>
            </w:r>
            <w:r w:rsidRPr="00B94D00">
              <w:rPr>
                <w:rFonts w:eastAsia="Times New Roman"/>
                <w:iCs/>
                <w:sz w:val="20"/>
                <w:szCs w:val="20"/>
              </w:rPr>
              <w:t>—</w:t>
            </w:r>
            <w:r w:rsidRPr="00B94D00">
              <w:rPr>
                <w:rFonts w:eastAsia="Times New Roman"/>
                <w:bCs/>
                <w:iCs/>
                <w:sz w:val="20"/>
                <w:szCs w:val="20"/>
              </w:rPr>
              <w:t xml:space="preserve">The number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w:t>
            </w:r>
            <w:r w:rsidRPr="00B94D00">
              <w:rPr>
                <w:rFonts w:eastAsia="Times New Roman"/>
                <w:iCs/>
                <w:sz w:val="20"/>
                <w:szCs w:val="20"/>
              </w:rPr>
              <w:t>P</w:t>
            </w:r>
            <w:r w:rsidRPr="00B94D00">
              <w:rPr>
                <w:rFonts w:eastAsia="Times New Roman"/>
                <w:bCs/>
                <w:iCs/>
                <w:sz w:val="20"/>
                <w:szCs w:val="20"/>
              </w:rPr>
              <w:t xml:space="preserve"> Obligations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owned in the DAM for the hour </w:t>
            </w:r>
            <w:r w:rsidRPr="00B94D00">
              <w:rPr>
                <w:rFonts w:eastAsia="Times New Roman"/>
                <w:bCs/>
                <w:i/>
                <w:iCs/>
                <w:sz w:val="20"/>
                <w:szCs w:val="20"/>
              </w:rPr>
              <w:t>h</w:t>
            </w:r>
            <w:r w:rsidRPr="00B94D00">
              <w:rPr>
                <w:rFonts w:eastAsia="Times New Roman"/>
                <w:iCs/>
                <w:sz w:val="20"/>
                <w:szCs w:val="20"/>
              </w:rPr>
              <w:t xml:space="preserve">, and where the Market Participant is a CRR Account Holder.  </w:t>
            </w:r>
          </w:p>
        </w:tc>
      </w:tr>
      <w:tr w:rsidR="00572F68" w:rsidRPr="00B94D00" w14:paraId="6FA2F341" w14:textId="77777777" w:rsidTr="005C0B53">
        <w:trPr>
          <w:cantSplit/>
        </w:trPr>
        <w:tc>
          <w:tcPr>
            <w:tcW w:w="1005" w:type="pct"/>
            <w:gridSpan w:val="2"/>
          </w:tcPr>
          <w:p w14:paraId="4C76BDB2" w14:textId="77777777" w:rsidR="00572F68" w:rsidRPr="00B94D00" w:rsidRDefault="00572F68" w:rsidP="005C0B53">
            <w:pPr>
              <w:spacing w:after="60"/>
              <w:rPr>
                <w:rFonts w:eastAsia="Times New Roman"/>
                <w:iCs/>
                <w:sz w:val="20"/>
                <w:szCs w:val="20"/>
              </w:rPr>
            </w:pPr>
            <w:r w:rsidRPr="00B94D00">
              <w:rPr>
                <w:rFonts w:eastAsia="Calibri"/>
                <w:iCs/>
                <w:sz w:val="20"/>
                <w:szCs w:val="20"/>
              </w:rPr>
              <w:t xml:space="preserve">UDAOBL </w:t>
            </w:r>
            <w:proofErr w:type="spellStart"/>
            <w:r w:rsidRPr="00B94D00">
              <w:rPr>
                <w:rFonts w:eastAsia="Calibri"/>
                <w:i/>
                <w:iCs/>
                <w:sz w:val="20"/>
                <w:szCs w:val="20"/>
                <w:vertAlign w:val="subscript"/>
              </w:rPr>
              <w:t>mp</w:t>
            </w:r>
            <w:proofErr w:type="spellEnd"/>
          </w:p>
        </w:tc>
        <w:tc>
          <w:tcPr>
            <w:tcW w:w="464" w:type="pct"/>
            <w:gridSpan w:val="6"/>
          </w:tcPr>
          <w:p w14:paraId="02582EC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Pr>
          <w:p w14:paraId="0C067AD5" w14:textId="77777777" w:rsidR="00572F68" w:rsidRPr="00B94D00" w:rsidRDefault="00572F68" w:rsidP="005C0B53">
            <w:pPr>
              <w:spacing w:after="60"/>
              <w:rPr>
                <w:rFonts w:eastAsia="Times New Roman"/>
                <w:i/>
                <w:iCs/>
                <w:sz w:val="20"/>
                <w:szCs w:val="20"/>
              </w:rPr>
            </w:pPr>
            <w:r w:rsidRPr="00B94D00">
              <w:rPr>
                <w:rFonts w:eastAsia="Times New Roman"/>
                <w:bCs/>
                <w:i/>
                <w:iCs/>
                <w:sz w:val="20"/>
                <w:szCs w:val="20"/>
              </w:rPr>
              <w:t>Uplift Day-Ahead Obligation per Market Participant</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PTP Obligations owned in the DAM</w:t>
            </w:r>
            <w:r w:rsidRPr="00B94D00">
              <w:rPr>
                <w:rFonts w:eastAsia="Times New Roman"/>
                <w:iCs/>
                <w:sz w:val="20"/>
                <w:szCs w:val="20"/>
              </w:rPr>
              <w:t xml:space="preserve">, counting the ownership quantity only once per source and sink pair, where the Market Participant is a CRR Account Holder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2144A0B5"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595AE616" w14:textId="77777777" w:rsidR="00572F68" w:rsidRPr="00B94D00" w:rsidRDefault="00572F68" w:rsidP="005C0B53">
            <w:pPr>
              <w:spacing w:after="60"/>
              <w:rPr>
                <w:rFonts w:eastAsia="Calibri"/>
                <w:iCs/>
                <w:sz w:val="20"/>
                <w:szCs w:val="20"/>
              </w:rPr>
            </w:pPr>
            <w:r w:rsidRPr="00B94D00">
              <w:rPr>
                <w:rFonts w:eastAsia="Times New Roman"/>
                <w:iCs/>
                <w:sz w:val="20"/>
                <w:szCs w:val="20"/>
              </w:rPr>
              <w:t xml:space="preserve">OPTS </w:t>
            </w:r>
            <w:proofErr w:type="spellStart"/>
            <w:r w:rsidRPr="00B94D00">
              <w:rPr>
                <w:rFonts w:eastAsia="Calibri"/>
                <w:i/>
                <w:iCs/>
                <w:sz w:val="20"/>
                <w:szCs w:val="20"/>
                <w:vertAlign w:val="subscript"/>
              </w:rPr>
              <w:t>mp</w:t>
            </w:r>
            <w:proofErr w:type="spellEnd"/>
            <w:r w:rsidRPr="00B94D00">
              <w:rPr>
                <w:rFonts w:eastAsia="Times New Roman"/>
                <w:i/>
                <w:iCs/>
                <w:sz w:val="20"/>
                <w:szCs w:val="20"/>
                <w:vertAlign w:val="subscript"/>
              </w:rPr>
              <w:t>, (j, k), a, h</w:t>
            </w:r>
          </w:p>
        </w:tc>
        <w:tc>
          <w:tcPr>
            <w:tcW w:w="464" w:type="pct"/>
            <w:gridSpan w:val="6"/>
            <w:tcBorders>
              <w:top w:val="single" w:sz="6" w:space="0" w:color="auto"/>
              <w:left w:val="single" w:sz="6" w:space="0" w:color="auto"/>
              <w:bottom w:val="single" w:sz="6" w:space="0" w:color="auto"/>
              <w:right w:val="single" w:sz="6" w:space="0" w:color="auto"/>
            </w:tcBorders>
          </w:tcPr>
          <w:p w14:paraId="0F39B0B0"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333C097C"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PTP Option Sale </w:t>
            </w:r>
            <w:r w:rsidRPr="00B94D00">
              <w:rPr>
                <w:rFonts w:eastAsia="Times New Roman"/>
                <w:bCs/>
                <w:i/>
                <w:iCs/>
                <w:sz w:val="20"/>
                <w:szCs w:val="20"/>
              </w:rPr>
              <w:t xml:space="preserve">per 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offers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572F68" w:rsidRPr="00B94D00" w14:paraId="02D42190"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60D5FE3E" w14:textId="77777777" w:rsidR="00572F68" w:rsidRPr="00B94D00" w:rsidRDefault="00572F68" w:rsidP="005C0B53">
            <w:pPr>
              <w:spacing w:after="60"/>
              <w:rPr>
                <w:rFonts w:eastAsia="Calibri"/>
                <w:iCs/>
                <w:sz w:val="20"/>
                <w:szCs w:val="20"/>
              </w:rPr>
            </w:pPr>
            <w:r w:rsidRPr="00B94D00">
              <w:rPr>
                <w:rFonts w:eastAsia="Calibri"/>
                <w:iCs/>
                <w:sz w:val="20"/>
                <w:szCs w:val="20"/>
              </w:rPr>
              <w:lastRenderedPageBreak/>
              <w:t xml:space="preserve">UOPTS </w:t>
            </w:r>
            <w:proofErr w:type="spellStart"/>
            <w:r w:rsidRPr="00B94D00">
              <w:rPr>
                <w:rFonts w:eastAsia="Calibri"/>
                <w:i/>
                <w:iCs/>
                <w:sz w:val="20"/>
                <w:szCs w:val="20"/>
                <w:vertAlign w:val="subscript"/>
              </w:rPr>
              <w:t>mp</w:t>
            </w:r>
            <w:proofErr w:type="spellEnd"/>
          </w:p>
        </w:tc>
        <w:tc>
          <w:tcPr>
            <w:tcW w:w="464" w:type="pct"/>
            <w:gridSpan w:val="6"/>
            <w:tcBorders>
              <w:top w:val="single" w:sz="6" w:space="0" w:color="auto"/>
              <w:left w:val="single" w:sz="6" w:space="0" w:color="auto"/>
              <w:bottom w:val="single" w:sz="6" w:space="0" w:color="auto"/>
              <w:right w:val="single" w:sz="6" w:space="0" w:color="auto"/>
            </w:tcBorders>
          </w:tcPr>
          <w:p w14:paraId="0C877D19"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4D6E320"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Uplift PTP Option Sale </w:t>
            </w:r>
            <w:r w:rsidRPr="00B94D00">
              <w:rPr>
                <w:rFonts w:eastAsia="Times New Roman"/>
                <w:bCs/>
                <w:i/>
                <w:iCs/>
                <w:sz w:val="20"/>
                <w:szCs w:val="20"/>
              </w:rPr>
              <w:t>per 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7F7F1A3D"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1F184A1C" w14:textId="77777777" w:rsidR="00572F68" w:rsidRPr="00B94D00" w:rsidRDefault="00572F68" w:rsidP="005C0B53">
            <w:pPr>
              <w:spacing w:after="60"/>
              <w:rPr>
                <w:rFonts w:eastAsia="Calibri"/>
                <w:iCs/>
                <w:sz w:val="20"/>
                <w:szCs w:val="20"/>
              </w:rPr>
            </w:pPr>
            <w:r w:rsidRPr="00B94D00">
              <w:rPr>
                <w:rFonts w:eastAsia="Times New Roman"/>
                <w:iCs/>
                <w:sz w:val="20"/>
                <w:szCs w:val="20"/>
              </w:rPr>
              <w:t xml:space="preserve">OBLS </w:t>
            </w:r>
            <w:proofErr w:type="spellStart"/>
            <w:r w:rsidRPr="00B94D00">
              <w:rPr>
                <w:rFonts w:eastAsia="Calibri"/>
                <w:i/>
                <w:iCs/>
                <w:sz w:val="20"/>
                <w:szCs w:val="20"/>
                <w:vertAlign w:val="subscript"/>
              </w:rPr>
              <w:t>mp</w:t>
            </w:r>
            <w:proofErr w:type="spellEnd"/>
            <w:r w:rsidRPr="00B94D00">
              <w:rPr>
                <w:rFonts w:eastAsia="Times New Roman"/>
                <w:i/>
                <w:iCs/>
                <w:sz w:val="20"/>
                <w:szCs w:val="20"/>
                <w:vertAlign w:val="subscript"/>
              </w:rPr>
              <w:t>, (j, k), a, h</w:t>
            </w:r>
          </w:p>
        </w:tc>
        <w:tc>
          <w:tcPr>
            <w:tcW w:w="464" w:type="pct"/>
            <w:gridSpan w:val="6"/>
            <w:tcBorders>
              <w:top w:val="single" w:sz="6" w:space="0" w:color="auto"/>
              <w:left w:val="single" w:sz="6" w:space="0" w:color="auto"/>
              <w:bottom w:val="single" w:sz="6" w:space="0" w:color="auto"/>
              <w:right w:val="single" w:sz="6" w:space="0" w:color="auto"/>
            </w:tcBorders>
          </w:tcPr>
          <w:p w14:paraId="01DFE1E1"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04E926B8"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PTP Obligation Sale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offers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572F68" w:rsidRPr="00B94D00" w14:paraId="1E706A18"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4A1E8C3D" w14:textId="77777777" w:rsidR="00572F68" w:rsidRPr="00B94D00" w:rsidRDefault="00572F68" w:rsidP="005C0B53">
            <w:pPr>
              <w:spacing w:after="60"/>
              <w:rPr>
                <w:rFonts w:eastAsia="Calibri"/>
                <w:iCs/>
                <w:sz w:val="20"/>
                <w:szCs w:val="20"/>
              </w:rPr>
            </w:pPr>
            <w:r w:rsidRPr="00B94D00">
              <w:rPr>
                <w:rFonts w:eastAsia="Calibri"/>
                <w:iCs/>
                <w:sz w:val="20"/>
                <w:szCs w:val="20"/>
              </w:rPr>
              <w:t xml:space="preserve">UOBLS </w:t>
            </w:r>
            <w:proofErr w:type="spellStart"/>
            <w:r w:rsidRPr="00B94D00">
              <w:rPr>
                <w:rFonts w:eastAsia="Calibri"/>
                <w:i/>
                <w:iCs/>
                <w:sz w:val="20"/>
                <w:szCs w:val="20"/>
                <w:vertAlign w:val="subscript"/>
              </w:rPr>
              <w:t>mp</w:t>
            </w:r>
            <w:proofErr w:type="spellEnd"/>
          </w:p>
        </w:tc>
        <w:tc>
          <w:tcPr>
            <w:tcW w:w="464" w:type="pct"/>
            <w:gridSpan w:val="6"/>
            <w:tcBorders>
              <w:top w:val="single" w:sz="6" w:space="0" w:color="auto"/>
              <w:left w:val="single" w:sz="6" w:space="0" w:color="auto"/>
              <w:bottom w:val="single" w:sz="6" w:space="0" w:color="auto"/>
              <w:right w:val="single" w:sz="6" w:space="0" w:color="auto"/>
            </w:tcBorders>
          </w:tcPr>
          <w:p w14:paraId="10F6D50F"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68584C35"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Uplift PTP Obligation Sale </w:t>
            </w:r>
            <w:r w:rsidRPr="00B94D00">
              <w:rPr>
                <w:rFonts w:eastAsia="Times New Roman"/>
                <w:bCs/>
                <w:i/>
                <w:iCs/>
                <w:sz w:val="20"/>
                <w:szCs w:val="20"/>
              </w:rPr>
              <w:t>per 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6BB4C80D"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59A2D037" w14:textId="77777777" w:rsidR="00572F68" w:rsidRPr="00B94D00" w:rsidRDefault="00572F68" w:rsidP="005C0B53">
            <w:pPr>
              <w:spacing w:after="60"/>
              <w:rPr>
                <w:rFonts w:eastAsia="Calibri"/>
                <w:iCs/>
                <w:sz w:val="20"/>
                <w:szCs w:val="20"/>
              </w:rPr>
            </w:pPr>
            <w:r w:rsidRPr="00B94D00">
              <w:rPr>
                <w:rFonts w:eastAsia="Times New Roman"/>
                <w:iCs/>
                <w:sz w:val="20"/>
                <w:szCs w:val="20"/>
              </w:rPr>
              <w:t xml:space="preserve">OPTP </w:t>
            </w:r>
            <w:proofErr w:type="spellStart"/>
            <w:r w:rsidRPr="00B94D00">
              <w:rPr>
                <w:rFonts w:eastAsia="Calibri"/>
                <w:i/>
                <w:iCs/>
                <w:sz w:val="20"/>
                <w:szCs w:val="20"/>
                <w:vertAlign w:val="subscript"/>
              </w:rPr>
              <w:t>mp</w:t>
            </w:r>
            <w:proofErr w:type="spellEnd"/>
            <w:r w:rsidRPr="00B94D00">
              <w:rPr>
                <w:rFonts w:eastAsia="Times New Roman"/>
                <w:i/>
                <w:iCs/>
                <w:sz w:val="20"/>
                <w:szCs w:val="20"/>
                <w:vertAlign w:val="subscript"/>
              </w:rPr>
              <w:t>, (j, k), a, h</w:t>
            </w:r>
          </w:p>
        </w:tc>
        <w:tc>
          <w:tcPr>
            <w:tcW w:w="464" w:type="pct"/>
            <w:gridSpan w:val="6"/>
            <w:tcBorders>
              <w:top w:val="single" w:sz="6" w:space="0" w:color="auto"/>
              <w:left w:val="single" w:sz="6" w:space="0" w:color="auto"/>
              <w:bottom w:val="single" w:sz="6" w:space="0" w:color="auto"/>
              <w:right w:val="single" w:sz="6" w:space="0" w:color="auto"/>
            </w:tcBorders>
          </w:tcPr>
          <w:p w14:paraId="561AC25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5B9E872E"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PTP Option Purchase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bids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572F68" w:rsidRPr="00B94D00" w14:paraId="54209636"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116B7A7C" w14:textId="77777777" w:rsidR="00572F68" w:rsidRPr="00B94D00" w:rsidRDefault="00572F68" w:rsidP="005C0B53">
            <w:pPr>
              <w:spacing w:after="60"/>
              <w:rPr>
                <w:rFonts w:eastAsia="Calibri"/>
                <w:iCs/>
                <w:sz w:val="20"/>
                <w:szCs w:val="20"/>
              </w:rPr>
            </w:pPr>
            <w:r w:rsidRPr="00B94D00">
              <w:rPr>
                <w:rFonts w:eastAsia="Calibri"/>
                <w:iCs/>
                <w:sz w:val="20"/>
                <w:szCs w:val="20"/>
              </w:rPr>
              <w:t xml:space="preserve">UOPTP </w:t>
            </w:r>
            <w:proofErr w:type="spellStart"/>
            <w:r w:rsidRPr="00B94D00">
              <w:rPr>
                <w:rFonts w:eastAsia="Calibri"/>
                <w:i/>
                <w:iCs/>
                <w:sz w:val="20"/>
                <w:szCs w:val="20"/>
                <w:vertAlign w:val="subscript"/>
              </w:rPr>
              <w:t>mp</w:t>
            </w:r>
            <w:proofErr w:type="spellEnd"/>
          </w:p>
        </w:tc>
        <w:tc>
          <w:tcPr>
            <w:tcW w:w="464" w:type="pct"/>
            <w:gridSpan w:val="6"/>
            <w:tcBorders>
              <w:top w:val="single" w:sz="6" w:space="0" w:color="auto"/>
              <w:left w:val="single" w:sz="6" w:space="0" w:color="auto"/>
              <w:bottom w:val="single" w:sz="6" w:space="0" w:color="auto"/>
              <w:right w:val="single" w:sz="6" w:space="0" w:color="auto"/>
            </w:tcBorders>
          </w:tcPr>
          <w:p w14:paraId="63469FEA"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2771CF0B"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Uplift PTP Option Purchase per </w:t>
            </w:r>
            <w:r w:rsidRPr="00B94D00">
              <w:rPr>
                <w:rFonts w:eastAsia="Times New Roman"/>
                <w:bCs/>
                <w:i/>
                <w:iCs/>
                <w:sz w:val="20"/>
                <w:szCs w:val="20"/>
              </w:rPr>
              <w:t>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bids awarded in CRR Auctions, counting the quantity only once per source and sink pair, where the Market Participant is a CRR Account Holder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68B915F4"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012F7ED2" w14:textId="77777777" w:rsidR="00572F68" w:rsidRPr="00B94D00" w:rsidRDefault="00572F68" w:rsidP="005C0B53">
            <w:pPr>
              <w:spacing w:after="60"/>
              <w:rPr>
                <w:rFonts w:eastAsia="Calibri"/>
                <w:iCs/>
                <w:sz w:val="20"/>
                <w:szCs w:val="20"/>
              </w:rPr>
            </w:pPr>
            <w:r w:rsidRPr="00B94D00">
              <w:rPr>
                <w:rFonts w:eastAsia="Times New Roman"/>
                <w:iCs/>
                <w:sz w:val="20"/>
                <w:szCs w:val="20"/>
              </w:rPr>
              <w:t xml:space="preserve">OBLP </w:t>
            </w:r>
            <w:proofErr w:type="spellStart"/>
            <w:r w:rsidRPr="00B94D00">
              <w:rPr>
                <w:rFonts w:eastAsia="Calibri"/>
                <w:i/>
                <w:iCs/>
                <w:sz w:val="20"/>
                <w:szCs w:val="20"/>
                <w:vertAlign w:val="subscript"/>
              </w:rPr>
              <w:t>mp</w:t>
            </w:r>
            <w:proofErr w:type="spellEnd"/>
            <w:r w:rsidRPr="00B94D00">
              <w:rPr>
                <w:rFonts w:eastAsia="Times New Roman"/>
                <w:i/>
                <w:iCs/>
                <w:sz w:val="20"/>
                <w:szCs w:val="20"/>
                <w:vertAlign w:val="subscript"/>
              </w:rPr>
              <w:t>, (j, k), a, h</w:t>
            </w:r>
          </w:p>
        </w:tc>
        <w:tc>
          <w:tcPr>
            <w:tcW w:w="464" w:type="pct"/>
            <w:gridSpan w:val="6"/>
            <w:tcBorders>
              <w:top w:val="single" w:sz="6" w:space="0" w:color="auto"/>
              <w:left w:val="single" w:sz="6" w:space="0" w:color="auto"/>
              <w:bottom w:val="single" w:sz="6" w:space="0" w:color="auto"/>
              <w:right w:val="single" w:sz="6" w:space="0" w:color="auto"/>
            </w:tcBorders>
          </w:tcPr>
          <w:p w14:paraId="1620F2A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090A3C54"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PTP Obligation Purchase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bids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572F68" w:rsidRPr="00B94D00" w14:paraId="6B94D46F"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1F8C1303" w14:textId="77777777" w:rsidR="00572F68" w:rsidRPr="00B94D00" w:rsidRDefault="00572F68" w:rsidP="005C0B53">
            <w:pPr>
              <w:spacing w:after="60"/>
              <w:rPr>
                <w:rFonts w:eastAsia="Calibri"/>
                <w:iCs/>
                <w:sz w:val="20"/>
                <w:szCs w:val="20"/>
              </w:rPr>
            </w:pPr>
            <w:r w:rsidRPr="00B94D00">
              <w:rPr>
                <w:rFonts w:eastAsia="Calibri"/>
                <w:iCs/>
                <w:sz w:val="20"/>
                <w:szCs w:val="20"/>
              </w:rPr>
              <w:t>UOBLP</w:t>
            </w:r>
            <w:r w:rsidRPr="00B94D00">
              <w:rPr>
                <w:rFonts w:eastAsia="Calibri"/>
                <w:i/>
                <w:iCs/>
                <w:sz w:val="20"/>
                <w:szCs w:val="20"/>
              </w:rPr>
              <w:t xml:space="preserve"> </w:t>
            </w:r>
            <w:proofErr w:type="spellStart"/>
            <w:r w:rsidRPr="00B94D00">
              <w:rPr>
                <w:rFonts w:eastAsia="Calibri"/>
                <w:i/>
                <w:iCs/>
                <w:sz w:val="20"/>
                <w:szCs w:val="20"/>
                <w:vertAlign w:val="subscript"/>
              </w:rPr>
              <w:t>mp</w:t>
            </w:r>
            <w:proofErr w:type="spellEnd"/>
          </w:p>
        </w:tc>
        <w:tc>
          <w:tcPr>
            <w:tcW w:w="464" w:type="pct"/>
            <w:gridSpan w:val="6"/>
            <w:tcBorders>
              <w:top w:val="single" w:sz="6" w:space="0" w:color="auto"/>
              <w:left w:val="single" w:sz="6" w:space="0" w:color="auto"/>
              <w:bottom w:val="single" w:sz="6" w:space="0" w:color="auto"/>
              <w:right w:val="single" w:sz="6" w:space="0" w:color="auto"/>
            </w:tcBorders>
          </w:tcPr>
          <w:p w14:paraId="5BC22252"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1AB8186"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 xml:space="preserve">Uplift PTP Obligation Purchase per </w:t>
            </w:r>
            <w:r w:rsidRPr="00B94D00">
              <w:rPr>
                <w:rFonts w:eastAsia="Times New Roman"/>
                <w:bCs/>
                <w:i/>
                <w:iCs/>
                <w:sz w:val="20"/>
                <w:szCs w:val="20"/>
              </w:rPr>
              <w:t>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00DB8016" w14:textId="77777777" w:rsidTr="005C0B53">
        <w:trPr>
          <w:cantSplit/>
        </w:trPr>
        <w:tc>
          <w:tcPr>
            <w:tcW w:w="5000" w:type="pct"/>
            <w:gridSpan w:val="9"/>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572F68" w:rsidRPr="00B94D00" w14:paraId="5BDFC25D" w14:textId="77777777" w:rsidTr="005C0B53">
              <w:trPr>
                <w:trHeight w:val="206"/>
              </w:trPr>
              <w:tc>
                <w:tcPr>
                  <w:tcW w:w="9427" w:type="dxa"/>
                  <w:shd w:val="pct12" w:color="auto" w:fill="auto"/>
                </w:tcPr>
                <w:p w14:paraId="47A68F99" w14:textId="77777777" w:rsidR="00572F68" w:rsidRPr="00B94D00" w:rsidRDefault="00572F68" w:rsidP="005C0B53">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1201</w:t>
                  </w:r>
                  <w:r w:rsidRPr="00B94D00">
                    <w:rPr>
                      <w:rFonts w:eastAsia="Times New Roman"/>
                      <w:b/>
                      <w:i/>
                      <w:iCs/>
                      <w:lang w:val="x-none" w:eastAsia="x-none"/>
                    </w:rPr>
                    <w:t xml:space="preserve">:  </w:t>
                  </w:r>
                  <w:r w:rsidRPr="00B94D00">
                    <w:rPr>
                      <w:rFonts w:eastAsia="Times New Roman"/>
                      <w:b/>
                      <w:i/>
                      <w:iCs/>
                      <w:lang w:eastAsia="x-none"/>
                    </w:rPr>
                    <w:t>Delete</w:t>
                  </w:r>
                  <w:r w:rsidRPr="00B94D00">
                    <w:rPr>
                      <w:rFonts w:eastAsia="Times New Roman"/>
                      <w:b/>
                      <w:i/>
                      <w:iCs/>
                      <w:lang w:val="x-none" w:eastAsia="x-none"/>
                    </w:rPr>
                    <w:t xml:space="preserve"> the variables </w:t>
                  </w:r>
                  <w:r w:rsidRPr="00B94D00">
                    <w:rPr>
                      <w:rFonts w:eastAsia="Times New Roman"/>
                      <w:b/>
                      <w:i/>
                      <w:iCs/>
                      <w:lang w:eastAsia="x-none"/>
                    </w:rPr>
                    <w:t>“</w:t>
                  </w:r>
                  <w:r w:rsidRPr="00B94D00">
                    <w:rPr>
                      <w:rFonts w:eastAsia="Times New Roman"/>
                      <w:b/>
                      <w:i/>
                      <w:iCs/>
                      <w:lang w:val="x-none" w:eastAsia="x-none"/>
                    </w:rPr>
                    <w:t xml:space="preserve">OPTS </w:t>
                  </w:r>
                  <w:proofErr w:type="spellStart"/>
                  <w:r w:rsidRPr="00B94D00">
                    <w:rPr>
                      <w:rFonts w:eastAsia="Calibri"/>
                      <w:b/>
                      <w:i/>
                      <w:iCs/>
                      <w:vertAlign w:val="subscript"/>
                      <w:lang w:val="x-none" w:eastAsia="x-none"/>
                    </w:rPr>
                    <w:t>mp</w:t>
                  </w:r>
                  <w:proofErr w:type="spellEnd"/>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UOPTS </w:t>
                  </w:r>
                  <w:proofErr w:type="spellStart"/>
                  <w:r w:rsidRPr="00B94D00">
                    <w:rPr>
                      <w:rFonts w:eastAsia="Calibri"/>
                      <w:b/>
                      <w:i/>
                      <w:iCs/>
                      <w:vertAlign w:val="subscript"/>
                      <w:lang w:val="x-none" w:eastAsia="x-none"/>
                    </w:rPr>
                    <w:t>mp</w:t>
                  </w:r>
                  <w:proofErr w:type="spellEnd"/>
                  <w:r w:rsidRPr="00B94D00">
                    <w:rPr>
                      <w:rFonts w:eastAsia="Times New Roman"/>
                      <w:b/>
                      <w:i/>
                      <w:iCs/>
                      <w:lang w:eastAsia="x-none"/>
                    </w:rPr>
                    <w:t>”, “</w:t>
                  </w:r>
                  <w:r w:rsidRPr="00B94D00">
                    <w:rPr>
                      <w:rFonts w:eastAsia="Times New Roman"/>
                      <w:b/>
                      <w:i/>
                      <w:iCs/>
                      <w:lang w:val="x-none" w:eastAsia="x-none"/>
                    </w:rPr>
                    <w:t xml:space="preserve">OBLS </w:t>
                  </w:r>
                  <w:proofErr w:type="spellStart"/>
                  <w:r w:rsidRPr="00B94D00">
                    <w:rPr>
                      <w:rFonts w:eastAsia="Calibri"/>
                      <w:b/>
                      <w:i/>
                      <w:iCs/>
                      <w:vertAlign w:val="subscript"/>
                      <w:lang w:val="x-none" w:eastAsia="x-none"/>
                    </w:rPr>
                    <w:t>mp</w:t>
                  </w:r>
                  <w:proofErr w:type="spellEnd"/>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UOBLS </w:t>
                  </w:r>
                  <w:proofErr w:type="spellStart"/>
                  <w:r w:rsidRPr="00B94D00">
                    <w:rPr>
                      <w:rFonts w:eastAsia="Calibri"/>
                      <w:b/>
                      <w:i/>
                      <w:iCs/>
                      <w:vertAlign w:val="subscript"/>
                      <w:lang w:val="x-none" w:eastAsia="x-none"/>
                    </w:rPr>
                    <w:t>mp</w:t>
                  </w:r>
                  <w:proofErr w:type="spellEnd"/>
                  <w:r w:rsidRPr="00B94D00">
                    <w:rPr>
                      <w:rFonts w:eastAsia="Times New Roman"/>
                      <w:b/>
                      <w:i/>
                      <w:iCs/>
                      <w:lang w:eastAsia="x-none"/>
                    </w:rPr>
                    <w:t>”, “</w:t>
                  </w:r>
                  <w:r w:rsidRPr="00B94D00">
                    <w:rPr>
                      <w:rFonts w:eastAsia="Times New Roman"/>
                      <w:b/>
                      <w:i/>
                      <w:iCs/>
                      <w:lang w:val="x-none" w:eastAsia="x-none"/>
                    </w:rPr>
                    <w:t xml:space="preserve">OPTP </w:t>
                  </w:r>
                  <w:proofErr w:type="spellStart"/>
                  <w:r w:rsidRPr="00B94D00">
                    <w:rPr>
                      <w:rFonts w:eastAsia="Calibri"/>
                      <w:b/>
                      <w:i/>
                      <w:iCs/>
                      <w:vertAlign w:val="subscript"/>
                      <w:lang w:val="x-none" w:eastAsia="x-none"/>
                    </w:rPr>
                    <w:t>mp</w:t>
                  </w:r>
                  <w:proofErr w:type="spellEnd"/>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UOPTP </w:t>
                  </w:r>
                  <w:proofErr w:type="spellStart"/>
                  <w:r w:rsidRPr="00B94D00">
                    <w:rPr>
                      <w:rFonts w:eastAsia="Calibri"/>
                      <w:b/>
                      <w:i/>
                      <w:iCs/>
                      <w:vertAlign w:val="subscript"/>
                      <w:lang w:val="x-none" w:eastAsia="x-none"/>
                    </w:rPr>
                    <w:t>mp</w:t>
                  </w:r>
                  <w:proofErr w:type="spellEnd"/>
                  <w:r w:rsidRPr="00B94D00">
                    <w:rPr>
                      <w:rFonts w:eastAsia="Times New Roman"/>
                      <w:b/>
                      <w:i/>
                      <w:iCs/>
                      <w:lang w:eastAsia="x-none"/>
                    </w:rPr>
                    <w:t>”, “</w:t>
                  </w:r>
                  <w:r w:rsidRPr="00B94D00">
                    <w:rPr>
                      <w:rFonts w:eastAsia="Times New Roman"/>
                      <w:b/>
                      <w:i/>
                      <w:iCs/>
                      <w:lang w:val="x-none" w:eastAsia="x-none"/>
                    </w:rPr>
                    <w:t xml:space="preserve">OBLP </w:t>
                  </w:r>
                  <w:proofErr w:type="spellStart"/>
                  <w:r w:rsidRPr="00B94D00">
                    <w:rPr>
                      <w:rFonts w:eastAsia="Calibri"/>
                      <w:b/>
                      <w:i/>
                      <w:iCs/>
                      <w:vertAlign w:val="subscript"/>
                      <w:lang w:val="x-none" w:eastAsia="x-none"/>
                    </w:rPr>
                    <w:t>mp</w:t>
                  </w:r>
                  <w:proofErr w:type="spellEnd"/>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UOBLP </w:t>
                  </w:r>
                  <w:proofErr w:type="spellStart"/>
                  <w:r w:rsidRPr="00B94D00">
                    <w:rPr>
                      <w:rFonts w:eastAsia="Calibri"/>
                      <w:b/>
                      <w:i/>
                      <w:iCs/>
                      <w:vertAlign w:val="subscript"/>
                      <w:lang w:val="x-none" w:eastAsia="x-none"/>
                    </w:rPr>
                    <w:t>mp</w:t>
                  </w:r>
                  <w:proofErr w:type="spellEnd"/>
                  <w:r w:rsidRPr="00B94D00">
                    <w:rPr>
                      <w:rFonts w:eastAsia="Times New Roman"/>
                      <w:b/>
                      <w:i/>
                      <w:iCs/>
                      <w:lang w:eastAsia="x-none"/>
                    </w:rPr>
                    <w:t>” above</w:t>
                  </w:r>
                  <w:r w:rsidRPr="00B94D00">
                    <w:rPr>
                      <w:rFonts w:eastAsia="Times New Roman"/>
                      <w:b/>
                      <w:i/>
                      <w:iCs/>
                      <w:lang w:val="x-none" w:eastAsia="x-none"/>
                    </w:rPr>
                    <w:t xml:space="preserve"> upon system implementation</w:t>
                  </w:r>
                  <w:r w:rsidRPr="00B94D00">
                    <w:rPr>
                      <w:rFonts w:eastAsia="Times New Roman"/>
                      <w:b/>
                      <w:i/>
                      <w:iCs/>
                      <w:lang w:eastAsia="x-none"/>
                    </w:rPr>
                    <w:t>.</w:t>
                  </w:r>
                  <w:r w:rsidRPr="00B94D00">
                    <w:rPr>
                      <w:rFonts w:eastAsia="Times New Roman"/>
                      <w:b/>
                      <w:i/>
                      <w:iCs/>
                      <w:lang w:val="x-none" w:eastAsia="x-none"/>
                    </w:rPr>
                    <w:t>]</w:t>
                  </w:r>
                </w:p>
              </w:tc>
            </w:tr>
          </w:tbl>
          <w:p w14:paraId="32304533" w14:textId="77777777" w:rsidR="00572F68" w:rsidRPr="00B94D00" w:rsidRDefault="00572F68" w:rsidP="005C0B53">
            <w:pPr>
              <w:spacing w:after="60"/>
              <w:rPr>
                <w:rFonts w:eastAsia="Times New Roman"/>
                <w:i/>
                <w:iCs/>
                <w:sz w:val="20"/>
                <w:szCs w:val="20"/>
              </w:rPr>
            </w:pPr>
          </w:p>
        </w:tc>
      </w:tr>
      <w:tr w:rsidR="00572F68" w:rsidRPr="00B94D00" w14:paraId="4E95191E"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7FCD7533" w14:textId="77777777" w:rsidR="00572F68" w:rsidRPr="00B94D00" w:rsidRDefault="00572F68" w:rsidP="005C0B53">
            <w:pPr>
              <w:spacing w:after="60"/>
              <w:rPr>
                <w:rFonts w:eastAsia="Calibri"/>
                <w:iCs/>
                <w:sz w:val="20"/>
                <w:szCs w:val="20"/>
              </w:rPr>
            </w:pPr>
            <w:r w:rsidRPr="00B94D00">
              <w:rPr>
                <w:rFonts w:eastAsia="Times New Roman"/>
                <w:sz w:val="20"/>
                <w:szCs w:val="20"/>
              </w:rPr>
              <w:t>UWSLTOT</w:t>
            </w:r>
            <w:r w:rsidRPr="00B94D00">
              <w:rPr>
                <w:rFonts w:eastAsia="Times New Roman"/>
                <w:i/>
                <w:sz w:val="20"/>
                <w:szCs w:val="20"/>
                <w:vertAlign w:val="subscript"/>
              </w:rPr>
              <w:t xml:space="preserve"> </w:t>
            </w:r>
            <w:proofErr w:type="spellStart"/>
            <w:r w:rsidRPr="00B94D00">
              <w:rPr>
                <w:rFonts w:eastAsia="Times New Roman"/>
                <w:i/>
                <w:sz w:val="20"/>
                <w:szCs w:val="20"/>
                <w:vertAlign w:val="subscript"/>
              </w:rPr>
              <w:t>mp</w:t>
            </w:r>
            <w:proofErr w:type="spellEnd"/>
          </w:p>
        </w:tc>
        <w:tc>
          <w:tcPr>
            <w:tcW w:w="464" w:type="pct"/>
            <w:gridSpan w:val="3"/>
            <w:tcBorders>
              <w:top w:val="single" w:sz="6" w:space="0" w:color="auto"/>
              <w:left w:val="single" w:sz="6" w:space="0" w:color="auto"/>
              <w:bottom w:val="single" w:sz="6" w:space="0" w:color="auto"/>
              <w:right w:val="single" w:sz="6" w:space="0" w:color="auto"/>
            </w:tcBorders>
          </w:tcPr>
          <w:p w14:paraId="081621FD" w14:textId="77777777" w:rsidR="00572F68" w:rsidRPr="00B94D00" w:rsidRDefault="00572F68" w:rsidP="005C0B53">
            <w:pPr>
              <w:spacing w:after="60"/>
              <w:rPr>
                <w:rFonts w:eastAsia="Times New Roman"/>
                <w:iCs/>
                <w:sz w:val="20"/>
                <w:szCs w:val="20"/>
              </w:rPr>
            </w:pPr>
            <w:r w:rsidRPr="00B94D00">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54229AAF" w14:textId="77777777" w:rsidR="00572F68" w:rsidRPr="00B94D00" w:rsidRDefault="00572F68" w:rsidP="005C0B53">
            <w:pPr>
              <w:spacing w:after="60"/>
              <w:rPr>
                <w:rFonts w:eastAsia="Times New Roman"/>
                <w:bCs/>
                <w:i/>
                <w:iCs/>
                <w:sz w:val="20"/>
                <w:szCs w:val="20"/>
              </w:rPr>
            </w:pPr>
            <w:r w:rsidRPr="00B94D00">
              <w:rPr>
                <w:rFonts w:eastAsia="Times New Roman"/>
                <w:i/>
                <w:sz w:val="20"/>
                <w:szCs w:val="20"/>
              </w:rPr>
              <w:t>Uplift Metered Energy for Wholesale Storage Load at bus per Market Participant</w:t>
            </w:r>
            <w:r w:rsidRPr="00B94D00">
              <w:rPr>
                <w:rFonts w:eastAsia="Times New Roman"/>
                <w:sz w:val="20"/>
                <w:szCs w:val="20"/>
              </w:rPr>
              <w:sym w:font="Symbol" w:char="F0BE"/>
            </w:r>
            <w:r w:rsidRPr="00B94D00">
              <w:rPr>
                <w:rFonts w:eastAsia="Times New Roman"/>
                <w:sz w:val="20"/>
                <w:szCs w:val="20"/>
              </w:rPr>
              <w:t xml:space="preserve">The monthly sum of Market Participant </w:t>
            </w:r>
            <w:proofErr w:type="spellStart"/>
            <w:r w:rsidRPr="00B94D00">
              <w:rPr>
                <w:rFonts w:eastAsia="Times New Roman"/>
                <w:i/>
                <w:sz w:val="20"/>
                <w:szCs w:val="20"/>
              </w:rPr>
              <w:t>mp</w:t>
            </w:r>
            <w:r w:rsidRPr="00B94D00">
              <w:rPr>
                <w:rFonts w:eastAsia="Times New Roman"/>
                <w:sz w:val="20"/>
                <w:szCs w:val="20"/>
              </w:rPr>
              <w:t>’s</w:t>
            </w:r>
            <w:proofErr w:type="spellEnd"/>
            <w:r w:rsidRPr="00B94D00">
              <w:rPr>
                <w:rFonts w:eastAsia="Times New Roman"/>
                <w:sz w:val="20"/>
                <w:szCs w:val="20"/>
              </w:rPr>
              <w:t xml:space="preserve"> Wholesale Storage Load (WSL) energy metered by the Settlement Meter which measures WSL.</w:t>
            </w:r>
          </w:p>
        </w:tc>
      </w:tr>
      <w:tr w:rsidR="00572F68" w:rsidRPr="00B94D00" w14:paraId="5EA8A25B"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48F1832B" w14:textId="77777777" w:rsidR="00572F68" w:rsidRPr="00B94D00" w:rsidRDefault="00572F68" w:rsidP="005C0B53">
            <w:pPr>
              <w:spacing w:after="60"/>
              <w:rPr>
                <w:rFonts w:eastAsia="Calibri"/>
                <w:iCs/>
                <w:sz w:val="20"/>
                <w:szCs w:val="20"/>
              </w:rPr>
            </w:pPr>
            <w:r w:rsidRPr="00B94D00">
              <w:rPr>
                <w:rFonts w:eastAsia="Times New Roman"/>
                <w:bCs/>
                <w:sz w:val="20"/>
                <w:szCs w:val="20"/>
              </w:rPr>
              <w:lastRenderedPageBreak/>
              <w:t xml:space="preserve">MEBL </w:t>
            </w:r>
            <w:proofErr w:type="spellStart"/>
            <w:r w:rsidRPr="00B94D00">
              <w:rPr>
                <w:rFonts w:eastAsia="Times New Roman"/>
                <w:bCs/>
                <w:i/>
                <w:sz w:val="20"/>
                <w:szCs w:val="20"/>
                <w:vertAlign w:val="subscript"/>
              </w:rPr>
              <w:t>mp</w:t>
            </w:r>
            <w:proofErr w:type="spellEnd"/>
            <w:r w:rsidRPr="00B94D00">
              <w:rPr>
                <w:rFonts w:eastAsia="Times New Roman"/>
                <w:bCs/>
                <w:i/>
                <w:sz w:val="20"/>
                <w:szCs w:val="20"/>
                <w:vertAlign w:val="subscript"/>
              </w:rPr>
              <w:t>, r, b</w:t>
            </w:r>
          </w:p>
        </w:tc>
        <w:tc>
          <w:tcPr>
            <w:tcW w:w="464" w:type="pct"/>
            <w:gridSpan w:val="3"/>
            <w:tcBorders>
              <w:top w:val="single" w:sz="6" w:space="0" w:color="auto"/>
              <w:left w:val="single" w:sz="6" w:space="0" w:color="auto"/>
              <w:bottom w:val="single" w:sz="6" w:space="0" w:color="auto"/>
              <w:right w:val="single" w:sz="6" w:space="0" w:color="auto"/>
            </w:tcBorders>
          </w:tcPr>
          <w:p w14:paraId="7441D858" w14:textId="77777777" w:rsidR="00572F68" w:rsidRPr="00B94D00" w:rsidRDefault="00572F68" w:rsidP="005C0B53">
            <w:pPr>
              <w:spacing w:after="60"/>
              <w:rPr>
                <w:rFonts w:eastAsia="Times New Roman"/>
                <w:iCs/>
                <w:sz w:val="20"/>
                <w:szCs w:val="20"/>
              </w:rPr>
            </w:pPr>
            <w:r w:rsidRPr="00B94D00">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1D158C00" w14:textId="77777777" w:rsidR="00572F68" w:rsidRPr="00B94D00" w:rsidRDefault="00572F68" w:rsidP="005C0B53">
            <w:pPr>
              <w:spacing w:after="60"/>
              <w:rPr>
                <w:rFonts w:eastAsia="Times New Roman"/>
                <w:bCs/>
                <w:i/>
                <w:iCs/>
                <w:sz w:val="20"/>
                <w:szCs w:val="20"/>
              </w:rPr>
            </w:pPr>
            <w:r w:rsidRPr="00B94D00">
              <w:rPr>
                <w:rFonts w:eastAsia="Times New Roman"/>
                <w:i/>
                <w:sz w:val="20"/>
                <w:szCs w:val="20"/>
              </w:rPr>
              <w:t>Metered Energy for Wholesale Storage Load at bus</w:t>
            </w:r>
            <w:r w:rsidRPr="00B94D00">
              <w:rPr>
                <w:rFonts w:eastAsia="Times New Roman"/>
                <w:sz w:val="20"/>
                <w:szCs w:val="20"/>
              </w:rPr>
              <w:sym w:font="Symbol" w:char="F0BE"/>
            </w:r>
            <w:r w:rsidRPr="00B94D00">
              <w:rPr>
                <w:rFonts w:eastAsia="Times New Roman"/>
                <w:sz w:val="20"/>
                <w:szCs w:val="20"/>
              </w:rPr>
              <w:t xml:space="preserve">The WSL energy metered by the Settlement Meter which measures WSL for the 15-minute Settlement Interval represented as a negative value, for the Market Participant </w:t>
            </w:r>
            <w:proofErr w:type="spellStart"/>
            <w:r w:rsidRPr="00B94D00">
              <w:rPr>
                <w:rFonts w:eastAsia="Times New Roman"/>
                <w:i/>
                <w:sz w:val="20"/>
                <w:szCs w:val="20"/>
              </w:rPr>
              <w:t>mp</w:t>
            </w:r>
            <w:proofErr w:type="spellEnd"/>
            <w:r w:rsidRPr="00B94D00">
              <w:rPr>
                <w:rFonts w:eastAsia="Times New Roman"/>
                <w:sz w:val="20"/>
                <w:szCs w:val="20"/>
              </w:rPr>
              <w:t xml:space="preserve">, Resource </w:t>
            </w:r>
            <w:r w:rsidRPr="00B94D00">
              <w:rPr>
                <w:rFonts w:eastAsia="Times New Roman"/>
                <w:i/>
                <w:sz w:val="20"/>
                <w:szCs w:val="20"/>
              </w:rPr>
              <w:t>r</w:t>
            </w:r>
            <w:r w:rsidRPr="00B94D00">
              <w:rPr>
                <w:rFonts w:eastAsia="Times New Roman"/>
                <w:sz w:val="20"/>
                <w:szCs w:val="20"/>
              </w:rPr>
              <w:t xml:space="preserve">, at bus </w:t>
            </w:r>
            <w:r w:rsidRPr="00B94D00">
              <w:rPr>
                <w:rFonts w:eastAsia="Times New Roman"/>
                <w:i/>
                <w:sz w:val="20"/>
                <w:szCs w:val="20"/>
              </w:rPr>
              <w:t>b</w:t>
            </w:r>
            <w:r w:rsidRPr="00B94D00">
              <w:rPr>
                <w:rFonts w:eastAsia="Times New Roman"/>
                <w:sz w:val="20"/>
                <w:szCs w:val="20"/>
              </w:rPr>
              <w:t xml:space="preserve">.  </w:t>
            </w:r>
          </w:p>
        </w:tc>
      </w:tr>
      <w:tr w:rsidR="00572F68" w:rsidRPr="00B94D00" w14:paraId="5C3F8849"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06696C68"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UDAASOAWD</w:t>
            </w:r>
            <w:r w:rsidRPr="00B94D00">
              <w:rPr>
                <w:rFonts w:eastAsia="Times New Roman"/>
                <w:i/>
                <w:iCs/>
                <w:sz w:val="20"/>
                <w:szCs w:val="20"/>
                <w:vertAlign w:val="subscript"/>
              </w:rPr>
              <w:t xml:space="preserve"> </w:t>
            </w:r>
            <w:proofErr w:type="spellStart"/>
            <w:r w:rsidRPr="00B94D00">
              <w:rPr>
                <w:rFonts w:eastAsia="Times New Roman"/>
                <w:i/>
                <w:iCs/>
                <w:sz w:val="20"/>
                <w:szCs w:val="20"/>
                <w:vertAlign w:val="subscript"/>
              </w:rPr>
              <w:t>mp</w:t>
            </w:r>
            <w:proofErr w:type="spellEnd"/>
          </w:p>
        </w:tc>
        <w:tc>
          <w:tcPr>
            <w:tcW w:w="464" w:type="pct"/>
            <w:gridSpan w:val="3"/>
            <w:tcBorders>
              <w:top w:val="single" w:sz="6" w:space="0" w:color="auto"/>
              <w:left w:val="single" w:sz="6" w:space="0" w:color="auto"/>
              <w:bottom w:val="single" w:sz="6" w:space="0" w:color="auto"/>
              <w:right w:val="single" w:sz="6" w:space="0" w:color="auto"/>
            </w:tcBorders>
          </w:tcPr>
          <w:p w14:paraId="1570821D" w14:textId="77777777" w:rsidR="00572F68" w:rsidRPr="00B94D00" w:rsidRDefault="00572F68" w:rsidP="005C0B53">
            <w:pPr>
              <w:spacing w:after="60"/>
              <w:rPr>
                <w:rFonts w:eastAsia="Times New Roman"/>
                <w:sz w:val="20"/>
                <w:szCs w:val="20"/>
              </w:rPr>
            </w:pPr>
            <w:r w:rsidRPr="00B94D00">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183C4C15"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Uplift Day-Ahead Ancillary Service Only Award per Market Participant—</w:t>
            </w:r>
            <w:r w:rsidRPr="00B94D00">
              <w:rPr>
                <w:rFonts w:eastAsia="Times New Roman"/>
                <w:iCs/>
                <w:sz w:val="20"/>
                <w:szCs w:val="20"/>
              </w:rPr>
              <w:t xml:space="preserve">The monthly total of Market Participant </w:t>
            </w:r>
            <w:proofErr w:type="spellStart"/>
            <w:r w:rsidRPr="00B94D00">
              <w:rPr>
                <w:rFonts w:eastAsia="Times New Roman"/>
                <w:i/>
                <w:iCs/>
                <w:sz w:val="20"/>
                <w:szCs w:val="20"/>
              </w:rPr>
              <w:t>mp’s</w:t>
            </w:r>
            <w:proofErr w:type="spellEnd"/>
            <w:r w:rsidRPr="00B94D00">
              <w:rPr>
                <w:rFonts w:eastAsia="Times New Roman"/>
                <w:i/>
                <w:iCs/>
                <w:sz w:val="20"/>
                <w:szCs w:val="20"/>
              </w:rPr>
              <w:t xml:space="preserve"> </w:t>
            </w:r>
            <w:r w:rsidRPr="00B94D00">
              <w:rPr>
                <w:rFonts w:eastAsia="Times New Roman"/>
                <w:iCs/>
                <w:sz w:val="20"/>
                <w:szCs w:val="20"/>
              </w:rPr>
              <w:t xml:space="preserve">Ancillary Service Only Offers awarded in DAM,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w:t>
            </w:r>
          </w:p>
        </w:tc>
      </w:tr>
      <w:tr w:rsidR="00572F68" w:rsidRPr="00B94D00" w14:paraId="51F82534"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0C5C3D60"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DARUOAWD </w:t>
            </w:r>
            <w:proofErr w:type="spellStart"/>
            <w:r w:rsidRPr="00B94D00">
              <w:rPr>
                <w:rFonts w:eastAsia="Times New Roman"/>
                <w:i/>
                <w:iCs/>
                <w:sz w:val="20"/>
                <w:szCs w:val="20"/>
                <w:vertAlign w:val="subscript"/>
              </w:rPr>
              <w:t>mp</w:t>
            </w:r>
            <w:proofErr w:type="spellEnd"/>
            <w:r w:rsidRPr="00B94D00">
              <w:rPr>
                <w:rFonts w:eastAsia="Times New Roman"/>
                <w:i/>
                <w:iCs/>
                <w:sz w:val="20"/>
                <w:szCs w:val="20"/>
                <w:vertAlign w:val="subscript"/>
              </w:rPr>
              <w:t>, h</w:t>
            </w:r>
          </w:p>
        </w:tc>
        <w:tc>
          <w:tcPr>
            <w:tcW w:w="464" w:type="pct"/>
            <w:gridSpan w:val="3"/>
            <w:tcBorders>
              <w:top w:val="single" w:sz="6" w:space="0" w:color="auto"/>
              <w:left w:val="single" w:sz="6" w:space="0" w:color="auto"/>
              <w:bottom w:val="single" w:sz="6" w:space="0" w:color="auto"/>
              <w:right w:val="single" w:sz="6" w:space="0" w:color="auto"/>
            </w:tcBorders>
          </w:tcPr>
          <w:p w14:paraId="49AB5215" w14:textId="77777777" w:rsidR="00572F68" w:rsidRPr="00B94D00" w:rsidRDefault="00572F68" w:rsidP="005C0B53">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4C78D109"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Day-Ahead Reg-Up Only Award per Market Participant</w:t>
            </w:r>
            <w:r w:rsidRPr="00B94D00">
              <w:rPr>
                <w:rFonts w:eastAsia="Times New Roman"/>
                <w:iCs/>
                <w:sz w:val="20"/>
                <w:szCs w:val="20"/>
              </w:rPr>
              <w:sym w:font="Symbol" w:char="F0BE"/>
            </w:r>
            <w:r w:rsidRPr="00B94D00">
              <w:rPr>
                <w:rFonts w:eastAsia="Times New Roman"/>
                <w:iCs/>
                <w:sz w:val="20"/>
                <w:szCs w:val="20"/>
              </w:rPr>
              <w:t xml:space="preserve">The Reg-Up Only capacity quantity awarded in the DAM to the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572F68" w:rsidRPr="00B94D00" w14:paraId="550AFEA6"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37B81B0D"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DARDOAWD </w:t>
            </w:r>
            <w:proofErr w:type="spellStart"/>
            <w:r w:rsidRPr="00B94D00">
              <w:rPr>
                <w:rFonts w:eastAsia="Times New Roman"/>
                <w:i/>
                <w:iCs/>
                <w:sz w:val="20"/>
                <w:szCs w:val="20"/>
                <w:vertAlign w:val="subscript"/>
              </w:rPr>
              <w:t>mp</w:t>
            </w:r>
            <w:proofErr w:type="spellEnd"/>
            <w:r w:rsidRPr="00B94D00">
              <w:rPr>
                <w:rFonts w:eastAsia="Times New Roman"/>
                <w:i/>
                <w:iCs/>
                <w:sz w:val="20"/>
                <w:szCs w:val="20"/>
                <w:vertAlign w:val="subscript"/>
              </w:rPr>
              <w:t>, h</w:t>
            </w:r>
          </w:p>
        </w:tc>
        <w:tc>
          <w:tcPr>
            <w:tcW w:w="464" w:type="pct"/>
            <w:gridSpan w:val="3"/>
            <w:tcBorders>
              <w:top w:val="single" w:sz="6" w:space="0" w:color="auto"/>
              <w:left w:val="single" w:sz="6" w:space="0" w:color="auto"/>
              <w:bottom w:val="single" w:sz="6" w:space="0" w:color="auto"/>
              <w:right w:val="single" w:sz="6" w:space="0" w:color="auto"/>
            </w:tcBorders>
          </w:tcPr>
          <w:p w14:paraId="2CF28F6D" w14:textId="77777777" w:rsidR="00572F68" w:rsidRPr="00B94D00" w:rsidRDefault="00572F68" w:rsidP="005C0B53">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707509EF"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Day-Ahead Reg-Down Only Award per Market Participant</w:t>
            </w:r>
            <w:r w:rsidRPr="00B94D00">
              <w:rPr>
                <w:rFonts w:eastAsia="Times New Roman"/>
                <w:iCs/>
                <w:sz w:val="20"/>
                <w:szCs w:val="20"/>
              </w:rPr>
              <w:sym w:font="Symbol" w:char="F0BE"/>
            </w:r>
            <w:r w:rsidRPr="00B94D00">
              <w:rPr>
                <w:rFonts w:eastAsia="Times New Roman"/>
                <w:iCs/>
                <w:sz w:val="20"/>
                <w:szCs w:val="20"/>
              </w:rPr>
              <w:t xml:space="preserve">The Reg-Down Only capacity quantity awarded in the DAM to the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572F68" w:rsidRPr="00B94D00" w14:paraId="5FE3F090"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21D804A4"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DARROAWD </w:t>
            </w:r>
            <w:proofErr w:type="spellStart"/>
            <w:r w:rsidRPr="00B94D00">
              <w:rPr>
                <w:rFonts w:eastAsia="Times New Roman"/>
                <w:i/>
                <w:iCs/>
                <w:sz w:val="20"/>
                <w:szCs w:val="20"/>
                <w:vertAlign w:val="subscript"/>
              </w:rPr>
              <w:t>mp</w:t>
            </w:r>
            <w:proofErr w:type="spellEnd"/>
            <w:r w:rsidRPr="00B94D00">
              <w:rPr>
                <w:rFonts w:eastAsia="Times New Roman"/>
                <w:i/>
                <w:iCs/>
                <w:sz w:val="20"/>
                <w:szCs w:val="20"/>
                <w:vertAlign w:val="subscript"/>
              </w:rPr>
              <w:t>, h</w:t>
            </w:r>
          </w:p>
        </w:tc>
        <w:tc>
          <w:tcPr>
            <w:tcW w:w="464" w:type="pct"/>
            <w:gridSpan w:val="3"/>
            <w:tcBorders>
              <w:top w:val="single" w:sz="6" w:space="0" w:color="auto"/>
              <w:left w:val="single" w:sz="6" w:space="0" w:color="auto"/>
              <w:bottom w:val="single" w:sz="6" w:space="0" w:color="auto"/>
              <w:right w:val="single" w:sz="6" w:space="0" w:color="auto"/>
            </w:tcBorders>
          </w:tcPr>
          <w:p w14:paraId="7736D55A" w14:textId="77777777" w:rsidR="00572F68" w:rsidRPr="00B94D00" w:rsidRDefault="00572F68" w:rsidP="005C0B53">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0DA3CC5E"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Day-Ahead Responsive Reserve Only Award per Market Participant</w:t>
            </w:r>
            <w:r w:rsidRPr="00B94D00">
              <w:rPr>
                <w:rFonts w:eastAsia="Times New Roman"/>
                <w:iCs/>
                <w:sz w:val="20"/>
                <w:szCs w:val="20"/>
              </w:rPr>
              <w:sym w:font="Symbol" w:char="F0BE"/>
            </w:r>
            <w:r w:rsidRPr="00B94D00">
              <w:rPr>
                <w:rFonts w:eastAsia="Times New Roman"/>
                <w:iCs/>
                <w:sz w:val="20"/>
                <w:szCs w:val="20"/>
              </w:rPr>
              <w:t xml:space="preserve"> The Responsive Reserve (RRS</w:t>
            </w:r>
            <w:proofErr w:type="gramStart"/>
            <w:r w:rsidRPr="00B94D00">
              <w:rPr>
                <w:rFonts w:eastAsia="Times New Roman"/>
                <w:iCs/>
                <w:sz w:val="20"/>
                <w:szCs w:val="20"/>
              </w:rPr>
              <w:t>) Only</w:t>
            </w:r>
            <w:proofErr w:type="gramEnd"/>
            <w:r w:rsidRPr="00B94D00">
              <w:rPr>
                <w:rFonts w:eastAsia="Times New Roman"/>
                <w:iCs/>
                <w:sz w:val="20"/>
                <w:szCs w:val="20"/>
              </w:rPr>
              <w:t xml:space="preserve"> capacity quantity awarded in the DAM to the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572F68" w:rsidRPr="00B94D00" w14:paraId="6680FA32"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4690A9EA"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DANSOAWD </w:t>
            </w:r>
            <w:proofErr w:type="spellStart"/>
            <w:r w:rsidRPr="00B94D00">
              <w:rPr>
                <w:rFonts w:eastAsia="Times New Roman"/>
                <w:i/>
                <w:iCs/>
                <w:sz w:val="20"/>
                <w:szCs w:val="20"/>
                <w:vertAlign w:val="subscript"/>
              </w:rPr>
              <w:t>mp</w:t>
            </w:r>
            <w:proofErr w:type="spellEnd"/>
            <w:r w:rsidRPr="00B94D00">
              <w:rPr>
                <w:rFonts w:eastAsia="Times New Roman"/>
                <w:i/>
                <w:iCs/>
                <w:sz w:val="20"/>
                <w:szCs w:val="20"/>
                <w:vertAlign w:val="subscript"/>
              </w:rPr>
              <w:t>, h</w:t>
            </w:r>
          </w:p>
        </w:tc>
        <w:tc>
          <w:tcPr>
            <w:tcW w:w="464" w:type="pct"/>
            <w:gridSpan w:val="3"/>
            <w:tcBorders>
              <w:top w:val="single" w:sz="6" w:space="0" w:color="auto"/>
              <w:left w:val="single" w:sz="6" w:space="0" w:color="auto"/>
              <w:bottom w:val="single" w:sz="6" w:space="0" w:color="auto"/>
              <w:right w:val="single" w:sz="6" w:space="0" w:color="auto"/>
            </w:tcBorders>
          </w:tcPr>
          <w:p w14:paraId="36D35B89" w14:textId="77777777" w:rsidR="00572F68" w:rsidRPr="00B94D00" w:rsidRDefault="00572F68" w:rsidP="005C0B53">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656B7554"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Day-Ahead Non-Spin Only Award per Market Participant</w:t>
            </w:r>
            <w:r w:rsidRPr="00B94D00">
              <w:rPr>
                <w:rFonts w:eastAsia="Times New Roman"/>
                <w:iCs/>
                <w:sz w:val="20"/>
                <w:szCs w:val="20"/>
              </w:rPr>
              <w:sym w:font="Symbol" w:char="F0BE"/>
            </w:r>
            <w:r w:rsidRPr="00B94D00">
              <w:rPr>
                <w:rFonts w:eastAsia="Times New Roman"/>
                <w:iCs/>
                <w:sz w:val="20"/>
                <w:szCs w:val="20"/>
              </w:rPr>
              <w:t xml:space="preserve">The Non-Spin Only capacity quantity awarded in the DAM to the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572F68" w:rsidRPr="00B94D00" w14:paraId="1FBB1C68"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7D0B3277" w14:textId="77777777" w:rsidR="00572F68" w:rsidRPr="00B94D00" w:rsidRDefault="00572F68" w:rsidP="005C0B53">
            <w:pPr>
              <w:spacing w:after="60"/>
              <w:rPr>
                <w:rFonts w:eastAsia="Times New Roman"/>
                <w:bCs/>
                <w:sz w:val="20"/>
                <w:szCs w:val="20"/>
              </w:rPr>
            </w:pPr>
            <w:r w:rsidRPr="00B94D00">
              <w:rPr>
                <w:rFonts w:eastAsia="Times New Roman"/>
                <w:iCs/>
                <w:sz w:val="20"/>
                <w:szCs w:val="20"/>
              </w:rPr>
              <w:t xml:space="preserve">DAECROAWD </w:t>
            </w:r>
            <w:proofErr w:type="spellStart"/>
            <w:r w:rsidRPr="00B94D00">
              <w:rPr>
                <w:rFonts w:eastAsia="Times New Roman"/>
                <w:i/>
                <w:iCs/>
                <w:sz w:val="20"/>
                <w:szCs w:val="20"/>
                <w:vertAlign w:val="subscript"/>
              </w:rPr>
              <w:t>mp</w:t>
            </w:r>
            <w:proofErr w:type="spellEnd"/>
            <w:r w:rsidRPr="00B94D00">
              <w:rPr>
                <w:rFonts w:eastAsia="Times New Roman"/>
                <w:i/>
                <w:iCs/>
                <w:sz w:val="20"/>
                <w:szCs w:val="20"/>
                <w:vertAlign w:val="subscript"/>
              </w:rPr>
              <w:t>, h</w:t>
            </w:r>
          </w:p>
        </w:tc>
        <w:tc>
          <w:tcPr>
            <w:tcW w:w="464" w:type="pct"/>
            <w:gridSpan w:val="3"/>
            <w:tcBorders>
              <w:top w:val="single" w:sz="6" w:space="0" w:color="auto"/>
              <w:left w:val="single" w:sz="6" w:space="0" w:color="auto"/>
              <w:bottom w:val="single" w:sz="6" w:space="0" w:color="auto"/>
              <w:right w:val="single" w:sz="6" w:space="0" w:color="auto"/>
            </w:tcBorders>
          </w:tcPr>
          <w:p w14:paraId="319C0B6C" w14:textId="77777777" w:rsidR="00572F68" w:rsidRPr="00B94D00" w:rsidRDefault="00572F68" w:rsidP="005C0B53">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4A6F0261" w14:textId="77777777" w:rsidR="00572F68" w:rsidRPr="00B94D00" w:rsidRDefault="00572F68" w:rsidP="005C0B53">
            <w:pPr>
              <w:spacing w:after="60"/>
              <w:rPr>
                <w:rFonts w:eastAsia="Times New Roman"/>
                <w:i/>
                <w:sz w:val="20"/>
                <w:szCs w:val="20"/>
              </w:rPr>
            </w:pPr>
            <w:r w:rsidRPr="00B94D00">
              <w:rPr>
                <w:rFonts w:eastAsia="Times New Roman"/>
                <w:i/>
                <w:iCs/>
                <w:sz w:val="20"/>
                <w:szCs w:val="20"/>
              </w:rPr>
              <w:t>Day-Ahead ERCOT Contingency Reserve Service Only Award per Market Participant</w:t>
            </w:r>
            <w:r w:rsidRPr="00B94D00">
              <w:rPr>
                <w:rFonts w:eastAsia="Times New Roman"/>
                <w:iCs/>
                <w:sz w:val="20"/>
                <w:szCs w:val="20"/>
              </w:rPr>
              <w:sym w:font="Symbol" w:char="F0BE"/>
            </w:r>
            <w:r w:rsidRPr="00B94D00">
              <w:rPr>
                <w:rFonts w:eastAsia="Times New Roman"/>
                <w:iCs/>
                <w:sz w:val="20"/>
                <w:szCs w:val="20"/>
              </w:rPr>
              <w:t xml:space="preserve">The ERCOT Contingency Reserve Service (ECRS) Only capacity quantity awarded in the DAM to the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572F68" w:rsidRPr="00B94D00" w14:paraId="21A285B5" w14:textId="77777777" w:rsidTr="005C0B53">
        <w:trPr>
          <w:cantSplit/>
          <w:ins w:id="1914" w:author="ERCOT" w:date="2025-12-09T12:21:00Z"/>
        </w:trPr>
        <w:tc>
          <w:tcPr>
            <w:tcW w:w="1005" w:type="pct"/>
            <w:tcBorders>
              <w:top w:val="single" w:sz="6" w:space="0" w:color="auto"/>
              <w:left w:val="single" w:sz="4" w:space="0" w:color="auto"/>
              <w:bottom w:val="single" w:sz="6" w:space="0" w:color="auto"/>
              <w:right w:val="single" w:sz="6" w:space="0" w:color="auto"/>
            </w:tcBorders>
          </w:tcPr>
          <w:p w14:paraId="683D7B19" w14:textId="77777777" w:rsidR="00572F68" w:rsidRPr="00B94D00" w:rsidRDefault="00572F68" w:rsidP="005C0B53">
            <w:pPr>
              <w:spacing w:after="60"/>
              <w:rPr>
                <w:ins w:id="1915" w:author="ERCOT" w:date="2025-12-09T12:21:00Z" w16du:dateUtc="2025-12-09T18:21:00Z"/>
                <w:rFonts w:eastAsia="Calibri"/>
                <w:iCs/>
                <w:sz w:val="20"/>
                <w:szCs w:val="20"/>
              </w:rPr>
            </w:pPr>
            <w:ins w:id="1916" w:author="ERCOT" w:date="2025-12-09T12:21:00Z" w16du:dateUtc="2025-12-09T18:21:00Z">
              <w:r w:rsidRPr="00B94D00">
                <w:rPr>
                  <w:sz w:val="20"/>
                  <w:szCs w:val="20"/>
                </w:rPr>
                <w:t xml:space="preserve">DADRROAWD </w:t>
              </w:r>
              <w:proofErr w:type="spellStart"/>
              <w:r w:rsidRPr="00B94D00">
                <w:rPr>
                  <w:i/>
                  <w:sz w:val="20"/>
                  <w:szCs w:val="20"/>
                  <w:vertAlign w:val="subscript"/>
                </w:rPr>
                <w:t>mp</w:t>
              </w:r>
              <w:proofErr w:type="spellEnd"/>
              <w:r w:rsidRPr="00B94D00">
                <w:rPr>
                  <w:i/>
                  <w:sz w:val="20"/>
                  <w:szCs w:val="20"/>
                  <w:vertAlign w:val="subscript"/>
                </w:rPr>
                <w:t>, h</w:t>
              </w:r>
            </w:ins>
          </w:p>
        </w:tc>
        <w:tc>
          <w:tcPr>
            <w:tcW w:w="464" w:type="pct"/>
            <w:gridSpan w:val="4"/>
            <w:tcBorders>
              <w:top w:val="single" w:sz="6" w:space="0" w:color="auto"/>
              <w:left w:val="single" w:sz="6" w:space="0" w:color="auto"/>
              <w:bottom w:val="single" w:sz="6" w:space="0" w:color="auto"/>
              <w:right w:val="single" w:sz="6" w:space="0" w:color="auto"/>
            </w:tcBorders>
          </w:tcPr>
          <w:p w14:paraId="19A86C90" w14:textId="77777777" w:rsidR="00572F68" w:rsidRPr="00B94D00" w:rsidRDefault="00572F68" w:rsidP="005C0B53">
            <w:pPr>
              <w:spacing w:after="60"/>
              <w:rPr>
                <w:ins w:id="1917" w:author="ERCOT" w:date="2025-12-09T12:21:00Z" w16du:dateUtc="2025-12-09T18:21:00Z"/>
                <w:rFonts w:eastAsia="Times New Roman"/>
                <w:iCs/>
                <w:sz w:val="20"/>
                <w:szCs w:val="20"/>
              </w:rPr>
            </w:pPr>
            <w:ins w:id="1918" w:author="ERCOT" w:date="2025-12-09T12:21:00Z" w16du:dateUtc="2025-12-09T18:21:00Z">
              <w:r w:rsidRPr="00B94D00">
                <w:rPr>
                  <w:sz w:val="20"/>
                  <w:szCs w:val="20"/>
                </w:rPr>
                <w:t>MW</w:t>
              </w:r>
            </w:ins>
          </w:p>
        </w:tc>
        <w:tc>
          <w:tcPr>
            <w:tcW w:w="3531" w:type="pct"/>
            <w:gridSpan w:val="4"/>
            <w:tcBorders>
              <w:top w:val="single" w:sz="6" w:space="0" w:color="auto"/>
              <w:left w:val="single" w:sz="6" w:space="0" w:color="auto"/>
              <w:bottom w:val="single" w:sz="6" w:space="0" w:color="auto"/>
              <w:right w:val="single" w:sz="4" w:space="0" w:color="auto"/>
            </w:tcBorders>
          </w:tcPr>
          <w:p w14:paraId="6D599B2A" w14:textId="77777777" w:rsidR="00572F68" w:rsidRPr="00B94D00" w:rsidRDefault="00572F68" w:rsidP="005C0B53">
            <w:pPr>
              <w:spacing w:after="60"/>
              <w:rPr>
                <w:ins w:id="1919" w:author="ERCOT" w:date="2025-12-09T12:21:00Z" w16du:dateUtc="2025-12-09T18:21:00Z"/>
                <w:rFonts w:eastAsia="Times New Roman"/>
                <w:i/>
                <w:iCs/>
                <w:sz w:val="20"/>
                <w:szCs w:val="20"/>
              </w:rPr>
            </w:pPr>
            <w:ins w:id="1920" w:author="ERCOT" w:date="2025-12-09T12:21:00Z" w16du:dateUtc="2025-12-09T18:21:00Z">
              <w:r w:rsidRPr="00B94D00">
                <w:rPr>
                  <w:i/>
                  <w:sz w:val="20"/>
                  <w:szCs w:val="20"/>
                </w:rPr>
                <w:t>Day-Ahead Dispatchable Reliability Reserve Service</w:t>
              </w:r>
              <w:r w:rsidRPr="00B94D00">
                <w:rPr>
                  <w:i/>
                  <w:iCs/>
                  <w:sz w:val="20"/>
                  <w:szCs w:val="20"/>
                </w:rPr>
                <w:t>-</w:t>
              </w:r>
              <w:r w:rsidRPr="00B94D00">
                <w:rPr>
                  <w:i/>
                  <w:sz w:val="20"/>
                  <w:szCs w:val="20"/>
                </w:rPr>
                <w:t>Only Award per Market Participant</w:t>
              </w:r>
              <w:r w:rsidRPr="00B94D00">
                <w:rPr>
                  <w:rFonts w:eastAsia="Symbol"/>
                  <w:sz w:val="20"/>
                  <w:szCs w:val="20"/>
                </w:rPr>
                <w:t xml:space="preserve">¾ </w:t>
              </w:r>
              <w:r w:rsidRPr="00B94D00">
                <w:rPr>
                  <w:sz w:val="20"/>
                  <w:szCs w:val="20"/>
                </w:rPr>
                <w:t xml:space="preserve">The Dispatchable Reliability Reserve Service (DRRS)-only capacity quantity awarded in the DAM to the Market Participant </w:t>
              </w:r>
              <w:proofErr w:type="spellStart"/>
              <w:r w:rsidRPr="00B94D00">
                <w:rPr>
                  <w:i/>
                  <w:sz w:val="20"/>
                  <w:szCs w:val="20"/>
                </w:rPr>
                <w:t>mp</w:t>
              </w:r>
              <w:proofErr w:type="spellEnd"/>
              <w:r w:rsidRPr="00B94D00">
                <w:rPr>
                  <w:sz w:val="20"/>
                  <w:szCs w:val="20"/>
                </w:rPr>
                <w:t xml:space="preserve"> for the hour </w:t>
              </w:r>
              <w:r w:rsidRPr="00B94D00">
                <w:rPr>
                  <w:i/>
                  <w:sz w:val="20"/>
                  <w:szCs w:val="20"/>
                </w:rPr>
                <w:t>h</w:t>
              </w:r>
              <w:r w:rsidRPr="00B94D00">
                <w:rPr>
                  <w:sz w:val="20"/>
                  <w:szCs w:val="20"/>
                </w:rPr>
                <w:t>.</w:t>
              </w:r>
            </w:ins>
          </w:p>
        </w:tc>
      </w:tr>
      <w:tr w:rsidR="00572F68" w:rsidRPr="00B94D00" w14:paraId="7D57FC0E" w14:textId="77777777" w:rsidTr="005C0B53">
        <w:trPr>
          <w:cantSplit/>
        </w:trPr>
        <w:tc>
          <w:tcPr>
            <w:tcW w:w="1005" w:type="pct"/>
            <w:gridSpan w:val="3"/>
            <w:tcBorders>
              <w:top w:val="single" w:sz="6" w:space="0" w:color="auto"/>
              <w:left w:val="single" w:sz="4" w:space="0" w:color="auto"/>
              <w:bottom w:val="single" w:sz="6" w:space="0" w:color="auto"/>
              <w:right w:val="single" w:sz="6" w:space="0" w:color="auto"/>
            </w:tcBorders>
          </w:tcPr>
          <w:p w14:paraId="72F03682" w14:textId="77777777" w:rsidR="00572F68" w:rsidRPr="00B94D00" w:rsidRDefault="00572F68" w:rsidP="005C0B53">
            <w:pPr>
              <w:spacing w:after="60"/>
              <w:rPr>
                <w:rFonts w:eastAsia="Calibri"/>
                <w:iCs/>
                <w:sz w:val="20"/>
                <w:szCs w:val="20"/>
              </w:rPr>
            </w:pPr>
            <w:r w:rsidRPr="00B94D00">
              <w:rPr>
                <w:rFonts w:eastAsia="Calibri"/>
                <w:iCs/>
                <w:sz w:val="20"/>
                <w:szCs w:val="20"/>
              </w:rPr>
              <w:t>USOGTOT</w:t>
            </w:r>
            <w:r w:rsidRPr="00B94D00">
              <w:rPr>
                <w:rFonts w:eastAsia="Calibri"/>
                <w:i/>
                <w:iCs/>
                <w:sz w:val="20"/>
                <w:szCs w:val="20"/>
              </w:rPr>
              <w:t xml:space="preserve"> </w:t>
            </w:r>
            <w:proofErr w:type="spellStart"/>
            <w:r w:rsidRPr="00B94D00">
              <w:rPr>
                <w:rFonts w:eastAsia="Calibri"/>
                <w:i/>
                <w:iCs/>
                <w:sz w:val="20"/>
                <w:szCs w:val="20"/>
                <w:vertAlign w:val="subscript"/>
              </w:rPr>
              <w:t>mp</w:t>
            </w:r>
            <w:proofErr w:type="spellEnd"/>
          </w:p>
        </w:tc>
        <w:tc>
          <w:tcPr>
            <w:tcW w:w="464" w:type="pct"/>
            <w:gridSpan w:val="3"/>
            <w:tcBorders>
              <w:top w:val="single" w:sz="6" w:space="0" w:color="auto"/>
              <w:left w:val="single" w:sz="6" w:space="0" w:color="auto"/>
              <w:bottom w:val="single" w:sz="6" w:space="0" w:color="auto"/>
              <w:right w:val="single" w:sz="6" w:space="0" w:color="auto"/>
            </w:tcBorders>
          </w:tcPr>
          <w:p w14:paraId="04681D8E"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29427BAC" w14:textId="77777777" w:rsidR="00572F68" w:rsidRPr="00B94D00" w:rsidRDefault="00572F68" w:rsidP="005C0B53">
            <w:pPr>
              <w:spacing w:after="60"/>
              <w:rPr>
                <w:rFonts w:eastAsia="Times New Roman"/>
                <w:bCs/>
                <w:i/>
                <w:iCs/>
                <w:sz w:val="20"/>
                <w:szCs w:val="20"/>
              </w:rPr>
            </w:pPr>
            <w:r w:rsidRPr="00B94D00">
              <w:rPr>
                <w:rFonts w:eastAsia="Times New Roman"/>
                <w:i/>
                <w:iCs/>
                <w:sz w:val="20"/>
                <w:szCs w:val="20"/>
              </w:rPr>
              <w:t>Uplift Real-Time Settlement Only Generator Site per Market Participant</w:t>
            </w:r>
            <w:r w:rsidRPr="00B94D00">
              <w:rPr>
                <w:rFonts w:eastAsia="Times New Roman"/>
                <w:iCs/>
                <w:sz w:val="20"/>
                <w:szCs w:val="20"/>
              </w:rPr>
              <w:t xml:space="preserve">—The monthly sum of Real-Time energy produced by Settlement Only Generators (SOGs) represented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where the Market Participant is a QSE assigned to the registered </w:t>
            </w:r>
            <w:proofErr w:type="gramStart"/>
            <w:r w:rsidRPr="00B94D00">
              <w:rPr>
                <w:rFonts w:eastAsia="Times New Roman"/>
                <w:iCs/>
                <w:sz w:val="20"/>
                <w:szCs w:val="20"/>
              </w:rPr>
              <w:t>Counter-Party</w:t>
            </w:r>
            <w:proofErr w:type="gramEnd"/>
            <w:r w:rsidRPr="00B94D00">
              <w:rPr>
                <w:rFonts w:eastAsia="Times New Roman"/>
                <w:i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130"/>
            </w:tblGrid>
            <w:tr w:rsidR="00572F68" w:rsidRPr="00B94D00" w14:paraId="43733947" w14:textId="77777777" w:rsidTr="005C0B53">
              <w:trPr>
                <w:trHeight w:val="206"/>
              </w:trPr>
              <w:tc>
                <w:tcPr>
                  <w:tcW w:w="0" w:type="auto"/>
                  <w:shd w:val="pct12" w:color="auto" w:fill="auto"/>
                </w:tcPr>
                <w:p w14:paraId="768F39F7" w14:textId="77777777" w:rsidR="00572F68" w:rsidRPr="00B94D00" w:rsidRDefault="00572F68" w:rsidP="005C0B53">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6FAFB9AE"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Uplift Real-Time Settlement Only Generator Site per Market Participant</w:t>
                  </w:r>
                  <w:r w:rsidRPr="00B94D00">
                    <w:rPr>
                      <w:rFonts w:eastAsia="Times New Roman"/>
                      <w:iCs/>
                      <w:sz w:val="20"/>
                      <w:szCs w:val="20"/>
                    </w:rPr>
                    <w:t xml:space="preserve">—The monthly sum of Real-Time energy produced by </w:t>
                  </w:r>
                  <w:r w:rsidRPr="00B94D00" w:rsidDel="005D0F36">
                    <w:rPr>
                      <w:rFonts w:eastAsia="Times New Roman"/>
                      <w:iCs/>
                      <w:sz w:val="20"/>
                      <w:szCs w:val="20"/>
                    </w:rPr>
                    <w:t>Settlement Only Generators (SOGs)</w:t>
                  </w:r>
                  <w:r w:rsidRPr="00B94D00">
                    <w:rPr>
                      <w:rFonts w:eastAsia="Times New Roman"/>
                      <w:iCs/>
                      <w:sz w:val="20"/>
                      <w:szCs w:val="20"/>
                    </w:rPr>
                    <w:t>, Settlement Only Distribution Generators</w:t>
                  </w:r>
                  <w:r w:rsidRPr="00B94D00" w:rsidDel="005D0F36">
                    <w:rPr>
                      <w:rFonts w:eastAsia="Times New Roman"/>
                      <w:iCs/>
                      <w:sz w:val="20"/>
                      <w:szCs w:val="20"/>
                    </w:rPr>
                    <w:t xml:space="preserve"> </w:t>
                  </w:r>
                  <w:r w:rsidRPr="00B94D00">
                    <w:rPr>
                      <w:rFonts w:eastAsia="Times New Roman"/>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B94D00">
                    <w:rPr>
                      <w:rFonts w:eastAsia="Times New Roman"/>
                      <w:i/>
                      <w:iCs/>
                      <w:sz w:val="20"/>
                      <w:szCs w:val="20"/>
                    </w:rPr>
                    <w:t>mp</w:t>
                  </w:r>
                  <w:proofErr w:type="spellEnd"/>
                  <w:r w:rsidRPr="00B94D00">
                    <w:rPr>
                      <w:rFonts w:eastAsia="Times New Roman"/>
                      <w:iCs/>
                      <w:sz w:val="20"/>
                      <w:szCs w:val="20"/>
                    </w:rPr>
                    <w:t>, where the Market Participant is a QSE assigned to the registered Counter-Party.</w:t>
                  </w:r>
                </w:p>
              </w:tc>
            </w:tr>
          </w:tbl>
          <w:p w14:paraId="36693661" w14:textId="77777777" w:rsidR="00572F68" w:rsidRPr="00B94D00" w:rsidRDefault="00572F68" w:rsidP="005C0B53">
            <w:pPr>
              <w:spacing w:after="60"/>
              <w:rPr>
                <w:rFonts w:eastAsia="Times New Roman"/>
                <w:bCs/>
                <w:i/>
                <w:iCs/>
                <w:sz w:val="20"/>
                <w:szCs w:val="20"/>
              </w:rPr>
            </w:pPr>
          </w:p>
        </w:tc>
      </w:tr>
      <w:tr w:rsidR="00572F68" w:rsidRPr="00B94D00" w14:paraId="535C0B71" w14:textId="77777777" w:rsidTr="005C0B53">
        <w:trPr>
          <w:cantSplit/>
        </w:trPr>
        <w:tc>
          <w:tcPr>
            <w:tcW w:w="5000" w:type="pct"/>
            <w:gridSpan w:val="9"/>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72F68" w:rsidRPr="00B94D00" w14:paraId="2DF15847" w14:textId="77777777" w:rsidTr="005C0B53">
              <w:trPr>
                <w:trHeight w:val="206"/>
              </w:trPr>
              <w:tc>
                <w:tcPr>
                  <w:tcW w:w="9535" w:type="dxa"/>
                  <w:shd w:val="pct12" w:color="auto" w:fill="auto"/>
                </w:tcPr>
                <w:p w14:paraId="336D969A" w14:textId="77777777" w:rsidR="00572F68" w:rsidRPr="00B94D00" w:rsidRDefault="00572F68" w:rsidP="005C0B53">
                  <w:pPr>
                    <w:spacing w:before="120" w:after="240"/>
                    <w:rPr>
                      <w:rFonts w:eastAsia="Times New Roman"/>
                      <w:b/>
                      <w:i/>
                      <w:iCs/>
                      <w:lang w:val="x-none" w:eastAsia="x-none"/>
                    </w:rPr>
                  </w:pPr>
                  <w:r w:rsidRPr="00B94D00">
                    <w:rPr>
                      <w:rFonts w:eastAsia="Times New Roman"/>
                      <w:b/>
                      <w:i/>
                      <w:iCs/>
                      <w:lang w:val="x-none" w:eastAsia="x-none"/>
                    </w:rPr>
                    <w:lastRenderedPageBreak/>
                    <w:t>[NPRR</w:t>
                  </w:r>
                  <w:r w:rsidRPr="00B94D00">
                    <w:rPr>
                      <w:rFonts w:eastAsia="Times New Roman"/>
                      <w:b/>
                      <w:i/>
                      <w:iCs/>
                      <w:lang w:eastAsia="x-none"/>
                    </w:rPr>
                    <w:t>R995</w:t>
                  </w:r>
                  <w:r w:rsidRPr="00B94D00">
                    <w:rPr>
                      <w:rFonts w:eastAsia="Times New Roman"/>
                      <w:b/>
                      <w:i/>
                      <w:iCs/>
                      <w:lang w:val="x-none" w:eastAsia="x-none"/>
                    </w:rPr>
                    <w:t xml:space="preserve">:  </w:t>
                  </w:r>
                  <w:r w:rsidRPr="00B94D00">
                    <w:rPr>
                      <w:rFonts w:eastAsia="Times New Roman"/>
                      <w:b/>
                      <w:i/>
                      <w:iCs/>
                      <w:lang w:eastAsia="x-none"/>
                    </w:rPr>
                    <w:t>Insert</w:t>
                  </w:r>
                  <w:r w:rsidRPr="00B94D00">
                    <w:rPr>
                      <w:rFonts w:eastAsia="Times New Roman"/>
                      <w:b/>
                      <w:i/>
                      <w:iCs/>
                      <w:lang w:val="x-none" w:eastAsia="x-none"/>
                    </w:rPr>
                    <w:t xml:space="preserve"> the variable</w:t>
                  </w:r>
                  <w:r w:rsidRPr="00B94D00">
                    <w:rPr>
                      <w:rFonts w:eastAsia="Times New Roman"/>
                      <w:b/>
                      <w:i/>
                      <w:iCs/>
                      <w:lang w:eastAsia="x-none"/>
                    </w:rPr>
                    <w:t xml:space="preserve"> “</w:t>
                  </w:r>
                  <w:r w:rsidRPr="00B94D00">
                    <w:rPr>
                      <w:rFonts w:eastAsia="Calibri"/>
                      <w:b/>
                      <w:i/>
                      <w:iCs/>
                      <w:lang w:val="x-none" w:eastAsia="x-none"/>
                    </w:rPr>
                    <w:t xml:space="preserve">USOCLTOT </w:t>
                  </w:r>
                  <w:proofErr w:type="spellStart"/>
                  <w:r w:rsidRPr="00B94D00">
                    <w:rPr>
                      <w:rFonts w:eastAsia="Calibri"/>
                      <w:b/>
                      <w:i/>
                      <w:iCs/>
                      <w:vertAlign w:val="subscript"/>
                      <w:lang w:val="x-none" w:eastAsia="x-none"/>
                    </w:rPr>
                    <w:t>mp</w:t>
                  </w:r>
                  <w:proofErr w:type="spellEnd"/>
                  <w:r w:rsidRPr="00B94D00">
                    <w:rPr>
                      <w:rFonts w:eastAsia="Times New Roman"/>
                      <w:b/>
                      <w:i/>
                      <w:iCs/>
                      <w:lang w:eastAsia="x-none"/>
                    </w:rPr>
                    <w:t>”</w:t>
                  </w:r>
                  <w:r w:rsidRPr="00B94D00">
                    <w:rPr>
                      <w:rFonts w:eastAsia="Times New Roman"/>
                      <w:b/>
                      <w:i/>
                      <w:iCs/>
                      <w:lang w:val="x-none" w:eastAsia="x-none"/>
                    </w:rPr>
                    <w:t xml:space="preserve"> </w:t>
                  </w:r>
                  <w:r w:rsidRPr="00B94D00">
                    <w:rPr>
                      <w:rFonts w:eastAsia="Times New Roman"/>
                      <w:b/>
                      <w:i/>
                      <w:iCs/>
                      <w:lang w:eastAsia="x-none"/>
                    </w:rPr>
                    <w:t>below</w:t>
                  </w:r>
                  <w:r w:rsidRPr="00B94D00">
                    <w:rPr>
                      <w:rFonts w:eastAsia="Times New Roman"/>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572F68" w:rsidRPr="00B94D00" w14:paraId="68C071FE" w14:textId="77777777" w:rsidTr="005C0B53">
                    <w:trPr>
                      <w:cantSplit/>
                    </w:trPr>
                    <w:tc>
                      <w:tcPr>
                        <w:tcW w:w="1325" w:type="pct"/>
                        <w:tcBorders>
                          <w:bottom w:val="single" w:sz="4" w:space="0" w:color="auto"/>
                        </w:tcBorders>
                      </w:tcPr>
                      <w:p w14:paraId="0E3772FB" w14:textId="77777777" w:rsidR="00572F68" w:rsidRPr="00B94D00" w:rsidRDefault="00572F68" w:rsidP="005C0B53">
                        <w:pPr>
                          <w:spacing w:after="60"/>
                          <w:rPr>
                            <w:rFonts w:eastAsia="Times New Roman"/>
                            <w:sz w:val="20"/>
                            <w:szCs w:val="20"/>
                          </w:rPr>
                        </w:pPr>
                        <w:r w:rsidRPr="00B94D00">
                          <w:rPr>
                            <w:rFonts w:eastAsia="Calibri"/>
                            <w:sz w:val="20"/>
                            <w:szCs w:val="20"/>
                          </w:rPr>
                          <w:t>USOCLTOT</w:t>
                        </w:r>
                        <w:r w:rsidRPr="00B94D00">
                          <w:rPr>
                            <w:rFonts w:eastAsia="Calibri"/>
                            <w:i/>
                            <w:sz w:val="20"/>
                            <w:szCs w:val="20"/>
                          </w:rPr>
                          <w:t xml:space="preserve"> </w:t>
                        </w:r>
                        <w:proofErr w:type="spellStart"/>
                        <w:r w:rsidRPr="00B94D00">
                          <w:rPr>
                            <w:rFonts w:eastAsia="Calibri"/>
                            <w:i/>
                            <w:sz w:val="20"/>
                            <w:szCs w:val="20"/>
                            <w:vertAlign w:val="subscript"/>
                          </w:rPr>
                          <w:t>mp</w:t>
                        </w:r>
                        <w:proofErr w:type="spellEnd"/>
                      </w:p>
                    </w:tc>
                    <w:tc>
                      <w:tcPr>
                        <w:tcW w:w="399" w:type="pct"/>
                        <w:tcBorders>
                          <w:bottom w:val="single" w:sz="4" w:space="0" w:color="auto"/>
                        </w:tcBorders>
                      </w:tcPr>
                      <w:p w14:paraId="0042C348" w14:textId="77777777" w:rsidR="00572F68" w:rsidRPr="00B94D00" w:rsidRDefault="00572F68" w:rsidP="005C0B53">
                        <w:pPr>
                          <w:spacing w:after="60"/>
                          <w:rPr>
                            <w:rFonts w:eastAsia="Times New Roman"/>
                            <w:sz w:val="20"/>
                            <w:szCs w:val="20"/>
                          </w:rPr>
                        </w:pPr>
                        <w:r w:rsidRPr="00B94D00">
                          <w:rPr>
                            <w:rFonts w:eastAsia="Times New Roman"/>
                            <w:sz w:val="20"/>
                            <w:szCs w:val="20"/>
                          </w:rPr>
                          <w:t>MWh</w:t>
                        </w:r>
                      </w:p>
                    </w:tc>
                    <w:tc>
                      <w:tcPr>
                        <w:tcW w:w="3275" w:type="pct"/>
                        <w:tcBorders>
                          <w:bottom w:val="single" w:sz="4" w:space="0" w:color="auto"/>
                        </w:tcBorders>
                      </w:tcPr>
                      <w:p w14:paraId="1C4A4832" w14:textId="77777777" w:rsidR="00572F68" w:rsidRPr="00B94D00" w:rsidRDefault="00572F68" w:rsidP="005C0B53">
                        <w:pPr>
                          <w:spacing w:after="60"/>
                          <w:rPr>
                            <w:rFonts w:eastAsia="Times New Roman"/>
                            <w:i/>
                            <w:sz w:val="20"/>
                            <w:szCs w:val="20"/>
                          </w:rPr>
                        </w:pPr>
                        <w:r w:rsidRPr="00B94D00">
                          <w:rPr>
                            <w:rFonts w:eastAsia="Times New Roman"/>
                            <w:i/>
                            <w:sz w:val="20"/>
                            <w:szCs w:val="20"/>
                          </w:rPr>
                          <w:t>Uplift Real-Time Settlement Only Charging Load per Market Participant</w:t>
                        </w:r>
                        <w:r w:rsidRPr="00B94D00">
                          <w:rPr>
                            <w:rFonts w:eastAsia="Times New Roman"/>
                            <w:sz w:val="20"/>
                            <w:szCs w:val="20"/>
                          </w:rPr>
                          <w:t xml:space="preserve">—The monthly sum of Real-Time charging Load that is WSL by SODESSs and SOTESSs represented by Market Participant </w:t>
                        </w:r>
                        <w:proofErr w:type="spellStart"/>
                        <w:r w:rsidRPr="00B94D00">
                          <w:rPr>
                            <w:rFonts w:eastAsia="Times New Roman"/>
                            <w:i/>
                            <w:sz w:val="20"/>
                            <w:szCs w:val="20"/>
                          </w:rPr>
                          <w:t>mp</w:t>
                        </w:r>
                        <w:proofErr w:type="spellEnd"/>
                        <w:r w:rsidRPr="00B94D00">
                          <w:rPr>
                            <w:rFonts w:eastAsia="Times New Roman"/>
                            <w:sz w:val="20"/>
                            <w:szCs w:val="20"/>
                          </w:rPr>
                          <w:t xml:space="preserve">, where the Market Participant is a QSE assigned to the registered </w:t>
                        </w:r>
                        <w:proofErr w:type="gramStart"/>
                        <w:r w:rsidRPr="00B94D00">
                          <w:rPr>
                            <w:rFonts w:eastAsia="Times New Roman"/>
                            <w:sz w:val="20"/>
                            <w:szCs w:val="20"/>
                          </w:rPr>
                          <w:t>Counter-Party</w:t>
                        </w:r>
                        <w:proofErr w:type="gramEnd"/>
                        <w:r w:rsidRPr="00B94D00">
                          <w:rPr>
                            <w:rFonts w:eastAsia="Times New Roman"/>
                            <w:sz w:val="20"/>
                            <w:szCs w:val="20"/>
                          </w:rPr>
                          <w:t xml:space="preserve">. </w:t>
                        </w:r>
                      </w:p>
                    </w:tc>
                  </w:tr>
                </w:tbl>
                <w:p w14:paraId="39E1FE9B" w14:textId="77777777" w:rsidR="00572F68" w:rsidRPr="00B94D00" w:rsidRDefault="00572F68" w:rsidP="005C0B53">
                  <w:pPr>
                    <w:spacing w:after="60"/>
                    <w:rPr>
                      <w:rFonts w:eastAsia="Times New Roman"/>
                      <w:i/>
                      <w:sz w:val="20"/>
                      <w:szCs w:val="20"/>
                    </w:rPr>
                  </w:pPr>
                </w:p>
              </w:tc>
            </w:tr>
          </w:tbl>
          <w:p w14:paraId="1ED458B6" w14:textId="77777777" w:rsidR="00572F68" w:rsidRPr="00B94D00" w:rsidRDefault="00572F68" w:rsidP="005C0B53">
            <w:pPr>
              <w:spacing w:after="60"/>
              <w:rPr>
                <w:rFonts w:eastAsia="Times New Roman"/>
                <w:i/>
                <w:iCs/>
                <w:sz w:val="20"/>
                <w:szCs w:val="20"/>
              </w:rPr>
            </w:pPr>
          </w:p>
        </w:tc>
      </w:tr>
      <w:tr w:rsidR="00572F68" w:rsidRPr="00B94D00" w14:paraId="33ACCCEB" w14:textId="77777777" w:rsidTr="005C0B53">
        <w:tc>
          <w:tcPr>
            <w:tcW w:w="1005" w:type="pct"/>
            <w:gridSpan w:val="2"/>
            <w:tcBorders>
              <w:top w:val="single" w:sz="6" w:space="0" w:color="auto"/>
              <w:left w:val="single" w:sz="4" w:space="0" w:color="auto"/>
              <w:bottom w:val="single" w:sz="6" w:space="0" w:color="auto"/>
              <w:right w:val="single" w:sz="6" w:space="0" w:color="auto"/>
            </w:tcBorders>
          </w:tcPr>
          <w:p w14:paraId="0D2FD947" w14:textId="77777777" w:rsidR="00572F68" w:rsidRPr="00B94D00" w:rsidRDefault="00572F68" w:rsidP="005C0B53">
            <w:pPr>
              <w:spacing w:after="60"/>
              <w:rPr>
                <w:rFonts w:eastAsia="Times New Roman"/>
                <w:sz w:val="20"/>
                <w:szCs w:val="20"/>
              </w:rPr>
            </w:pPr>
            <w:r w:rsidRPr="00B94D00">
              <w:rPr>
                <w:rFonts w:eastAsia="Times New Roman"/>
                <w:iCs/>
                <w:sz w:val="20"/>
                <w:szCs w:val="20"/>
              </w:rPr>
              <w:t xml:space="preserve">RTMGSOGZ </w:t>
            </w:r>
            <w:proofErr w:type="spellStart"/>
            <w:r w:rsidRPr="00B94D00">
              <w:rPr>
                <w:rFonts w:eastAsia="Times New Roman"/>
                <w:i/>
                <w:iCs/>
                <w:sz w:val="20"/>
                <w:szCs w:val="20"/>
                <w:vertAlign w:val="subscript"/>
              </w:rPr>
              <w:t>mp</w:t>
            </w:r>
            <w:proofErr w:type="spellEnd"/>
            <w:r w:rsidRPr="00B94D00">
              <w:rPr>
                <w:rFonts w:eastAsia="Times New Roman"/>
                <w:i/>
                <w:iCs/>
                <w:sz w:val="20"/>
                <w:szCs w:val="20"/>
                <w:vertAlign w:val="subscript"/>
              </w:rPr>
              <w:t>. p, i</w:t>
            </w:r>
          </w:p>
        </w:tc>
        <w:tc>
          <w:tcPr>
            <w:tcW w:w="464" w:type="pct"/>
            <w:gridSpan w:val="5"/>
            <w:tcBorders>
              <w:top w:val="single" w:sz="6" w:space="0" w:color="auto"/>
              <w:left w:val="single" w:sz="6" w:space="0" w:color="auto"/>
              <w:bottom w:val="single" w:sz="6" w:space="0" w:color="auto"/>
              <w:right w:val="single" w:sz="6" w:space="0" w:color="auto"/>
            </w:tcBorders>
          </w:tcPr>
          <w:p w14:paraId="7FAF297E" w14:textId="77777777" w:rsidR="00572F68" w:rsidRPr="00B94D00" w:rsidRDefault="00572F68" w:rsidP="005C0B53">
            <w:pPr>
              <w:spacing w:after="60"/>
              <w:rPr>
                <w:rFonts w:eastAsia="Times New Roman"/>
                <w:sz w:val="20"/>
                <w:szCs w:val="20"/>
              </w:rPr>
            </w:pPr>
            <w:r w:rsidRPr="00B94D00">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7DD7C985"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Metered Generation from Settlement Only Generators Zonal per QSE per Settlement Point</w:t>
            </w:r>
            <w:r w:rsidRPr="00B94D00">
              <w:rPr>
                <w:rFonts w:eastAsia="Times New Roman"/>
                <w:iCs/>
                <w:sz w:val="20"/>
                <w:szCs w:val="20"/>
              </w:rPr>
              <w:t xml:space="preserve">—The total Real-Time energy produced by Settlement Only Transmission Self-Generators (SOTSGs) for the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in Load Zone Settlement Point </w:t>
            </w:r>
            <w:r w:rsidRPr="00B94D00">
              <w:rPr>
                <w:rFonts w:eastAsia="Times New Roman"/>
                <w:i/>
                <w:iCs/>
                <w:sz w:val="20"/>
                <w:szCs w:val="20"/>
              </w:rPr>
              <w:t>p</w:t>
            </w:r>
            <w:r w:rsidRPr="00B94D00">
              <w:rPr>
                <w:rFonts w:eastAsia="Times New Roman"/>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4"/>
            </w:tblGrid>
            <w:tr w:rsidR="00572F68" w:rsidRPr="00B94D00" w14:paraId="75515F23" w14:textId="77777777" w:rsidTr="005C0B53">
              <w:trPr>
                <w:trHeight w:val="206"/>
              </w:trPr>
              <w:tc>
                <w:tcPr>
                  <w:tcW w:w="0" w:type="auto"/>
                  <w:shd w:val="pct12" w:color="auto" w:fill="auto"/>
                </w:tcPr>
                <w:p w14:paraId="5A5AF22B" w14:textId="77777777" w:rsidR="00572F68" w:rsidRPr="00B94D00" w:rsidRDefault="00572F68" w:rsidP="005C0B53">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6E09496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Real-Time Metered Generation from Settlement Only Generators Zonal per QSE per Settlement Point</w:t>
                  </w:r>
                  <w:r w:rsidRPr="00B94D00">
                    <w:rPr>
                      <w:rFonts w:eastAsia="Times New Roman"/>
                      <w:iCs/>
                      <w:sz w:val="20"/>
                      <w:szCs w:val="20"/>
                    </w:rPr>
                    <w:t xml:space="preserve">—The total Real-Time energy produced by Settlement Only Transmission Self-Generators (SOTSGs) for the Market Participant </w:t>
                  </w:r>
                  <w:proofErr w:type="spellStart"/>
                  <w:r w:rsidRPr="00B94D00">
                    <w:rPr>
                      <w:rFonts w:eastAsia="Times New Roman"/>
                      <w:i/>
                      <w:iCs/>
                      <w:sz w:val="20"/>
                      <w:szCs w:val="20"/>
                    </w:rPr>
                    <w:t>mp</w:t>
                  </w:r>
                  <w:proofErr w:type="spellEnd"/>
                  <w:r w:rsidRPr="00B94D00">
                    <w:rPr>
                      <w:rFonts w:eastAsia="Times New Roman"/>
                      <w:iCs/>
                      <w:sz w:val="20"/>
                      <w:szCs w:val="20"/>
                    </w:rPr>
                    <w:t xml:space="preserve"> in Load Zone Settlement Point </w:t>
                  </w:r>
                  <w:r w:rsidRPr="00B94D00">
                    <w:rPr>
                      <w:rFonts w:eastAsia="Times New Roman"/>
                      <w:i/>
                      <w:iCs/>
                      <w:sz w:val="20"/>
                      <w:szCs w:val="20"/>
                    </w:rPr>
                    <w:t>p</w:t>
                  </w:r>
                  <w:r w:rsidRPr="00B94D00">
                    <w:rPr>
                      <w:rFonts w:eastAsia="Times New Roman"/>
                      <w:iCs/>
                      <w:sz w:val="20"/>
                      <w:szCs w:val="20"/>
                    </w:rPr>
                    <w:t>,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4DBBAB70" w14:textId="77777777" w:rsidR="00572F68" w:rsidRPr="00B94D00" w:rsidRDefault="00572F68" w:rsidP="005C0B53">
            <w:pPr>
              <w:spacing w:after="60"/>
              <w:rPr>
                <w:rFonts w:eastAsia="Times New Roman"/>
                <w:i/>
                <w:sz w:val="20"/>
                <w:szCs w:val="20"/>
              </w:rPr>
            </w:pPr>
          </w:p>
        </w:tc>
      </w:tr>
      <w:tr w:rsidR="00572F68" w:rsidRPr="00B94D00" w14:paraId="4911D399" w14:textId="77777777" w:rsidTr="005C0B53">
        <w:trPr>
          <w:cantSplit/>
        </w:trPr>
        <w:tc>
          <w:tcPr>
            <w:tcW w:w="1005" w:type="pct"/>
            <w:gridSpan w:val="2"/>
            <w:tcBorders>
              <w:top w:val="single" w:sz="6" w:space="0" w:color="auto"/>
              <w:left w:val="single" w:sz="4" w:space="0" w:color="auto"/>
              <w:bottom w:val="single" w:sz="6" w:space="0" w:color="auto"/>
              <w:right w:val="single" w:sz="6" w:space="0" w:color="auto"/>
            </w:tcBorders>
          </w:tcPr>
          <w:p w14:paraId="073E1610" w14:textId="77777777" w:rsidR="00572F68" w:rsidRPr="00B94D00" w:rsidRDefault="00572F68" w:rsidP="005C0B53">
            <w:pPr>
              <w:spacing w:after="60"/>
              <w:rPr>
                <w:rFonts w:eastAsia="Times New Roman"/>
                <w:sz w:val="20"/>
                <w:szCs w:val="20"/>
              </w:rPr>
            </w:pPr>
            <w:r w:rsidRPr="00B94D00">
              <w:rPr>
                <w:rFonts w:eastAsia="Times New Roman"/>
                <w:iCs/>
                <w:sz w:val="20"/>
                <w:szCs w:val="20"/>
              </w:rPr>
              <w:lastRenderedPageBreak/>
              <w:t>MEBSOGNET</w:t>
            </w:r>
            <w:r w:rsidRPr="00B94D00">
              <w:rPr>
                <w:rFonts w:eastAsia="Times New Roman"/>
                <w:i/>
                <w:iCs/>
                <w:sz w:val="20"/>
                <w:szCs w:val="20"/>
                <w:vertAlign w:val="subscript"/>
              </w:rPr>
              <w:t xml:space="preserve"> q, </w:t>
            </w:r>
            <w:proofErr w:type="spellStart"/>
            <w:r w:rsidRPr="00B94D00">
              <w:rPr>
                <w:rFonts w:eastAsia="Times New Roman"/>
                <w:i/>
                <w:iCs/>
                <w:sz w:val="20"/>
                <w:szCs w:val="20"/>
                <w:vertAlign w:val="subscript"/>
              </w:rPr>
              <w:t>gsc</w:t>
            </w:r>
            <w:proofErr w:type="spellEnd"/>
          </w:p>
        </w:tc>
        <w:tc>
          <w:tcPr>
            <w:tcW w:w="464" w:type="pct"/>
            <w:gridSpan w:val="5"/>
            <w:tcBorders>
              <w:top w:val="single" w:sz="6" w:space="0" w:color="auto"/>
              <w:left w:val="single" w:sz="6" w:space="0" w:color="auto"/>
              <w:bottom w:val="single" w:sz="6" w:space="0" w:color="auto"/>
              <w:right w:val="single" w:sz="6" w:space="0" w:color="auto"/>
            </w:tcBorders>
          </w:tcPr>
          <w:p w14:paraId="73E10A3F" w14:textId="77777777" w:rsidR="00572F68" w:rsidRPr="00B94D00" w:rsidRDefault="00572F68" w:rsidP="005C0B53">
            <w:pPr>
              <w:spacing w:after="60"/>
              <w:rPr>
                <w:rFonts w:eastAsia="Times New Roman"/>
                <w:sz w:val="20"/>
                <w:szCs w:val="20"/>
              </w:rPr>
            </w:pPr>
            <w:r w:rsidRPr="00B94D00">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1B531A0F"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Net Metered energy at </w:t>
            </w:r>
            <w:proofErr w:type="spellStart"/>
            <w:r w:rsidRPr="00B94D00">
              <w:rPr>
                <w:rFonts w:eastAsia="Times New Roman"/>
                <w:i/>
                <w:iCs/>
                <w:sz w:val="20"/>
                <w:szCs w:val="20"/>
              </w:rPr>
              <w:t>gsc</w:t>
            </w:r>
            <w:proofErr w:type="spellEnd"/>
            <w:r w:rsidRPr="00B94D00">
              <w:rPr>
                <w:rFonts w:eastAsia="Times New Roman"/>
                <w:i/>
                <w:iCs/>
                <w:sz w:val="20"/>
                <w:szCs w:val="20"/>
              </w:rPr>
              <w:t xml:space="preserve"> for an SODG or SOTG Site</w:t>
            </w:r>
            <w:r w:rsidRPr="00B94D00">
              <w:rPr>
                <w:rFonts w:eastAsia="Times New Roman"/>
                <w:iCs/>
                <w:sz w:val="20"/>
                <w:szCs w:val="20"/>
              </w:rPr>
              <w:sym w:font="Symbol" w:char="F0BE"/>
            </w:r>
            <w:r w:rsidRPr="00B94D00">
              <w:rPr>
                <w:rFonts w:eastAsia="Times New Roman"/>
                <w:iCs/>
                <w:sz w:val="20"/>
                <w:szCs w:val="20"/>
              </w:rPr>
              <w:t>The net sum for all Settlement Meters for SODG or SOTG site</w:t>
            </w:r>
            <w:r w:rsidRPr="00B94D00">
              <w:rPr>
                <w:rFonts w:eastAsia="Times New Roman"/>
                <w:i/>
                <w:iCs/>
                <w:sz w:val="20"/>
                <w:szCs w:val="20"/>
              </w:rPr>
              <w:t xml:space="preserve"> </w:t>
            </w:r>
            <w:proofErr w:type="spellStart"/>
            <w:r w:rsidRPr="00B94D00">
              <w:rPr>
                <w:rFonts w:eastAsia="Times New Roman"/>
                <w:i/>
                <w:iCs/>
                <w:sz w:val="20"/>
                <w:szCs w:val="20"/>
              </w:rPr>
              <w:t>gsc</w:t>
            </w:r>
            <w:proofErr w:type="spellEnd"/>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4"/>
            </w:tblGrid>
            <w:tr w:rsidR="00572F68" w:rsidRPr="00B94D00" w14:paraId="4864B5E8" w14:textId="77777777" w:rsidTr="005C0B53">
              <w:trPr>
                <w:trHeight w:val="206"/>
              </w:trPr>
              <w:tc>
                <w:tcPr>
                  <w:tcW w:w="0" w:type="auto"/>
                  <w:shd w:val="pct12" w:color="auto" w:fill="auto"/>
                </w:tcPr>
                <w:p w14:paraId="5E1B7F00" w14:textId="77777777" w:rsidR="00572F68" w:rsidRPr="00B94D00" w:rsidRDefault="00572F68" w:rsidP="005C0B53">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5FE3FCC3" w14:textId="77777777" w:rsidR="00572F68" w:rsidRPr="00B94D00" w:rsidRDefault="00572F68" w:rsidP="005C0B53">
                  <w:pPr>
                    <w:spacing w:after="60"/>
                    <w:rPr>
                      <w:rFonts w:eastAsia="Times New Roman"/>
                      <w:iCs/>
                      <w:sz w:val="20"/>
                      <w:szCs w:val="20"/>
                    </w:rPr>
                  </w:pPr>
                  <w:r w:rsidRPr="00B94D00">
                    <w:rPr>
                      <w:rFonts w:eastAsia="Times New Roman"/>
                      <w:i/>
                      <w:iCs/>
                      <w:sz w:val="20"/>
                      <w:szCs w:val="20"/>
                    </w:rPr>
                    <w:t xml:space="preserve">Net Metered energy at </w:t>
                  </w:r>
                  <w:proofErr w:type="spellStart"/>
                  <w:r w:rsidRPr="00B94D00">
                    <w:rPr>
                      <w:rFonts w:eastAsia="Times New Roman"/>
                      <w:i/>
                      <w:iCs/>
                      <w:sz w:val="20"/>
                      <w:szCs w:val="20"/>
                    </w:rPr>
                    <w:t>gsc</w:t>
                  </w:r>
                  <w:proofErr w:type="spellEnd"/>
                  <w:r w:rsidRPr="00B94D00">
                    <w:rPr>
                      <w:rFonts w:eastAsia="Times New Roman"/>
                      <w:i/>
                      <w:iCs/>
                      <w:sz w:val="20"/>
                      <w:szCs w:val="20"/>
                    </w:rPr>
                    <w:t xml:space="preserve"> for an SODG, SOTG, SODESS, or SOTESS Site</w:t>
                  </w:r>
                  <w:r w:rsidRPr="00B94D00">
                    <w:rPr>
                      <w:rFonts w:eastAsia="Times New Roman"/>
                      <w:iCs/>
                      <w:sz w:val="20"/>
                      <w:szCs w:val="20"/>
                    </w:rPr>
                    <w:sym w:font="Symbol" w:char="F0BE"/>
                  </w:r>
                  <w:r w:rsidRPr="00B94D00">
                    <w:rPr>
                      <w:rFonts w:eastAsia="Times New Roman"/>
                      <w:iCs/>
                      <w:sz w:val="20"/>
                      <w:szCs w:val="20"/>
                    </w:rPr>
                    <w:t xml:space="preserve">The net sum for all Settlement Meters for SODG, SOTG, SODESS, or SOTESS site </w:t>
                  </w:r>
                  <w:proofErr w:type="spellStart"/>
                  <w:r w:rsidRPr="00B94D00">
                    <w:rPr>
                      <w:rFonts w:eastAsia="Times New Roman"/>
                      <w:i/>
                      <w:iCs/>
                      <w:sz w:val="20"/>
                      <w:szCs w:val="20"/>
                    </w:rPr>
                    <w:t>gsc</w:t>
                  </w:r>
                  <w:proofErr w:type="spellEnd"/>
                  <w:r w:rsidRPr="00B94D00">
                    <w:rPr>
                      <w:rFonts w:eastAsia="Times New Roman"/>
                      <w:iCs/>
                      <w:sz w:val="20"/>
                      <w:szCs w:val="20"/>
                    </w:rPr>
                    <w:t xml:space="preserve"> represented by QSE </w:t>
                  </w:r>
                  <w:r w:rsidRPr="00B94D00">
                    <w:rPr>
                      <w:rFonts w:eastAsia="Times New Roman"/>
                      <w:i/>
                      <w:iCs/>
                      <w:sz w:val="20"/>
                      <w:szCs w:val="20"/>
                    </w:rPr>
                    <w:t xml:space="preserve">q </w:t>
                  </w:r>
                  <w:r w:rsidRPr="00B94D00">
                    <w:rPr>
                      <w:rFonts w:eastAsia="Times New Roman"/>
                      <w:iCs/>
                      <w:sz w:val="20"/>
                      <w:szCs w:val="20"/>
                    </w:rPr>
                    <w:t>for the 15-minute Settlement Interval.  A positive value indicates an injection of power to the ERCOT System.</w:t>
                  </w:r>
                </w:p>
              </w:tc>
            </w:tr>
          </w:tbl>
          <w:p w14:paraId="5AA362CA" w14:textId="77777777" w:rsidR="00572F68" w:rsidRPr="00B94D00" w:rsidRDefault="00572F68" w:rsidP="005C0B53">
            <w:pPr>
              <w:spacing w:after="60"/>
              <w:rPr>
                <w:rFonts w:eastAsia="Times New Roman"/>
                <w:i/>
                <w:sz w:val="20"/>
                <w:szCs w:val="20"/>
              </w:rPr>
            </w:pPr>
          </w:p>
        </w:tc>
      </w:tr>
      <w:tr w:rsidR="00572F68" w:rsidRPr="00B94D00" w14:paraId="24597001" w14:textId="77777777" w:rsidTr="005C0B53">
        <w:trPr>
          <w:cantSplit/>
        </w:trPr>
        <w:tc>
          <w:tcPr>
            <w:tcW w:w="5000" w:type="pct"/>
            <w:gridSpan w:val="9"/>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572F68" w:rsidRPr="00B94D00" w14:paraId="31E1250E" w14:textId="77777777" w:rsidTr="005C0B53">
              <w:trPr>
                <w:trHeight w:val="206"/>
              </w:trPr>
              <w:tc>
                <w:tcPr>
                  <w:tcW w:w="9535" w:type="dxa"/>
                  <w:shd w:val="pct12" w:color="auto" w:fill="auto"/>
                </w:tcPr>
                <w:p w14:paraId="4BEF63DB" w14:textId="77777777" w:rsidR="00572F68" w:rsidRPr="00B94D00" w:rsidRDefault="00572F68" w:rsidP="005C0B53">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R995</w:t>
                  </w:r>
                  <w:r w:rsidRPr="00B94D00">
                    <w:rPr>
                      <w:rFonts w:eastAsia="Times New Roman"/>
                      <w:b/>
                      <w:i/>
                      <w:iCs/>
                      <w:lang w:val="x-none" w:eastAsia="x-none"/>
                    </w:rPr>
                    <w:t xml:space="preserve">:  </w:t>
                  </w:r>
                  <w:r w:rsidRPr="00B94D00">
                    <w:rPr>
                      <w:rFonts w:eastAsia="Times New Roman"/>
                      <w:b/>
                      <w:i/>
                      <w:iCs/>
                      <w:lang w:eastAsia="x-none"/>
                    </w:rPr>
                    <w:t>Insert</w:t>
                  </w:r>
                  <w:r w:rsidRPr="00B94D00">
                    <w:rPr>
                      <w:rFonts w:eastAsia="Times New Roman"/>
                      <w:b/>
                      <w:i/>
                      <w:iCs/>
                      <w:lang w:val="x-none" w:eastAsia="x-none"/>
                    </w:rPr>
                    <w:t xml:space="preserve"> the variable</w:t>
                  </w:r>
                  <w:r w:rsidRPr="00B94D00">
                    <w:rPr>
                      <w:rFonts w:eastAsia="Times New Roman"/>
                      <w:b/>
                      <w:i/>
                      <w:iCs/>
                      <w:lang w:eastAsia="x-none"/>
                    </w:rPr>
                    <w:t xml:space="preserve"> “</w:t>
                  </w:r>
                  <w:r w:rsidRPr="00B94D00">
                    <w:rPr>
                      <w:rFonts w:eastAsia="Calibri"/>
                      <w:b/>
                      <w:i/>
                      <w:iCs/>
                      <w:lang w:val="x-none" w:eastAsia="x-none"/>
                    </w:rPr>
                    <w:t>WSOL</w:t>
                  </w:r>
                  <w:r w:rsidRPr="00B94D00">
                    <w:rPr>
                      <w:rFonts w:eastAsia="Calibri"/>
                      <w:b/>
                      <w:i/>
                      <w:iCs/>
                      <w:vertAlign w:val="subscript"/>
                      <w:lang w:val="x-none" w:eastAsia="x-none"/>
                    </w:rPr>
                    <w:t xml:space="preserve"> </w:t>
                  </w:r>
                  <w:proofErr w:type="spellStart"/>
                  <w:r w:rsidRPr="00B94D00">
                    <w:rPr>
                      <w:rFonts w:eastAsia="Calibri"/>
                      <w:b/>
                      <w:i/>
                      <w:iCs/>
                      <w:vertAlign w:val="subscript"/>
                      <w:lang w:val="x-none" w:eastAsia="x-none"/>
                    </w:rPr>
                    <w:t>mp</w:t>
                  </w:r>
                  <w:proofErr w:type="spellEnd"/>
                  <w:r w:rsidRPr="00B94D00">
                    <w:rPr>
                      <w:rFonts w:eastAsia="Calibri"/>
                      <w:b/>
                      <w:i/>
                      <w:iCs/>
                      <w:vertAlign w:val="subscript"/>
                      <w:lang w:val="x-none" w:eastAsia="x-none"/>
                    </w:rPr>
                    <w:t xml:space="preserve">, </w:t>
                  </w:r>
                  <w:proofErr w:type="spellStart"/>
                  <w:r w:rsidRPr="00B94D00">
                    <w:rPr>
                      <w:rFonts w:eastAsia="Calibri"/>
                      <w:b/>
                      <w:i/>
                      <w:iCs/>
                      <w:vertAlign w:val="subscript"/>
                      <w:lang w:val="x-none" w:eastAsia="x-none"/>
                    </w:rPr>
                    <w:t>gsc</w:t>
                  </w:r>
                  <w:proofErr w:type="spellEnd"/>
                  <w:r w:rsidRPr="00B94D00">
                    <w:rPr>
                      <w:rFonts w:eastAsia="Calibri"/>
                      <w:b/>
                      <w:i/>
                      <w:iCs/>
                      <w:vertAlign w:val="subscript"/>
                      <w:lang w:val="x-none" w:eastAsia="x-none"/>
                    </w:rPr>
                    <w:t>, b</w:t>
                  </w:r>
                  <w:r w:rsidRPr="00B94D00">
                    <w:rPr>
                      <w:rFonts w:eastAsia="Times New Roman"/>
                      <w:b/>
                      <w:i/>
                      <w:iCs/>
                      <w:lang w:eastAsia="x-none"/>
                    </w:rPr>
                    <w:t>”</w:t>
                  </w:r>
                  <w:r w:rsidRPr="00B94D00">
                    <w:rPr>
                      <w:rFonts w:eastAsia="Times New Roman"/>
                      <w:b/>
                      <w:i/>
                      <w:iCs/>
                      <w:lang w:val="x-none" w:eastAsia="x-none"/>
                    </w:rPr>
                    <w:t xml:space="preserve"> </w:t>
                  </w:r>
                  <w:r w:rsidRPr="00B94D00">
                    <w:rPr>
                      <w:rFonts w:eastAsia="Times New Roman"/>
                      <w:b/>
                      <w:i/>
                      <w:iCs/>
                      <w:lang w:eastAsia="x-none"/>
                    </w:rPr>
                    <w:t>below</w:t>
                  </w:r>
                  <w:r w:rsidRPr="00B94D00">
                    <w:rPr>
                      <w:rFonts w:eastAsia="Times New Roman"/>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572F68" w:rsidRPr="00B94D00" w14:paraId="712449EA" w14:textId="77777777" w:rsidTr="005C0B53">
                    <w:trPr>
                      <w:cantSplit/>
                    </w:trPr>
                    <w:tc>
                      <w:tcPr>
                        <w:tcW w:w="1352" w:type="pct"/>
                        <w:tcBorders>
                          <w:bottom w:val="single" w:sz="4" w:space="0" w:color="auto"/>
                        </w:tcBorders>
                      </w:tcPr>
                      <w:p w14:paraId="39D6A924" w14:textId="77777777" w:rsidR="00572F68" w:rsidRPr="00B94D00" w:rsidRDefault="00572F68" w:rsidP="005C0B53">
                        <w:pPr>
                          <w:spacing w:after="60"/>
                          <w:rPr>
                            <w:rFonts w:eastAsia="Times New Roman"/>
                            <w:sz w:val="20"/>
                            <w:szCs w:val="20"/>
                          </w:rPr>
                        </w:pPr>
                        <w:r w:rsidRPr="00B94D00">
                          <w:rPr>
                            <w:rFonts w:eastAsia="Times New Roman"/>
                            <w:sz w:val="20"/>
                            <w:szCs w:val="20"/>
                          </w:rPr>
                          <w:t xml:space="preserve">WSOL </w:t>
                        </w:r>
                        <w:proofErr w:type="spellStart"/>
                        <w:r w:rsidRPr="00B94D00">
                          <w:rPr>
                            <w:rFonts w:eastAsia="Times New Roman"/>
                            <w:i/>
                            <w:sz w:val="20"/>
                            <w:szCs w:val="20"/>
                            <w:vertAlign w:val="subscript"/>
                          </w:rPr>
                          <w:t>mp</w:t>
                        </w:r>
                        <w:proofErr w:type="spellEnd"/>
                        <w:r w:rsidRPr="00B94D00">
                          <w:rPr>
                            <w:rFonts w:eastAsia="Times New Roman"/>
                            <w:i/>
                            <w:sz w:val="20"/>
                            <w:szCs w:val="20"/>
                            <w:vertAlign w:val="subscript"/>
                          </w:rPr>
                          <w:t xml:space="preserve">, </w:t>
                        </w:r>
                        <w:proofErr w:type="spellStart"/>
                        <w:r w:rsidRPr="00B94D00">
                          <w:rPr>
                            <w:rFonts w:eastAsia="Times New Roman"/>
                            <w:i/>
                            <w:sz w:val="20"/>
                            <w:szCs w:val="20"/>
                            <w:vertAlign w:val="subscript"/>
                          </w:rPr>
                          <w:t>gsc</w:t>
                        </w:r>
                        <w:proofErr w:type="spellEnd"/>
                        <w:r w:rsidRPr="00B94D00">
                          <w:rPr>
                            <w:rFonts w:eastAsia="Times New Roman"/>
                            <w:i/>
                            <w:sz w:val="20"/>
                            <w:szCs w:val="20"/>
                            <w:vertAlign w:val="subscript"/>
                          </w:rPr>
                          <w:t>, b</w:t>
                        </w:r>
                      </w:p>
                    </w:tc>
                    <w:tc>
                      <w:tcPr>
                        <w:tcW w:w="407" w:type="pct"/>
                        <w:tcBorders>
                          <w:bottom w:val="single" w:sz="4" w:space="0" w:color="auto"/>
                        </w:tcBorders>
                      </w:tcPr>
                      <w:p w14:paraId="7B23A915" w14:textId="77777777" w:rsidR="00572F68" w:rsidRPr="00B94D00" w:rsidRDefault="00572F68" w:rsidP="005C0B53">
                        <w:pPr>
                          <w:spacing w:after="60"/>
                          <w:rPr>
                            <w:rFonts w:eastAsia="Times New Roman"/>
                            <w:sz w:val="20"/>
                            <w:szCs w:val="20"/>
                          </w:rPr>
                        </w:pPr>
                        <w:r w:rsidRPr="00B94D00">
                          <w:rPr>
                            <w:rFonts w:eastAsia="Times New Roman"/>
                            <w:sz w:val="20"/>
                            <w:szCs w:val="20"/>
                          </w:rPr>
                          <w:t>MWh</w:t>
                        </w:r>
                      </w:p>
                    </w:tc>
                    <w:tc>
                      <w:tcPr>
                        <w:tcW w:w="3241" w:type="pct"/>
                        <w:tcBorders>
                          <w:bottom w:val="single" w:sz="4" w:space="0" w:color="auto"/>
                        </w:tcBorders>
                      </w:tcPr>
                      <w:p w14:paraId="221A971F" w14:textId="77777777" w:rsidR="00572F68" w:rsidRPr="00B94D00" w:rsidRDefault="00572F68" w:rsidP="005C0B53">
                        <w:pPr>
                          <w:spacing w:after="60"/>
                          <w:rPr>
                            <w:rFonts w:eastAsia="Times New Roman"/>
                            <w:i/>
                            <w:sz w:val="20"/>
                            <w:szCs w:val="20"/>
                          </w:rPr>
                        </w:pPr>
                        <w:r w:rsidRPr="00B94D00">
                          <w:rPr>
                            <w:rFonts w:eastAsia="Times New Roman"/>
                            <w:i/>
                            <w:sz w:val="20"/>
                            <w:szCs w:val="20"/>
                          </w:rPr>
                          <w:t>WSL for an SODESS or SOTESS Site</w:t>
                        </w:r>
                        <w:r w:rsidRPr="00B94D00">
                          <w:rPr>
                            <w:rFonts w:eastAsia="Times New Roman"/>
                            <w:sz w:val="20"/>
                            <w:szCs w:val="20"/>
                          </w:rPr>
                          <w:sym w:font="Symbol" w:char="F0BE"/>
                        </w:r>
                        <w:r w:rsidRPr="00B94D00">
                          <w:rPr>
                            <w:rFonts w:eastAsia="Times New Roman"/>
                            <w:sz w:val="20"/>
                            <w:szCs w:val="20"/>
                          </w:rPr>
                          <w:t xml:space="preserve">The WSL as measured for </w:t>
                        </w:r>
                        <w:proofErr w:type="gramStart"/>
                        <w:r w:rsidRPr="00B94D00">
                          <w:rPr>
                            <w:rFonts w:eastAsia="Times New Roman"/>
                            <w:sz w:val="20"/>
                            <w:szCs w:val="20"/>
                          </w:rPr>
                          <w:t>an</w:t>
                        </w:r>
                        <w:proofErr w:type="gramEnd"/>
                        <w:r w:rsidRPr="00B94D00">
                          <w:rPr>
                            <w:rFonts w:eastAsia="Times New Roman"/>
                            <w:sz w:val="20"/>
                            <w:szCs w:val="20"/>
                          </w:rPr>
                          <w:t xml:space="preserve"> for SODESS or SOTESS site </w:t>
                        </w:r>
                        <w:proofErr w:type="spellStart"/>
                        <w:r w:rsidRPr="00B94D00">
                          <w:rPr>
                            <w:rFonts w:eastAsia="Times New Roman"/>
                            <w:i/>
                            <w:sz w:val="20"/>
                            <w:szCs w:val="20"/>
                          </w:rPr>
                          <w:t>gsc</w:t>
                        </w:r>
                        <w:proofErr w:type="spellEnd"/>
                        <w:r w:rsidRPr="00B94D00">
                          <w:rPr>
                            <w:rFonts w:eastAsia="Times New Roman"/>
                            <w:i/>
                            <w:sz w:val="20"/>
                            <w:szCs w:val="20"/>
                          </w:rPr>
                          <w:t xml:space="preserve"> </w:t>
                        </w:r>
                        <w:r w:rsidRPr="00B94D00">
                          <w:rPr>
                            <w:rFonts w:eastAsia="Times New Roman"/>
                            <w:sz w:val="20"/>
                            <w:szCs w:val="20"/>
                          </w:rPr>
                          <w:t xml:space="preserve">at Electrical Bus </w:t>
                        </w:r>
                        <w:r w:rsidRPr="00B94D00">
                          <w:rPr>
                            <w:rFonts w:eastAsia="Times New Roman"/>
                            <w:i/>
                            <w:sz w:val="20"/>
                            <w:szCs w:val="20"/>
                          </w:rPr>
                          <w:t>b</w:t>
                        </w:r>
                        <w:r w:rsidRPr="00B94D00">
                          <w:rPr>
                            <w:rFonts w:eastAsia="Times New Roman"/>
                            <w:sz w:val="20"/>
                            <w:szCs w:val="20"/>
                          </w:rPr>
                          <w:t xml:space="preserve">, represented by the Market Participant </w:t>
                        </w:r>
                        <w:proofErr w:type="spellStart"/>
                        <w:r w:rsidRPr="00B94D00">
                          <w:rPr>
                            <w:rFonts w:eastAsia="Times New Roman"/>
                            <w:i/>
                            <w:sz w:val="20"/>
                            <w:szCs w:val="20"/>
                          </w:rPr>
                          <w:t>mp</w:t>
                        </w:r>
                        <w:proofErr w:type="spellEnd"/>
                        <w:r w:rsidRPr="00B94D00">
                          <w:rPr>
                            <w:rFonts w:eastAsia="Times New Roman"/>
                            <w:i/>
                            <w:sz w:val="20"/>
                            <w:szCs w:val="20"/>
                          </w:rPr>
                          <w:t>,</w:t>
                        </w:r>
                        <w:r w:rsidRPr="00B94D00">
                          <w:rPr>
                            <w:rFonts w:eastAsia="Times New Roman"/>
                            <w:sz w:val="20"/>
                            <w:szCs w:val="20"/>
                          </w:rPr>
                          <w:t xml:space="preserve"> represented as a negative value, for the 15-minute Settlement Interval.</w:t>
                        </w:r>
                      </w:p>
                    </w:tc>
                  </w:tr>
                </w:tbl>
                <w:p w14:paraId="1834850E" w14:textId="77777777" w:rsidR="00572F68" w:rsidRPr="00B94D00" w:rsidRDefault="00572F68" w:rsidP="005C0B53">
                  <w:pPr>
                    <w:spacing w:after="60"/>
                    <w:rPr>
                      <w:rFonts w:eastAsia="Times New Roman"/>
                      <w:i/>
                      <w:sz w:val="20"/>
                      <w:szCs w:val="20"/>
                    </w:rPr>
                  </w:pPr>
                </w:p>
              </w:tc>
            </w:tr>
          </w:tbl>
          <w:p w14:paraId="2557620E" w14:textId="77777777" w:rsidR="00572F68" w:rsidRPr="00B94D00" w:rsidRDefault="00572F68" w:rsidP="005C0B53">
            <w:pPr>
              <w:spacing w:after="60"/>
              <w:rPr>
                <w:rFonts w:eastAsia="Times New Roman"/>
                <w:i/>
                <w:iCs/>
                <w:sz w:val="20"/>
                <w:szCs w:val="20"/>
              </w:rPr>
            </w:pPr>
          </w:p>
        </w:tc>
      </w:tr>
      <w:tr w:rsidR="00572F68" w:rsidRPr="00B94D00" w14:paraId="22BEFAE8"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162AA3B1" w14:textId="77777777" w:rsidR="00572F68" w:rsidRPr="00B94D00" w:rsidRDefault="00572F68" w:rsidP="005C0B53">
            <w:pPr>
              <w:spacing w:after="60"/>
              <w:rPr>
                <w:rFonts w:eastAsia="Calibri"/>
                <w:i/>
                <w:iCs/>
                <w:sz w:val="20"/>
                <w:szCs w:val="20"/>
              </w:rPr>
            </w:pPr>
            <w:r w:rsidRPr="00B94D00">
              <w:rPr>
                <w:rFonts w:eastAsia="Calibri"/>
                <w:i/>
                <w:iCs/>
                <w:sz w:val="20"/>
                <w:szCs w:val="20"/>
              </w:rPr>
              <w:t>cp</w:t>
            </w:r>
          </w:p>
        </w:tc>
        <w:tc>
          <w:tcPr>
            <w:tcW w:w="464" w:type="pct"/>
            <w:gridSpan w:val="3"/>
            <w:tcBorders>
              <w:top w:val="single" w:sz="6" w:space="0" w:color="auto"/>
              <w:left w:val="single" w:sz="6" w:space="0" w:color="auto"/>
              <w:bottom w:val="single" w:sz="6" w:space="0" w:color="auto"/>
              <w:right w:val="single" w:sz="6" w:space="0" w:color="auto"/>
            </w:tcBorders>
          </w:tcPr>
          <w:p w14:paraId="7CD6822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C4C35F6"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 xml:space="preserve">A registered </w:t>
            </w:r>
            <w:proofErr w:type="gramStart"/>
            <w:r w:rsidRPr="00B94D00">
              <w:rPr>
                <w:rFonts w:eastAsia="Times New Roman"/>
                <w:bCs/>
                <w:iCs/>
                <w:sz w:val="20"/>
                <w:szCs w:val="20"/>
              </w:rPr>
              <w:t>Counter-Party</w:t>
            </w:r>
            <w:proofErr w:type="gramEnd"/>
            <w:r w:rsidRPr="00B94D00">
              <w:rPr>
                <w:rFonts w:eastAsia="Times New Roman"/>
                <w:bCs/>
                <w:iCs/>
                <w:sz w:val="20"/>
                <w:szCs w:val="20"/>
              </w:rPr>
              <w:t>.</w:t>
            </w:r>
          </w:p>
        </w:tc>
      </w:tr>
      <w:tr w:rsidR="00572F68" w:rsidRPr="00B94D00" w14:paraId="5BD88E40"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13AC5646" w14:textId="77777777" w:rsidR="00572F68" w:rsidRPr="00B94D00" w:rsidRDefault="00572F68" w:rsidP="005C0B53">
            <w:pPr>
              <w:spacing w:after="60"/>
              <w:rPr>
                <w:rFonts w:eastAsia="Calibri"/>
                <w:i/>
                <w:iCs/>
                <w:sz w:val="20"/>
                <w:szCs w:val="20"/>
              </w:rPr>
            </w:pPr>
            <w:proofErr w:type="spellStart"/>
            <w:r w:rsidRPr="00B94D00">
              <w:rPr>
                <w:rFonts w:eastAsia="Calibri"/>
                <w:i/>
                <w:iCs/>
                <w:sz w:val="20"/>
                <w:szCs w:val="20"/>
              </w:rPr>
              <w:t>mp</w:t>
            </w:r>
            <w:proofErr w:type="spellEnd"/>
          </w:p>
        </w:tc>
        <w:tc>
          <w:tcPr>
            <w:tcW w:w="464" w:type="pct"/>
            <w:gridSpan w:val="3"/>
            <w:tcBorders>
              <w:top w:val="single" w:sz="6" w:space="0" w:color="auto"/>
              <w:left w:val="single" w:sz="6" w:space="0" w:color="auto"/>
              <w:bottom w:val="single" w:sz="6" w:space="0" w:color="auto"/>
              <w:right w:val="single" w:sz="6" w:space="0" w:color="auto"/>
            </w:tcBorders>
          </w:tcPr>
          <w:p w14:paraId="5576738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3C3BC3EF"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 xml:space="preserve">A Market Participant with </w:t>
            </w:r>
            <w:r w:rsidRPr="00B94D00">
              <w:rPr>
                <w:rFonts w:eastAsia="Times New Roman"/>
                <w:iCs/>
                <w:sz w:val="20"/>
                <w:szCs w:val="20"/>
              </w:rPr>
              <w:t xml:space="preserve">MWh activity </w:t>
            </w:r>
            <w:r w:rsidRPr="00B94D00">
              <w:rPr>
                <w:rFonts w:eastAsia="Times New Roman"/>
                <w:bCs/>
                <w:iCs/>
                <w:sz w:val="20"/>
                <w:szCs w:val="20"/>
              </w:rPr>
              <w:t xml:space="preserve">in the reference month that is a </w:t>
            </w:r>
            <w:proofErr w:type="gramStart"/>
            <w:r w:rsidRPr="00B94D00">
              <w:rPr>
                <w:rFonts w:eastAsia="Times New Roman"/>
                <w:bCs/>
                <w:iCs/>
                <w:sz w:val="20"/>
                <w:szCs w:val="20"/>
              </w:rPr>
              <w:t>currently-registered</w:t>
            </w:r>
            <w:proofErr w:type="gramEnd"/>
            <w:r w:rsidRPr="00B94D00">
              <w:rPr>
                <w:rFonts w:eastAsia="Times New Roman"/>
                <w:bCs/>
                <w:iCs/>
                <w:sz w:val="20"/>
                <w:szCs w:val="20"/>
              </w:rPr>
              <w:t xml:space="preserve"> QSE or CRR Account Holder or that voluntarily terminated its QSE or CRR Account Holder registration.</w:t>
            </w:r>
          </w:p>
        </w:tc>
      </w:tr>
      <w:tr w:rsidR="00572F68" w:rsidRPr="00B94D00" w14:paraId="0C0EE67B"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1DD612B5" w14:textId="77777777" w:rsidR="00572F68" w:rsidRPr="00B94D00" w:rsidRDefault="00572F68" w:rsidP="005C0B53">
            <w:pPr>
              <w:spacing w:after="60"/>
              <w:rPr>
                <w:rFonts w:eastAsia="Calibri"/>
                <w:i/>
                <w:iCs/>
                <w:sz w:val="20"/>
                <w:szCs w:val="20"/>
              </w:rPr>
            </w:pPr>
            <w:r w:rsidRPr="00B94D00">
              <w:rPr>
                <w:rFonts w:eastAsia="Calibri"/>
                <w:i/>
                <w:iCs/>
                <w:sz w:val="20"/>
                <w:szCs w:val="20"/>
              </w:rPr>
              <w:t>j</w:t>
            </w:r>
          </w:p>
        </w:tc>
        <w:tc>
          <w:tcPr>
            <w:tcW w:w="464" w:type="pct"/>
            <w:gridSpan w:val="3"/>
            <w:tcBorders>
              <w:top w:val="single" w:sz="6" w:space="0" w:color="auto"/>
              <w:left w:val="single" w:sz="6" w:space="0" w:color="auto"/>
              <w:bottom w:val="single" w:sz="6" w:space="0" w:color="auto"/>
              <w:right w:val="single" w:sz="6" w:space="0" w:color="auto"/>
            </w:tcBorders>
          </w:tcPr>
          <w:p w14:paraId="38985AF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7E735FC"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A source Settlement Point.</w:t>
            </w:r>
          </w:p>
        </w:tc>
      </w:tr>
      <w:tr w:rsidR="00572F68" w:rsidRPr="00B94D00" w14:paraId="05AC8E61"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32ACBFAC" w14:textId="77777777" w:rsidR="00572F68" w:rsidRPr="00B94D00" w:rsidRDefault="00572F68" w:rsidP="005C0B53">
            <w:pPr>
              <w:spacing w:after="60"/>
              <w:rPr>
                <w:rFonts w:eastAsia="Calibri"/>
                <w:i/>
                <w:iCs/>
                <w:sz w:val="20"/>
                <w:szCs w:val="20"/>
              </w:rPr>
            </w:pPr>
            <w:r w:rsidRPr="00B94D00">
              <w:rPr>
                <w:rFonts w:eastAsia="Calibri"/>
                <w:i/>
                <w:iCs/>
                <w:sz w:val="20"/>
                <w:szCs w:val="20"/>
              </w:rPr>
              <w:t>k</w:t>
            </w:r>
          </w:p>
        </w:tc>
        <w:tc>
          <w:tcPr>
            <w:tcW w:w="464" w:type="pct"/>
            <w:gridSpan w:val="3"/>
            <w:tcBorders>
              <w:top w:val="single" w:sz="6" w:space="0" w:color="auto"/>
              <w:left w:val="single" w:sz="6" w:space="0" w:color="auto"/>
              <w:bottom w:val="single" w:sz="6" w:space="0" w:color="auto"/>
              <w:right w:val="single" w:sz="6" w:space="0" w:color="auto"/>
            </w:tcBorders>
          </w:tcPr>
          <w:p w14:paraId="2841EBC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03FFC170"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A sink Settlement Point.</w:t>
            </w:r>
          </w:p>
        </w:tc>
      </w:tr>
      <w:tr w:rsidR="00572F68" w:rsidRPr="00B94D00" w14:paraId="23A41ADB"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47DEC48D" w14:textId="77777777" w:rsidR="00572F68" w:rsidRPr="00B94D00" w:rsidRDefault="00572F68" w:rsidP="005C0B53">
            <w:pPr>
              <w:spacing w:after="60"/>
              <w:rPr>
                <w:rFonts w:eastAsia="Calibri"/>
                <w:i/>
                <w:iCs/>
                <w:sz w:val="20"/>
                <w:szCs w:val="20"/>
              </w:rPr>
            </w:pPr>
            <w:r w:rsidRPr="00B94D00">
              <w:rPr>
                <w:rFonts w:eastAsia="Calibri"/>
                <w:i/>
                <w:iCs/>
                <w:sz w:val="20"/>
                <w:szCs w:val="20"/>
              </w:rPr>
              <w:t>a</w:t>
            </w:r>
          </w:p>
        </w:tc>
        <w:tc>
          <w:tcPr>
            <w:tcW w:w="464" w:type="pct"/>
            <w:gridSpan w:val="3"/>
            <w:tcBorders>
              <w:top w:val="single" w:sz="6" w:space="0" w:color="auto"/>
              <w:left w:val="single" w:sz="6" w:space="0" w:color="auto"/>
              <w:bottom w:val="single" w:sz="6" w:space="0" w:color="auto"/>
              <w:right w:val="single" w:sz="6" w:space="0" w:color="auto"/>
            </w:tcBorders>
          </w:tcPr>
          <w:p w14:paraId="4827409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4E5EC39"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A CRR Auction.</w:t>
            </w:r>
          </w:p>
        </w:tc>
      </w:tr>
      <w:tr w:rsidR="00572F68" w:rsidRPr="00B94D00" w14:paraId="422B44F4"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69A6F65C" w14:textId="77777777" w:rsidR="00572F68" w:rsidRPr="00B94D00" w:rsidRDefault="00572F68" w:rsidP="005C0B53">
            <w:pPr>
              <w:spacing w:after="60"/>
              <w:rPr>
                <w:rFonts w:eastAsia="Calibri"/>
                <w:i/>
                <w:iCs/>
                <w:sz w:val="20"/>
                <w:szCs w:val="20"/>
              </w:rPr>
            </w:pPr>
            <w:r w:rsidRPr="00B94D00">
              <w:rPr>
                <w:rFonts w:eastAsia="Calibri"/>
                <w:i/>
                <w:iCs/>
                <w:sz w:val="20"/>
                <w:szCs w:val="20"/>
              </w:rPr>
              <w:t>p</w:t>
            </w:r>
          </w:p>
        </w:tc>
        <w:tc>
          <w:tcPr>
            <w:tcW w:w="464" w:type="pct"/>
            <w:gridSpan w:val="3"/>
            <w:tcBorders>
              <w:top w:val="single" w:sz="6" w:space="0" w:color="auto"/>
              <w:left w:val="single" w:sz="6" w:space="0" w:color="auto"/>
              <w:bottom w:val="single" w:sz="6" w:space="0" w:color="auto"/>
              <w:right w:val="single" w:sz="6" w:space="0" w:color="auto"/>
            </w:tcBorders>
          </w:tcPr>
          <w:p w14:paraId="4546071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A8B6EED"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A Settlement Point.</w:t>
            </w:r>
          </w:p>
        </w:tc>
      </w:tr>
      <w:tr w:rsidR="00572F68" w:rsidRPr="00B94D00" w14:paraId="5CD123D6"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110109BA" w14:textId="77777777" w:rsidR="00572F68" w:rsidRPr="00B94D00" w:rsidRDefault="00572F68" w:rsidP="005C0B53">
            <w:pPr>
              <w:spacing w:after="60"/>
              <w:rPr>
                <w:rFonts w:eastAsia="Calibri"/>
                <w:i/>
                <w:iCs/>
                <w:sz w:val="20"/>
                <w:szCs w:val="20"/>
              </w:rPr>
            </w:pPr>
            <w:r w:rsidRPr="00B94D00">
              <w:rPr>
                <w:rFonts w:eastAsia="Calibri"/>
                <w:i/>
                <w:iCs/>
                <w:sz w:val="20"/>
                <w:szCs w:val="20"/>
              </w:rPr>
              <w:t>i</w:t>
            </w:r>
          </w:p>
        </w:tc>
        <w:tc>
          <w:tcPr>
            <w:tcW w:w="464" w:type="pct"/>
            <w:gridSpan w:val="3"/>
            <w:tcBorders>
              <w:top w:val="single" w:sz="6" w:space="0" w:color="auto"/>
              <w:left w:val="single" w:sz="6" w:space="0" w:color="auto"/>
              <w:bottom w:val="single" w:sz="6" w:space="0" w:color="auto"/>
              <w:right w:val="single" w:sz="6" w:space="0" w:color="auto"/>
            </w:tcBorders>
          </w:tcPr>
          <w:p w14:paraId="6FDEEA2D"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55CAB6BC"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A 15-minute Settlement Interval.</w:t>
            </w:r>
          </w:p>
        </w:tc>
      </w:tr>
      <w:tr w:rsidR="00572F68" w:rsidRPr="00B94D00" w14:paraId="4FF986CC"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5E58A4E7" w14:textId="77777777" w:rsidR="00572F68" w:rsidRPr="00B94D00" w:rsidRDefault="00572F68" w:rsidP="005C0B53">
            <w:pPr>
              <w:spacing w:after="60"/>
              <w:rPr>
                <w:rFonts w:eastAsia="Calibri"/>
                <w:i/>
                <w:iCs/>
                <w:sz w:val="20"/>
                <w:szCs w:val="20"/>
              </w:rPr>
            </w:pPr>
            <w:r w:rsidRPr="00B94D00">
              <w:rPr>
                <w:rFonts w:eastAsia="Calibri"/>
                <w:i/>
                <w:iCs/>
                <w:sz w:val="20"/>
                <w:szCs w:val="20"/>
              </w:rPr>
              <w:t>h</w:t>
            </w:r>
          </w:p>
        </w:tc>
        <w:tc>
          <w:tcPr>
            <w:tcW w:w="464" w:type="pct"/>
            <w:gridSpan w:val="3"/>
            <w:tcBorders>
              <w:top w:val="single" w:sz="6" w:space="0" w:color="auto"/>
              <w:left w:val="single" w:sz="6" w:space="0" w:color="auto"/>
              <w:bottom w:val="single" w:sz="6" w:space="0" w:color="auto"/>
              <w:right w:val="single" w:sz="6" w:space="0" w:color="auto"/>
            </w:tcBorders>
          </w:tcPr>
          <w:p w14:paraId="09BB1BCC"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6A260778"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 xml:space="preserve">The hour that includes the Settlement Interval i. </w:t>
            </w:r>
          </w:p>
        </w:tc>
      </w:tr>
      <w:tr w:rsidR="00572F68" w:rsidRPr="00B94D00" w14:paraId="2FC76F3F"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32B511C8" w14:textId="77777777" w:rsidR="00572F68" w:rsidRPr="00B94D00" w:rsidRDefault="00572F68" w:rsidP="005C0B53">
            <w:pPr>
              <w:spacing w:after="60"/>
              <w:rPr>
                <w:rFonts w:eastAsia="Calibri"/>
                <w:i/>
                <w:iCs/>
                <w:sz w:val="20"/>
                <w:szCs w:val="20"/>
              </w:rPr>
            </w:pPr>
            <w:r w:rsidRPr="00B94D00">
              <w:rPr>
                <w:rFonts w:eastAsia="Calibri"/>
                <w:i/>
                <w:iCs/>
                <w:sz w:val="20"/>
                <w:szCs w:val="20"/>
              </w:rPr>
              <w:t>r</w:t>
            </w:r>
          </w:p>
        </w:tc>
        <w:tc>
          <w:tcPr>
            <w:tcW w:w="464" w:type="pct"/>
            <w:gridSpan w:val="3"/>
            <w:tcBorders>
              <w:top w:val="single" w:sz="6" w:space="0" w:color="auto"/>
              <w:left w:val="single" w:sz="6" w:space="0" w:color="auto"/>
              <w:bottom w:val="single" w:sz="6" w:space="0" w:color="auto"/>
              <w:right w:val="single" w:sz="6" w:space="0" w:color="auto"/>
            </w:tcBorders>
          </w:tcPr>
          <w:p w14:paraId="6777FF0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 xml:space="preserve">none </w:t>
            </w:r>
          </w:p>
        </w:tc>
        <w:tc>
          <w:tcPr>
            <w:tcW w:w="3531" w:type="pct"/>
            <w:gridSpan w:val="2"/>
            <w:tcBorders>
              <w:top w:val="single" w:sz="6" w:space="0" w:color="auto"/>
              <w:left w:val="single" w:sz="6" w:space="0" w:color="auto"/>
              <w:bottom w:val="single" w:sz="6" w:space="0" w:color="auto"/>
              <w:right w:val="single" w:sz="4" w:space="0" w:color="auto"/>
            </w:tcBorders>
          </w:tcPr>
          <w:p w14:paraId="01803D97" w14:textId="77777777" w:rsidR="00572F68" w:rsidRPr="00B94D00" w:rsidRDefault="00572F68" w:rsidP="005C0B53">
            <w:pPr>
              <w:spacing w:after="60"/>
              <w:rPr>
                <w:rFonts w:eastAsia="Times New Roman"/>
                <w:bCs/>
                <w:iCs/>
                <w:sz w:val="20"/>
                <w:szCs w:val="20"/>
              </w:rPr>
            </w:pPr>
            <w:r w:rsidRPr="00B94D00">
              <w:rPr>
                <w:rFonts w:eastAsia="Times New Roman"/>
                <w:bCs/>
                <w:iCs/>
                <w:sz w:val="20"/>
                <w:szCs w:val="20"/>
              </w:rPr>
              <w:t xml:space="preserve">A Resource. </w:t>
            </w:r>
          </w:p>
        </w:tc>
      </w:tr>
      <w:tr w:rsidR="00572F68" w:rsidRPr="00B94D00" w14:paraId="73D928E6"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11038FDE" w14:textId="77777777" w:rsidR="00572F68" w:rsidRPr="00B94D00" w:rsidRDefault="00572F68" w:rsidP="005C0B53">
            <w:pPr>
              <w:spacing w:after="60"/>
              <w:rPr>
                <w:rFonts w:eastAsia="Calibri"/>
                <w:i/>
                <w:iCs/>
                <w:sz w:val="20"/>
                <w:szCs w:val="20"/>
              </w:rPr>
            </w:pPr>
            <w:proofErr w:type="spellStart"/>
            <w:r w:rsidRPr="00B94D00">
              <w:rPr>
                <w:rFonts w:eastAsia="Times New Roman"/>
                <w:i/>
                <w:iCs/>
                <w:sz w:val="20"/>
                <w:szCs w:val="20"/>
              </w:rPr>
              <w:t>gsc</w:t>
            </w:r>
            <w:proofErr w:type="spellEnd"/>
          </w:p>
        </w:tc>
        <w:tc>
          <w:tcPr>
            <w:tcW w:w="464" w:type="pct"/>
            <w:gridSpan w:val="3"/>
            <w:tcBorders>
              <w:top w:val="single" w:sz="6" w:space="0" w:color="auto"/>
              <w:left w:val="single" w:sz="6" w:space="0" w:color="auto"/>
              <w:bottom w:val="single" w:sz="6" w:space="0" w:color="auto"/>
              <w:right w:val="single" w:sz="6" w:space="0" w:color="auto"/>
            </w:tcBorders>
          </w:tcPr>
          <w:p w14:paraId="50B2FDAB"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7DBA6C49" w14:textId="77777777" w:rsidR="00572F68" w:rsidRPr="00B94D00" w:rsidRDefault="00572F68" w:rsidP="005C0B53">
            <w:pPr>
              <w:spacing w:after="60"/>
              <w:rPr>
                <w:rFonts w:eastAsia="Times New Roman"/>
                <w:bCs/>
                <w:iCs/>
                <w:sz w:val="20"/>
                <w:szCs w:val="20"/>
              </w:rPr>
            </w:pPr>
            <w:r w:rsidRPr="00B94D00">
              <w:rPr>
                <w:rFonts w:eastAsia="Times New Roman"/>
                <w:iCs/>
                <w:sz w:val="20"/>
                <w:szCs w:val="20"/>
              </w:rPr>
              <w:t>A generation site code.</w:t>
            </w:r>
          </w:p>
        </w:tc>
      </w:tr>
      <w:tr w:rsidR="00572F68" w:rsidRPr="00B94D00" w14:paraId="7D7EA2AC" w14:textId="77777777" w:rsidTr="005C0B53">
        <w:trPr>
          <w:cantSplit/>
        </w:trPr>
        <w:tc>
          <w:tcPr>
            <w:tcW w:w="1005" w:type="pct"/>
            <w:gridSpan w:val="4"/>
            <w:tcBorders>
              <w:top w:val="single" w:sz="6" w:space="0" w:color="auto"/>
              <w:left w:val="single" w:sz="4" w:space="0" w:color="auto"/>
              <w:bottom w:val="single" w:sz="6" w:space="0" w:color="auto"/>
              <w:right w:val="single" w:sz="6" w:space="0" w:color="auto"/>
            </w:tcBorders>
          </w:tcPr>
          <w:p w14:paraId="6D02ED79" w14:textId="77777777" w:rsidR="00572F68" w:rsidRPr="00B94D00" w:rsidRDefault="00572F68" w:rsidP="005C0B53">
            <w:pPr>
              <w:spacing w:after="60"/>
              <w:rPr>
                <w:rFonts w:eastAsia="Calibri"/>
                <w:i/>
                <w:iCs/>
                <w:sz w:val="20"/>
                <w:szCs w:val="20"/>
              </w:rPr>
            </w:pPr>
            <w:r w:rsidRPr="00B94D00">
              <w:rPr>
                <w:rFonts w:eastAsia="Times New Roman"/>
                <w:i/>
                <w:iCs/>
                <w:sz w:val="20"/>
                <w:szCs w:val="20"/>
              </w:rPr>
              <w:t>b</w:t>
            </w:r>
          </w:p>
        </w:tc>
        <w:tc>
          <w:tcPr>
            <w:tcW w:w="464" w:type="pct"/>
            <w:gridSpan w:val="3"/>
            <w:tcBorders>
              <w:top w:val="single" w:sz="6" w:space="0" w:color="auto"/>
              <w:left w:val="single" w:sz="6" w:space="0" w:color="auto"/>
              <w:bottom w:val="single" w:sz="6" w:space="0" w:color="auto"/>
              <w:right w:val="single" w:sz="6" w:space="0" w:color="auto"/>
            </w:tcBorders>
          </w:tcPr>
          <w:p w14:paraId="245D26C8" w14:textId="77777777" w:rsidR="00572F68" w:rsidRPr="00B94D00" w:rsidRDefault="00572F68" w:rsidP="005C0B53">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4A588D2" w14:textId="77777777" w:rsidR="00572F68" w:rsidRPr="00B94D00" w:rsidRDefault="00572F68" w:rsidP="005C0B53">
            <w:pPr>
              <w:spacing w:after="60"/>
              <w:rPr>
                <w:rFonts w:eastAsia="Times New Roman"/>
                <w:bCs/>
                <w:iCs/>
                <w:sz w:val="20"/>
                <w:szCs w:val="20"/>
              </w:rPr>
            </w:pPr>
            <w:r w:rsidRPr="00B94D00">
              <w:rPr>
                <w:rFonts w:eastAsia="Times New Roman"/>
                <w:iCs/>
                <w:sz w:val="20"/>
                <w:szCs w:val="20"/>
              </w:rPr>
              <w:t>An Electrical Bus.</w:t>
            </w:r>
          </w:p>
        </w:tc>
      </w:tr>
    </w:tbl>
    <w:p w14:paraId="7E339E23" w14:textId="77777777" w:rsidR="00572F68" w:rsidRPr="00B94D00" w:rsidRDefault="00572F68" w:rsidP="00572F68">
      <w:pPr>
        <w:tabs>
          <w:tab w:val="left" w:pos="720"/>
        </w:tabs>
        <w:spacing w:before="240" w:after="240"/>
        <w:ind w:left="720" w:hanging="720"/>
        <w:rPr>
          <w:rFonts w:eastAsia="Times New Roman"/>
          <w:szCs w:val="20"/>
        </w:rPr>
      </w:pPr>
      <w:r w:rsidRPr="00B94D00">
        <w:rPr>
          <w:rFonts w:eastAsia="Times New Roman"/>
          <w:szCs w:val="20"/>
        </w:rPr>
        <w:t>(3)</w:t>
      </w:r>
      <w:r w:rsidRPr="00B94D00">
        <w:rPr>
          <w:rFonts w:eastAsia="Times New Roman"/>
          <w:szCs w:val="20"/>
        </w:rPr>
        <w:tab/>
        <w:t xml:space="preserve">The uplifted short-paid amount will be allocated to the Market Participants (QSEs or CRR Account Holders) assigned to a registered </w:t>
      </w:r>
      <w:proofErr w:type="gramStart"/>
      <w:r w:rsidRPr="00B94D00">
        <w:rPr>
          <w:rFonts w:eastAsia="Times New Roman"/>
          <w:szCs w:val="20"/>
        </w:rPr>
        <w:t>Counter-Party</w:t>
      </w:r>
      <w:proofErr w:type="gramEnd"/>
      <w:r w:rsidRPr="00B94D00">
        <w:rPr>
          <w:rFonts w:eastAsia="Times New Roman"/>
          <w:szCs w:val="20"/>
        </w:rPr>
        <w:t xml:space="preserve"> based on the pro-rata share of MWhs that the QSE or CRR Account Holder contributed to its Counter-Party’s maximum MWh activity ratio share.</w:t>
      </w:r>
    </w:p>
    <w:p w14:paraId="1D469615" w14:textId="77777777" w:rsidR="00572F68" w:rsidRPr="00B94D00" w:rsidRDefault="00572F68" w:rsidP="00572F68">
      <w:pPr>
        <w:tabs>
          <w:tab w:val="left" w:pos="720"/>
        </w:tabs>
        <w:spacing w:after="240"/>
        <w:ind w:left="720" w:hanging="720"/>
        <w:rPr>
          <w:rFonts w:eastAsia="Times New Roman"/>
          <w:szCs w:val="20"/>
        </w:rPr>
      </w:pPr>
      <w:r w:rsidRPr="00B94D00">
        <w:rPr>
          <w:rFonts w:eastAsia="Times New Roman"/>
          <w:szCs w:val="20"/>
        </w:rPr>
        <w:t>(4)</w:t>
      </w:r>
      <w:r w:rsidRPr="00B94D00">
        <w:rPr>
          <w:rFonts w:eastAsia="Times New Roman"/>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37F876BA"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 xml:space="preserve">ERCOT shall issue Default Uplift Invoices no earlier than 90 days following a </w:t>
      </w:r>
      <w:proofErr w:type="gramStart"/>
      <w:r w:rsidRPr="00B94D00">
        <w:rPr>
          <w:rFonts w:eastAsia="Times New Roman"/>
          <w:iCs/>
          <w:szCs w:val="20"/>
        </w:rPr>
        <w:t>short-pay</w:t>
      </w:r>
      <w:proofErr w:type="gramEnd"/>
      <w:r w:rsidRPr="00B94D00">
        <w:rPr>
          <w:rFonts w:eastAsia="Times New Roman"/>
          <w:iCs/>
          <w:szCs w:val="20"/>
        </w:rPr>
        <w:t xml:space="preserve"> of a Settlement Invoice on the date specified in the Settlement Calendar.  The Invoice </w:t>
      </w:r>
      <w:r w:rsidRPr="00B94D00">
        <w:rPr>
          <w:rFonts w:eastAsia="Times New Roman"/>
          <w:iCs/>
          <w:szCs w:val="20"/>
        </w:rPr>
        <w:lastRenderedPageBreak/>
        <w:t>Recipient is responsible for accessing the Invoice on the MIS Certified Area once posted by ERCOT.</w:t>
      </w:r>
    </w:p>
    <w:p w14:paraId="51EF81E7" w14:textId="77777777" w:rsidR="00572F68" w:rsidRPr="00B94D00" w:rsidRDefault="00572F68" w:rsidP="00572F68">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Each Default Uplift Invoice must contain:</w:t>
      </w:r>
    </w:p>
    <w:p w14:paraId="6C576DEE" w14:textId="77777777" w:rsidR="00572F68" w:rsidRPr="00B94D00" w:rsidRDefault="00572F68" w:rsidP="00572F68">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Invoice Recipient’s name;</w:t>
      </w:r>
    </w:p>
    <w:p w14:paraId="71213CB1" w14:textId="77777777" w:rsidR="00572F68" w:rsidRPr="00B94D00" w:rsidRDefault="00572F68" w:rsidP="00572F68">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ERCOT identifier (Settlement identification number issued by ERCOT);</w:t>
      </w:r>
    </w:p>
    <w:p w14:paraId="23224E9C" w14:textId="77777777" w:rsidR="00572F68" w:rsidRPr="00B94D00" w:rsidRDefault="00572F68" w:rsidP="00572F68">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Net Amount Due or Payable – the aggregate summary of all charges owed by a Default Uplift Invoice Recipient;</w:t>
      </w:r>
    </w:p>
    <w:p w14:paraId="762E7755" w14:textId="77777777" w:rsidR="00572F68" w:rsidRPr="00B94D00" w:rsidRDefault="00572F68" w:rsidP="00572F68">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Run Date – the date on which ERCOT created and published the Default Uplift Invoice;</w:t>
      </w:r>
    </w:p>
    <w:p w14:paraId="6FA4EEB6" w14:textId="77777777" w:rsidR="00572F68" w:rsidRPr="00B94D00" w:rsidRDefault="00572F68" w:rsidP="00572F68">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Invoice Reference Number – a unique number generated by the ERCOT applications for payment tracking purposes;</w:t>
      </w:r>
    </w:p>
    <w:p w14:paraId="2566BF9E" w14:textId="77777777" w:rsidR="00572F68" w:rsidRPr="00B94D00" w:rsidRDefault="00572F68" w:rsidP="00572F68">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Default Uplift Invoice Reference – an identification code used to reference the amount uplifted;</w:t>
      </w:r>
    </w:p>
    <w:p w14:paraId="71D1E1D8" w14:textId="77777777" w:rsidR="00572F68" w:rsidRPr="00B94D00" w:rsidRDefault="00572F68" w:rsidP="00572F68">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Payment Date and Time – the date and time that Default Uplift Invoice amounts must be paid;</w:t>
      </w:r>
    </w:p>
    <w:p w14:paraId="1BD20652" w14:textId="77777777" w:rsidR="00572F68" w:rsidRPr="00B94D00" w:rsidRDefault="00572F68" w:rsidP="00572F68">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63492C2A" w14:textId="77777777" w:rsidR="00572F68" w:rsidRPr="00B94D00" w:rsidRDefault="00572F68" w:rsidP="00572F68">
      <w:pPr>
        <w:spacing w:after="240"/>
        <w:ind w:left="1440" w:hanging="720"/>
        <w:rPr>
          <w:rFonts w:eastAsia="Times New Roman"/>
          <w:iCs/>
          <w:szCs w:val="20"/>
        </w:rPr>
      </w:pPr>
      <w:r w:rsidRPr="00B94D00">
        <w:rPr>
          <w:rFonts w:eastAsia="Times New Roman"/>
          <w:iCs/>
          <w:szCs w:val="20"/>
        </w:rPr>
        <w:t>(i)</w:t>
      </w:r>
      <w:r w:rsidRPr="00B94D00">
        <w:rPr>
          <w:rFonts w:eastAsia="Times New Roman"/>
          <w:iCs/>
          <w:szCs w:val="20"/>
        </w:rPr>
        <w:tab/>
        <w:t xml:space="preserve">Overdue Terms – the terms that would apply if the Market Participant </w:t>
      </w:r>
      <w:proofErr w:type="gramStart"/>
      <w:r w:rsidRPr="00B94D00">
        <w:rPr>
          <w:rFonts w:eastAsia="Times New Roman"/>
          <w:iCs/>
          <w:szCs w:val="20"/>
        </w:rPr>
        <w:t>makes</w:t>
      </w:r>
      <w:proofErr w:type="gramEnd"/>
      <w:r w:rsidRPr="00B94D00">
        <w:rPr>
          <w:rFonts w:eastAsia="Times New Roman"/>
          <w:iCs/>
          <w:szCs w:val="20"/>
        </w:rPr>
        <w:t xml:space="preserve"> a late payment.</w:t>
      </w:r>
    </w:p>
    <w:p w14:paraId="09301FD4" w14:textId="77777777" w:rsidR="00572F68" w:rsidRPr="00B94D00" w:rsidRDefault="00572F68" w:rsidP="00572F68">
      <w:pPr>
        <w:spacing w:after="240"/>
        <w:ind w:left="720" w:hanging="720"/>
        <w:rPr>
          <w:rFonts w:eastAsia="Times New Roman"/>
          <w:iCs/>
          <w:szCs w:val="20"/>
        </w:rPr>
      </w:pPr>
      <w:r w:rsidRPr="00B94D00">
        <w:rPr>
          <w:rFonts w:eastAsia="Times New Roman"/>
          <w:iCs/>
          <w:szCs w:val="20"/>
        </w:rPr>
        <w:t>(7)</w:t>
      </w:r>
      <w:r w:rsidRPr="00B94D00">
        <w:rPr>
          <w:rFonts w:eastAsia="Times New Roman"/>
          <w:iCs/>
          <w:szCs w:val="20"/>
        </w:rPr>
        <w:tab/>
        <w:t xml:space="preserve">Each Invoice Recipient shall pay any net debit shown on the Default Uplift Invoice on the payment due date </w:t>
      </w:r>
      <w:proofErr w:type="gramStart"/>
      <w:r w:rsidRPr="00B94D00">
        <w:rPr>
          <w:rFonts w:eastAsia="Times New Roman"/>
          <w:iCs/>
          <w:szCs w:val="20"/>
        </w:rPr>
        <w:t>whether or not</w:t>
      </w:r>
      <w:proofErr w:type="gramEnd"/>
      <w:r w:rsidRPr="00B94D00">
        <w:rPr>
          <w:rFonts w:eastAsia="Times New Roman"/>
          <w:iCs/>
          <w:szCs w:val="20"/>
        </w:rPr>
        <w:t xml:space="preserve"> there is any Settlement and billing dispute regarding the amount of the debit.</w:t>
      </w:r>
    </w:p>
    <w:bookmarkEnd w:id="1875"/>
    <w:p w14:paraId="1641AFF5" w14:textId="77777777" w:rsidR="00572F68" w:rsidRPr="00B94D00" w:rsidRDefault="00572F68" w:rsidP="00572F68">
      <w:pPr>
        <w:tabs>
          <w:tab w:val="left" w:pos="1620"/>
        </w:tabs>
        <w:spacing w:before="480" w:after="240"/>
      </w:pPr>
      <w:r w:rsidRPr="00B94D00">
        <w:rPr>
          <w:b/>
          <w:bCs/>
          <w:i/>
          <w:iCs/>
        </w:rPr>
        <w:t>16.11.4.3.1</w:t>
      </w:r>
      <w:r w:rsidRPr="00B94D00">
        <w:tab/>
      </w:r>
      <w:r w:rsidRPr="00B94D00">
        <w:rPr>
          <w:b/>
          <w:bCs/>
          <w:i/>
          <w:iCs/>
        </w:rPr>
        <w:t>Day-Ahead Liability Estimate</w:t>
      </w:r>
    </w:p>
    <w:p w14:paraId="7107F65C" w14:textId="77777777" w:rsidR="00572F68" w:rsidRPr="00B94D00" w:rsidRDefault="00572F68" w:rsidP="00572F68">
      <w:pPr>
        <w:spacing w:after="240"/>
        <w:ind w:left="720" w:hanging="720"/>
      </w:pPr>
      <w:r w:rsidRPr="00B94D00">
        <w:t>(1)</w:t>
      </w:r>
      <w:r w:rsidRPr="00B94D00">
        <w:tab/>
        <w:t>ERCOT shall estimate Day-Ahead Liability (DAL) for an Operating Day as the sum of estimates for the following DAM Settlement charges and payments:</w:t>
      </w:r>
    </w:p>
    <w:p w14:paraId="598315A4" w14:textId="77777777" w:rsidR="00572F68" w:rsidRPr="00B94D00" w:rsidRDefault="00572F68" w:rsidP="00572F68">
      <w:pPr>
        <w:spacing w:after="240"/>
        <w:ind w:left="720"/>
      </w:pPr>
      <w:r w:rsidRPr="00B94D00">
        <w:t>(a)</w:t>
      </w:r>
      <w:r w:rsidRPr="00B94D00">
        <w:tab/>
        <w:t>Section 4.6.2.1, Day-Ahead Energy Payment;</w:t>
      </w:r>
    </w:p>
    <w:p w14:paraId="14E215EA" w14:textId="77777777" w:rsidR="00572F68" w:rsidRPr="00B94D00" w:rsidRDefault="00572F68" w:rsidP="00572F68">
      <w:pPr>
        <w:spacing w:after="240"/>
        <w:ind w:left="720"/>
      </w:pPr>
      <w:r w:rsidRPr="00B94D00">
        <w:t>(b)</w:t>
      </w:r>
      <w:r w:rsidRPr="00B94D00">
        <w:tab/>
        <w:t>Section 4.6.2.2, Day-Ahead Energy Charge;</w:t>
      </w:r>
    </w:p>
    <w:p w14:paraId="406F639C" w14:textId="77777777" w:rsidR="00572F68" w:rsidRPr="00B94D00" w:rsidRDefault="00572F68" w:rsidP="00572F68">
      <w:pPr>
        <w:spacing w:after="240"/>
        <w:ind w:left="720"/>
      </w:pPr>
      <w:r w:rsidRPr="00B94D00">
        <w:t>(c)</w:t>
      </w:r>
      <w:r w:rsidRPr="00B94D00">
        <w:tab/>
        <w:t>Section 4.6.3, Settlement for PTP Obligations Bought in DAM;</w:t>
      </w:r>
    </w:p>
    <w:p w14:paraId="0C4D3AF5" w14:textId="77777777" w:rsidR="00572F68" w:rsidRPr="00B94D00" w:rsidRDefault="00572F68" w:rsidP="00572F68">
      <w:pPr>
        <w:spacing w:after="240"/>
        <w:ind w:left="720"/>
      </w:pPr>
      <w:r w:rsidRPr="00B94D00">
        <w:t>(d)</w:t>
      </w:r>
      <w:r w:rsidRPr="00B94D00">
        <w:tab/>
        <w:t>Section 4.6.4.1.1, Regulation Up Service Payment;</w:t>
      </w:r>
    </w:p>
    <w:p w14:paraId="09DB6FF8" w14:textId="77777777" w:rsidR="00572F68" w:rsidRPr="00B94D00" w:rsidRDefault="00572F68" w:rsidP="00572F68">
      <w:pPr>
        <w:spacing w:after="240"/>
        <w:ind w:left="720"/>
      </w:pPr>
      <w:r w:rsidRPr="00B94D00">
        <w:lastRenderedPageBreak/>
        <w:t>(e)</w:t>
      </w:r>
      <w:r w:rsidRPr="00B94D00">
        <w:tab/>
        <w:t>Section 4.6.4.1.2, Regulation Down Service Payment;</w:t>
      </w:r>
    </w:p>
    <w:p w14:paraId="426341F4" w14:textId="77777777" w:rsidR="00572F68" w:rsidRPr="00B94D00" w:rsidRDefault="00572F68" w:rsidP="00572F68">
      <w:pPr>
        <w:spacing w:after="240"/>
        <w:ind w:left="720"/>
      </w:pPr>
      <w:r w:rsidRPr="00B94D00">
        <w:t>(f)</w:t>
      </w:r>
      <w:r w:rsidRPr="00B94D00">
        <w:tab/>
        <w:t xml:space="preserve">Section 4.6.4.1.3, Responsive Reserve </w:t>
      </w:r>
      <w:del w:id="1921" w:author="ERCOT" w:date="2024-02-29T21:11:00Z">
        <w:r w:rsidRPr="00B94D00" w:rsidDel="3A7BA4E8">
          <w:delText>Service</w:delText>
        </w:r>
      </w:del>
      <w:del w:id="1922" w:author="ERCOT" w:date="2025-10-24T21:18:00Z">
        <w:r w:rsidRPr="00B94D00">
          <w:delText xml:space="preserve"> </w:delText>
        </w:r>
      </w:del>
      <w:r w:rsidRPr="00B94D00">
        <w:t>Payment;</w:t>
      </w:r>
    </w:p>
    <w:p w14:paraId="74E604B4" w14:textId="77777777" w:rsidR="00572F68" w:rsidRPr="00B94D00" w:rsidRDefault="00572F68" w:rsidP="00572F68">
      <w:pPr>
        <w:spacing w:after="240"/>
        <w:ind w:left="720"/>
      </w:pPr>
      <w:r w:rsidRPr="00B94D00">
        <w:t>(g)</w:t>
      </w:r>
      <w:r w:rsidRPr="00B94D00">
        <w:tab/>
        <w:t>Section 4.6.4.1.4, Non-Spinning Reserve Service Payment;</w:t>
      </w:r>
    </w:p>
    <w:p w14:paraId="374F7024" w14:textId="77777777" w:rsidR="00572F68" w:rsidRPr="00B94D00" w:rsidRDefault="00572F68" w:rsidP="00572F68">
      <w:pPr>
        <w:spacing w:after="240"/>
        <w:ind w:left="720"/>
        <w:rPr>
          <w:ins w:id="1923" w:author="ERCOT" w:date="2024-02-29T21:08:00Z"/>
        </w:rPr>
      </w:pPr>
      <w:r w:rsidRPr="00B94D00">
        <w:t>(h)</w:t>
      </w:r>
      <w:r w:rsidRPr="00B94D00">
        <w:tab/>
        <w:t>Section 4.6.4.1.5, ERCOT Contingency Reserve Service Payment;</w:t>
      </w:r>
    </w:p>
    <w:p w14:paraId="7D8DED91" w14:textId="77777777" w:rsidR="00572F68" w:rsidRPr="00B94D00" w:rsidRDefault="00572F68" w:rsidP="00572F68">
      <w:pPr>
        <w:spacing w:after="240"/>
        <w:ind w:left="720"/>
      </w:pPr>
      <w:ins w:id="1924" w:author="ERCOT" w:date="2024-02-29T21:08:00Z">
        <w:r w:rsidRPr="00B94D00">
          <w:t>(i)</w:t>
        </w:r>
        <w:r w:rsidRPr="00B94D00">
          <w:tab/>
          <w:t>Section 4.6.4.1.6, Dispatchable Reliability Reserve Service Payment;</w:t>
        </w:r>
      </w:ins>
    </w:p>
    <w:p w14:paraId="48DFC15F" w14:textId="77777777" w:rsidR="00572F68" w:rsidRPr="00B94D00" w:rsidRDefault="00572F68" w:rsidP="00572F68">
      <w:pPr>
        <w:spacing w:after="240"/>
        <w:ind w:left="720"/>
      </w:pPr>
      <w:r w:rsidRPr="00B94D00">
        <w:t>(</w:t>
      </w:r>
      <w:del w:id="1925" w:author="ERCOT" w:date="2024-02-29T21:08:00Z">
        <w:r w:rsidRPr="00B94D00" w:rsidDel="3A7BA4E8">
          <w:delText>i</w:delText>
        </w:r>
      </w:del>
      <w:ins w:id="1926" w:author="ERCOT" w:date="2024-02-29T21:08:00Z">
        <w:r w:rsidRPr="00B94D00">
          <w:t>j</w:t>
        </w:r>
      </w:ins>
      <w:r w:rsidRPr="00B94D00">
        <w:t>)</w:t>
      </w:r>
      <w:r w:rsidRPr="00B94D00">
        <w:tab/>
        <w:t>Section 4.6.4.2.1, Regulation Up Service Charge;</w:t>
      </w:r>
    </w:p>
    <w:p w14:paraId="4B0A305A" w14:textId="77777777" w:rsidR="00572F68" w:rsidRPr="00B94D00" w:rsidRDefault="00572F68" w:rsidP="00572F68">
      <w:pPr>
        <w:spacing w:after="240"/>
        <w:ind w:left="720"/>
      </w:pPr>
      <w:r w:rsidRPr="00B94D00">
        <w:t>(</w:t>
      </w:r>
      <w:del w:id="1927" w:author="ERCOT" w:date="2024-02-29T21:09:00Z">
        <w:r w:rsidRPr="00B94D00" w:rsidDel="3A7BA4E8">
          <w:delText>j</w:delText>
        </w:r>
      </w:del>
      <w:ins w:id="1928" w:author="ERCOT" w:date="2024-02-29T21:09:00Z">
        <w:r w:rsidRPr="00B94D00">
          <w:t>k</w:t>
        </w:r>
      </w:ins>
      <w:r w:rsidRPr="00B94D00">
        <w:t>)</w:t>
      </w:r>
      <w:r w:rsidRPr="00B94D00">
        <w:tab/>
        <w:t>Section 4.6.4.2.2, Regulation Down Service Charge;</w:t>
      </w:r>
    </w:p>
    <w:p w14:paraId="60EDDA8A" w14:textId="77777777" w:rsidR="00572F68" w:rsidRPr="00B94D00" w:rsidRDefault="00572F68" w:rsidP="00572F68">
      <w:pPr>
        <w:spacing w:after="240"/>
        <w:ind w:left="720"/>
      </w:pPr>
      <w:r w:rsidRPr="00B94D00">
        <w:t>(</w:t>
      </w:r>
      <w:del w:id="1929" w:author="ERCOT" w:date="2024-02-29T21:09:00Z">
        <w:r w:rsidRPr="00B94D00" w:rsidDel="15D5B4B7">
          <w:delText>k</w:delText>
        </w:r>
      </w:del>
      <w:ins w:id="1930" w:author="ERCOT" w:date="2024-02-29T21:09:00Z">
        <w:r w:rsidRPr="00B94D00">
          <w:t>l</w:t>
        </w:r>
      </w:ins>
      <w:r w:rsidRPr="00B94D00">
        <w:t>)</w:t>
      </w:r>
      <w:r w:rsidRPr="00B94D00">
        <w:tab/>
        <w:t xml:space="preserve">Section 4.6.4.2.3, Responsive Reserve </w:t>
      </w:r>
      <w:del w:id="1931" w:author="ERCOT" w:date="2025-08-21T21:42:00Z">
        <w:r w:rsidRPr="00B94D00" w:rsidDel="15D5B4B7">
          <w:delText xml:space="preserve">Service </w:delText>
        </w:r>
      </w:del>
      <w:r w:rsidRPr="00B94D00">
        <w:t>Charge;</w:t>
      </w:r>
    </w:p>
    <w:p w14:paraId="1FE5C4EA" w14:textId="77777777" w:rsidR="00572F68" w:rsidRPr="00B94D00" w:rsidRDefault="00572F68" w:rsidP="00572F68">
      <w:pPr>
        <w:spacing w:after="240"/>
        <w:ind w:left="720"/>
      </w:pPr>
      <w:r w:rsidRPr="00B94D00">
        <w:t>(</w:t>
      </w:r>
      <w:del w:id="1932" w:author="ERCOT" w:date="2024-02-29T21:09:00Z">
        <w:r w:rsidRPr="00B94D00" w:rsidDel="3A7BA4E8">
          <w:delText>l</w:delText>
        </w:r>
      </w:del>
      <w:ins w:id="1933" w:author="ERCOT" w:date="2024-02-29T21:09:00Z">
        <w:r w:rsidRPr="00B94D00">
          <w:t>m</w:t>
        </w:r>
      </w:ins>
      <w:r w:rsidRPr="00B94D00">
        <w:t>)</w:t>
      </w:r>
      <w:r w:rsidRPr="00B94D00">
        <w:tab/>
        <w:t>Section 4.6.4.2.4, Non-Spinning Reserve Service Charge;</w:t>
      </w:r>
    </w:p>
    <w:p w14:paraId="4CC0043F" w14:textId="77777777" w:rsidR="00572F68" w:rsidRPr="00B94D00" w:rsidRDefault="00572F68" w:rsidP="00572F68">
      <w:pPr>
        <w:spacing w:after="240"/>
        <w:ind w:left="720"/>
      </w:pPr>
      <w:r w:rsidRPr="00B94D00">
        <w:t>(</w:t>
      </w:r>
      <w:del w:id="1934" w:author="ERCOT" w:date="2024-02-29T21:09:00Z">
        <w:r w:rsidRPr="00B94D00" w:rsidDel="3A7BA4E8">
          <w:delText>m</w:delText>
        </w:r>
      </w:del>
      <w:ins w:id="1935" w:author="ERCOT" w:date="2024-02-29T21:09:00Z">
        <w:r w:rsidRPr="00B94D00">
          <w:t>n</w:t>
        </w:r>
      </w:ins>
      <w:r w:rsidRPr="00B94D00">
        <w:t>)</w:t>
      </w:r>
      <w:r w:rsidRPr="00B94D00">
        <w:tab/>
        <w:t>Section 4.6.4.2.5, ERCOT Contingency Reserve Service Charge;</w:t>
      </w:r>
    </w:p>
    <w:p w14:paraId="7D6FCA69" w14:textId="77777777" w:rsidR="00572F68" w:rsidRPr="00B94D00" w:rsidRDefault="00572F68" w:rsidP="00572F68">
      <w:pPr>
        <w:spacing w:after="240"/>
        <w:ind w:firstLine="720"/>
        <w:rPr>
          <w:ins w:id="1936" w:author="ERCOT" w:date="2024-02-29T21:06:00Z"/>
        </w:rPr>
      </w:pPr>
      <w:ins w:id="1937" w:author="ERCOT" w:date="2024-02-29T21:06:00Z">
        <w:r w:rsidRPr="00B94D00">
          <w:t>(</w:t>
        </w:r>
      </w:ins>
      <w:ins w:id="1938" w:author="ERCOT" w:date="2024-02-29T21:09:00Z">
        <w:r w:rsidRPr="00B94D00">
          <w:t>o</w:t>
        </w:r>
      </w:ins>
      <w:ins w:id="1939" w:author="ERCOT" w:date="2024-02-29T21:06:00Z">
        <w:r w:rsidRPr="00B94D00">
          <w:t>)</w:t>
        </w:r>
      </w:ins>
      <w:ins w:id="1940" w:author="ERCOT" w:date="2024-02-29T21:17:00Z">
        <w:r w:rsidRPr="00B94D00">
          <w:tab/>
        </w:r>
      </w:ins>
      <w:ins w:id="1941" w:author="ERCOT" w:date="2024-02-29T21:06:00Z">
        <w:r w:rsidRPr="00B94D00">
          <w:t>Section 4.6.4.2.6</w:t>
        </w:r>
      </w:ins>
      <w:ins w:id="1942" w:author="ERCOT" w:date="2025-10-24T21:19:00Z">
        <w:r w:rsidRPr="00B94D00">
          <w:t>,</w:t>
        </w:r>
      </w:ins>
      <w:ins w:id="1943" w:author="ERCOT" w:date="2024-02-29T21:06:00Z">
        <w:r w:rsidRPr="00B94D00">
          <w:t xml:space="preserve"> Dispatchable Reliability Reserve Service </w:t>
        </w:r>
      </w:ins>
      <w:ins w:id="1944" w:author="ERCOT" w:date="2024-02-29T21:12:00Z">
        <w:r w:rsidRPr="00B94D00">
          <w:t>Charge</w:t>
        </w:r>
      </w:ins>
      <w:ins w:id="1945" w:author="ERCOT" w:date="2024-02-29T21:06:00Z">
        <w:r w:rsidRPr="00B94D00">
          <w:t>;</w:t>
        </w:r>
      </w:ins>
    </w:p>
    <w:p w14:paraId="44B52311" w14:textId="77777777" w:rsidR="00572F68" w:rsidRPr="00B94D00" w:rsidRDefault="00572F68" w:rsidP="00572F68">
      <w:pPr>
        <w:spacing w:after="240"/>
        <w:ind w:left="720"/>
      </w:pPr>
      <w:r w:rsidRPr="00B94D00">
        <w:t>(</w:t>
      </w:r>
      <w:del w:id="1946" w:author="ERCOT" w:date="2024-02-29T21:06:00Z">
        <w:r w:rsidRPr="00B94D00" w:rsidDel="3A7BA4E8">
          <w:delText>n</w:delText>
        </w:r>
      </w:del>
      <w:ins w:id="1947" w:author="ERCOT" w:date="2024-02-29T21:09:00Z">
        <w:r w:rsidRPr="00B94D00">
          <w:t>p</w:t>
        </w:r>
      </w:ins>
      <w:r w:rsidRPr="00B94D00">
        <w:t>)</w:t>
      </w:r>
      <w:r w:rsidRPr="00B94D00">
        <w:tab/>
        <w:t>Section 7.9.1.1, Payments and Charges for PTP Obligations Settled in DAM;</w:t>
      </w:r>
    </w:p>
    <w:p w14:paraId="740F2601" w14:textId="77777777" w:rsidR="00572F68" w:rsidRPr="00B94D00" w:rsidRDefault="00572F68" w:rsidP="00572F68">
      <w:pPr>
        <w:spacing w:after="240"/>
        <w:ind w:left="720"/>
      </w:pPr>
      <w:r w:rsidRPr="00B94D00">
        <w:t>(</w:t>
      </w:r>
      <w:del w:id="1948" w:author="ERCOT" w:date="2024-02-29T21:06:00Z">
        <w:r w:rsidRPr="00B94D00" w:rsidDel="3A7BA4E8">
          <w:delText>o</w:delText>
        </w:r>
      </w:del>
      <w:ins w:id="1949" w:author="ERCOT" w:date="2024-02-29T21:09:00Z">
        <w:r w:rsidRPr="00B94D00">
          <w:t>q</w:t>
        </w:r>
      </w:ins>
      <w:r w:rsidRPr="00B94D00">
        <w:t>)</w:t>
      </w:r>
      <w:r w:rsidRPr="00B94D00">
        <w:tab/>
        <w:t>Section 7.9.1.2, Payments for PTP Options Settled in DAM;</w:t>
      </w:r>
    </w:p>
    <w:p w14:paraId="0431E49C" w14:textId="77777777" w:rsidR="00572F68" w:rsidRPr="00B94D00" w:rsidRDefault="00572F68" w:rsidP="00572F68">
      <w:pPr>
        <w:spacing w:after="240"/>
        <w:ind w:left="1440" w:hanging="720"/>
      </w:pPr>
      <w:r w:rsidRPr="00B94D00">
        <w:t>(</w:t>
      </w:r>
      <w:del w:id="1950" w:author="ERCOT" w:date="2024-02-29T21:06:00Z">
        <w:r w:rsidRPr="00B94D00" w:rsidDel="4F68D095">
          <w:delText>p</w:delText>
        </w:r>
      </w:del>
      <w:ins w:id="1951" w:author="ERCOT" w:date="2024-02-29T21:09:00Z">
        <w:r w:rsidRPr="00B94D00">
          <w:t>r</w:t>
        </w:r>
      </w:ins>
      <w:r w:rsidRPr="00B94D00">
        <w:t>)</w:t>
      </w:r>
      <w:r w:rsidRPr="00B94D00">
        <w:tab/>
        <w:t>Section 7.9.1.5, Payments and Charges for PTP Obligations with Refund Settled in DAM; and</w:t>
      </w:r>
    </w:p>
    <w:p w14:paraId="091BEC0C" w14:textId="77777777" w:rsidR="00572F68" w:rsidRPr="00B94D00" w:rsidRDefault="00572F68" w:rsidP="00572F68">
      <w:pPr>
        <w:spacing w:after="240"/>
        <w:ind w:left="720"/>
      </w:pPr>
      <w:r w:rsidRPr="00B94D00">
        <w:t>(</w:t>
      </w:r>
      <w:del w:id="1952" w:author="ERCOT" w:date="2024-02-29T21:06:00Z">
        <w:r w:rsidRPr="00B94D00" w:rsidDel="3A7BA4E8">
          <w:delText>q</w:delText>
        </w:r>
      </w:del>
      <w:ins w:id="1953" w:author="ERCOT" w:date="2024-02-29T21:09:00Z">
        <w:r w:rsidRPr="00B94D00">
          <w:t>s</w:t>
        </w:r>
      </w:ins>
      <w:r w:rsidRPr="00B94D00">
        <w:t>)</w:t>
      </w:r>
      <w:r w:rsidRPr="00B94D00">
        <w:tab/>
        <w:t>Section 7.9.1.6, Payments for PTP Options with Refund Settled in DAM.</w:t>
      </w:r>
    </w:p>
    <w:p w14:paraId="0F3B44C1" w14:textId="77777777" w:rsidR="00572F68" w:rsidRPr="00B94D00" w:rsidRDefault="00572F68" w:rsidP="00572F68">
      <w:pPr>
        <w:keepNext/>
        <w:tabs>
          <w:tab w:val="left" w:pos="1620"/>
        </w:tabs>
        <w:spacing w:before="240" w:after="240"/>
        <w:ind w:left="1627" w:hanging="1627"/>
        <w:outlineLvl w:val="4"/>
        <w:rPr>
          <w:rFonts w:eastAsia="Times New Roman"/>
          <w:b/>
          <w:bCs/>
          <w:i/>
          <w:iCs/>
        </w:rPr>
      </w:pPr>
      <w:bookmarkStart w:id="1954" w:name="_Toc184623035"/>
      <w:r w:rsidRPr="00B94D00">
        <w:rPr>
          <w:rFonts w:eastAsia="Times New Roman"/>
          <w:b/>
          <w:bCs/>
          <w:i/>
          <w:iCs/>
        </w:rPr>
        <w:t>16.11.4.3.2</w:t>
      </w:r>
      <w:r w:rsidRPr="00B94D00">
        <w:tab/>
      </w:r>
      <w:r w:rsidRPr="00B94D00">
        <w:rPr>
          <w:rFonts w:eastAsia="Times New Roman"/>
          <w:b/>
          <w:bCs/>
          <w:i/>
          <w:iCs/>
        </w:rPr>
        <w:t>Real-Time Liability Estimate</w:t>
      </w:r>
      <w:bookmarkEnd w:id="1954"/>
    </w:p>
    <w:p w14:paraId="6FC96306" w14:textId="77777777" w:rsidR="00572F68" w:rsidRPr="00B94D00" w:rsidRDefault="00572F68" w:rsidP="00572F68">
      <w:pPr>
        <w:keepNext/>
        <w:spacing w:after="240"/>
        <w:ind w:left="720" w:hanging="720"/>
        <w:rPr>
          <w:iCs/>
        </w:rPr>
      </w:pPr>
      <w:r w:rsidRPr="00B94D00">
        <w:rPr>
          <w:iCs/>
        </w:rPr>
        <w:t>(1)</w:t>
      </w:r>
      <w:r w:rsidRPr="00B94D00">
        <w:rPr>
          <w:iCs/>
        </w:rPr>
        <w:tab/>
        <w:t>ERCOT shall estimate RTL for an Operating Day as the sum of estimates for the following RTM Settlement charges and payments:</w:t>
      </w:r>
    </w:p>
    <w:p w14:paraId="1BE8BEE4" w14:textId="77777777" w:rsidR="00572F68" w:rsidRPr="00B94D00" w:rsidRDefault="00572F68" w:rsidP="00572F68">
      <w:pPr>
        <w:spacing w:after="240"/>
        <w:ind w:left="1440" w:hanging="720"/>
      </w:pPr>
      <w:r w:rsidRPr="00B94D00">
        <w:t>(a)</w:t>
      </w:r>
      <w:r w:rsidRPr="00B94D00">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2F68" w:rsidRPr="00B94D00" w14:paraId="20209BFE" w14:textId="77777777" w:rsidTr="005C0B53">
        <w:tc>
          <w:tcPr>
            <w:tcW w:w="9332" w:type="dxa"/>
            <w:shd w:val="pct12" w:color="auto" w:fill="auto"/>
          </w:tcPr>
          <w:p w14:paraId="4AEFDEE9" w14:textId="77777777" w:rsidR="00572F68" w:rsidRPr="00B94D00" w:rsidRDefault="00572F68" w:rsidP="005C0B53">
            <w:pPr>
              <w:spacing w:before="120" w:after="240"/>
              <w:rPr>
                <w:b/>
                <w:i/>
              </w:rPr>
            </w:pPr>
            <w:r w:rsidRPr="00B94D00">
              <w:rPr>
                <w:b/>
                <w:i/>
                <w:iCs/>
              </w:rPr>
              <w:t xml:space="preserve">[NPRR1188:  Replace item (a) above with the following upon system implementation:] </w:t>
            </w:r>
          </w:p>
          <w:p w14:paraId="6F475F51" w14:textId="77777777" w:rsidR="00572F68" w:rsidRPr="00B94D00" w:rsidRDefault="00572F68" w:rsidP="005C0B53">
            <w:pPr>
              <w:spacing w:after="240"/>
              <w:ind w:left="1440" w:hanging="720"/>
            </w:pPr>
            <w:r w:rsidRPr="00B94D00">
              <w:t>(a)</w:t>
            </w:r>
            <w:r w:rsidRPr="00B94D00">
              <w:tab/>
              <w:t>Section 6.6.3.1, Real-Time Energy Imbalance Payment or Charge at a Resource Node, using Real-Time Net Metered Generation (RTMG) including CLRs that are not ALRs</w:t>
            </w:r>
            <w:r w:rsidRPr="00B94D00">
              <w:rPr>
                <w:i/>
                <w:iCs/>
                <w:sz w:val="20"/>
              </w:rPr>
              <w:t xml:space="preserve"> </w:t>
            </w:r>
            <w:r w:rsidRPr="00B94D00">
              <w:t>as generation estimate;</w:t>
            </w:r>
          </w:p>
        </w:tc>
      </w:tr>
    </w:tbl>
    <w:p w14:paraId="1E0D129A" w14:textId="77777777" w:rsidR="00572F68" w:rsidRPr="00B94D00" w:rsidRDefault="00572F68" w:rsidP="00572F68">
      <w:pPr>
        <w:spacing w:before="240" w:after="240"/>
        <w:ind w:left="1440" w:hanging="720"/>
      </w:pPr>
      <w:r w:rsidRPr="00B94D00">
        <w:t>(b)</w:t>
      </w:r>
      <w:r w:rsidRPr="00B94D00">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2F68" w:rsidRPr="00B94D00" w14:paraId="10BBF906" w14:textId="77777777" w:rsidTr="005C0B53">
        <w:tc>
          <w:tcPr>
            <w:tcW w:w="9332" w:type="dxa"/>
            <w:shd w:val="pct12" w:color="auto" w:fill="auto"/>
          </w:tcPr>
          <w:p w14:paraId="768F61AD" w14:textId="77777777" w:rsidR="00572F68" w:rsidRPr="00B94D00" w:rsidRDefault="00572F68" w:rsidP="005C0B53">
            <w:pPr>
              <w:spacing w:before="120" w:after="240"/>
              <w:rPr>
                <w:b/>
                <w:i/>
              </w:rPr>
            </w:pPr>
            <w:r w:rsidRPr="00B94D00">
              <w:rPr>
                <w:b/>
                <w:i/>
                <w:iCs/>
              </w:rPr>
              <w:lastRenderedPageBreak/>
              <w:t xml:space="preserve">[NPRR829:  Replace item (b) above with the following upon system implementation:] </w:t>
            </w:r>
          </w:p>
          <w:p w14:paraId="75A331D7" w14:textId="77777777" w:rsidR="00572F68" w:rsidRPr="00B94D00" w:rsidRDefault="00572F68" w:rsidP="005C0B53">
            <w:pPr>
              <w:spacing w:after="240"/>
              <w:ind w:left="1440" w:hanging="720"/>
            </w:pPr>
            <w:r w:rsidRPr="00B94D00">
              <w:t>(b)</w:t>
            </w:r>
            <w:r w:rsidRPr="00B94D00">
              <w:tab/>
              <w:t>Section 6.6.3.2, Real-Time Energy Imbalance Payment or Charge at a Load Zone, using 14-day or seven-day-old LRS for Load estimate and Real-Time telemetry of net generation as the generation estimate;</w:t>
            </w:r>
          </w:p>
        </w:tc>
      </w:tr>
    </w:tbl>
    <w:p w14:paraId="164D0EA9" w14:textId="77777777" w:rsidR="00572F68" w:rsidRPr="00B94D00" w:rsidRDefault="00572F68" w:rsidP="00572F68">
      <w:pPr>
        <w:spacing w:before="240" w:after="240"/>
        <w:ind w:left="1440" w:hanging="720"/>
      </w:pPr>
      <w:r w:rsidRPr="00B94D00">
        <w:t>(c)</w:t>
      </w:r>
      <w:r w:rsidRPr="00B94D00">
        <w:tab/>
        <w:t>Section 6.6.3.3, Real-Time Energy Imbalance Payment or Charge at a Hub;</w:t>
      </w:r>
    </w:p>
    <w:p w14:paraId="253814B4" w14:textId="77777777" w:rsidR="00572F68" w:rsidRPr="00B94D00" w:rsidRDefault="00572F68" w:rsidP="00572F68">
      <w:pPr>
        <w:spacing w:after="240"/>
        <w:ind w:left="1440" w:hanging="720"/>
      </w:pPr>
      <w:r w:rsidRPr="00B94D00">
        <w:t>(d)</w:t>
      </w:r>
      <w:r w:rsidRPr="00B94D00">
        <w:tab/>
        <w:t>Section 6.6.3.4, Real-Time Energy Payment for DC Tie Import;</w:t>
      </w:r>
    </w:p>
    <w:p w14:paraId="737F16C7" w14:textId="77777777" w:rsidR="00572F68" w:rsidRPr="00B94D00" w:rsidRDefault="00572F68" w:rsidP="00572F68">
      <w:pPr>
        <w:spacing w:after="240"/>
        <w:ind w:left="1440" w:hanging="720"/>
      </w:pPr>
      <w:r w:rsidRPr="00B94D00">
        <w:t>(e)</w:t>
      </w:r>
      <w:r w:rsidRPr="00B94D00">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72F68" w:rsidRPr="00B94D00" w14:paraId="37A5E69D" w14:textId="77777777" w:rsidTr="005C0B53">
        <w:tc>
          <w:tcPr>
            <w:tcW w:w="9332" w:type="dxa"/>
            <w:shd w:val="pct12" w:color="auto" w:fill="auto"/>
          </w:tcPr>
          <w:p w14:paraId="6D99C4E1" w14:textId="77777777" w:rsidR="00572F68" w:rsidRPr="00B94D00" w:rsidRDefault="00572F68" w:rsidP="005C0B53">
            <w:pPr>
              <w:spacing w:before="120" w:after="240"/>
              <w:rPr>
                <w:b/>
                <w:i/>
              </w:rPr>
            </w:pPr>
            <w:r w:rsidRPr="00B94D00">
              <w:rPr>
                <w:b/>
                <w:i/>
                <w:iCs/>
              </w:rPr>
              <w:t xml:space="preserve">[NPRR995 and NPRR1077:  Replace applicable portions of item (e) above with the following upon system implementation:] </w:t>
            </w:r>
          </w:p>
          <w:p w14:paraId="3F22DDDB" w14:textId="77777777" w:rsidR="00572F68" w:rsidRPr="00B94D00" w:rsidRDefault="00572F68" w:rsidP="005C0B53">
            <w:pPr>
              <w:spacing w:after="240"/>
              <w:ind w:left="1440" w:hanging="720"/>
            </w:pPr>
            <w:r w:rsidRPr="00B94D00">
              <w:t>(e)</w:t>
            </w:r>
            <w:r w:rsidRPr="00B94D00">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w:t>
            </w:r>
            <w:proofErr w:type="gramStart"/>
            <w:r w:rsidRPr="00B94D00">
              <w:t>SODESS, or SOTESS</w:t>
            </w:r>
            <w:proofErr w:type="gramEnd"/>
            <w:r w:rsidRPr="00B94D00">
              <w:t xml:space="preserve"> site;</w:t>
            </w:r>
          </w:p>
        </w:tc>
      </w:tr>
    </w:tbl>
    <w:p w14:paraId="728CD685" w14:textId="77777777" w:rsidR="00572F68" w:rsidRPr="00B94D00" w:rsidRDefault="00572F68" w:rsidP="00572F68">
      <w:pPr>
        <w:spacing w:before="240" w:after="240"/>
        <w:ind w:left="1440" w:hanging="720"/>
      </w:pPr>
      <w:r w:rsidRPr="00B94D00">
        <w:t>(f)</w:t>
      </w:r>
      <w:r w:rsidRPr="00B94D00">
        <w:tab/>
        <w:t>Section 6.6.4, Real-Time Congestion Payment or Charge for Self-Schedules;</w:t>
      </w:r>
    </w:p>
    <w:p w14:paraId="200EA314" w14:textId="77777777" w:rsidR="00572F68" w:rsidRPr="00B94D00" w:rsidRDefault="00572F68" w:rsidP="00572F68">
      <w:pPr>
        <w:spacing w:after="240"/>
        <w:ind w:left="1440" w:hanging="720"/>
      </w:pPr>
      <w:r w:rsidRPr="00B94D00">
        <w:t>(g)</w:t>
      </w:r>
      <w:r w:rsidRPr="00B94D00">
        <w:tab/>
        <w:t xml:space="preserve">Section 6.7.2.2, Regulation Up Service Payments and Charges; </w:t>
      </w:r>
    </w:p>
    <w:p w14:paraId="6C930C5B" w14:textId="77777777" w:rsidR="00572F68" w:rsidRPr="00B94D00" w:rsidRDefault="00572F68" w:rsidP="00572F68">
      <w:pPr>
        <w:spacing w:after="240"/>
        <w:ind w:left="1440" w:hanging="720"/>
      </w:pPr>
      <w:r w:rsidRPr="00B94D00">
        <w:t>(h)</w:t>
      </w:r>
      <w:r w:rsidRPr="00B94D00">
        <w:tab/>
        <w:t xml:space="preserve">Section 6.7.2.3, Regulation Down Service Payments and Charges; </w:t>
      </w:r>
    </w:p>
    <w:p w14:paraId="604DF3F2" w14:textId="77777777" w:rsidR="00572F68" w:rsidRPr="00B94D00" w:rsidRDefault="00572F68" w:rsidP="00572F68">
      <w:pPr>
        <w:spacing w:after="240"/>
        <w:ind w:left="1440" w:hanging="720"/>
      </w:pPr>
      <w:r w:rsidRPr="00B94D00">
        <w:t>(i)</w:t>
      </w:r>
      <w:r w:rsidRPr="00B94D00">
        <w:tab/>
        <w:t xml:space="preserve">Section 6.7.2.4, Responsive Reserve Payments and Charges; </w:t>
      </w:r>
    </w:p>
    <w:p w14:paraId="2994728B" w14:textId="77777777" w:rsidR="00572F68" w:rsidRPr="00B94D00" w:rsidRDefault="00572F68" w:rsidP="00572F68">
      <w:pPr>
        <w:spacing w:after="240"/>
        <w:ind w:left="1440" w:hanging="720"/>
      </w:pPr>
      <w:r w:rsidRPr="00B94D00">
        <w:t>(j)</w:t>
      </w:r>
      <w:r w:rsidRPr="00B94D00">
        <w:tab/>
        <w:t xml:space="preserve">Section 6.7.2.5, Non-Spinning Reserve Service Payments and Charges; </w:t>
      </w:r>
    </w:p>
    <w:p w14:paraId="3EFAF9FD" w14:textId="77777777" w:rsidR="00572F68" w:rsidRPr="00B94D00" w:rsidRDefault="00572F68" w:rsidP="00572F68">
      <w:pPr>
        <w:spacing w:after="240"/>
        <w:ind w:left="1440" w:hanging="720"/>
      </w:pPr>
      <w:r w:rsidRPr="00B94D00">
        <w:t>(k)</w:t>
      </w:r>
      <w:r w:rsidRPr="00B94D00">
        <w:tab/>
        <w:t>Section 6.7.2.6, ERCOT Contingency Reserve Service Payments and Charges;</w:t>
      </w:r>
      <w:del w:id="1955" w:author="ERCOT" w:date="2025-12-09T12:27:00Z" w16du:dateUtc="2025-12-09T18:27:00Z">
        <w:r w:rsidRPr="00B94D00" w:rsidDel="008109FC">
          <w:delText xml:space="preserve"> and</w:delText>
        </w:r>
      </w:del>
    </w:p>
    <w:p w14:paraId="3D55414B" w14:textId="77777777" w:rsidR="00572F68" w:rsidRPr="00B94D00" w:rsidRDefault="00572F68" w:rsidP="00572F68">
      <w:pPr>
        <w:spacing w:after="240"/>
        <w:ind w:left="1440" w:hanging="720"/>
      </w:pPr>
      <w:ins w:id="1956" w:author="ERCOT" w:date="2025-07-30T10:10:00Z" w16du:dateUtc="2025-07-30T15:10:00Z">
        <w:r w:rsidRPr="00B94D00">
          <w:rPr>
            <w:rFonts w:eastAsia="Times New Roman"/>
            <w:szCs w:val="20"/>
          </w:rPr>
          <w:t>(l)</w:t>
        </w:r>
        <w:r w:rsidRPr="00B94D00">
          <w:rPr>
            <w:rFonts w:eastAsia="Times New Roman"/>
            <w:szCs w:val="20"/>
          </w:rPr>
          <w:tab/>
          <w:t>Section 6.7.</w:t>
        </w:r>
      </w:ins>
      <w:ins w:id="1957" w:author="ERCOT" w:date="2025-12-09T12:26:00Z" w16du:dateUtc="2025-12-09T18:26:00Z">
        <w:r w:rsidRPr="00B94D00">
          <w:rPr>
            <w:rFonts w:eastAsia="Times New Roman"/>
            <w:szCs w:val="20"/>
          </w:rPr>
          <w:t>2</w:t>
        </w:r>
      </w:ins>
      <w:ins w:id="1958" w:author="ERCOT" w:date="2025-07-30T10:10:00Z" w16du:dateUtc="2025-07-30T15:10:00Z">
        <w:r w:rsidRPr="00B94D00">
          <w:rPr>
            <w:rFonts w:eastAsia="Times New Roman"/>
            <w:szCs w:val="20"/>
          </w:rPr>
          <w:t>.</w:t>
        </w:r>
      </w:ins>
      <w:ins w:id="1959" w:author="ERCOT" w:date="2025-07-30T10:13:00Z" w16du:dateUtc="2025-07-30T15:13:00Z">
        <w:r w:rsidRPr="00B94D00">
          <w:rPr>
            <w:rFonts w:eastAsia="Times New Roman"/>
            <w:szCs w:val="20"/>
          </w:rPr>
          <w:t>7</w:t>
        </w:r>
      </w:ins>
      <w:ins w:id="1960" w:author="ERCOT" w:date="2025-07-30T10:10:00Z" w16du:dateUtc="2025-07-30T15:10:00Z">
        <w:r w:rsidRPr="00B94D00">
          <w:rPr>
            <w:rFonts w:eastAsia="Times New Roman"/>
            <w:szCs w:val="20"/>
          </w:rPr>
          <w:t xml:space="preserve">, </w:t>
        </w:r>
      </w:ins>
      <w:ins w:id="1961" w:author="ERCOT" w:date="2025-07-30T10:13:00Z" w16du:dateUtc="2025-07-30T15:13:00Z">
        <w:r w:rsidRPr="00B94D00">
          <w:rPr>
            <w:rFonts w:eastAsia="Times New Roman"/>
            <w:szCs w:val="20"/>
          </w:rPr>
          <w:t>Dispatchable Reliability</w:t>
        </w:r>
      </w:ins>
      <w:ins w:id="1962" w:author="ERCOT" w:date="2025-07-30T10:10:00Z" w16du:dateUtc="2025-07-30T15:10:00Z">
        <w:r w:rsidRPr="00B94D00">
          <w:rPr>
            <w:rFonts w:eastAsia="Times New Roman"/>
            <w:szCs w:val="20"/>
          </w:rPr>
          <w:t xml:space="preserve"> Reserve Service Payments and Charges</w:t>
        </w:r>
      </w:ins>
      <w:ins w:id="1963" w:author="ERCOT" w:date="2025-07-30T10:17:00Z" w16du:dateUtc="2025-07-30T15:17:00Z">
        <w:r w:rsidRPr="00B94D00">
          <w:rPr>
            <w:rFonts w:eastAsia="Times New Roman"/>
            <w:szCs w:val="20"/>
          </w:rPr>
          <w:t>; and</w:t>
        </w:r>
      </w:ins>
    </w:p>
    <w:p w14:paraId="0AB6A0AF" w14:textId="77777777" w:rsidR="00572F68" w:rsidRPr="00B94D00" w:rsidRDefault="00572F68" w:rsidP="00572F68">
      <w:pPr>
        <w:spacing w:after="240"/>
        <w:ind w:left="1440" w:hanging="720"/>
        <w:rPr>
          <w:rFonts w:eastAsia="Times New Roman"/>
          <w:iCs/>
          <w:szCs w:val="20"/>
        </w:rPr>
      </w:pPr>
      <w:r w:rsidRPr="00B94D00">
        <w:t>(</w:t>
      </w:r>
      <w:ins w:id="1964" w:author="ERCOT" w:date="2025-12-09T12:27:00Z" w16du:dateUtc="2025-12-09T18:27:00Z">
        <w:r w:rsidRPr="00B94D00">
          <w:t>m</w:t>
        </w:r>
      </w:ins>
      <w:del w:id="1965" w:author="ERCOT" w:date="2025-12-09T12:27:00Z" w16du:dateUtc="2025-12-09T18:27:00Z">
        <w:r w:rsidRPr="00B94D00" w:rsidDel="008109FC">
          <w:delText>l</w:delText>
        </w:r>
      </w:del>
      <w:r w:rsidRPr="00B94D00">
        <w:t>)</w:t>
      </w:r>
      <w:r w:rsidRPr="00B94D00">
        <w:tab/>
        <w:t>Section 7.9.2.1, Payments and Charges for PTP Obligations Settled in Real-Time.</w:t>
      </w:r>
    </w:p>
    <w:bookmarkEnd w:id="4"/>
    <w:p w14:paraId="6D588529" w14:textId="77777777" w:rsidR="00572F68" w:rsidRPr="00582CEF" w:rsidRDefault="00572F68" w:rsidP="00572F68">
      <w:pPr>
        <w:pStyle w:val="H3"/>
        <w:ind w:left="0" w:firstLine="0"/>
      </w:pPr>
    </w:p>
    <w:p w14:paraId="0E739DA4" w14:textId="77777777" w:rsidR="00871D61" w:rsidRPr="00582CEF" w:rsidRDefault="00871D61" w:rsidP="00611AE6">
      <w:pPr>
        <w:pStyle w:val="Heading2"/>
        <w:numPr>
          <w:ilvl w:val="0"/>
          <w:numId w:val="0"/>
        </w:numPr>
      </w:pPr>
    </w:p>
    <w:sectPr w:rsidR="00871D61" w:rsidRPr="00582CEF">
      <w:headerReference w:type="default" r:id="rId179"/>
      <w:footerReference w:type="even" r:id="rId180"/>
      <w:footerReference w:type="default" r:id="rId181"/>
      <w:footerReference w:type="first" r:id="rId18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314CF" w14:textId="77777777" w:rsidR="00FC726C" w:rsidRDefault="00FC726C">
      <w:r>
        <w:separator/>
      </w:r>
    </w:p>
  </w:endnote>
  <w:endnote w:type="continuationSeparator" w:id="0">
    <w:p w14:paraId="6BBC608B" w14:textId="77777777" w:rsidR="00FC726C" w:rsidRDefault="00FC726C">
      <w:r>
        <w:continuationSeparator/>
      </w:r>
    </w:p>
  </w:endnote>
  <w:endnote w:type="continuationNotice" w:id="1">
    <w:p w14:paraId="462CA34A" w14:textId="77777777" w:rsidR="00FC726C" w:rsidRDefault="00FC7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24974A0" w:rsidR="00D176CF" w:rsidRDefault="000119F5">
    <w:pPr>
      <w:pStyle w:val="Footer"/>
      <w:tabs>
        <w:tab w:val="clear" w:pos="4320"/>
        <w:tab w:val="clear" w:pos="8640"/>
        <w:tab w:val="right" w:pos="9360"/>
      </w:tabs>
      <w:rPr>
        <w:rFonts w:ascii="Arial" w:hAnsi="Arial" w:cs="Arial"/>
        <w:sz w:val="18"/>
        <w:szCs w:val="18"/>
      </w:rPr>
    </w:pPr>
    <w:r>
      <w:rPr>
        <w:rFonts w:ascii="Arial" w:hAnsi="Arial" w:cs="Arial"/>
        <w:sz w:val="18"/>
      </w:rPr>
      <w:t>1310</w:t>
    </w:r>
    <w:r w:rsidR="00D66729" w:rsidRPr="00D66729">
      <w:rPr>
        <w:rFonts w:ascii="Arial" w:hAnsi="Arial" w:cs="Arial"/>
        <w:sz w:val="18"/>
      </w:rPr>
      <w:t>NPRR-0</w:t>
    </w:r>
    <w:r w:rsidR="00752697">
      <w:rPr>
        <w:rFonts w:ascii="Arial" w:hAnsi="Arial" w:cs="Arial"/>
        <w:sz w:val="18"/>
      </w:rPr>
      <w:t>7</w:t>
    </w:r>
    <w:r w:rsidR="00D66729" w:rsidRPr="00D66729">
      <w:rPr>
        <w:rFonts w:ascii="Arial" w:hAnsi="Arial" w:cs="Arial"/>
        <w:sz w:val="18"/>
      </w:rPr>
      <w:t xml:space="preserve"> </w:t>
    </w:r>
    <w:r w:rsidR="003C2E16">
      <w:rPr>
        <w:rFonts w:ascii="Arial" w:hAnsi="Arial" w:cs="Arial"/>
        <w:sz w:val="18"/>
      </w:rPr>
      <w:t>H</w:t>
    </w:r>
    <w:r w:rsidR="00611AE6">
      <w:rPr>
        <w:rFonts w:ascii="Arial" w:hAnsi="Arial" w:cs="Arial"/>
        <w:sz w:val="18"/>
      </w:rPr>
      <w:t>EN</w:t>
    </w:r>
    <w:r w:rsidR="003C2E16">
      <w:rPr>
        <w:rFonts w:ascii="Arial" w:hAnsi="Arial" w:cs="Arial"/>
        <w:sz w:val="18"/>
      </w:rPr>
      <w:t xml:space="preserve"> Comments 012</w:t>
    </w:r>
    <w:r w:rsidR="00610796">
      <w:rPr>
        <w:rFonts w:ascii="Arial" w:hAnsi="Arial" w:cs="Arial"/>
        <w:sz w:val="18"/>
      </w:rPr>
      <w:t>8</w:t>
    </w:r>
    <w:r w:rsidR="003C2E16">
      <w:rPr>
        <w:rFonts w:ascii="Arial" w:hAnsi="Arial" w:cs="Arial"/>
        <w:sz w:val="18"/>
      </w:rPr>
      <w:t>26</w:t>
    </w:r>
    <w:r w:rsidR="62704B66">
      <w:tab/>
    </w:r>
    <w:r w:rsidR="439F3EFB" w:rsidRPr="439F3EFB">
      <w:rPr>
        <w:rFonts w:ascii="Arial" w:hAnsi="Arial" w:cs="Arial"/>
        <w:sz w:val="18"/>
        <w:szCs w:val="18"/>
      </w:rPr>
      <w:t xml:space="preserve">Page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PAGE </w:instrText>
    </w:r>
    <w:r w:rsidR="62704B66" w:rsidRPr="439F3EFB">
      <w:rPr>
        <w:rFonts w:ascii="Arial" w:hAnsi="Arial" w:cs="Arial"/>
        <w:sz w:val="18"/>
        <w:szCs w:val="18"/>
      </w:rPr>
      <w:fldChar w:fldCharType="separate"/>
    </w:r>
    <w:r w:rsidR="439F3EFB" w:rsidRPr="439F3EFB">
      <w:rPr>
        <w:rFonts w:ascii="Arial" w:hAnsi="Arial" w:cs="Arial"/>
        <w:sz w:val="18"/>
        <w:szCs w:val="18"/>
      </w:rPr>
      <w:t>1</w:t>
    </w:r>
    <w:r w:rsidR="62704B66" w:rsidRPr="439F3EFB">
      <w:rPr>
        <w:rFonts w:ascii="Arial" w:hAnsi="Arial" w:cs="Arial"/>
        <w:sz w:val="18"/>
        <w:szCs w:val="18"/>
      </w:rPr>
      <w:fldChar w:fldCharType="end"/>
    </w:r>
    <w:r w:rsidR="439F3EFB" w:rsidRPr="439F3EFB">
      <w:rPr>
        <w:rFonts w:ascii="Arial" w:hAnsi="Arial" w:cs="Arial"/>
        <w:sz w:val="18"/>
        <w:szCs w:val="18"/>
      </w:rPr>
      <w:t xml:space="preserve"> of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NUMPAGES </w:instrText>
    </w:r>
    <w:r w:rsidR="62704B66" w:rsidRPr="439F3EFB">
      <w:rPr>
        <w:rFonts w:ascii="Arial" w:hAnsi="Arial" w:cs="Arial"/>
        <w:sz w:val="18"/>
        <w:szCs w:val="18"/>
      </w:rPr>
      <w:fldChar w:fldCharType="separate"/>
    </w:r>
    <w:r w:rsidR="439F3EFB" w:rsidRPr="439F3EFB">
      <w:rPr>
        <w:rFonts w:ascii="Arial" w:hAnsi="Arial" w:cs="Arial"/>
        <w:sz w:val="18"/>
        <w:szCs w:val="18"/>
      </w:rPr>
      <w:t>2</w:t>
    </w:r>
    <w:r w:rsidR="62704B66" w:rsidRPr="439F3EFB">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033E38" w14:textId="77777777" w:rsidR="00FC726C" w:rsidRDefault="00FC726C">
      <w:r>
        <w:separator/>
      </w:r>
    </w:p>
  </w:footnote>
  <w:footnote w:type="continuationSeparator" w:id="0">
    <w:p w14:paraId="358CEB93" w14:textId="77777777" w:rsidR="00FC726C" w:rsidRDefault="00FC726C">
      <w:r>
        <w:continuationSeparator/>
      </w:r>
    </w:p>
  </w:footnote>
  <w:footnote w:type="continuationNotice" w:id="1">
    <w:p w14:paraId="0FA16CCF" w14:textId="77777777" w:rsidR="00FC726C" w:rsidRDefault="00FC726C"/>
  </w:footnote>
  <w:footnote w:id="2">
    <w:p w14:paraId="2E63672E" w14:textId="77777777" w:rsidR="003C2E16" w:rsidRDefault="003C2E16" w:rsidP="003C2E16">
      <w:pPr>
        <w:pStyle w:val="FootnoteText"/>
      </w:pPr>
      <w:r>
        <w:rPr>
          <w:rStyle w:val="FootnoteReference"/>
        </w:rPr>
        <w:footnoteRef/>
      </w:r>
      <w:r>
        <w:t xml:space="preserve"> Assessment of Resource Adequacy Needs in ERCOT and Impact of Market Design Changes, November 10, 2025.</w:t>
      </w:r>
    </w:p>
  </w:footnote>
  <w:footnote w:id="3">
    <w:p w14:paraId="367A0EE0" w14:textId="77777777" w:rsidR="003C2E16" w:rsidRDefault="003C2E16" w:rsidP="003C2E16">
      <w:pPr>
        <w:pStyle w:val="FootnoteText"/>
      </w:pPr>
      <w:r>
        <w:rPr>
          <w:rStyle w:val="FootnoteReference"/>
        </w:rPr>
        <w:footnoteRef/>
      </w:r>
      <w:r>
        <w:t xml:space="preserve"> </w:t>
      </w:r>
      <w:hyperlink r:id="rId1" w:history="1">
        <w:r w:rsidRPr="001F2B2E">
          <w:rPr>
            <w:rStyle w:val="Hyperlink"/>
          </w:rPr>
          <w:t>https://www.ercot.com/files/docs/2026/01/23/2__SAWG_Trial_Simulation_Results_20260123.pptx</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A118B33"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2F1936"/>
    <w:multiLevelType w:val="hybridMultilevel"/>
    <w:tmpl w:val="5FC45148"/>
    <w:lvl w:ilvl="0" w:tplc="601694E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1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03D051C"/>
    <w:multiLevelType w:val="hybridMultilevel"/>
    <w:tmpl w:val="EA2AF0B0"/>
    <w:lvl w:ilvl="0" w:tplc="47CA94A4">
      <w:start w:val="1"/>
      <w:numFmt w:val="upperLetter"/>
      <w:lvlText w:val="(%1)"/>
      <w:lvlJc w:val="left"/>
      <w:pPr>
        <w:ind w:left="2970" w:hanging="870"/>
      </w:pPr>
      <w:rPr>
        <w:rFonts w:hint="default"/>
      </w:r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15"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6"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E2F0659"/>
    <w:multiLevelType w:val="hybridMultilevel"/>
    <w:tmpl w:val="B5CA7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6"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27"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971709594">
    <w:abstractNumId w:val="25"/>
  </w:num>
  <w:num w:numId="2" w16cid:durableId="1736123474">
    <w:abstractNumId w:val="0"/>
  </w:num>
  <w:num w:numId="3" w16cid:durableId="1354840513">
    <w:abstractNumId w:val="20"/>
  </w:num>
  <w:num w:numId="4" w16cid:durableId="2082215892">
    <w:abstractNumId w:val="10"/>
  </w:num>
  <w:num w:numId="5" w16cid:durableId="21169606">
    <w:abstractNumId w:val="7"/>
  </w:num>
  <w:num w:numId="6" w16cid:durableId="654994312">
    <w:abstractNumId w:val="17"/>
  </w:num>
  <w:num w:numId="7" w16cid:durableId="607394001">
    <w:abstractNumId w:val="24"/>
  </w:num>
  <w:num w:numId="8" w16cid:durableId="243028541">
    <w:abstractNumId w:val="14"/>
  </w:num>
  <w:num w:numId="9" w16cid:durableId="443765179">
    <w:abstractNumId w:val="6"/>
  </w:num>
  <w:num w:numId="10" w16cid:durableId="1062562595">
    <w:abstractNumId w:val="18"/>
  </w:num>
  <w:num w:numId="11" w16cid:durableId="141503427">
    <w:abstractNumId w:val="27"/>
  </w:num>
  <w:num w:numId="12" w16cid:durableId="309677572">
    <w:abstractNumId w:val="4"/>
  </w:num>
  <w:num w:numId="13" w16cid:durableId="1912305347">
    <w:abstractNumId w:val="15"/>
  </w:num>
  <w:num w:numId="14" w16cid:durableId="1832601492">
    <w:abstractNumId w:val="19"/>
  </w:num>
  <w:num w:numId="15" w16cid:durableId="464199930">
    <w:abstractNumId w:val="11"/>
  </w:num>
  <w:num w:numId="16" w16cid:durableId="1567910947">
    <w:abstractNumId w:val="5"/>
  </w:num>
  <w:num w:numId="17" w16cid:durableId="915434783">
    <w:abstractNumId w:val="26"/>
  </w:num>
  <w:num w:numId="18" w16cid:durableId="1578175653">
    <w:abstractNumId w:val="16"/>
  </w:num>
  <w:num w:numId="19" w16cid:durableId="743572768">
    <w:abstractNumId w:val="9"/>
  </w:num>
  <w:num w:numId="20" w16cid:durableId="152383013">
    <w:abstractNumId w:val="1"/>
  </w:num>
  <w:num w:numId="21" w16cid:durableId="1389841854">
    <w:abstractNumId w:val="21"/>
  </w:num>
  <w:num w:numId="22" w16cid:durableId="1442992585">
    <w:abstractNumId w:val="12"/>
  </w:num>
  <w:num w:numId="23" w16cid:durableId="263148068">
    <w:abstractNumId w:val="22"/>
  </w:num>
  <w:num w:numId="24" w16cid:durableId="228612848">
    <w:abstractNumId w:val="8"/>
  </w:num>
  <w:num w:numId="25" w16cid:durableId="525681856">
    <w:abstractNumId w:val="23"/>
  </w:num>
  <w:num w:numId="26" w16cid:durableId="796949283">
    <w:abstractNumId w:val="3"/>
  </w:num>
  <w:num w:numId="27" w16cid:durableId="1033117208">
    <w:abstractNumId w:val="13"/>
  </w:num>
  <w:num w:numId="28" w16cid:durableId="2037778575">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HEN 012826">
    <w15:presenceInfo w15:providerId="None" w15:userId="HEN 012826"/>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746"/>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01EF"/>
    <w:rsid w:val="00000624"/>
    <w:rsid w:val="00000EC6"/>
    <w:rsid w:val="00001CC0"/>
    <w:rsid w:val="00001EA7"/>
    <w:rsid w:val="000022A2"/>
    <w:rsid w:val="00002589"/>
    <w:rsid w:val="0000363A"/>
    <w:rsid w:val="00003B7C"/>
    <w:rsid w:val="00003EFA"/>
    <w:rsid w:val="000050C9"/>
    <w:rsid w:val="00005272"/>
    <w:rsid w:val="00005DD5"/>
    <w:rsid w:val="00005F75"/>
    <w:rsid w:val="00006711"/>
    <w:rsid w:val="00006781"/>
    <w:rsid w:val="00006CDC"/>
    <w:rsid w:val="00006DE0"/>
    <w:rsid w:val="000077C6"/>
    <w:rsid w:val="00007B8E"/>
    <w:rsid w:val="00007F7A"/>
    <w:rsid w:val="00007FE0"/>
    <w:rsid w:val="00010535"/>
    <w:rsid w:val="00011665"/>
    <w:rsid w:val="00011998"/>
    <w:rsid w:val="000119F5"/>
    <w:rsid w:val="0001277D"/>
    <w:rsid w:val="00012D79"/>
    <w:rsid w:val="00012ED1"/>
    <w:rsid w:val="00013113"/>
    <w:rsid w:val="00014301"/>
    <w:rsid w:val="00014EB6"/>
    <w:rsid w:val="000152BB"/>
    <w:rsid w:val="0001544D"/>
    <w:rsid w:val="00015969"/>
    <w:rsid w:val="00015E16"/>
    <w:rsid w:val="00015EAA"/>
    <w:rsid w:val="00015F39"/>
    <w:rsid w:val="00016972"/>
    <w:rsid w:val="00016FD6"/>
    <w:rsid w:val="000170C6"/>
    <w:rsid w:val="000172A4"/>
    <w:rsid w:val="0001747D"/>
    <w:rsid w:val="00017589"/>
    <w:rsid w:val="00017EED"/>
    <w:rsid w:val="00020308"/>
    <w:rsid w:val="00021958"/>
    <w:rsid w:val="000221B6"/>
    <w:rsid w:val="000224FD"/>
    <w:rsid w:val="00022712"/>
    <w:rsid w:val="00023D12"/>
    <w:rsid w:val="0002412F"/>
    <w:rsid w:val="000245E3"/>
    <w:rsid w:val="000249AA"/>
    <w:rsid w:val="00024B5E"/>
    <w:rsid w:val="00024C49"/>
    <w:rsid w:val="00025BED"/>
    <w:rsid w:val="00025C8D"/>
    <w:rsid w:val="00026003"/>
    <w:rsid w:val="000261B9"/>
    <w:rsid w:val="000264E1"/>
    <w:rsid w:val="00026661"/>
    <w:rsid w:val="00026D16"/>
    <w:rsid w:val="0002746C"/>
    <w:rsid w:val="00027E84"/>
    <w:rsid w:val="000303DC"/>
    <w:rsid w:val="00030527"/>
    <w:rsid w:val="00030B66"/>
    <w:rsid w:val="00030C5E"/>
    <w:rsid w:val="000313C9"/>
    <w:rsid w:val="00031DBB"/>
    <w:rsid w:val="00032760"/>
    <w:rsid w:val="00032E6C"/>
    <w:rsid w:val="00032ED8"/>
    <w:rsid w:val="000331B3"/>
    <w:rsid w:val="00034304"/>
    <w:rsid w:val="00034574"/>
    <w:rsid w:val="000347BC"/>
    <w:rsid w:val="000351A3"/>
    <w:rsid w:val="00035744"/>
    <w:rsid w:val="00035873"/>
    <w:rsid w:val="00036BC6"/>
    <w:rsid w:val="00036CFE"/>
    <w:rsid w:val="00036D37"/>
    <w:rsid w:val="000372F5"/>
    <w:rsid w:val="00037AA8"/>
    <w:rsid w:val="00037FC0"/>
    <w:rsid w:val="000406FB"/>
    <w:rsid w:val="00040948"/>
    <w:rsid w:val="00040A37"/>
    <w:rsid w:val="00041010"/>
    <w:rsid w:val="00041D16"/>
    <w:rsid w:val="00042262"/>
    <w:rsid w:val="000426BB"/>
    <w:rsid w:val="00042AA5"/>
    <w:rsid w:val="00042AC4"/>
    <w:rsid w:val="00042C96"/>
    <w:rsid w:val="00042E9A"/>
    <w:rsid w:val="00043421"/>
    <w:rsid w:val="00043766"/>
    <w:rsid w:val="00043ACC"/>
    <w:rsid w:val="00044573"/>
    <w:rsid w:val="00044CC4"/>
    <w:rsid w:val="00044DA0"/>
    <w:rsid w:val="0004534C"/>
    <w:rsid w:val="00045990"/>
    <w:rsid w:val="00045B79"/>
    <w:rsid w:val="00046B4D"/>
    <w:rsid w:val="00046EFA"/>
    <w:rsid w:val="00047053"/>
    <w:rsid w:val="000470D8"/>
    <w:rsid w:val="000471D8"/>
    <w:rsid w:val="00047261"/>
    <w:rsid w:val="000474AD"/>
    <w:rsid w:val="00047A88"/>
    <w:rsid w:val="00047D2A"/>
    <w:rsid w:val="00050122"/>
    <w:rsid w:val="000502E4"/>
    <w:rsid w:val="00050867"/>
    <w:rsid w:val="00050B2D"/>
    <w:rsid w:val="00050FEC"/>
    <w:rsid w:val="000519FA"/>
    <w:rsid w:val="00051A43"/>
    <w:rsid w:val="00051C46"/>
    <w:rsid w:val="00052252"/>
    <w:rsid w:val="000522D2"/>
    <w:rsid w:val="000526FD"/>
    <w:rsid w:val="00052C3B"/>
    <w:rsid w:val="00053607"/>
    <w:rsid w:val="0005411C"/>
    <w:rsid w:val="0005415E"/>
    <w:rsid w:val="00054C7D"/>
    <w:rsid w:val="00054FF6"/>
    <w:rsid w:val="00055809"/>
    <w:rsid w:val="00055EA2"/>
    <w:rsid w:val="00056B87"/>
    <w:rsid w:val="00056C37"/>
    <w:rsid w:val="00056F1D"/>
    <w:rsid w:val="000570CA"/>
    <w:rsid w:val="0005734D"/>
    <w:rsid w:val="00057503"/>
    <w:rsid w:val="00057D84"/>
    <w:rsid w:val="000603DE"/>
    <w:rsid w:val="00060A5A"/>
    <w:rsid w:val="0006121E"/>
    <w:rsid w:val="00061496"/>
    <w:rsid w:val="00061CCA"/>
    <w:rsid w:val="00062024"/>
    <w:rsid w:val="00062143"/>
    <w:rsid w:val="0006233C"/>
    <w:rsid w:val="00062402"/>
    <w:rsid w:val="00062742"/>
    <w:rsid w:val="00062C6D"/>
    <w:rsid w:val="00062D49"/>
    <w:rsid w:val="00062E4F"/>
    <w:rsid w:val="00062F33"/>
    <w:rsid w:val="000630A4"/>
    <w:rsid w:val="00063292"/>
    <w:rsid w:val="00063959"/>
    <w:rsid w:val="000642C2"/>
    <w:rsid w:val="00064961"/>
    <w:rsid w:val="00064B44"/>
    <w:rsid w:val="00065903"/>
    <w:rsid w:val="00065DE7"/>
    <w:rsid w:val="00065ECA"/>
    <w:rsid w:val="0006618A"/>
    <w:rsid w:val="00066311"/>
    <w:rsid w:val="0006651B"/>
    <w:rsid w:val="0006664A"/>
    <w:rsid w:val="00066796"/>
    <w:rsid w:val="00067251"/>
    <w:rsid w:val="000677F4"/>
    <w:rsid w:val="000678B7"/>
    <w:rsid w:val="000679DC"/>
    <w:rsid w:val="00067FE2"/>
    <w:rsid w:val="00070610"/>
    <w:rsid w:val="000708E2"/>
    <w:rsid w:val="00070BE6"/>
    <w:rsid w:val="00070D4C"/>
    <w:rsid w:val="00070D57"/>
    <w:rsid w:val="00070D8E"/>
    <w:rsid w:val="00070F86"/>
    <w:rsid w:val="00071701"/>
    <w:rsid w:val="00071CA3"/>
    <w:rsid w:val="00071D7A"/>
    <w:rsid w:val="000720C8"/>
    <w:rsid w:val="00072DC5"/>
    <w:rsid w:val="00072E2B"/>
    <w:rsid w:val="00073032"/>
    <w:rsid w:val="00073062"/>
    <w:rsid w:val="00073CB5"/>
    <w:rsid w:val="0007419A"/>
    <w:rsid w:val="00074215"/>
    <w:rsid w:val="00074E44"/>
    <w:rsid w:val="00075EF3"/>
    <w:rsid w:val="00076088"/>
    <w:rsid w:val="000765D0"/>
    <w:rsid w:val="0007682E"/>
    <w:rsid w:val="0007693B"/>
    <w:rsid w:val="00076B5A"/>
    <w:rsid w:val="00076F32"/>
    <w:rsid w:val="00076F8B"/>
    <w:rsid w:val="00077A91"/>
    <w:rsid w:val="00080887"/>
    <w:rsid w:val="00080B28"/>
    <w:rsid w:val="00080B8C"/>
    <w:rsid w:val="00080CEC"/>
    <w:rsid w:val="00080E2E"/>
    <w:rsid w:val="000816E8"/>
    <w:rsid w:val="00082813"/>
    <w:rsid w:val="00082CE4"/>
    <w:rsid w:val="000837D9"/>
    <w:rsid w:val="00083BC7"/>
    <w:rsid w:val="00084750"/>
    <w:rsid w:val="00084F9D"/>
    <w:rsid w:val="000851A7"/>
    <w:rsid w:val="000855FE"/>
    <w:rsid w:val="0008627B"/>
    <w:rsid w:val="00086553"/>
    <w:rsid w:val="00086608"/>
    <w:rsid w:val="00086A24"/>
    <w:rsid w:val="00086B54"/>
    <w:rsid w:val="00086DB6"/>
    <w:rsid w:val="000870D6"/>
    <w:rsid w:val="00087AFB"/>
    <w:rsid w:val="00090285"/>
    <w:rsid w:val="0009028B"/>
    <w:rsid w:val="000904B8"/>
    <w:rsid w:val="000904DD"/>
    <w:rsid w:val="00090EEE"/>
    <w:rsid w:val="00091295"/>
    <w:rsid w:val="0009186D"/>
    <w:rsid w:val="000918AA"/>
    <w:rsid w:val="00091ED5"/>
    <w:rsid w:val="000925C4"/>
    <w:rsid w:val="00092620"/>
    <w:rsid w:val="00092E79"/>
    <w:rsid w:val="00092EE4"/>
    <w:rsid w:val="00093B4B"/>
    <w:rsid w:val="00094011"/>
    <w:rsid w:val="0009541A"/>
    <w:rsid w:val="00095474"/>
    <w:rsid w:val="00095ECE"/>
    <w:rsid w:val="0009645A"/>
    <w:rsid w:val="00096624"/>
    <w:rsid w:val="00096A8B"/>
    <w:rsid w:val="00097821"/>
    <w:rsid w:val="00097A89"/>
    <w:rsid w:val="00097B69"/>
    <w:rsid w:val="000A0271"/>
    <w:rsid w:val="000A05B5"/>
    <w:rsid w:val="000A0759"/>
    <w:rsid w:val="000A0790"/>
    <w:rsid w:val="000A07DB"/>
    <w:rsid w:val="000A09B2"/>
    <w:rsid w:val="000A0C44"/>
    <w:rsid w:val="000A1115"/>
    <w:rsid w:val="000A1870"/>
    <w:rsid w:val="000A1904"/>
    <w:rsid w:val="000A2D69"/>
    <w:rsid w:val="000A2DBD"/>
    <w:rsid w:val="000A2F2E"/>
    <w:rsid w:val="000A3052"/>
    <w:rsid w:val="000A3295"/>
    <w:rsid w:val="000A33F5"/>
    <w:rsid w:val="000A351F"/>
    <w:rsid w:val="000A353A"/>
    <w:rsid w:val="000A3671"/>
    <w:rsid w:val="000A394C"/>
    <w:rsid w:val="000A3A0F"/>
    <w:rsid w:val="000A4209"/>
    <w:rsid w:val="000A4C8E"/>
    <w:rsid w:val="000A5106"/>
    <w:rsid w:val="000A5162"/>
    <w:rsid w:val="000A5F3C"/>
    <w:rsid w:val="000A63BC"/>
    <w:rsid w:val="000A650B"/>
    <w:rsid w:val="000A6569"/>
    <w:rsid w:val="000A6A10"/>
    <w:rsid w:val="000A6C66"/>
    <w:rsid w:val="000A6E97"/>
    <w:rsid w:val="000A7105"/>
    <w:rsid w:val="000A7145"/>
    <w:rsid w:val="000A7387"/>
    <w:rsid w:val="000A7415"/>
    <w:rsid w:val="000A744E"/>
    <w:rsid w:val="000A7E3F"/>
    <w:rsid w:val="000B00BF"/>
    <w:rsid w:val="000B01DD"/>
    <w:rsid w:val="000B0A53"/>
    <w:rsid w:val="000B1088"/>
    <w:rsid w:val="000B3100"/>
    <w:rsid w:val="000B3486"/>
    <w:rsid w:val="000B348C"/>
    <w:rsid w:val="000B3B54"/>
    <w:rsid w:val="000B3C71"/>
    <w:rsid w:val="000B43AA"/>
    <w:rsid w:val="000B45B2"/>
    <w:rsid w:val="000B4761"/>
    <w:rsid w:val="000B48F8"/>
    <w:rsid w:val="000B59D9"/>
    <w:rsid w:val="000B6217"/>
    <w:rsid w:val="000B6E66"/>
    <w:rsid w:val="000B71E0"/>
    <w:rsid w:val="000B76BF"/>
    <w:rsid w:val="000B7CDA"/>
    <w:rsid w:val="000B7D9D"/>
    <w:rsid w:val="000C0167"/>
    <w:rsid w:val="000C06FF"/>
    <w:rsid w:val="000C0BAA"/>
    <w:rsid w:val="000C1636"/>
    <w:rsid w:val="000C2206"/>
    <w:rsid w:val="000C221E"/>
    <w:rsid w:val="000C266C"/>
    <w:rsid w:val="000C302E"/>
    <w:rsid w:val="000C3545"/>
    <w:rsid w:val="000C411D"/>
    <w:rsid w:val="000C4758"/>
    <w:rsid w:val="000C47C5"/>
    <w:rsid w:val="000C5E00"/>
    <w:rsid w:val="000C5F0F"/>
    <w:rsid w:val="000C62FC"/>
    <w:rsid w:val="000C63F8"/>
    <w:rsid w:val="000C6EA2"/>
    <w:rsid w:val="000C6FDD"/>
    <w:rsid w:val="000C6FF1"/>
    <w:rsid w:val="000C7270"/>
    <w:rsid w:val="000C73A3"/>
    <w:rsid w:val="000C7817"/>
    <w:rsid w:val="000D036D"/>
    <w:rsid w:val="000D08D2"/>
    <w:rsid w:val="000D0C3E"/>
    <w:rsid w:val="000D10A2"/>
    <w:rsid w:val="000D1546"/>
    <w:rsid w:val="000D1AEB"/>
    <w:rsid w:val="000D1F5A"/>
    <w:rsid w:val="000D1F61"/>
    <w:rsid w:val="000D2386"/>
    <w:rsid w:val="000D23AB"/>
    <w:rsid w:val="000D28BF"/>
    <w:rsid w:val="000D2F78"/>
    <w:rsid w:val="000D32A8"/>
    <w:rsid w:val="000D3300"/>
    <w:rsid w:val="000D33CD"/>
    <w:rsid w:val="000D37B0"/>
    <w:rsid w:val="000D3D1A"/>
    <w:rsid w:val="000D3D40"/>
    <w:rsid w:val="000D3E64"/>
    <w:rsid w:val="000D441A"/>
    <w:rsid w:val="000D4458"/>
    <w:rsid w:val="000D4767"/>
    <w:rsid w:val="000D4AA4"/>
    <w:rsid w:val="000D4C46"/>
    <w:rsid w:val="000D4F45"/>
    <w:rsid w:val="000D4FE4"/>
    <w:rsid w:val="000D4FF4"/>
    <w:rsid w:val="000D5525"/>
    <w:rsid w:val="000D586F"/>
    <w:rsid w:val="000D5DBF"/>
    <w:rsid w:val="000D6475"/>
    <w:rsid w:val="000D6D4C"/>
    <w:rsid w:val="000D7258"/>
    <w:rsid w:val="000D7497"/>
    <w:rsid w:val="000D78B3"/>
    <w:rsid w:val="000E044E"/>
    <w:rsid w:val="000E10DC"/>
    <w:rsid w:val="000E2485"/>
    <w:rsid w:val="000E2C7D"/>
    <w:rsid w:val="000E2EE9"/>
    <w:rsid w:val="000E351B"/>
    <w:rsid w:val="000E36BF"/>
    <w:rsid w:val="000E3781"/>
    <w:rsid w:val="000E428E"/>
    <w:rsid w:val="000E4489"/>
    <w:rsid w:val="000E50EA"/>
    <w:rsid w:val="000E51F9"/>
    <w:rsid w:val="000E5232"/>
    <w:rsid w:val="000E5241"/>
    <w:rsid w:val="000E5350"/>
    <w:rsid w:val="000E541F"/>
    <w:rsid w:val="000E58E2"/>
    <w:rsid w:val="000E5A32"/>
    <w:rsid w:val="000E61BC"/>
    <w:rsid w:val="000E69AF"/>
    <w:rsid w:val="000E6FF8"/>
    <w:rsid w:val="000E70E4"/>
    <w:rsid w:val="000E77E8"/>
    <w:rsid w:val="000E79D0"/>
    <w:rsid w:val="000E7A92"/>
    <w:rsid w:val="000F0A76"/>
    <w:rsid w:val="000F0AC0"/>
    <w:rsid w:val="000F13C5"/>
    <w:rsid w:val="000F175F"/>
    <w:rsid w:val="000F269E"/>
    <w:rsid w:val="000F2875"/>
    <w:rsid w:val="000F28B8"/>
    <w:rsid w:val="000F29E4"/>
    <w:rsid w:val="000F2B57"/>
    <w:rsid w:val="000F2EF6"/>
    <w:rsid w:val="000F334B"/>
    <w:rsid w:val="000F33BE"/>
    <w:rsid w:val="000F391B"/>
    <w:rsid w:val="000F3B62"/>
    <w:rsid w:val="000F4261"/>
    <w:rsid w:val="000F45E9"/>
    <w:rsid w:val="000F47BF"/>
    <w:rsid w:val="000F4BC6"/>
    <w:rsid w:val="000F527D"/>
    <w:rsid w:val="000F5C32"/>
    <w:rsid w:val="000F66BC"/>
    <w:rsid w:val="000F6DC0"/>
    <w:rsid w:val="000F6DE0"/>
    <w:rsid w:val="000F75FE"/>
    <w:rsid w:val="000F7FD0"/>
    <w:rsid w:val="00100536"/>
    <w:rsid w:val="0010080D"/>
    <w:rsid w:val="00100B46"/>
    <w:rsid w:val="00100F25"/>
    <w:rsid w:val="001010C2"/>
    <w:rsid w:val="00101C59"/>
    <w:rsid w:val="00101D80"/>
    <w:rsid w:val="001026BD"/>
    <w:rsid w:val="00102C9E"/>
    <w:rsid w:val="00102CDD"/>
    <w:rsid w:val="0010322F"/>
    <w:rsid w:val="0010330F"/>
    <w:rsid w:val="0010457E"/>
    <w:rsid w:val="001045AF"/>
    <w:rsid w:val="0010498E"/>
    <w:rsid w:val="00104D1D"/>
    <w:rsid w:val="00105685"/>
    <w:rsid w:val="00105A36"/>
    <w:rsid w:val="00105A99"/>
    <w:rsid w:val="00106369"/>
    <w:rsid w:val="0010698C"/>
    <w:rsid w:val="00106D74"/>
    <w:rsid w:val="0011014E"/>
    <w:rsid w:val="0011066D"/>
    <w:rsid w:val="0011088E"/>
    <w:rsid w:val="001111A2"/>
    <w:rsid w:val="00111226"/>
    <w:rsid w:val="001114E5"/>
    <w:rsid w:val="00111545"/>
    <w:rsid w:val="00111638"/>
    <w:rsid w:val="0011177D"/>
    <w:rsid w:val="001119BE"/>
    <w:rsid w:val="001122E5"/>
    <w:rsid w:val="00112CDD"/>
    <w:rsid w:val="0011304C"/>
    <w:rsid w:val="00113056"/>
    <w:rsid w:val="00113206"/>
    <w:rsid w:val="0011378D"/>
    <w:rsid w:val="00113DC7"/>
    <w:rsid w:val="0011414F"/>
    <w:rsid w:val="00114452"/>
    <w:rsid w:val="001145D3"/>
    <w:rsid w:val="00114654"/>
    <w:rsid w:val="001147D4"/>
    <w:rsid w:val="00114E4C"/>
    <w:rsid w:val="00115AF8"/>
    <w:rsid w:val="00115B42"/>
    <w:rsid w:val="00115F07"/>
    <w:rsid w:val="00116240"/>
    <w:rsid w:val="0011629E"/>
    <w:rsid w:val="00116EA8"/>
    <w:rsid w:val="00116F20"/>
    <w:rsid w:val="00117258"/>
    <w:rsid w:val="00117561"/>
    <w:rsid w:val="00117D52"/>
    <w:rsid w:val="00120A30"/>
    <w:rsid w:val="00120CA2"/>
    <w:rsid w:val="00121310"/>
    <w:rsid w:val="001216AE"/>
    <w:rsid w:val="00121AC9"/>
    <w:rsid w:val="00121EDB"/>
    <w:rsid w:val="001220BD"/>
    <w:rsid w:val="0012236D"/>
    <w:rsid w:val="00122674"/>
    <w:rsid w:val="00123755"/>
    <w:rsid w:val="00124772"/>
    <w:rsid w:val="00124781"/>
    <w:rsid w:val="00124811"/>
    <w:rsid w:val="00124B34"/>
    <w:rsid w:val="0012543E"/>
    <w:rsid w:val="00125D75"/>
    <w:rsid w:val="00125E15"/>
    <w:rsid w:val="001262CD"/>
    <w:rsid w:val="00127182"/>
    <w:rsid w:val="001300AC"/>
    <w:rsid w:val="00130210"/>
    <w:rsid w:val="00130EAE"/>
    <w:rsid w:val="00130F97"/>
    <w:rsid w:val="001313B4"/>
    <w:rsid w:val="00131B32"/>
    <w:rsid w:val="00131DA1"/>
    <w:rsid w:val="00131E69"/>
    <w:rsid w:val="00131F90"/>
    <w:rsid w:val="00132246"/>
    <w:rsid w:val="00132645"/>
    <w:rsid w:val="001329EC"/>
    <w:rsid w:val="00132F76"/>
    <w:rsid w:val="0013323D"/>
    <w:rsid w:val="0013357C"/>
    <w:rsid w:val="00133875"/>
    <w:rsid w:val="00133F52"/>
    <w:rsid w:val="001342A0"/>
    <w:rsid w:val="0013507F"/>
    <w:rsid w:val="001351CA"/>
    <w:rsid w:val="00135385"/>
    <w:rsid w:val="00135520"/>
    <w:rsid w:val="00135B08"/>
    <w:rsid w:val="00135C3D"/>
    <w:rsid w:val="00136190"/>
    <w:rsid w:val="001361FE"/>
    <w:rsid w:val="00136B18"/>
    <w:rsid w:val="00136DC9"/>
    <w:rsid w:val="001376A5"/>
    <w:rsid w:val="0013789B"/>
    <w:rsid w:val="00137C73"/>
    <w:rsid w:val="00137CD6"/>
    <w:rsid w:val="0014058A"/>
    <w:rsid w:val="001406C6"/>
    <w:rsid w:val="00140D6D"/>
    <w:rsid w:val="001411C4"/>
    <w:rsid w:val="00141577"/>
    <w:rsid w:val="00141626"/>
    <w:rsid w:val="00141D1B"/>
    <w:rsid w:val="001423A6"/>
    <w:rsid w:val="001426FE"/>
    <w:rsid w:val="00143816"/>
    <w:rsid w:val="00143DDF"/>
    <w:rsid w:val="00143E34"/>
    <w:rsid w:val="001440D2"/>
    <w:rsid w:val="00144914"/>
    <w:rsid w:val="0014546D"/>
    <w:rsid w:val="00145965"/>
    <w:rsid w:val="00145C65"/>
    <w:rsid w:val="00147709"/>
    <w:rsid w:val="001500D9"/>
    <w:rsid w:val="00150276"/>
    <w:rsid w:val="00150404"/>
    <w:rsid w:val="0015055E"/>
    <w:rsid w:val="00150654"/>
    <w:rsid w:val="00150960"/>
    <w:rsid w:val="001509D3"/>
    <w:rsid w:val="00150C0F"/>
    <w:rsid w:val="00150C41"/>
    <w:rsid w:val="00150FAB"/>
    <w:rsid w:val="00151150"/>
    <w:rsid w:val="0015133D"/>
    <w:rsid w:val="00151569"/>
    <w:rsid w:val="00151BCF"/>
    <w:rsid w:val="001528A3"/>
    <w:rsid w:val="00152B8F"/>
    <w:rsid w:val="0015302F"/>
    <w:rsid w:val="001530BB"/>
    <w:rsid w:val="00153423"/>
    <w:rsid w:val="00154141"/>
    <w:rsid w:val="001544DD"/>
    <w:rsid w:val="00154808"/>
    <w:rsid w:val="00154CAD"/>
    <w:rsid w:val="0015554E"/>
    <w:rsid w:val="00155AEA"/>
    <w:rsid w:val="001567C9"/>
    <w:rsid w:val="00156DB7"/>
    <w:rsid w:val="00156F44"/>
    <w:rsid w:val="0015708C"/>
    <w:rsid w:val="00157228"/>
    <w:rsid w:val="00157DCD"/>
    <w:rsid w:val="00157DCE"/>
    <w:rsid w:val="00157EE0"/>
    <w:rsid w:val="00157F8E"/>
    <w:rsid w:val="001603F7"/>
    <w:rsid w:val="001604A5"/>
    <w:rsid w:val="00160716"/>
    <w:rsid w:val="0016071C"/>
    <w:rsid w:val="00160C3C"/>
    <w:rsid w:val="00161A08"/>
    <w:rsid w:val="001623C7"/>
    <w:rsid w:val="00162BEE"/>
    <w:rsid w:val="00162F25"/>
    <w:rsid w:val="00163149"/>
    <w:rsid w:val="00163191"/>
    <w:rsid w:val="00163238"/>
    <w:rsid w:val="00163338"/>
    <w:rsid w:val="00164098"/>
    <w:rsid w:val="0016496D"/>
    <w:rsid w:val="001649D2"/>
    <w:rsid w:val="00164B69"/>
    <w:rsid w:val="001652EE"/>
    <w:rsid w:val="00165763"/>
    <w:rsid w:val="00166373"/>
    <w:rsid w:val="0016685C"/>
    <w:rsid w:val="00167475"/>
    <w:rsid w:val="001674D9"/>
    <w:rsid w:val="00167B4B"/>
    <w:rsid w:val="00167D15"/>
    <w:rsid w:val="00170148"/>
    <w:rsid w:val="00170A4D"/>
    <w:rsid w:val="00170BB7"/>
    <w:rsid w:val="00170CC6"/>
    <w:rsid w:val="00171C66"/>
    <w:rsid w:val="00173CD1"/>
    <w:rsid w:val="00173E52"/>
    <w:rsid w:val="00173EFD"/>
    <w:rsid w:val="00173FD6"/>
    <w:rsid w:val="0017436B"/>
    <w:rsid w:val="00174C6D"/>
    <w:rsid w:val="00175078"/>
    <w:rsid w:val="0017579F"/>
    <w:rsid w:val="00175E5C"/>
    <w:rsid w:val="001762EC"/>
    <w:rsid w:val="0017772D"/>
    <w:rsid w:val="0017783C"/>
    <w:rsid w:val="00180171"/>
    <w:rsid w:val="0018069C"/>
    <w:rsid w:val="00180708"/>
    <w:rsid w:val="00181A33"/>
    <w:rsid w:val="00181D15"/>
    <w:rsid w:val="0018210E"/>
    <w:rsid w:val="00182303"/>
    <w:rsid w:val="0018286C"/>
    <w:rsid w:val="0018296C"/>
    <w:rsid w:val="00182A88"/>
    <w:rsid w:val="001837D9"/>
    <w:rsid w:val="001839CA"/>
    <w:rsid w:val="00183B21"/>
    <w:rsid w:val="001843F0"/>
    <w:rsid w:val="00184B0F"/>
    <w:rsid w:val="00184EF8"/>
    <w:rsid w:val="0018537C"/>
    <w:rsid w:val="00185B4E"/>
    <w:rsid w:val="00185B57"/>
    <w:rsid w:val="00185D1D"/>
    <w:rsid w:val="001863E9"/>
    <w:rsid w:val="00186451"/>
    <w:rsid w:val="0018648B"/>
    <w:rsid w:val="00186F28"/>
    <w:rsid w:val="00187363"/>
    <w:rsid w:val="00187C21"/>
    <w:rsid w:val="00187CF5"/>
    <w:rsid w:val="00187E01"/>
    <w:rsid w:val="0018922C"/>
    <w:rsid w:val="001907FE"/>
    <w:rsid w:val="001911A9"/>
    <w:rsid w:val="001912B2"/>
    <w:rsid w:val="001918BA"/>
    <w:rsid w:val="00191980"/>
    <w:rsid w:val="00191D27"/>
    <w:rsid w:val="001922E3"/>
    <w:rsid w:val="00192AA4"/>
    <w:rsid w:val="00192F00"/>
    <w:rsid w:val="00192FF3"/>
    <w:rsid w:val="001930EB"/>
    <w:rsid w:val="0019314C"/>
    <w:rsid w:val="001931FC"/>
    <w:rsid w:val="0019374E"/>
    <w:rsid w:val="001939F0"/>
    <w:rsid w:val="00195501"/>
    <w:rsid w:val="00195C67"/>
    <w:rsid w:val="00196535"/>
    <w:rsid w:val="001967C9"/>
    <w:rsid w:val="0019693F"/>
    <w:rsid w:val="00196CB3"/>
    <w:rsid w:val="001970A5"/>
    <w:rsid w:val="0019732B"/>
    <w:rsid w:val="00197498"/>
    <w:rsid w:val="001A0412"/>
    <w:rsid w:val="001A0A9C"/>
    <w:rsid w:val="001A0C99"/>
    <w:rsid w:val="001A14EB"/>
    <w:rsid w:val="001A159C"/>
    <w:rsid w:val="001A15EC"/>
    <w:rsid w:val="001A16A2"/>
    <w:rsid w:val="001A16CA"/>
    <w:rsid w:val="001A18A3"/>
    <w:rsid w:val="001A1C1D"/>
    <w:rsid w:val="001A1E2B"/>
    <w:rsid w:val="001A1F10"/>
    <w:rsid w:val="001A45AF"/>
    <w:rsid w:val="001A589B"/>
    <w:rsid w:val="001A59AD"/>
    <w:rsid w:val="001A5F61"/>
    <w:rsid w:val="001A5FAA"/>
    <w:rsid w:val="001A5FD7"/>
    <w:rsid w:val="001A6507"/>
    <w:rsid w:val="001A6686"/>
    <w:rsid w:val="001A6AF2"/>
    <w:rsid w:val="001A6D96"/>
    <w:rsid w:val="001A7381"/>
    <w:rsid w:val="001A7605"/>
    <w:rsid w:val="001A7A18"/>
    <w:rsid w:val="001A7AD5"/>
    <w:rsid w:val="001A7D63"/>
    <w:rsid w:val="001B01C4"/>
    <w:rsid w:val="001B01FC"/>
    <w:rsid w:val="001B096B"/>
    <w:rsid w:val="001B0FDE"/>
    <w:rsid w:val="001B1264"/>
    <w:rsid w:val="001B1315"/>
    <w:rsid w:val="001B18E5"/>
    <w:rsid w:val="001B19C4"/>
    <w:rsid w:val="001B21D4"/>
    <w:rsid w:val="001B3724"/>
    <w:rsid w:val="001B3B3E"/>
    <w:rsid w:val="001B440A"/>
    <w:rsid w:val="001B4AAA"/>
    <w:rsid w:val="001B4C09"/>
    <w:rsid w:val="001B4DF7"/>
    <w:rsid w:val="001B58F3"/>
    <w:rsid w:val="001B590C"/>
    <w:rsid w:val="001B5A49"/>
    <w:rsid w:val="001B6154"/>
    <w:rsid w:val="001B61BA"/>
    <w:rsid w:val="001B68CB"/>
    <w:rsid w:val="001B6C4B"/>
    <w:rsid w:val="001B6FC4"/>
    <w:rsid w:val="001B754D"/>
    <w:rsid w:val="001B76F1"/>
    <w:rsid w:val="001B793D"/>
    <w:rsid w:val="001B7A3F"/>
    <w:rsid w:val="001B7AEF"/>
    <w:rsid w:val="001B7AF9"/>
    <w:rsid w:val="001B7B12"/>
    <w:rsid w:val="001B7E69"/>
    <w:rsid w:val="001C0178"/>
    <w:rsid w:val="001C01C0"/>
    <w:rsid w:val="001C0899"/>
    <w:rsid w:val="001C0B7A"/>
    <w:rsid w:val="001C1343"/>
    <w:rsid w:val="001C14E3"/>
    <w:rsid w:val="001C1B6A"/>
    <w:rsid w:val="001C1DB4"/>
    <w:rsid w:val="001C1EA2"/>
    <w:rsid w:val="001C2764"/>
    <w:rsid w:val="001C276B"/>
    <w:rsid w:val="001C2A41"/>
    <w:rsid w:val="001C2CC4"/>
    <w:rsid w:val="001C2F02"/>
    <w:rsid w:val="001C391E"/>
    <w:rsid w:val="001C39A4"/>
    <w:rsid w:val="001C3AAE"/>
    <w:rsid w:val="001C41E8"/>
    <w:rsid w:val="001C447C"/>
    <w:rsid w:val="001C4619"/>
    <w:rsid w:val="001C4A6B"/>
    <w:rsid w:val="001C5A3D"/>
    <w:rsid w:val="001C5EFB"/>
    <w:rsid w:val="001C627E"/>
    <w:rsid w:val="001C6337"/>
    <w:rsid w:val="001C701A"/>
    <w:rsid w:val="001C721E"/>
    <w:rsid w:val="001C72F0"/>
    <w:rsid w:val="001C732B"/>
    <w:rsid w:val="001C78FB"/>
    <w:rsid w:val="001CADA9"/>
    <w:rsid w:val="001D0075"/>
    <w:rsid w:val="001D0C1D"/>
    <w:rsid w:val="001D1553"/>
    <w:rsid w:val="001D1821"/>
    <w:rsid w:val="001D1959"/>
    <w:rsid w:val="001D1DAB"/>
    <w:rsid w:val="001D23CC"/>
    <w:rsid w:val="001D24D5"/>
    <w:rsid w:val="001D26A2"/>
    <w:rsid w:val="001D279D"/>
    <w:rsid w:val="001D2E0C"/>
    <w:rsid w:val="001D2FBA"/>
    <w:rsid w:val="001D3122"/>
    <w:rsid w:val="001D33B0"/>
    <w:rsid w:val="001D41F6"/>
    <w:rsid w:val="001D4708"/>
    <w:rsid w:val="001D60CB"/>
    <w:rsid w:val="001D63DF"/>
    <w:rsid w:val="001D67DC"/>
    <w:rsid w:val="001D6EA1"/>
    <w:rsid w:val="001D6EF1"/>
    <w:rsid w:val="001D77E5"/>
    <w:rsid w:val="001E03D6"/>
    <w:rsid w:val="001E05F0"/>
    <w:rsid w:val="001E0DB5"/>
    <w:rsid w:val="001E194C"/>
    <w:rsid w:val="001E202D"/>
    <w:rsid w:val="001E28B4"/>
    <w:rsid w:val="001E2AF7"/>
    <w:rsid w:val="001E2BA7"/>
    <w:rsid w:val="001E2CA4"/>
    <w:rsid w:val="001E2FF6"/>
    <w:rsid w:val="001E341E"/>
    <w:rsid w:val="001E342C"/>
    <w:rsid w:val="001E359E"/>
    <w:rsid w:val="001E3716"/>
    <w:rsid w:val="001E4CB7"/>
    <w:rsid w:val="001E4D19"/>
    <w:rsid w:val="001E4DB7"/>
    <w:rsid w:val="001E4FE8"/>
    <w:rsid w:val="001E5A90"/>
    <w:rsid w:val="001E5EEC"/>
    <w:rsid w:val="001E7570"/>
    <w:rsid w:val="001E7623"/>
    <w:rsid w:val="001E77A8"/>
    <w:rsid w:val="001E7A0C"/>
    <w:rsid w:val="001E7B1F"/>
    <w:rsid w:val="001F0721"/>
    <w:rsid w:val="001F10FC"/>
    <w:rsid w:val="001F182D"/>
    <w:rsid w:val="001F183A"/>
    <w:rsid w:val="001F188E"/>
    <w:rsid w:val="001F1BD0"/>
    <w:rsid w:val="001F2698"/>
    <w:rsid w:val="001F276B"/>
    <w:rsid w:val="001F2B52"/>
    <w:rsid w:val="001F2E76"/>
    <w:rsid w:val="001F361A"/>
    <w:rsid w:val="001F38F0"/>
    <w:rsid w:val="001F3CE9"/>
    <w:rsid w:val="001F4471"/>
    <w:rsid w:val="001F459C"/>
    <w:rsid w:val="001F468F"/>
    <w:rsid w:val="001F48D2"/>
    <w:rsid w:val="001F4AD4"/>
    <w:rsid w:val="001F4C57"/>
    <w:rsid w:val="001F4D6D"/>
    <w:rsid w:val="001F4E55"/>
    <w:rsid w:val="001F4EA6"/>
    <w:rsid w:val="001F53F4"/>
    <w:rsid w:val="001F5FA6"/>
    <w:rsid w:val="001F6032"/>
    <w:rsid w:val="001F60F6"/>
    <w:rsid w:val="001F6631"/>
    <w:rsid w:val="001F708D"/>
    <w:rsid w:val="001F74AD"/>
    <w:rsid w:val="001F7EC6"/>
    <w:rsid w:val="00200429"/>
    <w:rsid w:val="002007DA"/>
    <w:rsid w:val="00201030"/>
    <w:rsid w:val="00201FDE"/>
    <w:rsid w:val="002021E5"/>
    <w:rsid w:val="00202386"/>
    <w:rsid w:val="00203061"/>
    <w:rsid w:val="002030A5"/>
    <w:rsid w:val="00203832"/>
    <w:rsid w:val="002039FE"/>
    <w:rsid w:val="00203EDE"/>
    <w:rsid w:val="00204372"/>
    <w:rsid w:val="00204683"/>
    <w:rsid w:val="0020472C"/>
    <w:rsid w:val="00204A1C"/>
    <w:rsid w:val="00204B64"/>
    <w:rsid w:val="00206608"/>
    <w:rsid w:val="002068DA"/>
    <w:rsid w:val="002073D7"/>
    <w:rsid w:val="0020783C"/>
    <w:rsid w:val="00207EB8"/>
    <w:rsid w:val="002103C6"/>
    <w:rsid w:val="00210C4F"/>
    <w:rsid w:val="00210D5C"/>
    <w:rsid w:val="0021298B"/>
    <w:rsid w:val="002135F6"/>
    <w:rsid w:val="00213676"/>
    <w:rsid w:val="00214035"/>
    <w:rsid w:val="00214232"/>
    <w:rsid w:val="00214467"/>
    <w:rsid w:val="00214666"/>
    <w:rsid w:val="00214E96"/>
    <w:rsid w:val="002158B9"/>
    <w:rsid w:val="002158E5"/>
    <w:rsid w:val="0021607F"/>
    <w:rsid w:val="00216153"/>
    <w:rsid w:val="002169AB"/>
    <w:rsid w:val="00216B86"/>
    <w:rsid w:val="00216C0B"/>
    <w:rsid w:val="00216DDF"/>
    <w:rsid w:val="00217255"/>
    <w:rsid w:val="00217297"/>
    <w:rsid w:val="002177B8"/>
    <w:rsid w:val="00217DB8"/>
    <w:rsid w:val="00217F59"/>
    <w:rsid w:val="002204B7"/>
    <w:rsid w:val="0022055E"/>
    <w:rsid w:val="00220593"/>
    <w:rsid w:val="0022072C"/>
    <w:rsid w:val="0022099B"/>
    <w:rsid w:val="002212F1"/>
    <w:rsid w:val="00221532"/>
    <w:rsid w:val="00221FFD"/>
    <w:rsid w:val="002225BE"/>
    <w:rsid w:val="002227DB"/>
    <w:rsid w:val="00222EBB"/>
    <w:rsid w:val="002231D4"/>
    <w:rsid w:val="0022417D"/>
    <w:rsid w:val="0022436B"/>
    <w:rsid w:val="002243CB"/>
    <w:rsid w:val="0022443C"/>
    <w:rsid w:val="0022478E"/>
    <w:rsid w:val="00224929"/>
    <w:rsid w:val="0022520F"/>
    <w:rsid w:val="002253C9"/>
    <w:rsid w:val="00225730"/>
    <w:rsid w:val="00226258"/>
    <w:rsid w:val="00226E4F"/>
    <w:rsid w:val="002272D1"/>
    <w:rsid w:val="00227964"/>
    <w:rsid w:val="00227CB9"/>
    <w:rsid w:val="00230883"/>
    <w:rsid w:val="00230B61"/>
    <w:rsid w:val="0023125C"/>
    <w:rsid w:val="00231E77"/>
    <w:rsid w:val="00231F47"/>
    <w:rsid w:val="002320AD"/>
    <w:rsid w:val="002322BA"/>
    <w:rsid w:val="002322FF"/>
    <w:rsid w:val="002324DC"/>
    <w:rsid w:val="00232B56"/>
    <w:rsid w:val="00233EF5"/>
    <w:rsid w:val="00234604"/>
    <w:rsid w:val="0023462C"/>
    <w:rsid w:val="002348D3"/>
    <w:rsid w:val="00234AB8"/>
    <w:rsid w:val="00234EC4"/>
    <w:rsid w:val="0023567D"/>
    <w:rsid w:val="00235A6B"/>
    <w:rsid w:val="00235A6D"/>
    <w:rsid w:val="00236050"/>
    <w:rsid w:val="0023613B"/>
    <w:rsid w:val="00236418"/>
    <w:rsid w:val="002369A6"/>
    <w:rsid w:val="00236CB8"/>
    <w:rsid w:val="00237430"/>
    <w:rsid w:val="00237A3A"/>
    <w:rsid w:val="00237E62"/>
    <w:rsid w:val="00240077"/>
    <w:rsid w:val="0024010E"/>
    <w:rsid w:val="00240368"/>
    <w:rsid w:val="0024044E"/>
    <w:rsid w:val="0024074A"/>
    <w:rsid w:val="00240911"/>
    <w:rsid w:val="00240F14"/>
    <w:rsid w:val="00241A38"/>
    <w:rsid w:val="00241C0D"/>
    <w:rsid w:val="002425EF"/>
    <w:rsid w:val="0024299C"/>
    <w:rsid w:val="00242E54"/>
    <w:rsid w:val="00243205"/>
    <w:rsid w:val="00243A25"/>
    <w:rsid w:val="00243AC3"/>
    <w:rsid w:val="00243F32"/>
    <w:rsid w:val="002442E7"/>
    <w:rsid w:val="00245159"/>
    <w:rsid w:val="00245425"/>
    <w:rsid w:val="00246DA0"/>
    <w:rsid w:val="0024713C"/>
    <w:rsid w:val="00247201"/>
    <w:rsid w:val="0024775A"/>
    <w:rsid w:val="002502BE"/>
    <w:rsid w:val="00250745"/>
    <w:rsid w:val="002507A7"/>
    <w:rsid w:val="00251198"/>
    <w:rsid w:val="002516A7"/>
    <w:rsid w:val="00252392"/>
    <w:rsid w:val="002524EB"/>
    <w:rsid w:val="00252595"/>
    <w:rsid w:val="00252BC4"/>
    <w:rsid w:val="00252C48"/>
    <w:rsid w:val="00252D2B"/>
    <w:rsid w:val="00253382"/>
    <w:rsid w:val="0025382F"/>
    <w:rsid w:val="00253DD1"/>
    <w:rsid w:val="00254006"/>
    <w:rsid w:val="00255136"/>
    <w:rsid w:val="00255341"/>
    <w:rsid w:val="00255400"/>
    <w:rsid w:val="00256236"/>
    <w:rsid w:val="0025677C"/>
    <w:rsid w:val="00256B54"/>
    <w:rsid w:val="0025706A"/>
    <w:rsid w:val="0025710F"/>
    <w:rsid w:val="00257BE6"/>
    <w:rsid w:val="00260089"/>
    <w:rsid w:val="002600A3"/>
    <w:rsid w:val="002600FB"/>
    <w:rsid w:val="00260249"/>
    <w:rsid w:val="00260507"/>
    <w:rsid w:val="002606D2"/>
    <w:rsid w:val="002607B0"/>
    <w:rsid w:val="00260A0B"/>
    <w:rsid w:val="00260BA1"/>
    <w:rsid w:val="00260CF4"/>
    <w:rsid w:val="00262221"/>
    <w:rsid w:val="00262D36"/>
    <w:rsid w:val="00262FA7"/>
    <w:rsid w:val="0026307D"/>
    <w:rsid w:val="002631A4"/>
    <w:rsid w:val="002634BA"/>
    <w:rsid w:val="0026361A"/>
    <w:rsid w:val="0026395B"/>
    <w:rsid w:val="00263AB3"/>
    <w:rsid w:val="00263B96"/>
    <w:rsid w:val="002640C5"/>
    <w:rsid w:val="002641A4"/>
    <w:rsid w:val="00264474"/>
    <w:rsid w:val="002644E7"/>
    <w:rsid w:val="00265179"/>
    <w:rsid w:val="002659CC"/>
    <w:rsid w:val="00265A0B"/>
    <w:rsid w:val="00265BF9"/>
    <w:rsid w:val="00265DF1"/>
    <w:rsid w:val="00265E41"/>
    <w:rsid w:val="00265ED9"/>
    <w:rsid w:val="00266270"/>
    <w:rsid w:val="002665FD"/>
    <w:rsid w:val="002667D7"/>
    <w:rsid w:val="002669AA"/>
    <w:rsid w:val="00267061"/>
    <w:rsid w:val="002678E6"/>
    <w:rsid w:val="0026792E"/>
    <w:rsid w:val="00270611"/>
    <w:rsid w:val="002713D3"/>
    <w:rsid w:val="00271612"/>
    <w:rsid w:val="002721D7"/>
    <w:rsid w:val="00273274"/>
    <w:rsid w:val="00273642"/>
    <w:rsid w:val="00273BC0"/>
    <w:rsid w:val="0027431F"/>
    <w:rsid w:val="0027444A"/>
    <w:rsid w:val="002746B3"/>
    <w:rsid w:val="00274CDE"/>
    <w:rsid w:val="00275259"/>
    <w:rsid w:val="00275424"/>
    <w:rsid w:val="0027552C"/>
    <w:rsid w:val="0027596A"/>
    <w:rsid w:val="00275A46"/>
    <w:rsid w:val="00275AE9"/>
    <w:rsid w:val="00275C4A"/>
    <w:rsid w:val="0027602B"/>
    <w:rsid w:val="00276184"/>
    <w:rsid w:val="0027653E"/>
    <w:rsid w:val="00276A99"/>
    <w:rsid w:val="00276F98"/>
    <w:rsid w:val="00277D8E"/>
    <w:rsid w:val="00280319"/>
    <w:rsid w:val="00280D4D"/>
    <w:rsid w:val="002813EF"/>
    <w:rsid w:val="00281925"/>
    <w:rsid w:val="00281BB1"/>
    <w:rsid w:val="00282F7F"/>
    <w:rsid w:val="00283297"/>
    <w:rsid w:val="00283533"/>
    <w:rsid w:val="002835C9"/>
    <w:rsid w:val="0028377C"/>
    <w:rsid w:val="0028435F"/>
    <w:rsid w:val="0028460C"/>
    <w:rsid w:val="0028490A"/>
    <w:rsid w:val="00284E6A"/>
    <w:rsid w:val="00284F0F"/>
    <w:rsid w:val="00285BC6"/>
    <w:rsid w:val="00285CFE"/>
    <w:rsid w:val="00286808"/>
    <w:rsid w:val="002868B4"/>
    <w:rsid w:val="00286AD9"/>
    <w:rsid w:val="002874E8"/>
    <w:rsid w:val="0028777D"/>
    <w:rsid w:val="002877AF"/>
    <w:rsid w:val="002878D2"/>
    <w:rsid w:val="002901DB"/>
    <w:rsid w:val="00290913"/>
    <w:rsid w:val="00290A88"/>
    <w:rsid w:val="00290C30"/>
    <w:rsid w:val="00291177"/>
    <w:rsid w:val="002912F9"/>
    <w:rsid w:val="00291D32"/>
    <w:rsid w:val="002924F5"/>
    <w:rsid w:val="00292BB1"/>
    <w:rsid w:val="00292C71"/>
    <w:rsid w:val="002931DF"/>
    <w:rsid w:val="002937EA"/>
    <w:rsid w:val="002944BB"/>
    <w:rsid w:val="00294FF6"/>
    <w:rsid w:val="00295343"/>
    <w:rsid w:val="002965D5"/>
    <w:rsid w:val="00296680"/>
    <w:rsid w:val="002966F3"/>
    <w:rsid w:val="002977A5"/>
    <w:rsid w:val="00297EE0"/>
    <w:rsid w:val="002A00F0"/>
    <w:rsid w:val="002A064B"/>
    <w:rsid w:val="002A0D24"/>
    <w:rsid w:val="002A0FB9"/>
    <w:rsid w:val="002A10ED"/>
    <w:rsid w:val="002A1823"/>
    <w:rsid w:val="002A22B4"/>
    <w:rsid w:val="002A2BD5"/>
    <w:rsid w:val="002A2E13"/>
    <w:rsid w:val="002A3453"/>
    <w:rsid w:val="002A349D"/>
    <w:rsid w:val="002A38E8"/>
    <w:rsid w:val="002A3B0C"/>
    <w:rsid w:val="002A3D54"/>
    <w:rsid w:val="002A426E"/>
    <w:rsid w:val="002A4A11"/>
    <w:rsid w:val="002A4B0B"/>
    <w:rsid w:val="002A5BEB"/>
    <w:rsid w:val="002A605A"/>
    <w:rsid w:val="002A6159"/>
    <w:rsid w:val="002A6258"/>
    <w:rsid w:val="002A65BA"/>
    <w:rsid w:val="002A6976"/>
    <w:rsid w:val="002A6F7F"/>
    <w:rsid w:val="002A6FE7"/>
    <w:rsid w:val="002A7D13"/>
    <w:rsid w:val="002B0A12"/>
    <w:rsid w:val="002B0C04"/>
    <w:rsid w:val="002B0D42"/>
    <w:rsid w:val="002B0E21"/>
    <w:rsid w:val="002B0F16"/>
    <w:rsid w:val="002B15C0"/>
    <w:rsid w:val="002B1890"/>
    <w:rsid w:val="002B19C9"/>
    <w:rsid w:val="002B2181"/>
    <w:rsid w:val="002B21C7"/>
    <w:rsid w:val="002B2519"/>
    <w:rsid w:val="002B2C21"/>
    <w:rsid w:val="002B2C98"/>
    <w:rsid w:val="002B2CC2"/>
    <w:rsid w:val="002B3426"/>
    <w:rsid w:val="002B38F2"/>
    <w:rsid w:val="002B3A80"/>
    <w:rsid w:val="002B3A92"/>
    <w:rsid w:val="002B3CEC"/>
    <w:rsid w:val="002B3D12"/>
    <w:rsid w:val="002B4176"/>
    <w:rsid w:val="002B4618"/>
    <w:rsid w:val="002B46EA"/>
    <w:rsid w:val="002B48CD"/>
    <w:rsid w:val="002B4B12"/>
    <w:rsid w:val="002B5075"/>
    <w:rsid w:val="002B52E9"/>
    <w:rsid w:val="002B53E3"/>
    <w:rsid w:val="002B6410"/>
    <w:rsid w:val="002B69F3"/>
    <w:rsid w:val="002B6E4C"/>
    <w:rsid w:val="002B70BA"/>
    <w:rsid w:val="002B763A"/>
    <w:rsid w:val="002B7766"/>
    <w:rsid w:val="002B7E5D"/>
    <w:rsid w:val="002B7ED8"/>
    <w:rsid w:val="002B7FD0"/>
    <w:rsid w:val="002C0153"/>
    <w:rsid w:val="002C02D5"/>
    <w:rsid w:val="002C07F0"/>
    <w:rsid w:val="002C096A"/>
    <w:rsid w:val="002C126E"/>
    <w:rsid w:val="002C2692"/>
    <w:rsid w:val="002C2BB1"/>
    <w:rsid w:val="002C2E4B"/>
    <w:rsid w:val="002C3126"/>
    <w:rsid w:val="002C3FBB"/>
    <w:rsid w:val="002C48DF"/>
    <w:rsid w:val="002C4C6D"/>
    <w:rsid w:val="002C504A"/>
    <w:rsid w:val="002C554F"/>
    <w:rsid w:val="002C5864"/>
    <w:rsid w:val="002C5919"/>
    <w:rsid w:val="002C6A70"/>
    <w:rsid w:val="002C711D"/>
    <w:rsid w:val="002C72C5"/>
    <w:rsid w:val="002C7CD2"/>
    <w:rsid w:val="002D1093"/>
    <w:rsid w:val="002D10B4"/>
    <w:rsid w:val="002D17E8"/>
    <w:rsid w:val="002D212C"/>
    <w:rsid w:val="002D214D"/>
    <w:rsid w:val="002D25D7"/>
    <w:rsid w:val="002D3008"/>
    <w:rsid w:val="002D33FE"/>
    <w:rsid w:val="002D382A"/>
    <w:rsid w:val="002D396C"/>
    <w:rsid w:val="002D39EE"/>
    <w:rsid w:val="002D4103"/>
    <w:rsid w:val="002D4646"/>
    <w:rsid w:val="002D4836"/>
    <w:rsid w:val="002D5144"/>
    <w:rsid w:val="002D53EB"/>
    <w:rsid w:val="002D627E"/>
    <w:rsid w:val="002D65C2"/>
    <w:rsid w:val="002D6646"/>
    <w:rsid w:val="002D6B41"/>
    <w:rsid w:val="002D72AF"/>
    <w:rsid w:val="002D7950"/>
    <w:rsid w:val="002E010A"/>
    <w:rsid w:val="002E08B7"/>
    <w:rsid w:val="002E0B66"/>
    <w:rsid w:val="002E0E02"/>
    <w:rsid w:val="002E12EA"/>
    <w:rsid w:val="002E16CF"/>
    <w:rsid w:val="002E17ED"/>
    <w:rsid w:val="002E18D6"/>
    <w:rsid w:val="002E19FB"/>
    <w:rsid w:val="002E1ED0"/>
    <w:rsid w:val="002E1FC2"/>
    <w:rsid w:val="002E229B"/>
    <w:rsid w:val="002E2412"/>
    <w:rsid w:val="002E247D"/>
    <w:rsid w:val="002E2790"/>
    <w:rsid w:val="002E2C18"/>
    <w:rsid w:val="002E2D35"/>
    <w:rsid w:val="002E2DE9"/>
    <w:rsid w:val="002E35E0"/>
    <w:rsid w:val="002E3B38"/>
    <w:rsid w:val="002E3D0E"/>
    <w:rsid w:val="002E4088"/>
    <w:rsid w:val="002E409C"/>
    <w:rsid w:val="002E47C7"/>
    <w:rsid w:val="002E47DE"/>
    <w:rsid w:val="002E4B9D"/>
    <w:rsid w:val="002E5030"/>
    <w:rsid w:val="002E5850"/>
    <w:rsid w:val="002E5CF0"/>
    <w:rsid w:val="002E5F79"/>
    <w:rsid w:val="002E65E3"/>
    <w:rsid w:val="002E67A1"/>
    <w:rsid w:val="002E705B"/>
    <w:rsid w:val="002E7871"/>
    <w:rsid w:val="002E7992"/>
    <w:rsid w:val="002F0218"/>
    <w:rsid w:val="002F05DF"/>
    <w:rsid w:val="002F0C95"/>
    <w:rsid w:val="002F116D"/>
    <w:rsid w:val="002F1445"/>
    <w:rsid w:val="002F1566"/>
    <w:rsid w:val="002F15FB"/>
    <w:rsid w:val="002F1868"/>
    <w:rsid w:val="002F18BC"/>
    <w:rsid w:val="002F1EDD"/>
    <w:rsid w:val="002F2C0A"/>
    <w:rsid w:val="002F3706"/>
    <w:rsid w:val="002F3B31"/>
    <w:rsid w:val="002F3E44"/>
    <w:rsid w:val="002F465C"/>
    <w:rsid w:val="002F4C25"/>
    <w:rsid w:val="002F4EAA"/>
    <w:rsid w:val="002F55CA"/>
    <w:rsid w:val="002F5768"/>
    <w:rsid w:val="002F61A7"/>
    <w:rsid w:val="002F6211"/>
    <w:rsid w:val="002F6399"/>
    <w:rsid w:val="002F647F"/>
    <w:rsid w:val="002F6C89"/>
    <w:rsid w:val="002F6E02"/>
    <w:rsid w:val="002F73D4"/>
    <w:rsid w:val="002F7EC6"/>
    <w:rsid w:val="003002F9"/>
    <w:rsid w:val="003003B5"/>
    <w:rsid w:val="003006A8"/>
    <w:rsid w:val="003009B3"/>
    <w:rsid w:val="00300A96"/>
    <w:rsid w:val="003011AB"/>
    <w:rsid w:val="003011DC"/>
    <w:rsid w:val="003013F2"/>
    <w:rsid w:val="00301605"/>
    <w:rsid w:val="0030223F"/>
    <w:rsid w:val="0030232A"/>
    <w:rsid w:val="00302336"/>
    <w:rsid w:val="00302C8E"/>
    <w:rsid w:val="00302CA5"/>
    <w:rsid w:val="00302D14"/>
    <w:rsid w:val="003031AC"/>
    <w:rsid w:val="003032DB"/>
    <w:rsid w:val="00303813"/>
    <w:rsid w:val="003039F3"/>
    <w:rsid w:val="00303D8D"/>
    <w:rsid w:val="003041DD"/>
    <w:rsid w:val="00304722"/>
    <w:rsid w:val="003068FD"/>
    <w:rsid w:val="0030694A"/>
    <w:rsid w:val="003069F4"/>
    <w:rsid w:val="00307673"/>
    <w:rsid w:val="00307FF6"/>
    <w:rsid w:val="00310668"/>
    <w:rsid w:val="00310A6A"/>
    <w:rsid w:val="00311EF3"/>
    <w:rsid w:val="00312064"/>
    <w:rsid w:val="00312724"/>
    <w:rsid w:val="00312DEC"/>
    <w:rsid w:val="00313712"/>
    <w:rsid w:val="003138FD"/>
    <w:rsid w:val="00313F6D"/>
    <w:rsid w:val="003141B6"/>
    <w:rsid w:val="0031440B"/>
    <w:rsid w:val="003145CF"/>
    <w:rsid w:val="003146C9"/>
    <w:rsid w:val="0031482F"/>
    <w:rsid w:val="00314B76"/>
    <w:rsid w:val="00314C3F"/>
    <w:rsid w:val="00315021"/>
    <w:rsid w:val="00315F59"/>
    <w:rsid w:val="003163F8"/>
    <w:rsid w:val="0031713B"/>
    <w:rsid w:val="0031750B"/>
    <w:rsid w:val="00317D92"/>
    <w:rsid w:val="00317F8B"/>
    <w:rsid w:val="0032003D"/>
    <w:rsid w:val="0032049F"/>
    <w:rsid w:val="003207A6"/>
    <w:rsid w:val="00320B82"/>
    <w:rsid w:val="003211CB"/>
    <w:rsid w:val="003212CD"/>
    <w:rsid w:val="00321471"/>
    <w:rsid w:val="003218BE"/>
    <w:rsid w:val="00322143"/>
    <w:rsid w:val="00322B59"/>
    <w:rsid w:val="00323032"/>
    <w:rsid w:val="00323316"/>
    <w:rsid w:val="00323762"/>
    <w:rsid w:val="00323777"/>
    <w:rsid w:val="003241E4"/>
    <w:rsid w:val="00324B2C"/>
    <w:rsid w:val="00324B7F"/>
    <w:rsid w:val="003250C8"/>
    <w:rsid w:val="00325418"/>
    <w:rsid w:val="003255C0"/>
    <w:rsid w:val="003259A9"/>
    <w:rsid w:val="00325FEB"/>
    <w:rsid w:val="00326338"/>
    <w:rsid w:val="0032665F"/>
    <w:rsid w:val="003273E5"/>
    <w:rsid w:val="003275B5"/>
    <w:rsid w:val="00327CF1"/>
    <w:rsid w:val="00332797"/>
    <w:rsid w:val="00332E29"/>
    <w:rsid w:val="0033308E"/>
    <w:rsid w:val="003334BB"/>
    <w:rsid w:val="00333ADB"/>
    <w:rsid w:val="00333DCB"/>
    <w:rsid w:val="0033403A"/>
    <w:rsid w:val="00334180"/>
    <w:rsid w:val="003341FB"/>
    <w:rsid w:val="003348D7"/>
    <w:rsid w:val="00334B36"/>
    <w:rsid w:val="00336E1C"/>
    <w:rsid w:val="003374A0"/>
    <w:rsid w:val="0033760A"/>
    <w:rsid w:val="00337616"/>
    <w:rsid w:val="0034009B"/>
    <w:rsid w:val="00340872"/>
    <w:rsid w:val="00340960"/>
    <w:rsid w:val="00340B90"/>
    <w:rsid w:val="00341031"/>
    <w:rsid w:val="0034193F"/>
    <w:rsid w:val="003419B5"/>
    <w:rsid w:val="00341CD3"/>
    <w:rsid w:val="003421F3"/>
    <w:rsid w:val="003425BF"/>
    <w:rsid w:val="00342957"/>
    <w:rsid w:val="00342C9A"/>
    <w:rsid w:val="003434AC"/>
    <w:rsid w:val="00343971"/>
    <w:rsid w:val="00343BDF"/>
    <w:rsid w:val="00344065"/>
    <w:rsid w:val="00344201"/>
    <w:rsid w:val="00344483"/>
    <w:rsid w:val="003445E5"/>
    <w:rsid w:val="00344B4C"/>
    <w:rsid w:val="003456CB"/>
    <w:rsid w:val="0034632E"/>
    <w:rsid w:val="003474CD"/>
    <w:rsid w:val="0034798B"/>
    <w:rsid w:val="00347C17"/>
    <w:rsid w:val="003503B7"/>
    <w:rsid w:val="003504A0"/>
    <w:rsid w:val="0035134D"/>
    <w:rsid w:val="00351373"/>
    <w:rsid w:val="00351B53"/>
    <w:rsid w:val="00351D98"/>
    <w:rsid w:val="00352109"/>
    <w:rsid w:val="003524D8"/>
    <w:rsid w:val="00352BD1"/>
    <w:rsid w:val="00352C0E"/>
    <w:rsid w:val="00352C1C"/>
    <w:rsid w:val="00353B99"/>
    <w:rsid w:val="003546D9"/>
    <w:rsid w:val="00355442"/>
    <w:rsid w:val="0035589F"/>
    <w:rsid w:val="00355CA0"/>
    <w:rsid w:val="003565C7"/>
    <w:rsid w:val="003565D6"/>
    <w:rsid w:val="0035670C"/>
    <w:rsid w:val="00356846"/>
    <w:rsid w:val="00356D0C"/>
    <w:rsid w:val="00356F3C"/>
    <w:rsid w:val="00357687"/>
    <w:rsid w:val="00357E98"/>
    <w:rsid w:val="00360920"/>
    <w:rsid w:val="00360DC8"/>
    <w:rsid w:val="00360F8F"/>
    <w:rsid w:val="0036168C"/>
    <w:rsid w:val="00361C5E"/>
    <w:rsid w:val="00362070"/>
    <w:rsid w:val="003624CC"/>
    <w:rsid w:val="003626F7"/>
    <w:rsid w:val="00363270"/>
    <w:rsid w:val="00363A06"/>
    <w:rsid w:val="0036444D"/>
    <w:rsid w:val="00364948"/>
    <w:rsid w:val="00364C19"/>
    <w:rsid w:val="00365645"/>
    <w:rsid w:val="003656D0"/>
    <w:rsid w:val="003658EF"/>
    <w:rsid w:val="003660C4"/>
    <w:rsid w:val="00366E59"/>
    <w:rsid w:val="0036734F"/>
    <w:rsid w:val="003678C1"/>
    <w:rsid w:val="00367BEB"/>
    <w:rsid w:val="0037002F"/>
    <w:rsid w:val="003706B1"/>
    <w:rsid w:val="003709D4"/>
    <w:rsid w:val="003716F1"/>
    <w:rsid w:val="00371862"/>
    <w:rsid w:val="003721B8"/>
    <w:rsid w:val="003721E4"/>
    <w:rsid w:val="00372254"/>
    <w:rsid w:val="00372274"/>
    <w:rsid w:val="0037256F"/>
    <w:rsid w:val="0037316F"/>
    <w:rsid w:val="00373960"/>
    <w:rsid w:val="00374F58"/>
    <w:rsid w:val="003750C3"/>
    <w:rsid w:val="00375386"/>
    <w:rsid w:val="003754E2"/>
    <w:rsid w:val="003757A1"/>
    <w:rsid w:val="00375FB9"/>
    <w:rsid w:val="00376270"/>
    <w:rsid w:val="003765D7"/>
    <w:rsid w:val="003765FB"/>
    <w:rsid w:val="003803B2"/>
    <w:rsid w:val="003807BF"/>
    <w:rsid w:val="00380E37"/>
    <w:rsid w:val="00380F95"/>
    <w:rsid w:val="00381076"/>
    <w:rsid w:val="00381152"/>
    <w:rsid w:val="0038189B"/>
    <w:rsid w:val="00381EC1"/>
    <w:rsid w:val="00382C1D"/>
    <w:rsid w:val="003833FA"/>
    <w:rsid w:val="0038365B"/>
    <w:rsid w:val="003837A3"/>
    <w:rsid w:val="003838DE"/>
    <w:rsid w:val="00383B46"/>
    <w:rsid w:val="00383CF2"/>
    <w:rsid w:val="00383DCE"/>
    <w:rsid w:val="00384709"/>
    <w:rsid w:val="00384E11"/>
    <w:rsid w:val="003854DB"/>
    <w:rsid w:val="00385BB6"/>
    <w:rsid w:val="00385D54"/>
    <w:rsid w:val="00385F71"/>
    <w:rsid w:val="00386C35"/>
    <w:rsid w:val="00387396"/>
    <w:rsid w:val="00387E71"/>
    <w:rsid w:val="00387F28"/>
    <w:rsid w:val="0039055B"/>
    <w:rsid w:val="00390585"/>
    <w:rsid w:val="00390AE2"/>
    <w:rsid w:val="00390F1D"/>
    <w:rsid w:val="00391215"/>
    <w:rsid w:val="00391951"/>
    <w:rsid w:val="00391BB1"/>
    <w:rsid w:val="00392A64"/>
    <w:rsid w:val="00392D6B"/>
    <w:rsid w:val="00392FA8"/>
    <w:rsid w:val="003930CB"/>
    <w:rsid w:val="003930E7"/>
    <w:rsid w:val="00393140"/>
    <w:rsid w:val="003933F8"/>
    <w:rsid w:val="00393EEB"/>
    <w:rsid w:val="003944AE"/>
    <w:rsid w:val="003944B9"/>
    <w:rsid w:val="003944E2"/>
    <w:rsid w:val="00394732"/>
    <w:rsid w:val="00394C3D"/>
    <w:rsid w:val="00395147"/>
    <w:rsid w:val="003951EA"/>
    <w:rsid w:val="003954A5"/>
    <w:rsid w:val="0039598F"/>
    <w:rsid w:val="0039613B"/>
    <w:rsid w:val="003966AD"/>
    <w:rsid w:val="00396D85"/>
    <w:rsid w:val="00396FB6"/>
    <w:rsid w:val="00397582"/>
    <w:rsid w:val="00397828"/>
    <w:rsid w:val="00397D59"/>
    <w:rsid w:val="003A0512"/>
    <w:rsid w:val="003A0B4A"/>
    <w:rsid w:val="003A1063"/>
    <w:rsid w:val="003A14E1"/>
    <w:rsid w:val="003A1DF3"/>
    <w:rsid w:val="003A1FA9"/>
    <w:rsid w:val="003A2490"/>
    <w:rsid w:val="003A251B"/>
    <w:rsid w:val="003A303E"/>
    <w:rsid w:val="003A358D"/>
    <w:rsid w:val="003A3D77"/>
    <w:rsid w:val="003A403D"/>
    <w:rsid w:val="003A424C"/>
    <w:rsid w:val="003A4813"/>
    <w:rsid w:val="003A4C7B"/>
    <w:rsid w:val="003A54EB"/>
    <w:rsid w:val="003A575C"/>
    <w:rsid w:val="003A5764"/>
    <w:rsid w:val="003A5A10"/>
    <w:rsid w:val="003A603F"/>
    <w:rsid w:val="003A6405"/>
    <w:rsid w:val="003A74EF"/>
    <w:rsid w:val="003A7A4E"/>
    <w:rsid w:val="003B0061"/>
    <w:rsid w:val="003B00B5"/>
    <w:rsid w:val="003B035C"/>
    <w:rsid w:val="003B0371"/>
    <w:rsid w:val="003B0832"/>
    <w:rsid w:val="003B0AF0"/>
    <w:rsid w:val="003B1538"/>
    <w:rsid w:val="003B1F9B"/>
    <w:rsid w:val="003B2503"/>
    <w:rsid w:val="003B2A37"/>
    <w:rsid w:val="003B3DDA"/>
    <w:rsid w:val="003B458E"/>
    <w:rsid w:val="003B45E5"/>
    <w:rsid w:val="003B532D"/>
    <w:rsid w:val="003B565B"/>
    <w:rsid w:val="003B5AED"/>
    <w:rsid w:val="003B6020"/>
    <w:rsid w:val="003B6540"/>
    <w:rsid w:val="003B6624"/>
    <w:rsid w:val="003B6667"/>
    <w:rsid w:val="003B6DAE"/>
    <w:rsid w:val="003B70F9"/>
    <w:rsid w:val="003B71AE"/>
    <w:rsid w:val="003B7392"/>
    <w:rsid w:val="003C0776"/>
    <w:rsid w:val="003C08B0"/>
    <w:rsid w:val="003C0A74"/>
    <w:rsid w:val="003C1517"/>
    <w:rsid w:val="003C1796"/>
    <w:rsid w:val="003C1B72"/>
    <w:rsid w:val="003C263F"/>
    <w:rsid w:val="003C2AD9"/>
    <w:rsid w:val="003C2E16"/>
    <w:rsid w:val="003C30C2"/>
    <w:rsid w:val="003C3C77"/>
    <w:rsid w:val="003C51D7"/>
    <w:rsid w:val="003C60ED"/>
    <w:rsid w:val="003C6367"/>
    <w:rsid w:val="003C6B7B"/>
    <w:rsid w:val="003C6DFA"/>
    <w:rsid w:val="003C706E"/>
    <w:rsid w:val="003C756F"/>
    <w:rsid w:val="003C765A"/>
    <w:rsid w:val="003C78CC"/>
    <w:rsid w:val="003C7DC8"/>
    <w:rsid w:val="003D0073"/>
    <w:rsid w:val="003D0162"/>
    <w:rsid w:val="003D09B6"/>
    <w:rsid w:val="003D15F3"/>
    <w:rsid w:val="003D2135"/>
    <w:rsid w:val="003D2B5F"/>
    <w:rsid w:val="003D2D50"/>
    <w:rsid w:val="003D33BF"/>
    <w:rsid w:val="003D37D4"/>
    <w:rsid w:val="003D3A24"/>
    <w:rsid w:val="003D451A"/>
    <w:rsid w:val="003D5156"/>
    <w:rsid w:val="003D6780"/>
    <w:rsid w:val="003D6B2C"/>
    <w:rsid w:val="003D6F27"/>
    <w:rsid w:val="003D796C"/>
    <w:rsid w:val="003D7D26"/>
    <w:rsid w:val="003E0301"/>
    <w:rsid w:val="003E0591"/>
    <w:rsid w:val="003E0F2B"/>
    <w:rsid w:val="003E0F72"/>
    <w:rsid w:val="003E1F1C"/>
    <w:rsid w:val="003E23ED"/>
    <w:rsid w:val="003E257B"/>
    <w:rsid w:val="003E28A1"/>
    <w:rsid w:val="003E29B9"/>
    <w:rsid w:val="003E2F20"/>
    <w:rsid w:val="003E33D6"/>
    <w:rsid w:val="003E35B7"/>
    <w:rsid w:val="003E36AB"/>
    <w:rsid w:val="003E39F9"/>
    <w:rsid w:val="003E3DF2"/>
    <w:rsid w:val="003E4023"/>
    <w:rsid w:val="003E505C"/>
    <w:rsid w:val="003E5240"/>
    <w:rsid w:val="003E5394"/>
    <w:rsid w:val="003E56D5"/>
    <w:rsid w:val="003E5B59"/>
    <w:rsid w:val="003E6538"/>
    <w:rsid w:val="003E6B9C"/>
    <w:rsid w:val="003E6E30"/>
    <w:rsid w:val="003E79F0"/>
    <w:rsid w:val="003E7F0C"/>
    <w:rsid w:val="003F08B4"/>
    <w:rsid w:val="003F0C2F"/>
    <w:rsid w:val="003F17C4"/>
    <w:rsid w:val="003F1BA1"/>
    <w:rsid w:val="003F2049"/>
    <w:rsid w:val="003F33AC"/>
    <w:rsid w:val="003F37E9"/>
    <w:rsid w:val="003F3F2F"/>
    <w:rsid w:val="003F3FAC"/>
    <w:rsid w:val="003F4C40"/>
    <w:rsid w:val="003F4CED"/>
    <w:rsid w:val="003F5443"/>
    <w:rsid w:val="003F5535"/>
    <w:rsid w:val="003F5C67"/>
    <w:rsid w:val="003F5ECD"/>
    <w:rsid w:val="003F5F2A"/>
    <w:rsid w:val="003F633E"/>
    <w:rsid w:val="003F66F2"/>
    <w:rsid w:val="003F673C"/>
    <w:rsid w:val="003F693F"/>
    <w:rsid w:val="003F6C5F"/>
    <w:rsid w:val="003F6F0C"/>
    <w:rsid w:val="003F774B"/>
    <w:rsid w:val="00400725"/>
    <w:rsid w:val="00400F1E"/>
    <w:rsid w:val="00401405"/>
    <w:rsid w:val="00401CC1"/>
    <w:rsid w:val="00401DBF"/>
    <w:rsid w:val="004028AF"/>
    <w:rsid w:val="00402D10"/>
    <w:rsid w:val="00402F55"/>
    <w:rsid w:val="004031E8"/>
    <w:rsid w:val="00403A3F"/>
    <w:rsid w:val="00403D99"/>
    <w:rsid w:val="00403E13"/>
    <w:rsid w:val="0040445B"/>
    <w:rsid w:val="00404A9C"/>
    <w:rsid w:val="00404B1D"/>
    <w:rsid w:val="0040513A"/>
    <w:rsid w:val="00405665"/>
    <w:rsid w:val="00405EA6"/>
    <w:rsid w:val="0040658E"/>
    <w:rsid w:val="00406AF6"/>
    <w:rsid w:val="004071F4"/>
    <w:rsid w:val="00407CC2"/>
    <w:rsid w:val="00407EB7"/>
    <w:rsid w:val="004107EB"/>
    <w:rsid w:val="00410AE4"/>
    <w:rsid w:val="00411F9A"/>
    <w:rsid w:val="00411FE0"/>
    <w:rsid w:val="00412B40"/>
    <w:rsid w:val="00412F21"/>
    <w:rsid w:val="00413403"/>
    <w:rsid w:val="004135BD"/>
    <w:rsid w:val="00414228"/>
    <w:rsid w:val="00414A53"/>
    <w:rsid w:val="004153FF"/>
    <w:rsid w:val="00415F3D"/>
    <w:rsid w:val="00415FCD"/>
    <w:rsid w:val="004166A1"/>
    <w:rsid w:val="0041798E"/>
    <w:rsid w:val="00417C01"/>
    <w:rsid w:val="00420055"/>
    <w:rsid w:val="0042015B"/>
    <w:rsid w:val="004201C4"/>
    <w:rsid w:val="0042042C"/>
    <w:rsid w:val="00420F9D"/>
    <w:rsid w:val="004213F9"/>
    <w:rsid w:val="00421BF0"/>
    <w:rsid w:val="004220DD"/>
    <w:rsid w:val="00422F13"/>
    <w:rsid w:val="004232BF"/>
    <w:rsid w:val="00423A31"/>
    <w:rsid w:val="004242D8"/>
    <w:rsid w:val="00424EE6"/>
    <w:rsid w:val="0042528D"/>
    <w:rsid w:val="00425BBC"/>
    <w:rsid w:val="00425C28"/>
    <w:rsid w:val="00426BE9"/>
    <w:rsid w:val="00426F3D"/>
    <w:rsid w:val="00427FB7"/>
    <w:rsid w:val="00430142"/>
    <w:rsid w:val="004302A4"/>
    <w:rsid w:val="0043042E"/>
    <w:rsid w:val="004306FE"/>
    <w:rsid w:val="00430A5F"/>
    <w:rsid w:val="00430E97"/>
    <w:rsid w:val="00430FE3"/>
    <w:rsid w:val="00431033"/>
    <w:rsid w:val="004316F9"/>
    <w:rsid w:val="00431857"/>
    <w:rsid w:val="00431D9E"/>
    <w:rsid w:val="00431DDA"/>
    <w:rsid w:val="00432132"/>
    <w:rsid w:val="00432855"/>
    <w:rsid w:val="00432CAA"/>
    <w:rsid w:val="00433305"/>
    <w:rsid w:val="0043373F"/>
    <w:rsid w:val="0043430E"/>
    <w:rsid w:val="00434807"/>
    <w:rsid w:val="00434B30"/>
    <w:rsid w:val="004358B7"/>
    <w:rsid w:val="00435959"/>
    <w:rsid w:val="00436083"/>
    <w:rsid w:val="00436D9C"/>
    <w:rsid w:val="004371B1"/>
    <w:rsid w:val="0043774E"/>
    <w:rsid w:val="00437B4F"/>
    <w:rsid w:val="00437C79"/>
    <w:rsid w:val="0044062D"/>
    <w:rsid w:val="004406EA"/>
    <w:rsid w:val="00440CD8"/>
    <w:rsid w:val="00440F27"/>
    <w:rsid w:val="00441092"/>
    <w:rsid w:val="004417D7"/>
    <w:rsid w:val="00441A74"/>
    <w:rsid w:val="00441AE5"/>
    <w:rsid w:val="00441C56"/>
    <w:rsid w:val="00441F39"/>
    <w:rsid w:val="00442739"/>
    <w:rsid w:val="0044275A"/>
    <w:rsid w:val="004427E9"/>
    <w:rsid w:val="004430FE"/>
    <w:rsid w:val="0044363B"/>
    <w:rsid w:val="00443783"/>
    <w:rsid w:val="00443EA8"/>
    <w:rsid w:val="00443F21"/>
    <w:rsid w:val="004444E0"/>
    <w:rsid w:val="0044475C"/>
    <w:rsid w:val="004449C1"/>
    <w:rsid w:val="00444B52"/>
    <w:rsid w:val="00444E4D"/>
    <w:rsid w:val="004455F0"/>
    <w:rsid w:val="00445CD7"/>
    <w:rsid w:val="00446322"/>
    <w:rsid w:val="004463BA"/>
    <w:rsid w:val="00446914"/>
    <w:rsid w:val="00446A3B"/>
    <w:rsid w:val="004470F7"/>
    <w:rsid w:val="00447F0F"/>
    <w:rsid w:val="0045056C"/>
    <w:rsid w:val="00450A03"/>
    <w:rsid w:val="00450A6D"/>
    <w:rsid w:val="00450B82"/>
    <w:rsid w:val="00450C12"/>
    <w:rsid w:val="00451A34"/>
    <w:rsid w:val="00451E44"/>
    <w:rsid w:val="00451F22"/>
    <w:rsid w:val="0045204B"/>
    <w:rsid w:val="004521CD"/>
    <w:rsid w:val="00453519"/>
    <w:rsid w:val="00453807"/>
    <w:rsid w:val="00453E7E"/>
    <w:rsid w:val="004540DE"/>
    <w:rsid w:val="00454949"/>
    <w:rsid w:val="004550C1"/>
    <w:rsid w:val="00455147"/>
    <w:rsid w:val="00455BC9"/>
    <w:rsid w:val="0045668F"/>
    <w:rsid w:val="00456F62"/>
    <w:rsid w:val="00456F7E"/>
    <w:rsid w:val="00457153"/>
    <w:rsid w:val="0045745E"/>
    <w:rsid w:val="00457746"/>
    <w:rsid w:val="004577E3"/>
    <w:rsid w:val="004579DB"/>
    <w:rsid w:val="00457E64"/>
    <w:rsid w:val="00460A9A"/>
    <w:rsid w:val="00460EFC"/>
    <w:rsid w:val="004612EF"/>
    <w:rsid w:val="00461359"/>
    <w:rsid w:val="004619B2"/>
    <w:rsid w:val="004623A1"/>
    <w:rsid w:val="0046243C"/>
    <w:rsid w:val="00462DE1"/>
    <w:rsid w:val="004634A1"/>
    <w:rsid w:val="00463638"/>
    <w:rsid w:val="004636BA"/>
    <w:rsid w:val="00463D67"/>
    <w:rsid w:val="004640EC"/>
    <w:rsid w:val="00464787"/>
    <w:rsid w:val="00464BA3"/>
    <w:rsid w:val="00464BF3"/>
    <w:rsid w:val="00464D02"/>
    <w:rsid w:val="00465168"/>
    <w:rsid w:val="0046522F"/>
    <w:rsid w:val="00465A74"/>
    <w:rsid w:val="00465FCD"/>
    <w:rsid w:val="00466702"/>
    <w:rsid w:val="004670E0"/>
    <w:rsid w:val="0046788E"/>
    <w:rsid w:val="00467950"/>
    <w:rsid w:val="00467F42"/>
    <w:rsid w:val="00470CDC"/>
    <w:rsid w:val="00470D66"/>
    <w:rsid w:val="00470F2B"/>
    <w:rsid w:val="00471491"/>
    <w:rsid w:val="00471552"/>
    <w:rsid w:val="004718DF"/>
    <w:rsid w:val="00471F37"/>
    <w:rsid w:val="00471FBA"/>
    <w:rsid w:val="004723BC"/>
    <w:rsid w:val="00472622"/>
    <w:rsid w:val="00472674"/>
    <w:rsid w:val="00473810"/>
    <w:rsid w:val="00473B9D"/>
    <w:rsid w:val="00474134"/>
    <w:rsid w:val="004741B9"/>
    <w:rsid w:val="004753E7"/>
    <w:rsid w:val="00475A02"/>
    <w:rsid w:val="00475A47"/>
    <w:rsid w:val="004768C3"/>
    <w:rsid w:val="0047798D"/>
    <w:rsid w:val="0048035A"/>
    <w:rsid w:val="004803C9"/>
    <w:rsid w:val="00481468"/>
    <w:rsid w:val="0048186A"/>
    <w:rsid w:val="004818AF"/>
    <w:rsid w:val="00481A22"/>
    <w:rsid w:val="00481AFE"/>
    <w:rsid w:val="00481DB1"/>
    <w:rsid w:val="004822D4"/>
    <w:rsid w:val="00482345"/>
    <w:rsid w:val="00482D6B"/>
    <w:rsid w:val="00482DC1"/>
    <w:rsid w:val="00483A68"/>
    <w:rsid w:val="00484387"/>
    <w:rsid w:val="004847B0"/>
    <w:rsid w:val="00485988"/>
    <w:rsid w:val="00485A83"/>
    <w:rsid w:val="00485C4E"/>
    <w:rsid w:val="004865AE"/>
    <w:rsid w:val="00486649"/>
    <w:rsid w:val="004869CB"/>
    <w:rsid w:val="00486A3E"/>
    <w:rsid w:val="00486CD0"/>
    <w:rsid w:val="00486F39"/>
    <w:rsid w:val="00486F4F"/>
    <w:rsid w:val="00487138"/>
    <w:rsid w:val="00487777"/>
    <w:rsid w:val="004878B2"/>
    <w:rsid w:val="00487B6D"/>
    <w:rsid w:val="0049063B"/>
    <w:rsid w:val="00490A31"/>
    <w:rsid w:val="00490BA1"/>
    <w:rsid w:val="00491045"/>
    <w:rsid w:val="004912B4"/>
    <w:rsid w:val="00491C3D"/>
    <w:rsid w:val="00491C79"/>
    <w:rsid w:val="00491CC8"/>
    <w:rsid w:val="00492096"/>
    <w:rsid w:val="004924A3"/>
    <w:rsid w:val="004925C9"/>
    <w:rsid w:val="0049276B"/>
    <w:rsid w:val="0049290B"/>
    <w:rsid w:val="00492B25"/>
    <w:rsid w:val="00492BF2"/>
    <w:rsid w:val="00492EFB"/>
    <w:rsid w:val="004931B8"/>
    <w:rsid w:val="00493363"/>
    <w:rsid w:val="0049364B"/>
    <w:rsid w:val="00494270"/>
    <w:rsid w:val="004943C3"/>
    <w:rsid w:val="00494A0D"/>
    <w:rsid w:val="00494EC7"/>
    <w:rsid w:val="004952D6"/>
    <w:rsid w:val="0049530D"/>
    <w:rsid w:val="00495F28"/>
    <w:rsid w:val="004960F0"/>
    <w:rsid w:val="0049753C"/>
    <w:rsid w:val="0049767A"/>
    <w:rsid w:val="004978AD"/>
    <w:rsid w:val="004979CB"/>
    <w:rsid w:val="00497E7F"/>
    <w:rsid w:val="00497FFE"/>
    <w:rsid w:val="004A0076"/>
    <w:rsid w:val="004A02FE"/>
    <w:rsid w:val="004A0911"/>
    <w:rsid w:val="004A0D32"/>
    <w:rsid w:val="004A154B"/>
    <w:rsid w:val="004A15C5"/>
    <w:rsid w:val="004A1D1F"/>
    <w:rsid w:val="004A1E3D"/>
    <w:rsid w:val="004A22C7"/>
    <w:rsid w:val="004A2363"/>
    <w:rsid w:val="004A2C30"/>
    <w:rsid w:val="004A2ECD"/>
    <w:rsid w:val="004A3016"/>
    <w:rsid w:val="004A30D7"/>
    <w:rsid w:val="004A31D5"/>
    <w:rsid w:val="004A352A"/>
    <w:rsid w:val="004A3826"/>
    <w:rsid w:val="004A3BFE"/>
    <w:rsid w:val="004A4451"/>
    <w:rsid w:val="004A4CF4"/>
    <w:rsid w:val="004A4D82"/>
    <w:rsid w:val="004A5596"/>
    <w:rsid w:val="004A60C0"/>
    <w:rsid w:val="004A6681"/>
    <w:rsid w:val="004A6B9F"/>
    <w:rsid w:val="004A7021"/>
    <w:rsid w:val="004A7252"/>
    <w:rsid w:val="004A7308"/>
    <w:rsid w:val="004A7406"/>
    <w:rsid w:val="004A7C44"/>
    <w:rsid w:val="004B0043"/>
    <w:rsid w:val="004B06E4"/>
    <w:rsid w:val="004B08DA"/>
    <w:rsid w:val="004B0B98"/>
    <w:rsid w:val="004B0C4A"/>
    <w:rsid w:val="004B0E99"/>
    <w:rsid w:val="004B15C8"/>
    <w:rsid w:val="004B2562"/>
    <w:rsid w:val="004B2B51"/>
    <w:rsid w:val="004B2B73"/>
    <w:rsid w:val="004B2BF4"/>
    <w:rsid w:val="004B3033"/>
    <w:rsid w:val="004B31B4"/>
    <w:rsid w:val="004B3398"/>
    <w:rsid w:val="004B490D"/>
    <w:rsid w:val="004B4B5C"/>
    <w:rsid w:val="004B56F2"/>
    <w:rsid w:val="004B5BA4"/>
    <w:rsid w:val="004B5D49"/>
    <w:rsid w:val="004B5DEF"/>
    <w:rsid w:val="004B646E"/>
    <w:rsid w:val="004B64C3"/>
    <w:rsid w:val="004B6866"/>
    <w:rsid w:val="004C01C6"/>
    <w:rsid w:val="004C0559"/>
    <w:rsid w:val="004C1F20"/>
    <w:rsid w:val="004C20D5"/>
    <w:rsid w:val="004C21C7"/>
    <w:rsid w:val="004C24B6"/>
    <w:rsid w:val="004C2D47"/>
    <w:rsid w:val="004C375B"/>
    <w:rsid w:val="004C4053"/>
    <w:rsid w:val="004C40FF"/>
    <w:rsid w:val="004C4522"/>
    <w:rsid w:val="004C454B"/>
    <w:rsid w:val="004C4C3F"/>
    <w:rsid w:val="004C4D39"/>
    <w:rsid w:val="004C5401"/>
    <w:rsid w:val="004C5A3C"/>
    <w:rsid w:val="004C5D3A"/>
    <w:rsid w:val="004C5E2E"/>
    <w:rsid w:val="004C65F3"/>
    <w:rsid w:val="004C6E95"/>
    <w:rsid w:val="004C6F22"/>
    <w:rsid w:val="004C7040"/>
    <w:rsid w:val="004C718D"/>
    <w:rsid w:val="004C7947"/>
    <w:rsid w:val="004C79C1"/>
    <w:rsid w:val="004C7A9B"/>
    <w:rsid w:val="004C7B71"/>
    <w:rsid w:val="004C7E22"/>
    <w:rsid w:val="004C7F11"/>
    <w:rsid w:val="004D0678"/>
    <w:rsid w:val="004D0820"/>
    <w:rsid w:val="004D092B"/>
    <w:rsid w:val="004D1852"/>
    <w:rsid w:val="004D1956"/>
    <w:rsid w:val="004D1B2C"/>
    <w:rsid w:val="004D1B41"/>
    <w:rsid w:val="004D1F79"/>
    <w:rsid w:val="004D2FA2"/>
    <w:rsid w:val="004D32F3"/>
    <w:rsid w:val="004D35A0"/>
    <w:rsid w:val="004D3958"/>
    <w:rsid w:val="004D3BD7"/>
    <w:rsid w:val="004D3DFF"/>
    <w:rsid w:val="004D4B75"/>
    <w:rsid w:val="004D4FE8"/>
    <w:rsid w:val="004D51D6"/>
    <w:rsid w:val="004D5366"/>
    <w:rsid w:val="004D5436"/>
    <w:rsid w:val="004D596C"/>
    <w:rsid w:val="004D6C5E"/>
    <w:rsid w:val="004D7584"/>
    <w:rsid w:val="004D788E"/>
    <w:rsid w:val="004D78F4"/>
    <w:rsid w:val="004D7A7D"/>
    <w:rsid w:val="004D7F4E"/>
    <w:rsid w:val="004E0046"/>
    <w:rsid w:val="004E0826"/>
    <w:rsid w:val="004E0C12"/>
    <w:rsid w:val="004E16A1"/>
    <w:rsid w:val="004E16DB"/>
    <w:rsid w:val="004E171C"/>
    <w:rsid w:val="004E1925"/>
    <w:rsid w:val="004E1E57"/>
    <w:rsid w:val="004E28AA"/>
    <w:rsid w:val="004E2B87"/>
    <w:rsid w:val="004E2CBB"/>
    <w:rsid w:val="004E308C"/>
    <w:rsid w:val="004E347F"/>
    <w:rsid w:val="004E35C7"/>
    <w:rsid w:val="004E3601"/>
    <w:rsid w:val="004E365A"/>
    <w:rsid w:val="004E420A"/>
    <w:rsid w:val="004E48DB"/>
    <w:rsid w:val="004E4BDD"/>
    <w:rsid w:val="004E4DD7"/>
    <w:rsid w:val="004E4E8F"/>
    <w:rsid w:val="004E5E7E"/>
    <w:rsid w:val="004E61DC"/>
    <w:rsid w:val="004E666F"/>
    <w:rsid w:val="004E6A27"/>
    <w:rsid w:val="004E6A56"/>
    <w:rsid w:val="004E785C"/>
    <w:rsid w:val="004E7C35"/>
    <w:rsid w:val="004F05E6"/>
    <w:rsid w:val="004F0872"/>
    <w:rsid w:val="004F0A4B"/>
    <w:rsid w:val="004F0FA3"/>
    <w:rsid w:val="004F1959"/>
    <w:rsid w:val="004F23F1"/>
    <w:rsid w:val="004F256C"/>
    <w:rsid w:val="004F4489"/>
    <w:rsid w:val="004F44CA"/>
    <w:rsid w:val="004F44D7"/>
    <w:rsid w:val="004F4602"/>
    <w:rsid w:val="004F4812"/>
    <w:rsid w:val="004F4D92"/>
    <w:rsid w:val="004F4DB0"/>
    <w:rsid w:val="004F55EB"/>
    <w:rsid w:val="004F5CE2"/>
    <w:rsid w:val="004F6EAC"/>
    <w:rsid w:val="004F6EE3"/>
    <w:rsid w:val="004F7383"/>
    <w:rsid w:val="004F7A7F"/>
    <w:rsid w:val="004F7FCC"/>
    <w:rsid w:val="005008A0"/>
    <w:rsid w:val="005008DF"/>
    <w:rsid w:val="00500979"/>
    <w:rsid w:val="00500E2C"/>
    <w:rsid w:val="005017B6"/>
    <w:rsid w:val="005019AE"/>
    <w:rsid w:val="00501AB9"/>
    <w:rsid w:val="00502EB9"/>
    <w:rsid w:val="005030F8"/>
    <w:rsid w:val="005031D8"/>
    <w:rsid w:val="00503649"/>
    <w:rsid w:val="00503892"/>
    <w:rsid w:val="00503FF0"/>
    <w:rsid w:val="005040F9"/>
    <w:rsid w:val="005045B0"/>
    <w:rsid w:val="005045D0"/>
    <w:rsid w:val="00504A11"/>
    <w:rsid w:val="00504BEB"/>
    <w:rsid w:val="00505954"/>
    <w:rsid w:val="005059E8"/>
    <w:rsid w:val="00506076"/>
    <w:rsid w:val="00507309"/>
    <w:rsid w:val="00507356"/>
    <w:rsid w:val="00507DA5"/>
    <w:rsid w:val="005102E2"/>
    <w:rsid w:val="00510904"/>
    <w:rsid w:val="00510C41"/>
    <w:rsid w:val="00510C96"/>
    <w:rsid w:val="00510CF8"/>
    <w:rsid w:val="00510DBD"/>
    <w:rsid w:val="00510F46"/>
    <w:rsid w:val="00511442"/>
    <w:rsid w:val="00511E4B"/>
    <w:rsid w:val="00512AD0"/>
    <w:rsid w:val="005132E7"/>
    <w:rsid w:val="005134EE"/>
    <w:rsid w:val="005138F5"/>
    <w:rsid w:val="00514119"/>
    <w:rsid w:val="00514B8C"/>
    <w:rsid w:val="00515968"/>
    <w:rsid w:val="0051599B"/>
    <w:rsid w:val="00515AF9"/>
    <w:rsid w:val="00516314"/>
    <w:rsid w:val="00516EAA"/>
    <w:rsid w:val="0051703B"/>
    <w:rsid w:val="00517670"/>
    <w:rsid w:val="005176A5"/>
    <w:rsid w:val="00517DC5"/>
    <w:rsid w:val="005201CB"/>
    <w:rsid w:val="005203A9"/>
    <w:rsid w:val="0052046F"/>
    <w:rsid w:val="00521186"/>
    <w:rsid w:val="00521574"/>
    <w:rsid w:val="0052181A"/>
    <w:rsid w:val="00521A88"/>
    <w:rsid w:val="0052278E"/>
    <w:rsid w:val="005231D0"/>
    <w:rsid w:val="0052338E"/>
    <w:rsid w:val="00523705"/>
    <w:rsid w:val="00523A19"/>
    <w:rsid w:val="00523CDA"/>
    <w:rsid w:val="00523E17"/>
    <w:rsid w:val="00524234"/>
    <w:rsid w:val="00524933"/>
    <w:rsid w:val="00524A66"/>
    <w:rsid w:val="00524AF8"/>
    <w:rsid w:val="00524DA2"/>
    <w:rsid w:val="00524E36"/>
    <w:rsid w:val="0052557E"/>
    <w:rsid w:val="0052639A"/>
    <w:rsid w:val="00526D22"/>
    <w:rsid w:val="00527007"/>
    <w:rsid w:val="005273BC"/>
    <w:rsid w:val="00527464"/>
    <w:rsid w:val="005274B1"/>
    <w:rsid w:val="00527554"/>
    <w:rsid w:val="0053021C"/>
    <w:rsid w:val="005303B7"/>
    <w:rsid w:val="00530474"/>
    <w:rsid w:val="0053050C"/>
    <w:rsid w:val="0053075F"/>
    <w:rsid w:val="00531132"/>
    <w:rsid w:val="00531319"/>
    <w:rsid w:val="0053165A"/>
    <w:rsid w:val="005316C8"/>
    <w:rsid w:val="00531E40"/>
    <w:rsid w:val="00531FE3"/>
    <w:rsid w:val="005338B1"/>
    <w:rsid w:val="00533CCE"/>
    <w:rsid w:val="00533D1A"/>
    <w:rsid w:val="00533D32"/>
    <w:rsid w:val="005345FE"/>
    <w:rsid w:val="005347A6"/>
    <w:rsid w:val="005349A7"/>
    <w:rsid w:val="00534C6C"/>
    <w:rsid w:val="0053521E"/>
    <w:rsid w:val="005354FB"/>
    <w:rsid w:val="0053594B"/>
    <w:rsid w:val="005359D2"/>
    <w:rsid w:val="00535DDE"/>
    <w:rsid w:val="00536129"/>
    <w:rsid w:val="00536933"/>
    <w:rsid w:val="00536C32"/>
    <w:rsid w:val="00536C37"/>
    <w:rsid w:val="0053783F"/>
    <w:rsid w:val="00537AAE"/>
    <w:rsid w:val="00537C95"/>
    <w:rsid w:val="00540B8D"/>
    <w:rsid w:val="00540E10"/>
    <w:rsid w:val="00542229"/>
    <w:rsid w:val="00542309"/>
    <w:rsid w:val="00542972"/>
    <w:rsid w:val="00542AA2"/>
    <w:rsid w:val="00543163"/>
    <w:rsid w:val="00543255"/>
    <w:rsid w:val="005435B0"/>
    <w:rsid w:val="005447DE"/>
    <w:rsid w:val="005450E0"/>
    <w:rsid w:val="005451EF"/>
    <w:rsid w:val="005453FF"/>
    <w:rsid w:val="00545792"/>
    <w:rsid w:val="005459FB"/>
    <w:rsid w:val="005476B3"/>
    <w:rsid w:val="00547742"/>
    <w:rsid w:val="00547C13"/>
    <w:rsid w:val="00547EF5"/>
    <w:rsid w:val="005503E3"/>
    <w:rsid w:val="005505D7"/>
    <w:rsid w:val="00550BA7"/>
    <w:rsid w:val="005517B1"/>
    <w:rsid w:val="00551B63"/>
    <w:rsid w:val="00551B8D"/>
    <w:rsid w:val="00551CBB"/>
    <w:rsid w:val="00552092"/>
    <w:rsid w:val="005523E2"/>
    <w:rsid w:val="005524AD"/>
    <w:rsid w:val="0055253A"/>
    <w:rsid w:val="005527EC"/>
    <w:rsid w:val="00553376"/>
    <w:rsid w:val="005537E3"/>
    <w:rsid w:val="00553853"/>
    <w:rsid w:val="005541C0"/>
    <w:rsid w:val="005544F3"/>
    <w:rsid w:val="005548DD"/>
    <w:rsid w:val="005549A9"/>
    <w:rsid w:val="00555412"/>
    <w:rsid w:val="005554B6"/>
    <w:rsid w:val="00555554"/>
    <w:rsid w:val="00555D8B"/>
    <w:rsid w:val="0055621D"/>
    <w:rsid w:val="00556806"/>
    <w:rsid w:val="00556BF6"/>
    <w:rsid w:val="00556E3D"/>
    <w:rsid w:val="00557357"/>
    <w:rsid w:val="00557382"/>
    <w:rsid w:val="00557B7A"/>
    <w:rsid w:val="00560A39"/>
    <w:rsid w:val="00561BED"/>
    <w:rsid w:val="00561ED5"/>
    <w:rsid w:val="0056257C"/>
    <w:rsid w:val="005625C8"/>
    <w:rsid w:val="00562862"/>
    <w:rsid w:val="00562C10"/>
    <w:rsid w:val="00562DED"/>
    <w:rsid w:val="005633CA"/>
    <w:rsid w:val="0056354F"/>
    <w:rsid w:val="005639E8"/>
    <w:rsid w:val="00563B9A"/>
    <w:rsid w:val="00563E13"/>
    <w:rsid w:val="00564767"/>
    <w:rsid w:val="00564788"/>
    <w:rsid w:val="00564F76"/>
    <w:rsid w:val="005650C9"/>
    <w:rsid w:val="005666A2"/>
    <w:rsid w:val="00566994"/>
    <w:rsid w:val="0056756C"/>
    <w:rsid w:val="00567C8E"/>
    <w:rsid w:val="00567F74"/>
    <w:rsid w:val="00570040"/>
    <w:rsid w:val="00570794"/>
    <w:rsid w:val="00570B38"/>
    <w:rsid w:val="00570C59"/>
    <w:rsid w:val="00571564"/>
    <w:rsid w:val="00571FA2"/>
    <w:rsid w:val="005722C9"/>
    <w:rsid w:val="005724A4"/>
    <w:rsid w:val="005726D4"/>
    <w:rsid w:val="00572F68"/>
    <w:rsid w:val="0057348F"/>
    <w:rsid w:val="005734A3"/>
    <w:rsid w:val="0057378F"/>
    <w:rsid w:val="00573811"/>
    <w:rsid w:val="00573D76"/>
    <w:rsid w:val="00574CEF"/>
    <w:rsid w:val="00574D0D"/>
    <w:rsid w:val="00575DD3"/>
    <w:rsid w:val="0057682C"/>
    <w:rsid w:val="00576E67"/>
    <w:rsid w:val="00576FA7"/>
    <w:rsid w:val="005771F6"/>
    <w:rsid w:val="00577837"/>
    <w:rsid w:val="005778E3"/>
    <w:rsid w:val="00577BAA"/>
    <w:rsid w:val="005806B3"/>
    <w:rsid w:val="00580ED6"/>
    <w:rsid w:val="00580EDA"/>
    <w:rsid w:val="00581159"/>
    <w:rsid w:val="005811DD"/>
    <w:rsid w:val="00581B7A"/>
    <w:rsid w:val="00581DF9"/>
    <w:rsid w:val="0058247C"/>
    <w:rsid w:val="00582668"/>
    <w:rsid w:val="0058293B"/>
    <w:rsid w:val="00582BEE"/>
    <w:rsid w:val="00582CEF"/>
    <w:rsid w:val="00582F1E"/>
    <w:rsid w:val="005840F9"/>
    <w:rsid w:val="005841C0"/>
    <w:rsid w:val="0058428E"/>
    <w:rsid w:val="00584D65"/>
    <w:rsid w:val="00584F37"/>
    <w:rsid w:val="00585109"/>
    <w:rsid w:val="00585178"/>
    <w:rsid w:val="005851DE"/>
    <w:rsid w:val="0058533B"/>
    <w:rsid w:val="00585373"/>
    <w:rsid w:val="00585F70"/>
    <w:rsid w:val="00586275"/>
    <w:rsid w:val="00586576"/>
    <w:rsid w:val="0058680E"/>
    <w:rsid w:val="0058748C"/>
    <w:rsid w:val="00587552"/>
    <w:rsid w:val="00590069"/>
    <w:rsid w:val="00591028"/>
    <w:rsid w:val="005910DE"/>
    <w:rsid w:val="00591593"/>
    <w:rsid w:val="005916F8"/>
    <w:rsid w:val="00591AFC"/>
    <w:rsid w:val="00591C40"/>
    <w:rsid w:val="00591FD9"/>
    <w:rsid w:val="00592038"/>
    <w:rsid w:val="005925B4"/>
    <w:rsid w:val="0059260F"/>
    <w:rsid w:val="00592730"/>
    <w:rsid w:val="0059273F"/>
    <w:rsid w:val="0059291D"/>
    <w:rsid w:val="00592AF1"/>
    <w:rsid w:val="00593645"/>
    <w:rsid w:val="00593801"/>
    <w:rsid w:val="00593C4F"/>
    <w:rsid w:val="00594693"/>
    <w:rsid w:val="0059490F"/>
    <w:rsid w:val="005951F3"/>
    <w:rsid w:val="0059539D"/>
    <w:rsid w:val="00595420"/>
    <w:rsid w:val="00595708"/>
    <w:rsid w:val="0059577B"/>
    <w:rsid w:val="00595CD3"/>
    <w:rsid w:val="00595D5A"/>
    <w:rsid w:val="00595E49"/>
    <w:rsid w:val="00595F80"/>
    <w:rsid w:val="00595FBB"/>
    <w:rsid w:val="0059616A"/>
    <w:rsid w:val="0059623A"/>
    <w:rsid w:val="0059694D"/>
    <w:rsid w:val="00596F70"/>
    <w:rsid w:val="005970DF"/>
    <w:rsid w:val="00597520"/>
    <w:rsid w:val="00597837"/>
    <w:rsid w:val="00597E5C"/>
    <w:rsid w:val="00597ECE"/>
    <w:rsid w:val="005A0461"/>
    <w:rsid w:val="005A047A"/>
    <w:rsid w:val="005A0B50"/>
    <w:rsid w:val="005A0C36"/>
    <w:rsid w:val="005A13A9"/>
    <w:rsid w:val="005A1478"/>
    <w:rsid w:val="005A1845"/>
    <w:rsid w:val="005A18B2"/>
    <w:rsid w:val="005A2588"/>
    <w:rsid w:val="005A28FC"/>
    <w:rsid w:val="005A29C4"/>
    <w:rsid w:val="005A36E2"/>
    <w:rsid w:val="005A3AB5"/>
    <w:rsid w:val="005A3ABA"/>
    <w:rsid w:val="005A3CA9"/>
    <w:rsid w:val="005A3D81"/>
    <w:rsid w:val="005A4540"/>
    <w:rsid w:val="005A4A87"/>
    <w:rsid w:val="005A4D8E"/>
    <w:rsid w:val="005A5A09"/>
    <w:rsid w:val="005A6005"/>
    <w:rsid w:val="005A6047"/>
    <w:rsid w:val="005A642C"/>
    <w:rsid w:val="005A64D7"/>
    <w:rsid w:val="005A7456"/>
    <w:rsid w:val="005A77DD"/>
    <w:rsid w:val="005A7888"/>
    <w:rsid w:val="005A7AB2"/>
    <w:rsid w:val="005B0044"/>
    <w:rsid w:val="005B0717"/>
    <w:rsid w:val="005B0CFB"/>
    <w:rsid w:val="005B106A"/>
    <w:rsid w:val="005B130E"/>
    <w:rsid w:val="005B1345"/>
    <w:rsid w:val="005B1E96"/>
    <w:rsid w:val="005B22EA"/>
    <w:rsid w:val="005B2431"/>
    <w:rsid w:val="005B3573"/>
    <w:rsid w:val="005B3DFC"/>
    <w:rsid w:val="005B3FD1"/>
    <w:rsid w:val="005B403E"/>
    <w:rsid w:val="005B4438"/>
    <w:rsid w:val="005B450A"/>
    <w:rsid w:val="005B4870"/>
    <w:rsid w:val="005B4D6E"/>
    <w:rsid w:val="005B4DE0"/>
    <w:rsid w:val="005B57F7"/>
    <w:rsid w:val="005B5D33"/>
    <w:rsid w:val="005B658D"/>
    <w:rsid w:val="005B72AC"/>
    <w:rsid w:val="005B7814"/>
    <w:rsid w:val="005B7ADF"/>
    <w:rsid w:val="005B7BE9"/>
    <w:rsid w:val="005B7C3D"/>
    <w:rsid w:val="005B7EE8"/>
    <w:rsid w:val="005BCB72"/>
    <w:rsid w:val="005C046E"/>
    <w:rsid w:val="005C1262"/>
    <w:rsid w:val="005C1474"/>
    <w:rsid w:val="005C16B3"/>
    <w:rsid w:val="005C1F4D"/>
    <w:rsid w:val="005C1F71"/>
    <w:rsid w:val="005C1F93"/>
    <w:rsid w:val="005C2B1E"/>
    <w:rsid w:val="005C2BD2"/>
    <w:rsid w:val="005C3265"/>
    <w:rsid w:val="005C4054"/>
    <w:rsid w:val="005C47B7"/>
    <w:rsid w:val="005C4831"/>
    <w:rsid w:val="005C4D94"/>
    <w:rsid w:val="005C4E99"/>
    <w:rsid w:val="005C5133"/>
    <w:rsid w:val="005C528F"/>
    <w:rsid w:val="005C561B"/>
    <w:rsid w:val="005C69BD"/>
    <w:rsid w:val="005C6A76"/>
    <w:rsid w:val="005C738D"/>
    <w:rsid w:val="005C759E"/>
    <w:rsid w:val="005C7688"/>
    <w:rsid w:val="005C7DAC"/>
    <w:rsid w:val="005C7DB4"/>
    <w:rsid w:val="005C7F19"/>
    <w:rsid w:val="005D0605"/>
    <w:rsid w:val="005D0BF3"/>
    <w:rsid w:val="005D103C"/>
    <w:rsid w:val="005D13F0"/>
    <w:rsid w:val="005D1EA2"/>
    <w:rsid w:val="005D2763"/>
    <w:rsid w:val="005D2800"/>
    <w:rsid w:val="005D2A66"/>
    <w:rsid w:val="005D2F9A"/>
    <w:rsid w:val="005D3130"/>
    <w:rsid w:val="005D332C"/>
    <w:rsid w:val="005D367D"/>
    <w:rsid w:val="005D36AD"/>
    <w:rsid w:val="005D3855"/>
    <w:rsid w:val="005D3913"/>
    <w:rsid w:val="005D41C6"/>
    <w:rsid w:val="005D4571"/>
    <w:rsid w:val="005D4849"/>
    <w:rsid w:val="005D49EA"/>
    <w:rsid w:val="005D4AD1"/>
    <w:rsid w:val="005D4CBF"/>
    <w:rsid w:val="005D5256"/>
    <w:rsid w:val="005D56FA"/>
    <w:rsid w:val="005D58F5"/>
    <w:rsid w:val="005D5A0A"/>
    <w:rsid w:val="005D64AE"/>
    <w:rsid w:val="005D65F2"/>
    <w:rsid w:val="005D6A04"/>
    <w:rsid w:val="005D6CEA"/>
    <w:rsid w:val="005D74CC"/>
    <w:rsid w:val="005D74F4"/>
    <w:rsid w:val="005D7C7B"/>
    <w:rsid w:val="005D7C92"/>
    <w:rsid w:val="005E013C"/>
    <w:rsid w:val="005E0BEB"/>
    <w:rsid w:val="005E0F45"/>
    <w:rsid w:val="005E1C9C"/>
    <w:rsid w:val="005E1D7F"/>
    <w:rsid w:val="005E21E0"/>
    <w:rsid w:val="005E2B13"/>
    <w:rsid w:val="005E2CC1"/>
    <w:rsid w:val="005E3879"/>
    <w:rsid w:val="005E3AD6"/>
    <w:rsid w:val="005E3E4C"/>
    <w:rsid w:val="005E4120"/>
    <w:rsid w:val="005E4B33"/>
    <w:rsid w:val="005E4DB1"/>
    <w:rsid w:val="005E4FC5"/>
    <w:rsid w:val="005E5074"/>
    <w:rsid w:val="005E5669"/>
    <w:rsid w:val="005E57DC"/>
    <w:rsid w:val="005E65BC"/>
    <w:rsid w:val="005E6AEF"/>
    <w:rsid w:val="005E73A2"/>
    <w:rsid w:val="005E7859"/>
    <w:rsid w:val="005E78F0"/>
    <w:rsid w:val="005E7C48"/>
    <w:rsid w:val="005F0397"/>
    <w:rsid w:val="005F0B28"/>
    <w:rsid w:val="005F1542"/>
    <w:rsid w:val="005F1583"/>
    <w:rsid w:val="005F1CE0"/>
    <w:rsid w:val="005F2577"/>
    <w:rsid w:val="005F26E2"/>
    <w:rsid w:val="005F2A22"/>
    <w:rsid w:val="005F3589"/>
    <w:rsid w:val="005F3E5A"/>
    <w:rsid w:val="005F45EA"/>
    <w:rsid w:val="005F48BD"/>
    <w:rsid w:val="005F4967"/>
    <w:rsid w:val="005F4AA7"/>
    <w:rsid w:val="005F4CAE"/>
    <w:rsid w:val="005F4DC2"/>
    <w:rsid w:val="005F55EE"/>
    <w:rsid w:val="005F61CA"/>
    <w:rsid w:val="005F6EA0"/>
    <w:rsid w:val="005F711D"/>
    <w:rsid w:val="005F79EB"/>
    <w:rsid w:val="005F7CE8"/>
    <w:rsid w:val="005F7E41"/>
    <w:rsid w:val="00600AD7"/>
    <w:rsid w:val="00600BA4"/>
    <w:rsid w:val="00600DB2"/>
    <w:rsid w:val="00600F4B"/>
    <w:rsid w:val="00601892"/>
    <w:rsid w:val="00601B08"/>
    <w:rsid w:val="006022A9"/>
    <w:rsid w:val="006034C1"/>
    <w:rsid w:val="00603C2F"/>
    <w:rsid w:val="00604AA5"/>
    <w:rsid w:val="00604C4F"/>
    <w:rsid w:val="00604CCE"/>
    <w:rsid w:val="00604CE7"/>
    <w:rsid w:val="006052E7"/>
    <w:rsid w:val="006053F5"/>
    <w:rsid w:val="006057C8"/>
    <w:rsid w:val="0060666A"/>
    <w:rsid w:val="00606878"/>
    <w:rsid w:val="006068BF"/>
    <w:rsid w:val="0061032D"/>
    <w:rsid w:val="00610796"/>
    <w:rsid w:val="00610C37"/>
    <w:rsid w:val="006110B4"/>
    <w:rsid w:val="006114F5"/>
    <w:rsid w:val="006115B0"/>
    <w:rsid w:val="00611AE6"/>
    <w:rsid w:val="00611D3E"/>
    <w:rsid w:val="00612716"/>
    <w:rsid w:val="00612E1D"/>
    <w:rsid w:val="00612E4F"/>
    <w:rsid w:val="0061309F"/>
    <w:rsid w:val="006137ED"/>
    <w:rsid w:val="006139FD"/>
    <w:rsid w:val="00613BC1"/>
    <w:rsid w:val="00613C36"/>
    <w:rsid w:val="00613D71"/>
    <w:rsid w:val="00613FFD"/>
    <w:rsid w:val="00614406"/>
    <w:rsid w:val="00614836"/>
    <w:rsid w:val="00614C93"/>
    <w:rsid w:val="006157E5"/>
    <w:rsid w:val="00615D5E"/>
    <w:rsid w:val="00615ECA"/>
    <w:rsid w:val="00616489"/>
    <w:rsid w:val="00616671"/>
    <w:rsid w:val="006171AD"/>
    <w:rsid w:val="0061757D"/>
    <w:rsid w:val="00617711"/>
    <w:rsid w:val="00617D11"/>
    <w:rsid w:val="00617F0F"/>
    <w:rsid w:val="00620276"/>
    <w:rsid w:val="00620CCC"/>
    <w:rsid w:val="00620FBF"/>
    <w:rsid w:val="00621262"/>
    <w:rsid w:val="00621308"/>
    <w:rsid w:val="006214BB"/>
    <w:rsid w:val="00621DBE"/>
    <w:rsid w:val="00621E5B"/>
    <w:rsid w:val="00622068"/>
    <w:rsid w:val="006227E6"/>
    <w:rsid w:val="006229C2"/>
    <w:rsid w:val="00622E6C"/>
    <w:rsid w:val="00622E99"/>
    <w:rsid w:val="00623293"/>
    <w:rsid w:val="006233DC"/>
    <w:rsid w:val="006243B7"/>
    <w:rsid w:val="006243F7"/>
    <w:rsid w:val="00624BB6"/>
    <w:rsid w:val="0062545F"/>
    <w:rsid w:val="00625E53"/>
    <w:rsid w:val="00625E5D"/>
    <w:rsid w:val="00625FA3"/>
    <w:rsid w:val="006269AC"/>
    <w:rsid w:val="006271B4"/>
    <w:rsid w:val="006277BE"/>
    <w:rsid w:val="00627ABD"/>
    <w:rsid w:val="00627E98"/>
    <w:rsid w:val="0063030D"/>
    <w:rsid w:val="00630324"/>
    <w:rsid w:val="00630B10"/>
    <w:rsid w:val="00630B70"/>
    <w:rsid w:val="00630C99"/>
    <w:rsid w:val="00630F37"/>
    <w:rsid w:val="0063128F"/>
    <w:rsid w:val="00631751"/>
    <w:rsid w:val="00631A37"/>
    <w:rsid w:val="006327C0"/>
    <w:rsid w:val="00632973"/>
    <w:rsid w:val="00632D96"/>
    <w:rsid w:val="006334BF"/>
    <w:rsid w:val="006335F2"/>
    <w:rsid w:val="00633714"/>
    <w:rsid w:val="00634667"/>
    <w:rsid w:val="0063501E"/>
    <w:rsid w:val="00635522"/>
    <w:rsid w:val="00635582"/>
    <w:rsid w:val="00635755"/>
    <w:rsid w:val="00635CEF"/>
    <w:rsid w:val="00635DC3"/>
    <w:rsid w:val="0063676B"/>
    <w:rsid w:val="00636777"/>
    <w:rsid w:val="006367B6"/>
    <w:rsid w:val="006368A8"/>
    <w:rsid w:val="00636FEA"/>
    <w:rsid w:val="00637712"/>
    <w:rsid w:val="00640732"/>
    <w:rsid w:val="00640D17"/>
    <w:rsid w:val="006412E6"/>
    <w:rsid w:val="00641593"/>
    <w:rsid w:val="00641E11"/>
    <w:rsid w:val="00643407"/>
    <w:rsid w:val="0064398D"/>
    <w:rsid w:val="00643D41"/>
    <w:rsid w:val="00643E38"/>
    <w:rsid w:val="00643E5E"/>
    <w:rsid w:val="00643E69"/>
    <w:rsid w:val="00644233"/>
    <w:rsid w:val="0064438C"/>
    <w:rsid w:val="0064443C"/>
    <w:rsid w:val="00644454"/>
    <w:rsid w:val="006449B6"/>
    <w:rsid w:val="0064567B"/>
    <w:rsid w:val="00645C1F"/>
    <w:rsid w:val="00645D4F"/>
    <w:rsid w:val="006466B2"/>
    <w:rsid w:val="00646B9A"/>
    <w:rsid w:val="00647095"/>
    <w:rsid w:val="00647AB8"/>
    <w:rsid w:val="00647C23"/>
    <w:rsid w:val="00647F66"/>
    <w:rsid w:val="006505BE"/>
    <w:rsid w:val="00650616"/>
    <w:rsid w:val="00650927"/>
    <w:rsid w:val="00650BEA"/>
    <w:rsid w:val="00650FB2"/>
    <w:rsid w:val="00651383"/>
    <w:rsid w:val="006516B0"/>
    <w:rsid w:val="006519A0"/>
    <w:rsid w:val="00652540"/>
    <w:rsid w:val="006525E8"/>
    <w:rsid w:val="00652A37"/>
    <w:rsid w:val="006533B0"/>
    <w:rsid w:val="00653509"/>
    <w:rsid w:val="006538E1"/>
    <w:rsid w:val="00653920"/>
    <w:rsid w:val="00653A41"/>
    <w:rsid w:val="00653C19"/>
    <w:rsid w:val="00653C5E"/>
    <w:rsid w:val="006540F3"/>
    <w:rsid w:val="00654E27"/>
    <w:rsid w:val="006555BA"/>
    <w:rsid w:val="00655D1F"/>
    <w:rsid w:val="00656F7C"/>
    <w:rsid w:val="006575D0"/>
    <w:rsid w:val="0065774C"/>
    <w:rsid w:val="00657C61"/>
    <w:rsid w:val="00660391"/>
    <w:rsid w:val="006606D3"/>
    <w:rsid w:val="006606E4"/>
    <w:rsid w:val="006609E7"/>
    <w:rsid w:val="00660D49"/>
    <w:rsid w:val="00660D9F"/>
    <w:rsid w:val="00661F95"/>
    <w:rsid w:val="0066229B"/>
    <w:rsid w:val="006622CE"/>
    <w:rsid w:val="0066370F"/>
    <w:rsid w:val="00663B8A"/>
    <w:rsid w:val="0066462D"/>
    <w:rsid w:val="006649FC"/>
    <w:rsid w:val="00664C69"/>
    <w:rsid w:val="00665498"/>
    <w:rsid w:val="00665B8D"/>
    <w:rsid w:val="00665D88"/>
    <w:rsid w:val="00665F2D"/>
    <w:rsid w:val="00666CCF"/>
    <w:rsid w:val="00666D2E"/>
    <w:rsid w:val="00666E8F"/>
    <w:rsid w:val="00666F38"/>
    <w:rsid w:val="00666FF5"/>
    <w:rsid w:val="006670EF"/>
    <w:rsid w:val="00667305"/>
    <w:rsid w:val="006675B3"/>
    <w:rsid w:val="00667665"/>
    <w:rsid w:val="00667C0B"/>
    <w:rsid w:val="006701B7"/>
    <w:rsid w:val="006701DB"/>
    <w:rsid w:val="00670371"/>
    <w:rsid w:val="00670690"/>
    <w:rsid w:val="006708DA"/>
    <w:rsid w:val="00670A99"/>
    <w:rsid w:val="00670BDC"/>
    <w:rsid w:val="00671987"/>
    <w:rsid w:val="00671A15"/>
    <w:rsid w:val="00671BBA"/>
    <w:rsid w:val="00671F65"/>
    <w:rsid w:val="006723B3"/>
    <w:rsid w:val="006723D2"/>
    <w:rsid w:val="006726B8"/>
    <w:rsid w:val="00672BDC"/>
    <w:rsid w:val="00672C9D"/>
    <w:rsid w:val="00672CFD"/>
    <w:rsid w:val="00673033"/>
    <w:rsid w:val="006732C4"/>
    <w:rsid w:val="00673345"/>
    <w:rsid w:val="00673E4C"/>
    <w:rsid w:val="0067408A"/>
    <w:rsid w:val="0067488A"/>
    <w:rsid w:val="00674956"/>
    <w:rsid w:val="0067525A"/>
    <w:rsid w:val="00675492"/>
    <w:rsid w:val="00675556"/>
    <w:rsid w:val="00675F2A"/>
    <w:rsid w:val="00676D73"/>
    <w:rsid w:val="00677199"/>
    <w:rsid w:val="006773BC"/>
    <w:rsid w:val="006776EC"/>
    <w:rsid w:val="00677C5F"/>
    <w:rsid w:val="00677E79"/>
    <w:rsid w:val="00680117"/>
    <w:rsid w:val="0068059E"/>
    <w:rsid w:val="00680F38"/>
    <w:rsid w:val="00681D7A"/>
    <w:rsid w:val="00682846"/>
    <w:rsid w:val="00682B24"/>
    <w:rsid w:val="00682DF8"/>
    <w:rsid w:val="00683680"/>
    <w:rsid w:val="0068373C"/>
    <w:rsid w:val="006839C6"/>
    <w:rsid w:val="00683E49"/>
    <w:rsid w:val="006843A0"/>
    <w:rsid w:val="006845D2"/>
    <w:rsid w:val="006847F2"/>
    <w:rsid w:val="00684C9F"/>
    <w:rsid w:val="0068564D"/>
    <w:rsid w:val="00685779"/>
    <w:rsid w:val="00685E22"/>
    <w:rsid w:val="006862D9"/>
    <w:rsid w:val="00686AEC"/>
    <w:rsid w:val="006870E3"/>
    <w:rsid w:val="00687E62"/>
    <w:rsid w:val="00690053"/>
    <w:rsid w:val="00690314"/>
    <w:rsid w:val="0069070E"/>
    <w:rsid w:val="00690D97"/>
    <w:rsid w:val="00690FC1"/>
    <w:rsid w:val="00691829"/>
    <w:rsid w:val="00691E2C"/>
    <w:rsid w:val="00691F34"/>
    <w:rsid w:val="006921E3"/>
    <w:rsid w:val="006922A4"/>
    <w:rsid w:val="0069230B"/>
    <w:rsid w:val="00693003"/>
    <w:rsid w:val="00693139"/>
    <w:rsid w:val="00693174"/>
    <w:rsid w:val="0069319C"/>
    <w:rsid w:val="006936E9"/>
    <w:rsid w:val="006950F4"/>
    <w:rsid w:val="00695280"/>
    <w:rsid w:val="00695957"/>
    <w:rsid w:val="0069597C"/>
    <w:rsid w:val="00695E0C"/>
    <w:rsid w:val="00697B7A"/>
    <w:rsid w:val="00697BCC"/>
    <w:rsid w:val="00697E5B"/>
    <w:rsid w:val="006A0573"/>
    <w:rsid w:val="006A0784"/>
    <w:rsid w:val="006A162A"/>
    <w:rsid w:val="006A1861"/>
    <w:rsid w:val="006A19CF"/>
    <w:rsid w:val="006A212D"/>
    <w:rsid w:val="006A24C2"/>
    <w:rsid w:val="006A2AAE"/>
    <w:rsid w:val="006A30B9"/>
    <w:rsid w:val="006A322E"/>
    <w:rsid w:val="006A35F9"/>
    <w:rsid w:val="006A3997"/>
    <w:rsid w:val="006A3C45"/>
    <w:rsid w:val="006A4598"/>
    <w:rsid w:val="006A4B1A"/>
    <w:rsid w:val="006A4C7B"/>
    <w:rsid w:val="006A5018"/>
    <w:rsid w:val="006A5450"/>
    <w:rsid w:val="006A5752"/>
    <w:rsid w:val="006A6075"/>
    <w:rsid w:val="006A626F"/>
    <w:rsid w:val="006A634A"/>
    <w:rsid w:val="006A6568"/>
    <w:rsid w:val="006A65B8"/>
    <w:rsid w:val="006A6640"/>
    <w:rsid w:val="006A697B"/>
    <w:rsid w:val="006A6FF3"/>
    <w:rsid w:val="006A7498"/>
    <w:rsid w:val="006A7751"/>
    <w:rsid w:val="006A779C"/>
    <w:rsid w:val="006B0328"/>
    <w:rsid w:val="006B0716"/>
    <w:rsid w:val="006B0BC8"/>
    <w:rsid w:val="006B0C1D"/>
    <w:rsid w:val="006B0CCD"/>
    <w:rsid w:val="006B0FE8"/>
    <w:rsid w:val="006B12A3"/>
    <w:rsid w:val="006B1925"/>
    <w:rsid w:val="006B21AC"/>
    <w:rsid w:val="006B21DD"/>
    <w:rsid w:val="006B2452"/>
    <w:rsid w:val="006B28CC"/>
    <w:rsid w:val="006B2AB3"/>
    <w:rsid w:val="006B2EA7"/>
    <w:rsid w:val="006B2FF9"/>
    <w:rsid w:val="006B3696"/>
    <w:rsid w:val="006B3C98"/>
    <w:rsid w:val="006B42CF"/>
    <w:rsid w:val="006B43F0"/>
    <w:rsid w:val="006B4470"/>
    <w:rsid w:val="006B4AE2"/>
    <w:rsid w:val="006B4DDE"/>
    <w:rsid w:val="006B543F"/>
    <w:rsid w:val="006B5734"/>
    <w:rsid w:val="006B5956"/>
    <w:rsid w:val="006B5B16"/>
    <w:rsid w:val="006B5F9C"/>
    <w:rsid w:val="006B6D8F"/>
    <w:rsid w:val="006B6F78"/>
    <w:rsid w:val="006B76DC"/>
    <w:rsid w:val="006B7C0B"/>
    <w:rsid w:val="006B7C98"/>
    <w:rsid w:val="006B7D0E"/>
    <w:rsid w:val="006C0820"/>
    <w:rsid w:val="006C0A4C"/>
    <w:rsid w:val="006C0FAC"/>
    <w:rsid w:val="006C0FEF"/>
    <w:rsid w:val="006C11CE"/>
    <w:rsid w:val="006C1448"/>
    <w:rsid w:val="006C16B7"/>
    <w:rsid w:val="006C1FD8"/>
    <w:rsid w:val="006C2057"/>
    <w:rsid w:val="006C30CC"/>
    <w:rsid w:val="006C40F0"/>
    <w:rsid w:val="006C42A9"/>
    <w:rsid w:val="006C4DFB"/>
    <w:rsid w:val="006C5082"/>
    <w:rsid w:val="006C57C7"/>
    <w:rsid w:val="006C59FF"/>
    <w:rsid w:val="006C5D57"/>
    <w:rsid w:val="006C63D5"/>
    <w:rsid w:val="006C6473"/>
    <w:rsid w:val="006C698A"/>
    <w:rsid w:val="006C78BF"/>
    <w:rsid w:val="006D0198"/>
    <w:rsid w:val="006D12EB"/>
    <w:rsid w:val="006D13B0"/>
    <w:rsid w:val="006D25AE"/>
    <w:rsid w:val="006D27EB"/>
    <w:rsid w:val="006D2CE2"/>
    <w:rsid w:val="006D2E1B"/>
    <w:rsid w:val="006D3479"/>
    <w:rsid w:val="006D3854"/>
    <w:rsid w:val="006D393D"/>
    <w:rsid w:val="006D3D21"/>
    <w:rsid w:val="006D3E91"/>
    <w:rsid w:val="006D4188"/>
    <w:rsid w:val="006D439A"/>
    <w:rsid w:val="006D48D7"/>
    <w:rsid w:val="006D64D7"/>
    <w:rsid w:val="006D6600"/>
    <w:rsid w:val="006D6858"/>
    <w:rsid w:val="006D6C54"/>
    <w:rsid w:val="006D6D91"/>
    <w:rsid w:val="006D6DB9"/>
    <w:rsid w:val="006D6FF1"/>
    <w:rsid w:val="006D7208"/>
    <w:rsid w:val="006D7A57"/>
    <w:rsid w:val="006E04E9"/>
    <w:rsid w:val="006E086E"/>
    <w:rsid w:val="006E0928"/>
    <w:rsid w:val="006E1360"/>
    <w:rsid w:val="006E147F"/>
    <w:rsid w:val="006E149B"/>
    <w:rsid w:val="006E174D"/>
    <w:rsid w:val="006E175D"/>
    <w:rsid w:val="006E1952"/>
    <w:rsid w:val="006E1A38"/>
    <w:rsid w:val="006E1ACC"/>
    <w:rsid w:val="006E1ED8"/>
    <w:rsid w:val="006E1F62"/>
    <w:rsid w:val="006E1F73"/>
    <w:rsid w:val="006E1FB6"/>
    <w:rsid w:val="006E1FEE"/>
    <w:rsid w:val="006E2C44"/>
    <w:rsid w:val="006E2EFC"/>
    <w:rsid w:val="006E3723"/>
    <w:rsid w:val="006E37B3"/>
    <w:rsid w:val="006E37C0"/>
    <w:rsid w:val="006E3CB0"/>
    <w:rsid w:val="006E3D08"/>
    <w:rsid w:val="006E417F"/>
    <w:rsid w:val="006E4597"/>
    <w:rsid w:val="006E45BF"/>
    <w:rsid w:val="006E5318"/>
    <w:rsid w:val="006E68EA"/>
    <w:rsid w:val="006E6AE2"/>
    <w:rsid w:val="006E702E"/>
    <w:rsid w:val="006E736D"/>
    <w:rsid w:val="006E7506"/>
    <w:rsid w:val="006E7AE6"/>
    <w:rsid w:val="006E7F89"/>
    <w:rsid w:val="006F01F3"/>
    <w:rsid w:val="006F040F"/>
    <w:rsid w:val="006F1978"/>
    <w:rsid w:val="006F1ACD"/>
    <w:rsid w:val="006F34A0"/>
    <w:rsid w:val="006F3DBC"/>
    <w:rsid w:val="006F4602"/>
    <w:rsid w:val="006F4873"/>
    <w:rsid w:val="006F5D7B"/>
    <w:rsid w:val="006F5F15"/>
    <w:rsid w:val="006F5F83"/>
    <w:rsid w:val="006F6171"/>
    <w:rsid w:val="006F6738"/>
    <w:rsid w:val="006F6AF7"/>
    <w:rsid w:val="006F6FD8"/>
    <w:rsid w:val="00700EF6"/>
    <w:rsid w:val="0070118B"/>
    <w:rsid w:val="0070163D"/>
    <w:rsid w:val="007019BE"/>
    <w:rsid w:val="00702091"/>
    <w:rsid w:val="0070255A"/>
    <w:rsid w:val="007033C8"/>
    <w:rsid w:val="0070359C"/>
    <w:rsid w:val="00703682"/>
    <w:rsid w:val="0070428A"/>
    <w:rsid w:val="007054C0"/>
    <w:rsid w:val="00705543"/>
    <w:rsid w:val="00705A63"/>
    <w:rsid w:val="00705DAD"/>
    <w:rsid w:val="00706191"/>
    <w:rsid w:val="0070639C"/>
    <w:rsid w:val="00706459"/>
    <w:rsid w:val="00706EE6"/>
    <w:rsid w:val="0070737F"/>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883"/>
    <w:rsid w:val="0071294C"/>
    <w:rsid w:val="00712AD5"/>
    <w:rsid w:val="00712DDF"/>
    <w:rsid w:val="00713B09"/>
    <w:rsid w:val="007140A8"/>
    <w:rsid w:val="00714180"/>
    <w:rsid w:val="0071490F"/>
    <w:rsid w:val="00714C17"/>
    <w:rsid w:val="00714F59"/>
    <w:rsid w:val="0071550E"/>
    <w:rsid w:val="00715D14"/>
    <w:rsid w:val="00715E76"/>
    <w:rsid w:val="00716589"/>
    <w:rsid w:val="007168E9"/>
    <w:rsid w:val="00716AF2"/>
    <w:rsid w:val="00717482"/>
    <w:rsid w:val="007178BC"/>
    <w:rsid w:val="00717B18"/>
    <w:rsid w:val="00717B43"/>
    <w:rsid w:val="00717C6B"/>
    <w:rsid w:val="00717CF0"/>
    <w:rsid w:val="00717FA2"/>
    <w:rsid w:val="007200FA"/>
    <w:rsid w:val="00720520"/>
    <w:rsid w:val="007208F8"/>
    <w:rsid w:val="00720CA4"/>
    <w:rsid w:val="00722782"/>
    <w:rsid w:val="007228C8"/>
    <w:rsid w:val="00722B1E"/>
    <w:rsid w:val="00722B3D"/>
    <w:rsid w:val="00723B44"/>
    <w:rsid w:val="00723EDE"/>
    <w:rsid w:val="0072402B"/>
    <w:rsid w:val="0072403A"/>
    <w:rsid w:val="00724633"/>
    <w:rsid w:val="00725190"/>
    <w:rsid w:val="00726151"/>
    <w:rsid w:val="00726676"/>
    <w:rsid w:val="00726EE4"/>
    <w:rsid w:val="007274B4"/>
    <w:rsid w:val="007276F9"/>
    <w:rsid w:val="00727A4F"/>
    <w:rsid w:val="00727C4E"/>
    <w:rsid w:val="0073080D"/>
    <w:rsid w:val="00730B43"/>
    <w:rsid w:val="00730CD0"/>
    <w:rsid w:val="00730F64"/>
    <w:rsid w:val="00731D29"/>
    <w:rsid w:val="00732075"/>
    <w:rsid w:val="007320AB"/>
    <w:rsid w:val="00732260"/>
    <w:rsid w:val="007329E1"/>
    <w:rsid w:val="00732A56"/>
    <w:rsid w:val="00733020"/>
    <w:rsid w:val="0073426B"/>
    <w:rsid w:val="007342A5"/>
    <w:rsid w:val="007344E6"/>
    <w:rsid w:val="00734A2D"/>
    <w:rsid w:val="00734A7E"/>
    <w:rsid w:val="00735617"/>
    <w:rsid w:val="0073598E"/>
    <w:rsid w:val="00735EBB"/>
    <w:rsid w:val="007366A6"/>
    <w:rsid w:val="00737E6E"/>
    <w:rsid w:val="007406E2"/>
    <w:rsid w:val="00740761"/>
    <w:rsid w:val="007407A2"/>
    <w:rsid w:val="0074177E"/>
    <w:rsid w:val="00741B7D"/>
    <w:rsid w:val="00741E56"/>
    <w:rsid w:val="0074205F"/>
    <w:rsid w:val="007422C2"/>
    <w:rsid w:val="0074256C"/>
    <w:rsid w:val="007436FA"/>
    <w:rsid w:val="00743968"/>
    <w:rsid w:val="007440F2"/>
    <w:rsid w:val="00744564"/>
    <w:rsid w:val="007446B2"/>
    <w:rsid w:val="007458A6"/>
    <w:rsid w:val="00745C7D"/>
    <w:rsid w:val="0074663E"/>
    <w:rsid w:val="00746668"/>
    <w:rsid w:val="007468A7"/>
    <w:rsid w:val="00747643"/>
    <w:rsid w:val="007478EC"/>
    <w:rsid w:val="00747BD1"/>
    <w:rsid w:val="0075000F"/>
    <w:rsid w:val="007507F3"/>
    <w:rsid w:val="007518BB"/>
    <w:rsid w:val="00751ACB"/>
    <w:rsid w:val="00751CFF"/>
    <w:rsid w:val="007520AE"/>
    <w:rsid w:val="00752697"/>
    <w:rsid w:val="0075433A"/>
    <w:rsid w:val="00754AE5"/>
    <w:rsid w:val="007554AC"/>
    <w:rsid w:val="00755797"/>
    <w:rsid w:val="007564D9"/>
    <w:rsid w:val="00756A16"/>
    <w:rsid w:val="00756CB2"/>
    <w:rsid w:val="00757378"/>
    <w:rsid w:val="00757783"/>
    <w:rsid w:val="00757954"/>
    <w:rsid w:val="00757C22"/>
    <w:rsid w:val="00757EE5"/>
    <w:rsid w:val="00757FA9"/>
    <w:rsid w:val="00760558"/>
    <w:rsid w:val="00760B0B"/>
    <w:rsid w:val="00760DA4"/>
    <w:rsid w:val="0076130A"/>
    <w:rsid w:val="0076170B"/>
    <w:rsid w:val="007618F1"/>
    <w:rsid w:val="007640F5"/>
    <w:rsid w:val="007646FD"/>
    <w:rsid w:val="007648BB"/>
    <w:rsid w:val="007652D0"/>
    <w:rsid w:val="0076570A"/>
    <w:rsid w:val="00765732"/>
    <w:rsid w:val="00765737"/>
    <w:rsid w:val="0076717A"/>
    <w:rsid w:val="007677EE"/>
    <w:rsid w:val="00767E38"/>
    <w:rsid w:val="00770903"/>
    <w:rsid w:val="00770A93"/>
    <w:rsid w:val="00772167"/>
    <w:rsid w:val="007727B7"/>
    <w:rsid w:val="007729EB"/>
    <w:rsid w:val="0077365F"/>
    <w:rsid w:val="0077367C"/>
    <w:rsid w:val="007739EB"/>
    <w:rsid w:val="00774076"/>
    <w:rsid w:val="007744E6"/>
    <w:rsid w:val="00774C58"/>
    <w:rsid w:val="0077541D"/>
    <w:rsid w:val="00775523"/>
    <w:rsid w:val="00775626"/>
    <w:rsid w:val="00775D42"/>
    <w:rsid w:val="00775D8E"/>
    <w:rsid w:val="00775F32"/>
    <w:rsid w:val="007762E1"/>
    <w:rsid w:val="00776BC4"/>
    <w:rsid w:val="00777116"/>
    <w:rsid w:val="007772C2"/>
    <w:rsid w:val="00777300"/>
    <w:rsid w:val="007777BE"/>
    <w:rsid w:val="00777952"/>
    <w:rsid w:val="00777F83"/>
    <w:rsid w:val="00777FB0"/>
    <w:rsid w:val="00777FDD"/>
    <w:rsid w:val="00780224"/>
    <w:rsid w:val="007804BB"/>
    <w:rsid w:val="00780EEA"/>
    <w:rsid w:val="00781DFF"/>
    <w:rsid w:val="007821D9"/>
    <w:rsid w:val="007828A0"/>
    <w:rsid w:val="00782A84"/>
    <w:rsid w:val="0078317C"/>
    <w:rsid w:val="00783647"/>
    <w:rsid w:val="00784052"/>
    <w:rsid w:val="007844DE"/>
    <w:rsid w:val="00784D10"/>
    <w:rsid w:val="00785415"/>
    <w:rsid w:val="0078588A"/>
    <w:rsid w:val="007859C8"/>
    <w:rsid w:val="00785E2E"/>
    <w:rsid w:val="00786002"/>
    <w:rsid w:val="00786A4F"/>
    <w:rsid w:val="00786B9B"/>
    <w:rsid w:val="00787254"/>
    <w:rsid w:val="007877CC"/>
    <w:rsid w:val="00787839"/>
    <w:rsid w:val="00790AA0"/>
    <w:rsid w:val="00790B6F"/>
    <w:rsid w:val="007911BB"/>
    <w:rsid w:val="0079160C"/>
    <w:rsid w:val="00791706"/>
    <w:rsid w:val="00791C07"/>
    <w:rsid w:val="00791CB9"/>
    <w:rsid w:val="007925EE"/>
    <w:rsid w:val="00792B0E"/>
    <w:rsid w:val="00792B2C"/>
    <w:rsid w:val="00792B86"/>
    <w:rsid w:val="00792D65"/>
    <w:rsid w:val="00792FF4"/>
    <w:rsid w:val="00793130"/>
    <w:rsid w:val="00793529"/>
    <w:rsid w:val="00793911"/>
    <w:rsid w:val="00793D74"/>
    <w:rsid w:val="00793F26"/>
    <w:rsid w:val="00794267"/>
    <w:rsid w:val="007944C5"/>
    <w:rsid w:val="00794626"/>
    <w:rsid w:val="00794B55"/>
    <w:rsid w:val="00794D33"/>
    <w:rsid w:val="00795340"/>
    <w:rsid w:val="00796201"/>
    <w:rsid w:val="00796955"/>
    <w:rsid w:val="00797486"/>
    <w:rsid w:val="007976C3"/>
    <w:rsid w:val="00797C25"/>
    <w:rsid w:val="00797DEE"/>
    <w:rsid w:val="00797F31"/>
    <w:rsid w:val="00797F34"/>
    <w:rsid w:val="007A0478"/>
    <w:rsid w:val="007A0722"/>
    <w:rsid w:val="007A08BF"/>
    <w:rsid w:val="007A18F8"/>
    <w:rsid w:val="007A1A56"/>
    <w:rsid w:val="007A1A95"/>
    <w:rsid w:val="007A1BE1"/>
    <w:rsid w:val="007A1E7D"/>
    <w:rsid w:val="007A215E"/>
    <w:rsid w:val="007A25B9"/>
    <w:rsid w:val="007A27DC"/>
    <w:rsid w:val="007A2C90"/>
    <w:rsid w:val="007A35B6"/>
    <w:rsid w:val="007A4104"/>
    <w:rsid w:val="007A42D5"/>
    <w:rsid w:val="007A4416"/>
    <w:rsid w:val="007A4A7B"/>
    <w:rsid w:val="007A4EEF"/>
    <w:rsid w:val="007A511D"/>
    <w:rsid w:val="007A521F"/>
    <w:rsid w:val="007A53B7"/>
    <w:rsid w:val="007A55A0"/>
    <w:rsid w:val="007A5874"/>
    <w:rsid w:val="007A5E63"/>
    <w:rsid w:val="007A71F4"/>
    <w:rsid w:val="007A7418"/>
    <w:rsid w:val="007B077D"/>
    <w:rsid w:val="007B1079"/>
    <w:rsid w:val="007B1715"/>
    <w:rsid w:val="007B1D91"/>
    <w:rsid w:val="007B258F"/>
    <w:rsid w:val="007B26B3"/>
    <w:rsid w:val="007B2841"/>
    <w:rsid w:val="007B3233"/>
    <w:rsid w:val="007B3CB2"/>
    <w:rsid w:val="007B43ED"/>
    <w:rsid w:val="007B4679"/>
    <w:rsid w:val="007B4899"/>
    <w:rsid w:val="007B4957"/>
    <w:rsid w:val="007B497C"/>
    <w:rsid w:val="007B4CE9"/>
    <w:rsid w:val="007B4D23"/>
    <w:rsid w:val="007B4F98"/>
    <w:rsid w:val="007B5124"/>
    <w:rsid w:val="007B5437"/>
    <w:rsid w:val="007B556D"/>
    <w:rsid w:val="007B5742"/>
    <w:rsid w:val="007B5877"/>
    <w:rsid w:val="007B5A42"/>
    <w:rsid w:val="007B5B33"/>
    <w:rsid w:val="007B63F1"/>
    <w:rsid w:val="007B687F"/>
    <w:rsid w:val="007B6980"/>
    <w:rsid w:val="007B6E2B"/>
    <w:rsid w:val="007B6ED0"/>
    <w:rsid w:val="007B7216"/>
    <w:rsid w:val="007B73D3"/>
    <w:rsid w:val="007B7F2B"/>
    <w:rsid w:val="007C0821"/>
    <w:rsid w:val="007C0F6B"/>
    <w:rsid w:val="007C0FA6"/>
    <w:rsid w:val="007C1194"/>
    <w:rsid w:val="007C1861"/>
    <w:rsid w:val="007C199B"/>
    <w:rsid w:val="007C1EE0"/>
    <w:rsid w:val="007C260D"/>
    <w:rsid w:val="007C2CA4"/>
    <w:rsid w:val="007C30AF"/>
    <w:rsid w:val="007C4BFE"/>
    <w:rsid w:val="007C4E2F"/>
    <w:rsid w:val="007C4FCE"/>
    <w:rsid w:val="007C52BF"/>
    <w:rsid w:val="007C56EB"/>
    <w:rsid w:val="007C5C21"/>
    <w:rsid w:val="007C63DB"/>
    <w:rsid w:val="007C662B"/>
    <w:rsid w:val="007C6B65"/>
    <w:rsid w:val="007C6B81"/>
    <w:rsid w:val="007C701F"/>
    <w:rsid w:val="007C7BBD"/>
    <w:rsid w:val="007C7CD9"/>
    <w:rsid w:val="007D0E5B"/>
    <w:rsid w:val="007D0FE1"/>
    <w:rsid w:val="007D1452"/>
    <w:rsid w:val="007D156A"/>
    <w:rsid w:val="007D1660"/>
    <w:rsid w:val="007D16DB"/>
    <w:rsid w:val="007D20C6"/>
    <w:rsid w:val="007D2171"/>
    <w:rsid w:val="007D25EE"/>
    <w:rsid w:val="007D2711"/>
    <w:rsid w:val="007D2AFB"/>
    <w:rsid w:val="007D3073"/>
    <w:rsid w:val="007D3255"/>
    <w:rsid w:val="007D3B08"/>
    <w:rsid w:val="007D3EC1"/>
    <w:rsid w:val="007D418D"/>
    <w:rsid w:val="007D4805"/>
    <w:rsid w:val="007D4D10"/>
    <w:rsid w:val="007D4F93"/>
    <w:rsid w:val="007D513F"/>
    <w:rsid w:val="007D53EA"/>
    <w:rsid w:val="007D5516"/>
    <w:rsid w:val="007D55F4"/>
    <w:rsid w:val="007D57BE"/>
    <w:rsid w:val="007D5852"/>
    <w:rsid w:val="007D64B9"/>
    <w:rsid w:val="007D72A5"/>
    <w:rsid w:val="007D72D4"/>
    <w:rsid w:val="007D7461"/>
    <w:rsid w:val="007D781D"/>
    <w:rsid w:val="007D7D3A"/>
    <w:rsid w:val="007E0300"/>
    <w:rsid w:val="007E0452"/>
    <w:rsid w:val="007E064F"/>
    <w:rsid w:val="007E06E4"/>
    <w:rsid w:val="007E0899"/>
    <w:rsid w:val="007E0CA8"/>
    <w:rsid w:val="007E0D0A"/>
    <w:rsid w:val="007E1407"/>
    <w:rsid w:val="007E14D8"/>
    <w:rsid w:val="007E15D9"/>
    <w:rsid w:val="007E1BAB"/>
    <w:rsid w:val="007E1C09"/>
    <w:rsid w:val="007E1D49"/>
    <w:rsid w:val="007E2A2D"/>
    <w:rsid w:val="007E2FC6"/>
    <w:rsid w:val="007E377B"/>
    <w:rsid w:val="007E490D"/>
    <w:rsid w:val="007E4BB6"/>
    <w:rsid w:val="007E4CB9"/>
    <w:rsid w:val="007E4D9D"/>
    <w:rsid w:val="007E4EC5"/>
    <w:rsid w:val="007E5356"/>
    <w:rsid w:val="007E63F8"/>
    <w:rsid w:val="007E6768"/>
    <w:rsid w:val="007E68AC"/>
    <w:rsid w:val="007E6A63"/>
    <w:rsid w:val="007E76BD"/>
    <w:rsid w:val="007E779E"/>
    <w:rsid w:val="007E7B62"/>
    <w:rsid w:val="007E7ECF"/>
    <w:rsid w:val="007F05C2"/>
    <w:rsid w:val="007F0C82"/>
    <w:rsid w:val="007F12BB"/>
    <w:rsid w:val="007F12F1"/>
    <w:rsid w:val="007F1CCD"/>
    <w:rsid w:val="007F1F2D"/>
    <w:rsid w:val="007F21C9"/>
    <w:rsid w:val="007F27DD"/>
    <w:rsid w:val="007F27E0"/>
    <w:rsid w:val="007F33A7"/>
    <w:rsid w:val="007F38D7"/>
    <w:rsid w:val="007F3B2E"/>
    <w:rsid w:val="007F3BFD"/>
    <w:rsid w:val="007F425B"/>
    <w:rsid w:val="007F4290"/>
    <w:rsid w:val="007F4841"/>
    <w:rsid w:val="007F4921"/>
    <w:rsid w:val="007F4943"/>
    <w:rsid w:val="007F51E5"/>
    <w:rsid w:val="007F55CA"/>
    <w:rsid w:val="007F6089"/>
    <w:rsid w:val="007F6374"/>
    <w:rsid w:val="007F64EF"/>
    <w:rsid w:val="007F71A2"/>
    <w:rsid w:val="007F7458"/>
    <w:rsid w:val="007F74E5"/>
    <w:rsid w:val="00800100"/>
    <w:rsid w:val="0080091D"/>
    <w:rsid w:val="00800D4A"/>
    <w:rsid w:val="008013A0"/>
    <w:rsid w:val="008022B9"/>
    <w:rsid w:val="00802379"/>
    <w:rsid w:val="0080273A"/>
    <w:rsid w:val="00803262"/>
    <w:rsid w:val="008037A5"/>
    <w:rsid w:val="008038FF"/>
    <w:rsid w:val="008045A4"/>
    <w:rsid w:val="00804643"/>
    <w:rsid w:val="00804C92"/>
    <w:rsid w:val="00805A4E"/>
    <w:rsid w:val="0080662B"/>
    <w:rsid w:val="00806A44"/>
    <w:rsid w:val="00806E9E"/>
    <w:rsid w:val="008070C0"/>
    <w:rsid w:val="008079C0"/>
    <w:rsid w:val="00807B49"/>
    <w:rsid w:val="00807E3E"/>
    <w:rsid w:val="0081025F"/>
    <w:rsid w:val="0081036A"/>
    <w:rsid w:val="008105BE"/>
    <w:rsid w:val="0081191F"/>
    <w:rsid w:val="00811C12"/>
    <w:rsid w:val="00812104"/>
    <w:rsid w:val="0081244A"/>
    <w:rsid w:val="008124F0"/>
    <w:rsid w:val="00812A09"/>
    <w:rsid w:val="0081341D"/>
    <w:rsid w:val="00813710"/>
    <w:rsid w:val="008137BC"/>
    <w:rsid w:val="008142C8"/>
    <w:rsid w:val="008155F5"/>
    <w:rsid w:val="00815C0B"/>
    <w:rsid w:val="00815FE3"/>
    <w:rsid w:val="00815FE7"/>
    <w:rsid w:val="008160CE"/>
    <w:rsid w:val="0081735C"/>
    <w:rsid w:val="00817459"/>
    <w:rsid w:val="00817504"/>
    <w:rsid w:val="00817BFB"/>
    <w:rsid w:val="00820A1C"/>
    <w:rsid w:val="00820F00"/>
    <w:rsid w:val="0082109F"/>
    <w:rsid w:val="00821189"/>
    <w:rsid w:val="0082174C"/>
    <w:rsid w:val="00821E83"/>
    <w:rsid w:val="00822678"/>
    <w:rsid w:val="008226D4"/>
    <w:rsid w:val="00822CC8"/>
    <w:rsid w:val="00822CD6"/>
    <w:rsid w:val="008235EC"/>
    <w:rsid w:val="00823708"/>
    <w:rsid w:val="008238CF"/>
    <w:rsid w:val="00823E8E"/>
    <w:rsid w:val="0082455C"/>
    <w:rsid w:val="0082569C"/>
    <w:rsid w:val="00825AFF"/>
    <w:rsid w:val="00825EED"/>
    <w:rsid w:val="008260CF"/>
    <w:rsid w:val="0082647E"/>
    <w:rsid w:val="00826DF8"/>
    <w:rsid w:val="00827296"/>
    <w:rsid w:val="00830093"/>
    <w:rsid w:val="00830A21"/>
    <w:rsid w:val="00830E12"/>
    <w:rsid w:val="00831142"/>
    <w:rsid w:val="00831342"/>
    <w:rsid w:val="00831645"/>
    <w:rsid w:val="00831E3D"/>
    <w:rsid w:val="008320E1"/>
    <w:rsid w:val="008322A2"/>
    <w:rsid w:val="00832324"/>
    <w:rsid w:val="0083243F"/>
    <w:rsid w:val="008332BE"/>
    <w:rsid w:val="00833388"/>
    <w:rsid w:val="008335B4"/>
    <w:rsid w:val="00833686"/>
    <w:rsid w:val="00833F95"/>
    <w:rsid w:val="008340DE"/>
    <w:rsid w:val="00834DA4"/>
    <w:rsid w:val="0083533E"/>
    <w:rsid w:val="008359C2"/>
    <w:rsid w:val="00836550"/>
    <w:rsid w:val="008367E1"/>
    <w:rsid w:val="00836C3F"/>
    <w:rsid w:val="00836ECA"/>
    <w:rsid w:val="00836F71"/>
    <w:rsid w:val="008374CC"/>
    <w:rsid w:val="008379DF"/>
    <w:rsid w:val="00837BD2"/>
    <w:rsid w:val="008400CD"/>
    <w:rsid w:val="00840C1E"/>
    <w:rsid w:val="00841353"/>
    <w:rsid w:val="0084135A"/>
    <w:rsid w:val="0084146F"/>
    <w:rsid w:val="00841512"/>
    <w:rsid w:val="008419AF"/>
    <w:rsid w:val="00842297"/>
    <w:rsid w:val="00842410"/>
    <w:rsid w:val="00842902"/>
    <w:rsid w:val="00842A5E"/>
    <w:rsid w:val="00843049"/>
    <w:rsid w:val="00843C12"/>
    <w:rsid w:val="008445B8"/>
    <w:rsid w:val="00844747"/>
    <w:rsid w:val="0084481D"/>
    <w:rsid w:val="00845778"/>
    <w:rsid w:val="00845AC2"/>
    <w:rsid w:val="00845AF0"/>
    <w:rsid w:val="00845BE5"/>
    <w:rsid w:val="00846945"/>
    <w:rsid w:val="008473FE"/>
    <w:rsid w:val="00847598"/>
    <w:rsid w:val="008476CD"/>
    <w:rsid w:val="008479A9"/>
    <w:rsid w:val="00847A2D"/>
    <w:rsid w:val="00847A4D"/>
    <w:rsid w:val="008505EE"/>
    <w:rsid w:val="0085061A"/>
    <w:rsid w:val="00850697"/>
    <w:rsid w:val="008506BE"/>
    <w:rsid w:val="008508E5"/>
    <w:rsid w:val="00850989"/>
    <w:rsid w:val="00850A89"/>
    <w:rsid w:val="00850C9E"/>
    <w:rsid w:val="00851527"/>
    <w:rsid w:val="00851BC8"/>
    <w:rsid w:val="00851D39"/>
    <w:rsid w:val="008520B1"/>
    <w:rsid w:val="008528FA"/>
    <w:rsid w:val="00852AE6"/>
    <w:rsid w:val="00852FF0"/>
    <w:rsid w:val="00853F91"/>
    <w:rsid w:val="00854C1E"/>
    <w:rsid w:val="0085558F"/>
    <w:rsid w:val="0085594B"/>
    <w:rsid w:val="00856BA3"/>
    <w:rsid w:val="008573D9"/>
    <w:rsid w:val="00857519"/>
    <w:rsid w:val="00857571"/>
    <w:rsid w:val="0085770F"/>
    <w:rsid w:val="00857C4D"/>
    <w:rsid w:val="00860EDF"/>
    <w:rsid w:val="00861A35"/>
    <w:rsid w:val="00862F69"/>
    <w:rsid w:val="0086412B"/>
    <w:rsid w:val="008641D1"/>
    <w:rsid w:val="0086428F"/>
    <w:rsid w:val="0086429B"/>
    <w:rsid w:val="008642F9"/>
    <w:rsid w:val="008645D1"/>
    <w:rsid w:val="00864B9C"/>
    <w:rsid w:val="008654F0"/>
    <w:rsid w:val="008656C9"/>
    <w:rsid w:val="0086597B"/>
    <w:rsid w:val="008659FA"/>
    <w:rsid w:val="00865B0D"/>
    <w:rsid w:val="00866152"/>
    <w:rsid w:val="008663B3"/>
    <w:rsid w:val="0086647C"/>
    <w:rsid w:val="00867542"/>
    <w:rsid w:val="008678C3"/>
    <w:rsid w:val="00867A0D"/>
    <w:rsid w:val="00870450"/>
    <w:rsid w:val="008707F7"/>
    <w:rsid w:val="00870FBE"/>
    <w:rsid w:val="008715C8"/>
    <w:rsid w:val="00871B94"/>
    <w:rsid w:val="00871D61"/>
    <w:rsid w:val="008727E4"/>
    <w:rsid w:val="00872E18"/>
    <w:rsid w:val="0087326F"/>
    <w:rsid w:val="008736AF"/>
    <w:rsid w:val="008738C1"/>
    <w:rsid w:val="00873AAE"/>
    <w:rsid w:val="00874A2C"/>
    <w:rsid w:val="00874AB6"/>
    <w:rsid w:val="0087590C"/>
    <w:rsid w:val="00876419"/>
    <w:rsid w:val="008769A3"/>
    <w:rsid w:val="008772B2"/>
    <w:rsid w:val="008774D4"/>
    <w:rsid w:val="008810A1"/>
    <w:rsid w:val="00881B9A"/>
    <w:rsid w:val="00881DA8"/>
    <w:rsid w:val="00881F62"/>
    <w:rsid w:val="0088254A"/>
    <w:rsid w:val="00882B40"/>
    <w:rsid w:val="00882E1D"/>
    <w:rsid w:val="00882F6A"/>
    <w:rsid w:val="0088310B"/>
    <w:rsid w:val="008837A2"/>
    <w:rsid w:val="00883B76"/>
    <w:rsid w:val="00883C4B"/>
    <w:rsid w:val="00883D1E"/>
    <w:rsid w:val="00884028"/>
    <w:rsid w:val="00884DBC"/>
    <w:rsid w:val="00885897"/>
    <w:rsid w:val="00885BE7"/>
    <w:rsid w:val="00886663"/>
    <w:rsid w:val="008868E4"/>
    <w:rsid w:val="008869EA"/>
    <w:rsid w:val="00886B0E"/>
    <w:rsid w:val="0088769C"/>
    <w:rsid w:val="00887859"/>
    <w:rsid w:val="00887B36"/>
    <w:rsid w:val="00887B56"/>
    <w:rsid w:val="00887BC8"/>
    <w:rsid w:val="00887E28"/>
    <w:rsid w:val="00890286"/>
    <w:rsid w:val="00890B3D"/>
    <w:rsid w:val="00890C2D"/>
    <w:rsid w:val="008915D2"/>
    <w:rsid w:val="00891B1A"/>
    <w:rsid w:val="00891D10"/>
    <w:rsid w:val="00891FA6"/>
    <w:rsid w:val="00892B63"/>
    <w:rsid w:val="0089308C"/>
    <w:rsid w:val="00893294"/>
    <w:rsid w:val="008937D6"/>
    <w:rsid w:val="00893B38"/>
    <w:rsid w:val="00893FE6"/>
    <w:rsid w:val="008943D2"/>
    <w:rsid w:val="00894606"/>
    <w:rsid w:val="008947CD"/>
    <w:rsid w:val="00894B6C"/>
    <w:rsid w:val="00895251"/>
    <w:rsid w:val="008952F8"/>
    <w:rsid w:val="00895676"/>
    <w:rsid w:val="0089589A"/>
    <w:rsid w:val="00895CF0"/>
    <w:rsid w:val="00895CFF"/>
    <w:rsid w:val="00896075"/>
    <w:rsid w:val="00896F8A"/>
    <w:rsid w:val="008970FC"/>
    <w:rsid w:val="0089746A"/>
    <w:rsid w:val="00897A37"/>
    <w:rsid w:val="00897DA0"/>
    <w:rsid w:val="008A0851"/>
    <w:rsid w:val="008A0B4D"/>
    <w:rsid w:val="008A1025"/>
    <w:rsid w:val="008A1154"/>
    <w:rsid w:val="008A1AF8"/>
    <w:rsid w:val="008A1C58"/>
    <w:rsid w:val="008A2943"/>
    <w:rsid w:val="008A295B"/>
    <w:rsid w:val="008A2D46"/>
    <w:rsid w:val="008A2EF0"/>
    <w:rsid w:val="008A33C8"/>
    <w:rsid w:val="008A371E"/>
    <w:rsid w:val="008A376B"/>
    <w:rsid w:val="008A3C6E"/>
    <w:rsid w:val="008A3CF0"/>
    <w:rsid w:val="008A3DAC"/>
    <w:rsid w:val="008A41AD"/>
    <w:rsid w:val="008A4445"/>
    <w:rsid w:val="008A4B1B"/>
    <w:rsid w:val="008A4CF8"/>
    <w:rsid w:val="008A4D06"/>
    <w:rsid w:val="008A4E23"/>
    <w:rsid w:val="008A67B5"/>
    <w:rsid w:val="008A690A"/>
    <w:rsid w:val="008A6A9B"/>
    <w:rsid w:val="008A6AB2"/>
    <w:rsid w:val="008A7177"/>
    <w:rsid w:val="008A78D6"/>
    <w:rsid w:val="008B0052"/>
    <w:rsid w:val="008B0CD4"/>
    <w:rsid w:val="008B12B0"/>
    <w:rsid w:val="008B13A9"/>
    <w:rsid w:val="008B14C3"/>
    <w:rsid w:val="008B187B"/>
    <w:rsid w:val="008B1E26"/>
    <w:rsid w:val="008B2516"/>
    <w:rsid w:val="008B2A4A"/>
    <w:rsid w:val="008B2CBA"/>
    <w:rsid w:val="008B2DC2"/>
    <w:rsid w:val="008B3350"/>
    <w:rsid w:val="008B35D8"/>
    <w:rsid w:val="008B431C"/>
    <w:rsid w:val="008B458B"/>
    <w:rsid w:val="008B472D"/>
    <w:rsid w:val="008B4F2F"/>
    <w:rsid w:val="008B555E"/>
    <w:rsid w:val="008B5CE0"/>
    <w:rsid w:val="008B5FE5"/>
    <w:rsid w:val="008B655C"/>
    <w:rsid w:val="008B6741"/>
    <w:rsid w:val="008B6A4B"/>
    <w:rsid w:val="008B71FF"/>
    <w:rsid w:val="008B7234"/>
    <w:rsid w:val="008B7ACA"/>
    <w:rsid w:val="008B7AE4"/>
    <w:rsid w:val="008C0704"/>
    <w:rsid w:val="008C085C"/>
    <w:rsid w:val="008C1EF2"/>
    <w:rsid w:val="008C2430"/>
    <w:rsid w:val="008C27C8"/>
    <w:rsid w:val="008C3331"/>
    <w:rsid w:val="008C49DA"/>
    <w:rsid w:val="008C4BE4"/>
    <w:rsid w:val="008C4CCB"/>
    <w:rsid w:val="008C4EA3"/>
    <w:rsid w:val="008C50FB"/>
    <w:rsid w:val="008C59B3"/>
    <w:rsid w:val="008C5BEC"/>
    <w:rsid w:val="008C69D2"/>
    <w:rsid w:val="008C6AA7"/>
    <w:rsid w:val="008C6D6C"/>
    <w:rsid w:val="008C6FAD"/>
    <w:rsid w:val="008C70F4"/>
    <w:rsid w:val="008C72ED"/>
    <w:rsid w:val="008C7339"/>
    <w:rsid w:val="008C7891"/>
    <w:rsid w:val="008C79CD"/>
    <w:rsid w:val="008C7A80"/>
    <w:rsid w:val="008C7C8B"/>
    <w:rsid w:val="008D0064"/>
    <w:rsid w:val="008D043E"/>
    <w:rsid w:val="008D1096"/>
    <w:rsid w:val="008D12BB"/>
    <w:rsid w:val="008D1386"/>
    <w:rsid w:val="008D2150"/>
    <w:rsid w:val="008D25CC"/>
    <w:rsid w:val="008D2641"/>
    <w:rsid w:val="008D2DE8"/>
    <w:rsid w:val="008D3AD3"/>
    <w:rsid w:val="008D4FDA"/>
    <w:rsid w:val="008D5932"/>
    <w:rsid w:val="008D59F6"/>
    <w:rsid w:val="008D5ACE"/>
    <w:rsid w:val="008D5C3A"/>
    <w:rsid w:val="008D61EF"/>
    <w:rsid w:val="008D620E"/>
    <w:rsid w:val="008D680A"/>
    <w:rsid w:val="008D6FED"/>
    <w:rsid w:val="008D7013"/>
    <w:rsid w:val="008D7624"/>
    <w:rsid w:val="008E00E1"/>
    <w:rsid w:val="008E0348"/>
    <w:rsid w:val="008E0409"/>
    <w:rsid w:val="008E064B"/>
    <w:rsid w:val="008E0C15"/>
    <w:rsid w:val="008E0D42"/>
    <w:rsid w:val="008E1294"/>
    <w:rsid w:val="008E236F"/>
    <w:rsid w:val="008E2491"/>
    <w:rsid w:val="008E2870"/>
    <w:rsid w:val="008E2C1C"/>
    <w:rsid w:val="008E2E81"/>
    <w:rsid w:val="008E30DF"/>
    <w:rsid w:val="008E3467"/>
    <w:rsid w:val="008E3494"/>
    <w:rsid w:val="008E38D4"/>
    <w:rsid w:val="008E3B45"/>
    <w:rsid w:val="008E3F7F"/>
    <w:rsid w:val="008E461C"/>
    <w:rsid w:val="008E47BA"/>
    <w:rsid w:val="008E4A2F"/>
    <w:rsid w:val="008E4AB0"/>
    <w:rsid w:val="008E4B3F"/>
    <w:rsid w:val="008E524C"/>
    <w:rsid w:val="008E6417"/>
    <w:rsid w:val="008E6471"/>
    <w:rsid w:val="008E6DA2"/>
    <w:rsid w:val="008E710E"/>
    <w:rsid w:val="008E7381"/>
    <w:rsid w:val="008E73D4"/>
    <w:rsid w:val="008F0294"/>
    <w:rsid w:val="008F0ACA"/>
    <w:rsid w:val="008F1204"/>
    <w:rsid w:val="008F1573"/>
    <w:rsid w:val="008F1820"/>
    <w:rsid w:val="008F1959"/>
    <w:rsid w:val="008F1E9E"/>
    <w:rsid w:val="008F20AD"/>
    <w:rsid w:val="008F239A"/>
    <w:rsid w:val="008F24BA"/>
    <w:rsid w:val="008F25DB"/>
    <w:rsid w:val="008F26A3"/>
    <w:rsid w:val="008F292C"/>
    <w:rsid w:val="008F2A43"/>
    <w:rsid w:val="008F2AFC"/>
    <w:rsid w:val="008F4240"/>
    <w:rsid w:val="008F47BF"/>
    <w:rsid w:val="008F5937"/>
    <w:rsid w:val="008F5A23"/>
    <w:rsid w:val="008F5F5B"/>
    <w:rsid w:val="008F652B"/>
    <w:rsid w:val="008F659A"/>
    <w:rsid w:val="008F691E"/>
    <w:rsid w:val="008F6C22"/>
    <w:rsid w:val="008F6DD5"/>
    <w:rsid w:val="008F6DFE"/>
    <w:rsid w:val="008F701A"/>
    <w:rsid w:val="008F7048"/>
    <w:rsid w:val="008F7407"/>
    <w:rsid w:val="008F7A23"/>
    <w:rsid w:val="008F7F54"/>
    <w:rsid w:val="009006AB"/>
    <w:rsid w:val="00900865"/>
    <w:rsid w:val="00900E9E"/>
    <w:rsid w:val="009012F0"/>
    <w:rsid w:val="009013CC"/>
    <w:rsid w:val="00901442"/>
    <w:rsid w:val="009015C3"/>
    <w:rsid w:val="009020AC"/>
    <w:rsid w:val="00902412"/>
    <w:rsid w:val="00902923"/>
    <w:rsid w:val="00902BF9"/>
    <w:rsid w:val="00902E75"/>
    <w:rsid w:val="0090314C"/>
    <w:rsid w:val="00903426"/>
    <w:rsid w:val="00903574"/>
    <w:rsid w:val="009039F6"/>
    <w:rsid w:val="009040F6"/>
    <w:rsid w:val="009041B8"/>
    <w:rsid w:val="00905B48"/>
    <w:rsid w:val="00905B4D"/>
    <w:rsid w:val="00905D9A"/>
    <w:rsid w:val="00905DDC"/>
    <w:rsid w:val="009061EE"/>
    <w:rsid w:val="009061FF"/>
    <w:rsid w:val="009071DB"/>
    <w:rsid w:val="00907AC8"/>
    <w:rsid w:val="00907B1E"/>
    <w:rsid w:val="0091064B"/>
    <w:rsid w:val="00910B5F"/>
    <w:rsid w:val="009114CF"/>
    <w:rsid w:val="0091182A"/>
    <w:rsid w:val="00911831"/>
    <w:rsid w:val="00911912"/>
    <w:rsid w:val="00911B40"/>
    <w:rsid w:val="00911C0A"/>
    <w:rsid w:val="00911C26"/>
    <w:rsid w:val="00911C5E"/>
    <w:rsid w:val="0091274F"/>
    <w:rsid w:val="009129AB"/>
    <w:rsid w:val="00912A3E"/>
    <w:rsid w:val="00913263"/>
    <w:rsid w:val="009134B5"/>
    <w:rsid w:val="00913683"/>
    <w:rsid w:val="00913B83"/>
    <w:rsid w:val="00913E28"/>
    <w:rsid w:val="00913F22"/>
    <w:rsid w:val="0091428D"/>
    <w:rsid w:val="00914B35"/>
    <w:rsid w:val="00915414"/>
    <w:rsid w:val="00915604"/>
    <w:rsid w:val="0091619A"/>
    <w:rsid w:val="0091619C"/>
    <w:rsid w:val="00916A44"/>
    <w:rsid w:val="00916F23"/>
    <w:rsid w:val="009200CF"/>
    <w:rsid w:val="0092029E"/>
    <w:rsid w:val="00920F6F"/>
    <w:rsid w:val="0092147D"/>
    <w:rsid w:val="00921A78"/>
    <w:rsid w:val="00921C0E"/>
    <w:rsid w:val="00922900"/>
    <w:rsid w:val="00922BF9"/>
    <w:rsid w:val="00922CC9"/>
    <w:rsid w:val="00922E54"/>
    <w:rsid w:val="00922FB4"/>
    <w:rsid w:val="009235E7"/>
    <w:rsid w:val="0092451A"/>
    <w:rsid w:val="0092525F"/>
    <w:rsid w:val="0092569F"/>
    <w:rsid w:val="009258CA"/>
    <w:rsid w:val="00925BEC"/>
    <w:rsid w:val="00925CA2"/>
    <w:rsid w:val="00925EDD"/>
    <w:rsid w:val="00926584"/>
    <w:rsid w:val="00926740"/>
    <w:rsid w:val="00926E07"/>
    <w:rsid w:val="00926E08"/>
    <w:rsid w:val="00927146"/>
    <w:rsid w:val="009271E9"/>
    <w:rsid w:val="0092760C"/>
    <w:rsid w:val="0092767E"/>
    <w:rsid w:val="00930179"/>
    <w:rsid w:val="00930205"/>
    <w:rsid w:val="00930956"/>
    <w:rsid w:val="00930B9F"/>
    <w:rsid w:val="00930BB2"/>
    <w:rsid w:val="00931905"/>
    <w:rsid w:val="00931A20"/>
    <w:rsid w:val="00931BD2"/>
    <w:rsid w:val="00931EE9"/>
    <w:rsid w:val="00932B41"/>
    <w:rsid w:val="00932ED9"/>
    <w:rsid w:val="00932F1D"/>
    <w:rsid w:val="0093324E"/>
    <w:rsid w:val="009332E3"/>
    <w:rsid w:val="00933618"/>
    <w:rsid w:val="00933F0A"/>
    <w:rsid w:val="0093400D"/>
    <w:rsid w:val="009346C5"/>
    <w:rsid w:val="00934737"/>
    <w:rsid w:val="009353C5"/>
    <w:rsid w:val="00935522"/>
    <w:rsid w:val="009356E2"/>
    <w:rsid w:val="00935767"/>
    <w:rsid w:val="00935CA9"/>
    <w:rsid w:val="00935D3F"/>
    <w:rsid w:val="009364C9"/>
    <w:rsid w:val="00936E08"/>
    <w:rsid w:val="00936F44"/>
    <w:rsid w:val="009375BC"/>
    <w:rsid w:val="00937770"/>
    <w:rsid w:val="00937959"/>
    <w:rsid w:val="00937AAC"/>
    <w:rsid w:val="00939A51"/>
    <w:rsid w:val="00940084"/>
    <w:rsid w:val="0094047F"/>
    <w:rsid w:val="00941C7B"/>
    <w:rsid w:val="009421BD"/>
    <w:rsid w:val="00942589"/>
    <w:rsid w:val="00942BA0"/>
    <w:rsid w:val="00942C11"/>
    <w:rsid w:val="00942C9D"/>
    <w:rsid w:val="00942FC6"/>
    <w:rsid w:val="00943087"/>
    <w:rsid w:val="0094328A"/>
    <w:rsid w:val="00943354"/>
    <w:rsid w:val="00943749"/>
    <w:rsid w:val="00943AFD"/>
    <w:rsid w:val="009443C5"/>
    <w:rsid w:val="00944659"/>
    <w:rsid w:val="0094522F"/>
    <w:rsid w:val="00945E9C"/>
    <w:rsid w:val="00946885"/>
    <w:rsid w:val="009469F2"/>
    <w:rsid w:val="00946CEA"/>
    <w:rsid w:val="00947046"/>
    <w:rsid w:val="0094719F"/>
    <w:rsid w:val="009475CA"/>
    <w:rsid w:val="0094779C"/>
    <w:rsid w:val="009478DC"/>
    <w:rsid w:val="00947C71"/>
    <w:rsid w:val="00951097"/>
    <w:rsid w:val="00951759"/>
    <w:rsid w:val="00951C44"/>
    <w:rsid w:val="00952A05"/>
    <w:rsid w:val="00952B9E"/>
    <w:rsid w:val="00952BAA"/>
    <w:rsid w:val="00953398"/>
    <w:rsid w:val="00953D41"/>
    <w:rsid w:val="00953E78"/>
    <w:rsid w:val="009548A9"/>
    <w:rsid w:val="00954CFC"/>
    <w:rsid w:val="009551ED"/>
    <w:rsid w:val="009558A0"/>
    <w:rsid w:val="00956596"/>
    <w:rsid w:val="009567D8"/>
    <w:rsid w:val="009579E4"/>
    <w:rsid w:val="009602CA"/>
    <w:rsid w:val="009602EC"/>
    <w:rsid w:val="00961181"/>
    <w:rsid w:val="00961DFB"/>
    <w:rsid w:val="0096253A"/>
    <w:rsid w:val="00962614"/>
    <w:rsid w:val="00962B5F"/>
    <w:rsid w:val="00963A51"/>
    <w:rsid w:val="009641C4"/>
    <w:rsid w:val="00964BF3"/>
    <w:rsid w:val="00964F28"/>
    <w:rsid w:val="00964F8C"/>
    <w:rsid w:val="00965F4E"/>
    <w:rsid w:val="0096631C"/>
    <w:rsid w:val="00966339"/>
    <w:rsid w:val="0096635C"/>
    <w:rsid w:val="00966E62"/>
    <w:rsid w:val="00967ACA"/>
    <w:rsid w:val="0097073F"/>
    <w:rsid w:val="009708BB"/>
    <w:rsid w:val="00970A5A"/>
    <w:rsid w:val="00970BF2"/>
    <w:rsid w:val="00971664"/>
    <w:rsid w:val="00971E66"/>
    <w:rsid w:val="0097204E"/>
    <w:rsid w:val="00972090"/>
    <w:rsid w:val="009722AF"/>
    <w:rsid w:val="00972F24"/>
    <w:rsid w:val="0097300B"/>
    <w:rsid w:val="00973A54"/>
    <w:rsid w:val="00973B59"/>
    <w:rsid w:val="00973D21"/>
    <w:rsid w:val="0097436F"/>
    <w:rsid w:val="009747F6"/>
    <w:rsid w:val="009763C6"/>
    <w:rsid w:val="00976608"/>
    <w:rsid w:val="00976641"/>
    <w:rsid w:val="009770D6"/>
    <w:rsid w:val="0097725A"/>
    <w:rsid w:val="00977398"/>
    <w:rsid w:val="0098076F"/>
    <w:rsid w:val="0098087D"/>
    <w:rsid w:val="00980ADC"/>
    <w:rsid w:val="00981E67"/>
    <w:rsid w:val="00981F43"/>
    <w:rsid w:val="00982CB9"/>
    <w:rsid w:val="0098366B"/>
    <w:rsid w:val="00983B6E"/>
    <w:rsid w:val="009840ED"/>
    <w:rsid w:val="009842D8"/>
    <w:rsid w:val="00984680"/>
    <w:rsid w:val="009848DE"/>
    <w:rsid w:val="00984D54"/>
    <w:rsid w:val="0098512B"/>
    <w:rsid w:val="009855DE"/>
    <w:rsid w:val="00985C05"/>
    <w:rsid w:val="00985C9D"/>
    <w:rsid w:val="00985E11"/>
    <w:rsid w:val="0098648F"/>
    <w:rsid w:val="00986BE7"/>
    <w:rsid w:val="00986D64"/>
    <w:rsid w:val="00986EC2"/>
    <w:rsid w:val="0099004D"/>
    <w:rsid w:val="00990B0B"/>
    <w:rsid w:val="009914A0"/>
    <w:rsid w:val="009919BB"/>
    <w:rsid w:val="009922FE"/>
    <w:rsid w:val="009925FB"/>
    <w:rsid w:val="0099284B"/>
    <w:rsid w:val="0099292B"/>
    <w:rsid w:val="00992AB1"/>
    <w:rsid w:val="00992CD0"/>
    <w:rsid w:val="00992F64"/>
    <w:rsid w:val="0099364B"/>
    <w:rsid w:val="009936F8"/>
    <w:rsid w:val="009938DD"/>
    <w:rsid w:val="00993FB6"/>
    <w:rsid w:val="00994045"/>
    <w:rsid w:val="00994259"/>
    <w:rsid w:val="009942A2"/>
    <w:rsid w:val="00994560"/>
    <w:rsid w:val="0099459A"/>
    <w:rsid w:val="00995200"/>
    <w:rsid w:val="0099576C"/>
    <w:rsid w:val="009957EC"/>
    <w:rsid w:val="00995A38"/>
    <w:rsid w:val="00995AC2"/>
    <w:rsid w:val="00995D80"/>
    <w:rsid w:val="00996B0A"/>
    <w:rsid w:val="00996ED6"/>
    <w:rsid w:val="00997187"/>
    <w:rsid w:val="0099725E"/>
    <w:rsid w:val="00997737"/>
    <w:rsid w:val="00997A69"/>
    <w:rsid w:val="00997EEC"/>
    <w:rsid w:val="00997FBC"/>
    <w:rsid w:val="009A0294"/>
    <w:rsid w:val="009A044D"/>
    <w:rsid w:val="009A055C"/>
    <w:rsid w:val="009A0656"/>
    <w:rsid w:val="009A1099"/>
    <w:rsid w:val="009A2513"/>
    <w:rsid w:val="009A2550"/>
    <w:rsid w:val="009A293B"/>
    <w:rsid w:val="009A302B"/>
    <w:rsid w:val="009A32F6"/>
    <w:rsid w:val="009A34A5"/>
    <w:rsid w:val="009A3772"/>
    <w:rsid w:val="009A43D7"/>
    <w:rsid w:val="009A44E0"/>
    <w:rsid w:val="009A485C"/>
    <w:rsid w:val="009A49A7"/>
    <w:rsid w:val="009A4CD7"/>
    <w:rsid w:val="009A5156"/>
    <w:rsid w:val="009A53BC"/>
    <w:rsid w:val="009A53E3"/>
    <w:rsid w:val="009A7062"/>
    <w:rsid w:val="009A7363"/>
    <w:rsid w:val="009A7BEC"/>
    <w:rsid w:val="009B00D2"/>
    <w:rsid w:val="009B013A"/>
    <w:rsid w:val="009B0159"/>
    <w:rsid w:val="009B1B0A"/>
    <w:rsid w:val="009B27D0"/>
    <w:rsid w:val="009B2C99"/>
    <w:rsid w:val="009B336B"/>
    <w:rsid w:val="009B3F98"/>
    <w:rsid w:val="009B4681"/>
    <w:rsid w:val="009B481A"/>
    <w:rsid w:val="009B4CFB"/>
    <w:rsid w:val="009B4E32"/>
    <w:rsid w:val="009B53EB"/>
    <w:rsid w:val="009B56E2"/>
    <w:rsid w:val="009B703E"/>
    <w:rsid w:val="009B767D"/>
    <w:rsid w:val="009B785C"/>
    <w:rsid w:val="009C0762"/>
    <w:rsid w:val="009C0EAE"/>
    <w:rsid w:val="009C0F89"/>
    <w:rsid w:val="009C1974"/>
    <w:rsid w:val="009C1CE6"/>
    <w:rsid w:val="009C1DEF"/>
    <w:rsid w:val="009C2619"/>
    <w:rsid w:val="009C28D8"/>
    <w:rsid w:val="009C2A2D"/>
    <w:rsid w:val="009C2A91"/>
    <w:rsid w:val="009C2D15"/>
    <w:rsid w:val="009C2DE8"/>
    <w:rsid w:val="009C2DEC"/>
    <w:rsid w:val="009C31C6"/>
    <w:rsid w:val="009C377E"/>
    <w:rsid w:val="009C3A66"/>
    <w:rsid w:val="009C3F0D"/>
    <w:rsid w:val="009C4127"/>
    <w:rsid w:val="009C41B9"/>
    <w:rsid w:val="009C4367"/>
    <w:rsid w:val="009C441A"/>
    <w:rsid w:val="009C460A"/>
    <w:rsid w:val="009C4A98"/>
    <w:rsid w:val="009C50B4"/>
    <w:rsid w:val="009C59AB"/>
    <w:rsid w:val="009C5C08"/>
    <w:rsid w:val="009C698A"/>
    <w:rsid w:val="009C70C1"/>
    <w:rsid w:val="009C7CC1"/>
    <w:rsid w:val="009C7DAD"/>
    <w:rsid w:val="009C7F33"/>
    <w:rsid w:val="009C7FB3"/>
    <w:rsid w:val="009D0447"/>
    <w:rsid w:val="009D0A8D"/>
    <w:rsid w:val="009D0AB6"/>
    <w:rsid w:val="009D1453"/>
    <w:rsid w:val="009D17F0"/>
    <w:rsid w:val="009D219B"/>
    <w:rsid w:val="009D22F6"/>
    <w:rsid w:val="009D2574"/>
    <w:rsid w:val="009D263C"/>
    <w:rsid w:val="009D3529"/>
    <w:rsid w:val="009D358A"/>
    <w:rsid w:val="009D371A"/>
    <w:rsid w:val="009D3732"/>
    <w:rsid w:val="009D3886"/>
    <w:rsid w:val="009D41CC"/>
    <w:rsid w:val="009D471A"/>
    <w:rsid w:val="009D4754"/>
    <w:rsid w:val="009D4820"/>
    <w:rsid w:val="009D4864"/>
    <w:rsid w:val="009D4EF6"/>
    <w:rsid w:val="009D53EF"/>
    <w:rsid w:val="009D56BC"/>
    <w:rsid w:val="009D5929"/>
    <w:rsid w:val="009D599E"/>
    <w:rsid w:val="009D5B87"/>
    <w:rsid w:val="009D5C52"/>
    <w:rsid w:val="009D6684"/>
    <w:rsid w:val="009D67BB"/>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21B"/>
    <w:rsid w:val="009E4831"/>
    <w:rsid w:val="009E5479"/>
    <w:rsid w:val="009E587E"/>
    <w:rsid w:val="009E5A7B"/>
    <w:rsid w:val="009E5D4B"/>
    <w:rsid w:val="009E5DDC"/>
    <w:rsid w:val="009E712C"/>
    <w:rsid w:val="009E7212"/>
    <w:rsid w:val="009E75E6"/>
    <w:rsid w:val="009E796A"/>
    <w:rsid w:val="009E7F79"/>
    <w:rsid w:val="009F0220"/>
    <w:rsid w:val="009F0672"/>
    <w:rsid w:val="009F0EE3"/>
    <w:rsid w:val="009F1867"/>
    <w:rsid w:val="009F1870"/>
    <w:rsid w:val="009F227E"/>
    <w:rsid w:val="009F25EE"/>
    <w:rsid w:val="009F2E6E"/>
    <w:rsid w:val="009F3997"/>
    <w:rsid w:val="009F3DF3"/>
    <w:rsid w:val="009F3F0E"/>
    <w:rsid w:val="009F4720"/>
    <w:rsid w:val="009F4954"/>
    <w:rsid w:val="009F4B45"/>
    <w:rsid w:val="009F507F"/>
    <w:rsid w:val="009F569D"/>
    <w:rsid w:val="009F5DCE"/>
    <w:rsid w:val="009F607C"/>
    <w:rsid w:val="009F608B"/>
    <w:rsid w:val="009F6189"/>
    <w:rsid w:val="009F6945"/>
    <w:rsid w:val="009F7803"/>
    <w:rsid w:val="00A0106B"/>
    <w:rsid w:val="00A01275"/>
    <w:rsid w:val="00A01AB3"/>
    <w:rsid w:val="00A01CFB"/>
    <w:rsid w:val="00A0301A"/>
    <w:rsid w:val="00A03456"/>
    <w:rsid w:val="00A03497"/>
    <w:rsid w:val="00A0394E"/>
    <w:rsid w:val="00A03A8F"/>
    <w:rsid w:val="00A042B4"/>
    <w:rsid w:val="00A04395"/>
    <w:rsid w:val="00A045BC"/>
    <w:rsid w:val="00A04ADB"/>
    <w:rsid w:val="00A05200"/>
    <w:rsid w:val="00A0547C"/>
    <w:rsid w:val="00A05649"/>
    <w:rsid w:val="00A05C34"/>
    <w:rsid w:val="00A05CA1"/>
    <w:rsid w:val="00A066A6"/>
    <w:rsid w:val="00A06900"/>
    <w:rsid w:val="00A072EB"/>
    <w:rsid w:val="00A07312"/>
    <w:rsid w:val="00A07492"/>
    <w:rsid w:val="00A0760A"/>
    <w:rsid w:val="00A076FA"/>
    <w:rsid w:val="00A07B5C"/>
    <w:rsid w:val="00A07D35"/>
    <w:rsid w:val="00A10407"/>
    <w:rsid w:val="00A10AF5"/>
    <w:rsid w:val="00A114B6"/>
    <w:rsid w:val="00A114EF"/>
    <w:rsid w:val="00A1196B"/>
    <w:rsid w:val="00A11C8D"/>
    <w:rsid w:val="00A12091"/>
    <w:rsid w:val="00A12A26"/>
    <w:rsid w:val="00A12EF3"/>
    <w:rsid w:val="00A13525"/>
    <w:rsid w:val="00A13705"/>
    <w:rsid w:val="00A13790"/>
    <w:rsid w:val="00A14678"/>
    <w:rsid w:val="00A14CEC"/>
    <w:rsid w:val="00A15120"/>
    <w:rsid w:val="00A152F7"/>
    <w:rsid w:val="00A160F2"/>
    <w:rsid w:val="00A16925"/>
    <w:rsid w:val="00A16CA5"/>
    <w:rsid w:val="00A17CA6"/>
    <w:rsid w:val="00A17CBB"/>
    <w:rsid w:val="00A17E97"/>
    <w:rsid w:val="00A20533"/>
    <w:rsid w:val="00A20957"/>
    <w:rsid w:val="00A20B82"/>
    <w:rsid w:val="00A20E99"/>
    <w:rsid w:val="00A21F58"/>
    <w:rsid w:val="00A226EA"/>
    <w:rsid w:val="00A22C16"/>
    <w:rsid w:val="00A23450"/>
    <w:rsid w:val="00A23733"/>
    <w:rsid w:val="00A24D6E"/>
    <w:rsid w:val="00A24E92"/>
    <w:rsid w:val="00A25014"/>
    <w:rsid w:val="00A256A3"/>
    <w:rsid w:val="00A25708"/>
    <w:rsid w:val="00A25A6F"/>
    <w:rsid w:val="00A26315"/>
    <w:rsid w:val="00A263DD"/>
    <w:rsid w:val="00A26595"/>
    <w:rsid w:val="00A26CD7"/>
    <w:rsid w:val="00A26FE9"/>
    <w:rsid w:val="00A277E5"/>
    <w:rsid w:val="00A279DF"/>
    <w:rsid w:val="00A27ADC"/>
    <w:rsid w:val="00A27E4B"/>
    <w:rsid w:val="00A30BC5"/>
    <w:rsid w:val="00A30F8F"/>
    <w:rsid w:val="00A31F06"/>
    <w:rsid w:val="00A32078"/>
    <w:rsid w:val="00A32889"/>
    <w:rsid w:val="00A33065"/>
    <w:rsid w:val="00A33570"/>
    <w:rsid w:val="00A33B4C"/>
    <w:rsid w:val="00A33C32"/>
    <w:rsid w:val="00A33CB8"/>
    <w:rsid w:val="00A33E32"/>
    <w:rsid w:val="00A34377"/>
    <w:rsid w:val="00A34382"/>
    <w:rsid w:val="00A34A06"/>
    <w:rsid w:val="00A34C95"/>
    <w:rsid w:val="00A356A6"/>
    <w:rsid w:val="00A357FF"/>
    <w:rsid w:val="00A35EDE"/>
    <w:rsid w:val="00A3659B"/>
    <w:rsid w:val="00A36783"/>
    <w:rsid w:val="00A36889"/>
    <w:rsid w:val="00A36A4D"/>
    <w:rsid w:val="00A36F32"/>
    <w:rsid w:val="00A3715C"/>
    <w:rsid w:val="00A37870"/>
    <w:rsid w:val="00A37926"/>
    <w:rsid w:val="00A37942"/>
    <w:rsid w:val="00A37AE8"/>
    <w:rsid w:val="00A37F52"/>
    <w:rsid w:val="00A37FA9"/>
    <w:rsid w:val="00A40067"/>
    <w:rsid w:val="00A40626"/>
    <w:rsid w:val="00A40AF2"/>
    <w:rsid w:val="00A41559"/>
    <w:rsid w:val="00A4165B"/>
    <w:rsid w:val="00A42225"/>
    <w:rsid w:val="00A423DD"/>
    <w:rsid w:val="00A42796"/>
    <w:rsid w:val="00A4295F"/>
    <w:rsid w:val="00A429D1"/>
    <w:rsid w:val="00A432A6"/>
    <w:rsid w:val="00A441D6"/>
    <w:rsid w:val="00A44434"/>
    <w:rsid w:val="00A444C3"/>
    <w:rsid w:val="00A445ED"/>
    <w:rsid w:val="00A4464D"/>
    <w:rsid w:val="00A44754"/>
    <w:rsid w:val="00A4490F"/>
    <w:rsid w:val="00A44922"/>
    <w:rsid w:val="00A466E9"/>
    <w:rsid w:val="00A46857"/>
    <w:rsid w:val="00A46B39"/>
    <w:rsid w:val="00A46C61"/>
    <w:rsid w:val="00A475E4"/>
    <w:rsid w:val="00A5027D"/>
    <w:rsid w:val="00A502C5"/>
    <w:rsid w:val="00A5071B"/>
    <w:rsid w:val="00A50D12"/>
    <w:rsid w:val="00A51190"/>
    <w:rsid w:val="00A512E3"/>
    <w:rsid w:val="00A51910"/>
    <w:rsid w:val="00A51CB0"/>
    <w:rsid w:val="00A52354"/>
    <w:rsid w:val="00A52C8A"/>
    <w:rsid w:val="00A52D68"/>
    <w:rsid w:val="00A5311D"/>
    <w:rsid w:val="00A531B2"/>
    <w:rsid w:val="00A538F6"/>
    <w:rsid w:val="00A53AF9"/>
    <w:rsid w:val="00A53F92"/>
    <w:rsid w:val="00A5424D"/>
    <w:rsid w:val="00A542CC"/>
    <w:rsid w:val="00A54C9F"/>
    <w:rsid w:val="00A54E45"/>
    <w:rsid w:val="00A54E7B"/>
    <w:rsid w:val="00A55067"/>
    <w:rsid w:val="00A552D1"/>
    <w:rsid w:val="00A555BA"/>
    <w:rsid w:val="00A55FF6"/>
    <w:rsid w:val="00A56C95"/>
    <w:rsid w:val="00A57089"/>
    <w:rsid w:val="00A57421"/>
    <w:rsid w:val="00A5776D"/>
    <w:rsid w:val="00A57B4F"/>
    <w:rsid w:val="00A57D69"/>
    <w:rsid w:val="00A57DFE"/>
    <w:rsid w:val="00A57E71"/>
    <w:rsid w:val="00A57FA7"/>
    <w:rsid w:val="00A6034F"/>
    <w:rsid w:val="00A60416"/>
    <w:rsid w:val="00A60694"/>
    <w:rsid w:val="00A60D70"/>
    <w:rsid w:val="00A60FDF"/>
    <w:rsid w:val="00A6212D"/>
    <w:rsid w:val="00A621A7"/>
    <w:rsid w:val="00A621B4"/>
    <w:rsid w:val="00A627C9"/>
    <w:rsid w:val="00A6284A"/>
    <w:rsid w:val="00A62BC7"/>
    <w:rsid w:val="00A6304E"/>
    <w:rsid w:val="00A630D0"/>
    <w:rsid w:val="00A630E5"/>
    <w:rsid w:val="00A63176"/>
    <w:rsid w:val="00A6384D"/>
    <w:rsid w:val="00A640D1"/>
    <w:rsid w:val="00A643EB"/>
    <w:rsid w:val="00A645E2"/>
    <w:rsid w:val="00A64F99"/>
    <w:rsid w:val="00A6514C"/>
    <w:rsid w:val="00A6676C"/>
    <w:rsid w:val="00A669B0"/>
    <w:rsid w:val="00A677F1"/>
    <w:rsid w:val="00A67DE3"/>
    <w:rsid w:val="00A705E3"/>
    <w:rsid w:val="00A70DD8"/>
    <w:rsid w:val="00A71586"/>
    <w:rsid w:val="00A71657"/>
    <w:rsid w:val="00A71A02"/>
    <w:rsid w:val="00A72218"/>
    <w:rsid w:val="00A73531"/>
    <w:rsid w:val="00A737E5"/>
    <w:rsid w:val="00A7397F"/>
    <w:rsid w:val="00A74154"/>
    <w:rsid w:val="00A741C7"/>
    <w:rsid w:val="00A742AA"/>
    <w:rsid w:val="00A746CF"/>
    <w:rsid w:val="00A74FB3"/>
    <w:rsid w:val="00A754BF"/>
    <w:rsid w:val="00A75C76"/>
    <w:rsid w:val="00A76A4C"/>
    <w:rsid w:val="00A76D7C"/>
    <w:rsid w:val="00A777DF"/>
    <w:rsid w:val="00A808FC"/>
    <w:rsid w:val="00A80CD5"/>
    <w:rsid w:val="00A80DE6"/>
    <w:rsid w:val="00A80F69"/>
    <w:rsid w:val="00A81008"/>
    <w:rsid w:val="00A81584"/>
    <w:rsid w:val="00A818B2"/>
    <w:rsid w:val="00A819F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5462"/>
    <w:rsid w:val="00A85945"/>
    <w:rsid w:val="00A86137"/>
    <w:rsid w:val="00A872D8"/>
    <w:rsid w:val="00A87AE4"/>
    <w:rsid w:val="00A87BAE"/>
    <w:rsid w:val="00A9072B"/>
    <w:rsid w:val="00A907B9"/>
    <w:rsid w:val="00A9094B"/>
    <w:rsid w:val="00A90C3B"/>
    <w:rsid w:val="00A90D0D"/>
    <w:rsid w:val="00A910A9"/>
    <w:rsid w:val="00A91220"/>
    <w:rsid w:val="00A92B4A"/>
    <w:rsid w:val="00A92B82"/>
    <w:rsid w:val="00A9327B"/>
    <w:rsid w:val="00A932B5"/>
    <w:rsid w:val="00A9343D"/>
    <w:rsid w:val="00A948A6"/>
    <w:rsid w:val="00A94997"/>
    <w:rsid w:val="00A94D9C"/>
    <w:rsid w:val="00A9507B"/>
    <w:rsid w:val="00A959C1"/>
    <w:rsid w:val="00A95AE2"/>
    <w:rsid w:val="00A95FD8"/>
    <w:rsid w:val="00A962A5"/>
    <w:rsid w:val="00A9676C"/>
    <w:rsid w:val="00A96F74"/>
    <w:rsid w:val="00A97259"/>
    <w:rsid w:val="00A973F9"/>
    <w:rsid w:val="00A97A42"/>
    <w:rsid w:val="00A97DF5"/>
    <w:rsid w:val="00AA0076"/>
    <w:rsid w:val="00AA0C95"/>
    <w:rsid w:val="00AA14C8"/>
    <w:rsid w:val="00AA16BB"/>
    <w:rsid w:val="00AA179F"/>
    <w:rsid w:val="00AA17B9"/>
    <w:rsid w:val="00AA21DF"/>
    <w:rsid w:val="00AA26F0"/>
    <w:rsid w:val="00AA2828"/>
    <w:rsid w:val="00AA2E13"/>
    <w:rsid w:val="00AA2E74"/>
    <w:rsid w:val="00AA2EAB"/>
    <w:rsid w:val="00AA2FC7"/>
    <w:rsid w:val="00AA4AF3"/>
    <w:rsid w:val="00AA4B1D"/>
    <w:rsid w:val="00AA52F2"/>
    <w:rsid w:val="00AA5376"/>
    <w:rsid w:val="00AA59C4"/>
    <w:rsid w:val="00AA5EEC"/>
    <w:rsid w:val="00AA6322"/>
    <w:rsid w:val="00AA683D"/>
    <w:rsid w:val="00AA6937"/>
    <w:rsid w:val="00AA6D88"/>
    <w:rsid w:val="00AA6EAB"/>
    <w:rsid w:val="00AA7B66"/>
    <w:rsid w:val="00AA7BC5"/>
    <w:rsid w:val="00AA7F05"/>
    <w:rsid w:val="00AA7F7E"/>
    <w:rsid w:val="00AB0190"/>
    <w:rsid w:val="00AB0298"/>
    <w:rsid w:val="00AB03AD"/>
    <w:rsid w:val="00AB0497"/>
    <w:rsid w:val="00AB0571"/>
    <w:rsid w:val="00AB0626"/>
    <w:rsid w:val="00AB0A2F"/>
    <w:rsid w:val="00AB0CD1"/>
    <w:rsid w:val="00AB1441"/>
    <w:rsid w:val="00AB1A6C"/>
    <w:rsid w:val="00AB1AFF"/>
    <w:rsid w:val="00AB1CF0"/>
    <w:rsid w:val="00AB1D59"/>
    <w:rsid w:val="00AB2E40"/>
    <w:rsid w:val="00AB3701"/>
    <w:rsid w:val="00AB3D77"/>
    <w:rsid w:val="00AB4D4C"/>
    <w:rsid w:val="00AB4FFE"/>
    <w:rsid w:val="00AB50FC"/>
    <w:rsid w:val="00AB562A"/>
    <w:rsid w:val="00AB5632"/>
    <w:rsid w:val="00AB57E1"/>
    <w:rsid w:val="00AB5D7A"/>
    <w:rsid w:val="00AB64FA"/>
    <w:rsid w:val="00AB6863"/>
    <w:rsid w:val="00AB6DE3"/>
    <w:rsid w:val="00AB76E4"/>
    <w:rsid w:val="00AB7819"/>
    <w:rsid w:val="00AC0208"/>
    <w:rsid w:val="00AC03EA"/>
    <w:rsid w:val="00AC0469"/>
    <w:rsid w:val="00AC06D3"/>
    <w:rsid w:val="00AC1155"/>
    <w:rsid w:val="00AC12A9"/>
    <w:rsid w:val="00AC12F0"/>
    <w:rsid w:val="00AC133F"/>
    <w:rsid w:val="00AC150F"/>
    <w:rsid w:val="00AC1D38"/>
    <w:rsid w:val="00AC1F04"/>
    <w:rsid w:val="00AC24AB"/>
    <w:rsid w:val="00AC24BE"/>
    <w:rsid w:val="00AC270A"/>
    <w:rsid w:val="00AC2A11"/>
    <w:rsid w:val="00AC2F3D"/>
    <w:rsid w:val="00AC2FAC"/>
    <w:rsid w:val="00AC36F4"/>
    <w:rsid w:val="00AC4A0D"/>
    <w:rsid w:val="00AC526B"/>
    <w:rsid w:val="00AC54D2"/>
    <w:rsid w:val="00AC5F89"/>
    <w:rsid w:val="00AC711E"/>
    <w:rsid w:val="00AC7157"/>
    <w:rsid w:val="00AC78D8"/>
    <w:rsid w:val="00AC7C99"/>
    <w:rsid w:val="00AD15D7"/>
    <w:rsid w:val="00AD16BF"/>
    <w:rsid w:val="00AD1772"/>
    <w:rsid w:val="00AD214F"/>
    <w:rsid w:val="00AD2581"/>
    <w:rsid w:val="00AD263B"/>
    <w:rsid w:val="00AD2C6E"/>
    <w:rsid w:val="00AD2CB3"/>
    <w:rsid w:val="00AD33DC"/>
    <w:rsid w:val="00AD3569"/>
    <w:rsid w:val="00AD3AFA"/>
    <w:rsid w:val="00AD3B58"/>
    <w:rsid w:val="00AD3CB5"/>
    <w:rsid w:val="00AD3E49"/>
    <w:rsid w:val="00AD40D9"/>
    <w:rsid w:val="00AD441F"/>
    <w:rsid w:val="00AD4420"/>
    <w:rsid w:val="00AD48AC"/>
    <w:rsid w:val="00AD54D1"/>
    <w:rsid w:val="00AD5BE8"/>
    <w:rsid w:val="00AD5C19"/>
    <w:rsid w:val="00AD6112"/>
    <w:rsid w:val="00AD66CC"/>
    <w:rsid w:val="00AD6729"/>
    <w:rsid w:val="00AD67F8"/>
    <w:rsid w:val="00AD7378"/>
    <w:rsid w:val="00AD75B5"/>
    <w:rsid w:val="00AD766C"/>
    <w:rsid w:val="00AD775C"/>
    <w:rsid w:val="00AD7848"/>
    <w:rsid w:val="00AD7C83"/>
    <w:rsid w:val="00AD7DB6"/>
    <w:rsid w:val="00AE0072"/>
    <w:rsid w:val="00AE03C9"/>
    <w:rsid w:val="00AE053B"/>
    <w:rsid w:val="00AE096D"/>
    <w:rsid w:val="00AE09C2"/>
    <w:rsid w:val="00AE0E78"/>
    <w:rsid w:val="00AE0F89"/>
    <w:rsid w:val="00AE15DB"/>
    <w:rsid w:val="00AE1986"/>
    <w:rsid w:val="00AE26E6"/>
    <w:rsid w:val="00AE2E01"/>
    <w:rsid w:val="00AE34A3"/>
    <w:rsid w:val="00AE382D"/>
    <w:rsid w:val="00AE3B03"/>
    <w:rsid w:val="00AE3EE6"/>
    <w:rsid w:val="00AE432E"/>
    <w:rsid w:val="00AE4AD6"/>
    <w:rsid w:val="00AE4E70"/>
    <w:rsid w:val="00AE551D"/>
    <w:rsid w:val="00AE5608"/>
    <w:rsid w:val="00AE5AD9"/>
    <w:rsid w:val="00AE5B66"/>
    <w:rsid w:val="00AE6950"/>
    <w:rsid w:val="00AE6ACE"/>
    <w:rsid w:val="00AE6BB5"/>
    <w:rsid w:val="00AE6CDD"/>
    <w:rsid w:val="00AE6F9F"/>
    <w:rsid w:val="00AE6FB8"/>
    <w:rsid w:val="00AF057B"/>
    <w:rsid w:val="00AF0805"/>
    <w:rsid w:val="00AF1324"/>
    <w:rsid w:val="00AF1FD0"/>
    <w:rsid w:val="00AF2000"/>
    <w:rsid w:val="00AF254A"/>
    <w:rsid w:val="00AF333F"/>
    <w:rsid w:val="00AF4292"/>
    <w:rsid w:val="00AF44FF"/>
    <w:rsid w:val="00AF48B5"/>
    <w:rsid w:val="00AF4BF1"/>
    <w:rsid w:val="00AF4FFF"/>
    <w:rsid w:val="00AF5135"/>
    <w:rsid w:val="00AF55A8"/>
    <w:rsid w:val="00AF56C6"/>
    <w:rsid w:val="00AF5DBA"/>
    <w:rsid w:val="00AF61F2"/>
    <w:rsid w:val="00AF6324"/>
    <w:rsid w:val="00AF674D"/>
    <w:rsid w:val="00AF6E1B"/>
    <w:rsid w:val="00AF7369"/>
    <w:rsid w:val="00AF7C78"/>
    <w:rsid w:val="00AF7CB2"/>
    <w:rsid w:val="00B002FB"/>
    <w:rsid w:val="00B006DD"/>
    <w:rsid w:val="00B0105E"/>
    <w:rsid w:val="00B01BA7"/>
    <w:rsid w:val="00B01E43"/>
    <w:rsid w:val="00B02C17"/>
    <w:rsid w:val="00B02EE8"/>
    <w:rsid w:val="00B032E8"/>
    <w:rsid w:val="00B038C0"/>
    <w:rsid w:val="00B03D9B"/>
    <w:rsid w:val="00B042B2"/>
    <w:rsid w:val="00B04584"/>
    <w:rsid w:val="00B04686"/>
    <w:rsid w:val="00B0478A"/>
    <w:rsid w:val="00B054CC"/>
    <w:rsid w:val="00B06472"/>
    <w:rsid w:val="00B065BA"/>
    <w:rsid w:val="00B06668"/>
    <w:rsid w:val="00B06ECE"/>
    <w:rsid w:val="00B07744"/>
    <w:rsid w:val="00B07826"/>
    <w:rsid w:val="00B07BEC"/>
    <w:rsid w:val="00B07C03"/>
    <w:rsid w:val="00B07E12"/>
    <w:rsid w:val="00B10190"/>
    <w:rsid w:val="00B1143D"/>
    <w:rsid w:val="00B118BF"/>
    <w:rsid w:val="00B11DD6"/>
    <w:rsid w:val="00B12018"/>
    <w:rsid w:val="00B1234B"/>
    <w:rsid w:val="00B12F76"/>
    <w:rsid w:val="00B13585"/>
    <w:rsid w:val="00B13F63"/>
    <w:rsid w:val="00B143DC"/>
    <w:rsid w:val="00B15938"/>
    <w:rsid w:val="00B15CCB"/>
    <w:rsid w:val="00B15DD4"/>
    <w:rsid w:val="00B16605"/>
    <w:rsid w:val="00B16A1B"/>
    <w:rsid w:val="00B1751E"/>
    <w:rsid w:val="00B17664"/>
    <w:rsid w:val="00B176D0"/>
    <w:rsid w:val="00B17714"/>
    <w:rsid w:val="00B17960"/>
    <w:rsid w:val="00B17B0F"/>
    <w:rsid w:val="00B17F55"/>
    <w:rsid w:val="00B2023A"/>
    <w:rsid w:val="00B20EF5"/>
    <w:rsid w:val="00B221B3"/>
    <w:rsid w:val="00B22C99"/>
    <w:rsid w:val="00B237EF"/>
    <w:rsid w:val="00B23B25"/>
    <w:rsid w:val="00B23C45"/>
    <w:rsid w:val="00B23D6C"/>
    <w:rsid w:val="00B24279"/>
    <w:rsid w:val="00B2439A"/>
    <w:rsid w:val="00B2441B"/>
    <w:rsid w:val="00B24974"/>
    <w:rsid w:val="00B24ADA"/>
    <w:rsid w:val="00B24D1E"/>
    <w:rsid w:val="00B24FE7"/>
    <w:rsid w:val="00B25312"/>
    <w:rsid w:val="00B26392"/>
    <w:rsid w:val="00B26B20"/>
    <w:rsid w:val="00B26BA8"/>
    <w:rsid w:val="00B26CBA"/>
    <w:rsid w:val="00B2738B"/>
    <w:rsid w:val="00B273CD"/>
    <w:rsid w:val="00B27501"/>
    <w:rsid w:val="00B2777B"/>
    <w:rsid w:val="00B27A0E"/>
    <w:rsid w:val="00B27AFA"/>
    <w:rsid w:val="00B27B5B"/>
    <w:rsid w:val="00B302B7"/>
    <w:rsid w:val="00B3038F"/>
    <w:rsid w:val="00B30821"/>
    <w:rsid w:val="00B308CF"/>
    <w:rsid w:val="00B30F1C"/>
    <w:rsid w:val="00B3124D"/>
    <w:rsid w:val="00B316E6"/>
    <w:rsid w:val="00B31C2C"/>
    <w:rsid w:val="00B3209B"/>
    <w:rsid w:val="00B320EC"/>
    <w:rsid w:val="00B322DF"/>
    <w:rsid w:val="00B32C14"/>
    <w:rsid w:val="00B3415A"/>
    <w:rsid w:val="00B346A8"/>
    <w:rsid w:val="00B34BC5"/>
    <w:rsid w:val="00B34D27"/>
    <w:rsid w:val="00B3529E"/>
    <w:rsid w:val="00B3568A"/>
    <w:rsid w:val="00B35C4B"/>
    <w:rsid w:val="00B36105"/>
    <w:rsid w:val="00B363B4"/>
    <w:rsid w:val="00B363CE"/>
    <w:rsid w:val="00B36EAA"/>
    <w:rsid w:val="00B37ADD"/>
    <w:rsid w:val="00B40248"/>
    <w:rsid w:val="00B40809"/>
    <w:rsid w:val="00B4099C"/>
    <w:rsid w:val="00B40CB4"/>
    <w:rsid w:val="00B40D31"/>
    <w:rsid w:val="00B41753"/>
    <w:rsid w:val="00B41A64"/>
    <w:rsid w:val="00B41E83"/>
    <w:rsid w:val="00B41F54"/>
    <w:rsid w:val="00B420F1"/>
    <w:rsid w:val="00B42168"/>
    <w:rsid w:val="00B426B4"/>
    <w:rsid w:val="00B42E94"/>
    <w:rsid w:val="00B42FA8"/>
    <w:rsid w:val="00B432A6"/>
    <w:rsid w:val="00B4333F"/>
    <w:rsid w:val="00B43850"/>
    <w:rsid w:val="00B43A00"/>
    <w:rsid w:val="00B43B49"/>
    <w:rsid w:val="00B44195"/>
    <w:rsid w:val="00B448E8"/>
    <w:rsid w:val="00B44AA0"/>
    <w:rsid w:val="00B44E9E"/>
    <w:rsid w:val="00B4533B"/>
    <w:rsid w:val="00B45A5C"/>
    <w:rsid w:val="00B4635C"/>
    <w:rsid w:val="00B46757"/>
    <w:rsid w:val="00B469D2"/>
    <w:rsid w:val="00B469E7"/>
    <w:rsid w:val="00B46B9C"/>
    <w:rsid w:val="00B46CEA"/>
    <w:rsid w:val="00B476D7"/>
    <w:rsid w:val="00B5006F"/>
    <w:rsid w:val="00B5101A"/>
    <w:rsid w:val="00B5174E"/>
    <w:rsid w:val="00B52112"/>
    <w:rsid w:val="00B52935"/>
    <w:rsid w:val="00B52AB7"/>
    <w:rsid w:val="00B52E4C"/>
    <w:rsid w:val="00B52F45"/>
    <w:rsid w:val="00B5308F"/>
    <w:rsid w:val="00B5316F"/>
    <w:rsid w:val="00B532E8"/>
    <w:rsid w:val="00B539C4"/>
    <w:rsid w:val="00B54348"/>
    <w:rsid w:val="00B5465E"/>
    <w:rsid w:val="00B546C5"/>
    <w:rsid w:val="00B54CE6"/>
    <w:rsid w:val="00B55160"/>
    <w:rsid w:val="00B55992"/>
    <w:rsid w:val="00B55A29"/>
    <w:rsid w:val="00B565A0"/>
    <w:rsid w:val="00B5675F"/>
    <w:rsid w:val="00B56F81"/>
    <w:rsid w:val="00B570B8"/>
    <w:rsid w:val="00B57933"/>
    <w:rsid w:val="00B57F96"/>
    <w:rsid w:val="00B60413"/>
    <w:rsid w:val="00B60640"/>
    <w:rsid w:val="00B60B1C"/>
    <w:rsid w:val="00B60EF9"/>
    <w:rsid w:val="00B60FD7"/>
    <w:rsid w:val="00B6127C"/>
    <w:rsid w:val="00B619DB"/>
    <w:rsid w:val="00B61E95"/>
    <w:rsid w:val="00B6213F"/>
    <w:rsid w:val="00B62314"/>
    <w:rsid w:val="00B625D2"/>
    <w:rsid w:val="00B62A4E"/>
    <w:rsid w:val="00B62E65"/>
    <w:rsid w:val="00B63173"/>
    <w:rsid w:val="00B631FC"/>
    <w:rsid w:val="00B632BC"/>
    <w:rsid w:val="00B6344E"/>
    <w:rsid w:val="00B63513"/>
    <w:rsid w:val="00B63748"/>
    <w:rsid w:val="00B64053"/>
    <w:rsid w:val="00B645E3"/>
    <w:rsid w:val="00B648F9"/>
    <w:rsid w:val="00B6495B"/>
    <w:rsid w:val="00B64AE1"/>
    <w:rsid w:val="00B64B8D"/>
    <w:rsid w:val="00B64E86"/>
    <w:rsid w:val="00B64EB4"/>
    <w:rsid w:val="00B655EB"/>
    <w:rsid w:val="00B6566E"/>
    <w:rsid w:val="00B6702E"/>
    <w:rsid w:val="00B67892"/>
    <w:rsid w:val="00B67EC8"/>
    <w:rsid w:val="00B67F93"/>
    <w:rsid w:val="00B70098"/>
    <w:rsid w:val="00B70BA4"/>
    <w:rsid w:val="00B71928"/>
    <w:rsid w:val="00B7215B"/>
    <w:rsid w:val="00B7218E"/>
    <w:rsid w:val="00B726E2"/>
    <w:rsid w:val="00B72B01"/>
    <w:rsid w:val="00B737D0"/>
    <w:rsid w:val="00B73E4B"/>
    <w:rsid w:val="00B74994"/>
    <w:rsid w:val="00B74EE0"/>
    <w:rsid w:val="00B75475"/>
    <w:rsid w:val="00B754D5"/>
    <w:rsid w:val="00B756F3"/>
    <w:rsid w:val="00B75908"/>
    <w:rsid w:val="00B76729"/>
    <w:rsid w:val="00B76F57"/>
    <w:rsid w:val="00B76F66"/>
    <w:rsid w:val="00B7733B"/>
    <w:rsid w:val="00B77C40"/>
    <w:rsid w:val="00B77C43"/>
    <w:rsid w:val="00B77D63"/>
    <w:rsid w:val="00B77EA7"/>
    <w:rsid w:val="00B8060F"/>
    <w:rsid w:val="00B80B10"/>
    <w:rsid w:val="00B80EFD"/>
    <w:rsid w:val="00B81324"/>
    <w:rsid w:val="00B813DB"/>
    <w:rsid w:val="00B813E5"/>
    <w:rsid w:val="00B81A54"/>
    <w:rsid w:val="00B81CD3"/>
    <w:rsid w:val="00B81F5E"/>
    <w:rsid w:val="00B81FA7"/>
    <w:rsid w:val="00B824AA"/>
    <w:rsid w:val="00B82AC5"/>
    <w:rsid w:val="00B832B6"/>
    <w:rsid w:val="00B83698"/>
    <w:rsid w:val="00B83898"/>
    <w:rsid w:val="00B83A4A"/>
    <w:rsid w:val="00B83B90"/>
    <w:rsid w:val="00B841C1"/>
    <w:rsid w:val="00B8420A"/>
    <w:rsid w:val="00B8432C"/>
    <w:rsid w:val="00B846EC"/>
    <w:rsid w:val="00B84BF3"/>
    <w:rsid w:val="00B84F3B"/>
    <w:rsid w:val="00B85924"/>
    <w:rsid w:val="00B85F98"/>
    <w:rsid w:val="00B86531"/>
    <w:rsid w:val="00B86919"/>
    <w:rsid w:val="00B869BD"/>
    <w:rsid w:val="00B86C3D"/>
    <w:rsid w:val="00B86FF2"/>
    <w:rsid w:val="00B87B08"/>
    <w:rsid w:val="00B87B4A"/>
    <w:rsid w:val="00B87E02"/>
    <w:rsid w:val="00B9047C"/>
    <w:rsid w:val="00B9057D"/>
    <w:rsid w:val="00B907D9"/>
    <w:rsid w:val="00B90852"/>
    <w:rsid w:val="00B917CE"/>
    <w:rsid w:val="00B918AC"/>
    <w:rsid w:val="00B92658"/>
    <w:rsid w:val="00B92BB6"/>
    <w:rsid w:val="00B93338"/>
    <w:rsid w:val="00B936C4"/>
    <w:rsid w:val="00B937CB"/>
    <w:rsid w:val="00B9395B"/>
    <w:rsid w:val="00B93C14"/>
    <w:rsid w:val="00B949D4"/>
    <w:rsid w:val="00B94D07"/>
    <w:rsid w:val="00B9587E"/>
    <w:rsid w:val="00B95C35"/>
    <w:rsid w:val="00B95EB4"/>
    <w:rsid w:val="00B95FAB"/>
    <w:rsid w:val="00B96F7F"/>
    <w:rsid w:val="00B97604"/>
    <w:rsid w:val="00B976B6"/>
    <w:rsid w:val="00B976DB"/>
    <w:rsid w:val="00B97B7F"/>
    <w:rsid w:val="00BA02E0"/>
    <w:rsid w:val="00BA06AF"/>
    <w:rsid w:val="00BA07D7"/>
    <w:rsid w:val="00BA0C2B"/>
    <w:rsid w:val="00BA0DE5"/>
    <w:rsid w:val="00BA129D"/>
    <w:rsid w:val="00BA1994"/>
    <w:rsid w:val="00BA1EC7"/>
    <w:rsid w:val="00BA2214"/>
    <w:rsid w:val="00BA2906"/>
    <w:rsid w:val="00BA2E99"/>
    <w:rsid w:val="00BA3079"/>
    <w:rsid w:val="00BA312C"/>
    <w:rsid w:val="00BA3CC3"/>
    <w:rsid w:val="00BA4063"/>
    <w:rsid w:val="00BA4889"/>
    <w:rsid w:val="00BA4D33"/>
    <w:rsid w:val="00BA4F08"/>
    <w:rsid w:val="00BA4F4E"/>
    <w:rsid w:val="00BA5301"/>
    <w:rsid w:val="00BA61CC"/>
    <w:rsid w:val="00BA6654"/>
    <w:rsid w:val="00BA6AD5"/>
    <w:rsid w:val="00BA7370"/>
    <w:rsid w:val="00BA788E"/>
    <w:rsid w:val="00BB0CB0"/>
    <w:rsid w:val="00BB1078"/>
    <w:rsid w:val="00BB128A"/>
    <w:rsid w:val="00BB13E4"/>
    <w:rsid w:val="00BB1AFC"/>
    <w:rsid w:val="00BB2D49"/>
    <w:rsid w:val="00BB2E32"/>
    <w:rsid w:val="00BB2F91"/>
    <w:rsid w:val="00BB3814"/>
    <w:rsid w:val="00BB383E"/>
    <w:rsid w:val="00BB49D1"/>
    <w:rsid w:val="00BB4C5D"/>
    <w:rsid w:val="00BB4DFA"/>
    <w:rsid w:val="00BB4E03"/>
    <w:rsid w:val="00BB50BD"/>
    <w:rsid w:val="00BB5CCC"/>
    <w:rsid w:val="00BB5E96"/>
    <w:rsid w:val="00BB62C0"/>
    <w:rsid w:val="00BB63DA"/>
    <w:rsid w:val="00BB64FC"/>
    <w:rsid w:val="00BB6D19"/>
    <w:rsid w:val="00BB7C53"/>
    <w:rsid w:val="00BB7F83"/>
    <w:rsid w:val="00BC05E7"/>
    <w:rsid w:val="00BC065C"/>
    <w:rsid w:val="00BC093C"/>
    <w:rsid w:val="00BC0F6A"/>
    <w:rsid w:val="00BC1754"/>
    <w:rsid w:val="00BC1CB3"/>
    <w:rsid w:val="00BC22D8"/>
    <w:rsid w:val="00BC2C34"/>
    <w:rsid w:val="00BC2D06"/>
    <w:rsid w:val="00BC2E8F"/>
    <w:rsid w:val="00BC34D1"/>
    <w:rsid w:val="00BC37DE"/>
    <w:rsid w:val="00BC39D1"/>
    <w:rsid w:val="00BC3D1E"/>
    <w:rsid w:val="00BC4064"/>
    <w:rsid w:val="00BC4070"/>
    <w:rsid w:val="00BC4452"/>
    <w:rsid w:val="00BC45C6"/>
    <w:rsid w:val="00BC46E6"/>
    <w:rsid w:val="00BC4C65"/>
    <w:rsid w:val="00BC5075"/>
    <w:rsid w:val="00BC5164"/>
    <w:rsid w:val="00BC5784"/>
    <w:rsid w:val="00BC5C20"/>
    <w:rsid w:val="00BC5C8E"/>
    <w:rsid w:val="00BC6025"/>
    <w:rsid w:val="00BC6212"/>
    <w:rsid w:val="00BC6453"/>
    <w:rsid w:val="00BC6730"/>
    <w:rsid w:val="00BC6BCE"/>
    <w:rsid w:val="00BC710B"/>
    <w:rsid w:val="00BC71FB"/>
    <w:rsid w:val="00BC789E"/>
    <w:rsid w:val="00BD04C6"/>
    <w:rsid w:val="00BD18D4"/>
    <w:rsid w:val="00BD1E12"/>
    <w:rsid w:val="00BD24FB"/>
    <w:rsid w:val="00BD2662"/>
    <w:rsid w:val="00BD2B1E"/>
    <w:rsid w:val="00BD2CE4"/>
    <w:rsid w:val="00BD2F3A"/>
    <w:rsid w:val="00BD3988"/>
    <w:rsid w:val="00BD3F6D"/>
    <w:rsid w:val="00BD4241"/>
    <w:rsid w:val="00BD4894"/>
    <w:rsid w:val="00BD4B95"/>
    <w:rsid w:val="00BD51A9"/>
    <w:rsid w:val="00BD56CF"/>
    <w:rsid w:val="00BD5729"/>
    <w:rsid w:val="00BD577C"/>
    <w:rsid w:val="00BD580B"/>
    <w:rsid w:val="00BD643E"/>
    <w:rsid w:val="00BD676B"/>
    <w:rsid w:val="00BD701E"/>
    <w:rsid w:val="00BD712A"/>
    <w:rsid w:val="00BE10C0"/>
    <w:rsid w:val="00BE13FF"/>
    <w:rsid w:val="00BE1875"/>
    <w:rsid w:val="00BE1B29"/>
    <w:rsid w:val="00BE252A"/>
    <w:rsid w:val="00BE2587"/>
    <w:rsid w:val="00BE26DE"/>
    <w:rsid w:val="00BE2837"/>
    <w:rsid w:val="00BE289D"/>
    <w:rsid w:val="00BE2E47"/>
    <w:rsid w:val="00BE2EB2"/>
    <w:rsid w:val="00BE2FF0"/>
    <w:rsid w:val="00BE3776"/>
    <w:rsid w:val="00BE37CD"/>
    <w:rsid w:val="00BE3D5A"/>
    <w:rsid w:val="00BE4AC1"/>
    <w:rsid w:val="00BE510E"/>
    <w:rsid w:val="00BE515A"/>
    <w:rsid w:val="00BE5470"/>
    <w:rsid w:val="00BE57CF"/>
    <w:rsid w:val="00BE5865"/>
    <w:rsid w:val="00BE61D3"/>
    <w:rsid w:val="00BE6671"/>
    <w:rsid w:val="00BE6CD3"/>
    <w:rsid w:val="00BE6D1B"/>
    <w:rsid w:val="00BE6E3E"/>
    <w:rsid w:val="00BE6F31"/>
    <w:rsid w:val="00BE7420"/>
    <w:rsid w:val="00BE7473"/>
    <w:rsid w:val="00BF01FD"/>
    <w:rsid w:val="00BF047A"/>
    <w:rsid w:val="00BF0599"/>
    <w:rsid w:val="00BF0D66"/>
    <w:rsid w:val="00BF0EBA"/>
    <w:rsid w:val="00BF0F29"/>
    <w:rsid w:val="00BF13A3"/>
    <w:rsid w:val="00BF1855"/>
    <w:rsid w:val="00BF1A1F"/>
    <w:rsid w:val="00BF1ABF"/>
    <w:rsid w:val="00BF1AF8"/>
    <w:rsid w:val="00BF24EE"/>
    <w:rsid w:val="00BF27EE"/>
    <w:rsid w:val="00BF2B97"/>
    <w:rsid w:val="00BF3F50"/>
    <w:rsid w:val="00BF3FF7"/>
    <w:rsid w:val="00BF4025"/>
    <w:rsid w:val="00BF4054"/>
    <w:rsid w:val="00BF446B"/>
    <w:rsid w:val="00BF467E"/>
    <w:rsid w:val="00BF46CF"/>
    <w:rsid w:val="00BF48F1"/>
    <w:rsid w:val="00BF49F9"/>
    <w:rsid w:val="00BF4A78"/>
    <w:rsid w:val="00BF4E2D"/>
    <w:rsid w:val="00BF505B"/>
    <w:rsid w:val="00BF550A"/>
    <w:rsid w:val="00BF5976"/>
    <w:rsid w:val="00BF5B1A"/>
    <w:rsid w:val="00BF5D58"/>
    <w:rsid w:val="00BF6485"/>
    <w:rsid w:val="00BF65E5"/>
    <w:rsid w:val="00BF6610"/>
    <w:rsid w:val="00BF66EF"/>
    <w:rsid w:val="00BF6907"/>
    <w:rsid w:val="00BF6C64"/>
    <w:rsid w:val="00BF6F62"/>
    <w:rsid w:val="00BF7777"/>
    <w:rsid w:val="00C00045"/>
    <w:rsid w:val="00C0015D"/>
    <w:rsid w:val="00C0197A"/>
    <w:rsid w:val="00C01FF1"/>
    <w:rsid w:val="00C020E7"/>
    <w:rsid w:val="00C020EB"/>
    <w:rsid w:val="00C0249D"/>
    <w:rsid w:val="00C026FE"/>
    <w:rsid w:val="00C02CB2"/>
    <w:rsid w:val="00C02DF1"/>
    <w:rsid w:val="00C02F8D"/>
    <w:rsid w:val="00C03425"/>
    <w:rsid w:val="00C0346F"/>
    <w:rsid w:val="00C03AFC"/>
    <w:rsid w:val="00C040D0"/>
    <w:rsid w:val="00C04962"/>
    <w:rsid w:val="00C04BE9"/>
    <w:rsid w:val="00C04C5E"/>
    <w:rsid w:val="00C04FE9"/>
    <w:rsid w:val="00C05159"/>
    <w:rsid w:val="00C05480"/>
    <w:rsid w:val="00C05536"/>
    <w:rsid w:val="00C0558A"/>
    <w:rsid w:val="00C055CB"/>
    <w:rsid w:val="00C05D5A"/>
    <w:rsid w:val="00C06214"/>
    <w:rsid w:val="00C06341"/>
    <w:rsid w:val="00C06CA3"/>
    <w:rsid w:val="00C070E5"/>
    <w:rsid w:val="00C1013B"/>
    <w:rsid w:val="00C1131A"/>
    <w:rsid w:val="00C11636"/>
    <w:rsid w:val="00C11B3E"/>
    <w:rsid w:val="00C11D3E"/>
    <w:rsid w:val="00C1236D"/>
    <w:rsid w:val="00C12BCA"/>
    <w:rsid w:val="00C13B91"/>
    <w:rsid w:val="00C13DCA"/>
    <w:rsid w:val="00C13E64"/>
    <w:rsid w:val="00C14968"/>
    <w:rsid w:val="00C14A65"/>
    <w:rsid w:val="00C14C10"/>
    <w:rsid w:val="00C15006"/>
    <w:rsid w:val="00C158A5"/>
    <w:rsid w:val="00C15D0B"/>
    <w:rsid w:val="00C15F42"/>
    <w:rsid w:val="00C1616D"/>
    <w:rsid w:val="00C16571"/>
    <w:rsid w:val="00C169AA"/>
    <w:rsid w:val="00C16EC0"/>
    <w:rsid w:val="00C17972"/>
    <w:rsid w:val="00C17995"/>
    <w:rsid w:val="00C17F89"/>
    <w:rsid w:val="00C203F2"/>
    <w:rsid w:val="00C205EC"/>
    <w:rsid w:val="00C21073"/>
    <w:rsid w:val="00C210AF"/>
    <w:rsid w:val="00C21EBC"/>
    <w:rsid w:val="00C21F93"/>
    <w:rsid w:val="00C2203B"/>
    <w:rsid w:val="00C22B6B"/>
    <w:rsid w:val="00C22BD2"/>
    <w:rsid w:val="00C22BF8"/>
    <w:rsid w:val="00C23A91"/>
    <w:rsid w:val="00C23D4C"/>
    <w:rsid w:val="00C241EA"/>
    <w:rsid w:val="00C242B6"/>
    <w:rsid w:val="00C24AA1"/>
    <w:rsid w:val="00C250DF"/>
    <w:rsid w:val="00C259E7"/>
    <w:rsid w:val="00C25A41"/>
    <w:rsid w:val="00C25BC5"/>
    <w:rsid w:val="00C25FB8"/>
    <w:rsid w:val="00C26326"/>
    <w:rsid w:val="00C268ED"/>
    <w:rsid w:val="00C274D2"/>
    <w:rsid w:val="00C27662"/>
    <w:rsid w:val="00C303ED"/>
    <w:rsid w:val="00C3063D"/>
    <w:rsid w:val="00C3075E"/>
    <w:rsid w:val="00C32601"/>
    <w:rsid w:val="00C32625"/>
    <w:rsid w:val="00C326FC"/>
    <w:rsid w:val="00C339C7"/>
    <w:rsid w:val="00C33A6F"/>
    <w:rsid w:val="00C348A2"/>
    <w:rsid w:val="00C34AEE"/>
    <w:rsid w:val="00C35266"/>
    <w:rsid w:val="00C35D1B"/>
    <w:rsid w:val="00C36F11"/>
    <w:rsid w:val="00C37119"/>
    <w:rsid w:val="00C374F7"/>
    <w:rsid w:val="00C377BC"/>
    <w:rsid w:val="00C37B4E"/>
    <w:rsid w:val="00C37F02"/>
    <w:rsid w:val="00C405D8"/>
    <w:rsid w:val="00C40BDD"/>
    <w:rsid w:val="00C40D83"/>
    <w:rsid w:val="00C410A6"/>
    <w:rsid w:val="00C422B7"/>
    <w:rsid w:val="00C4272D"/>
    <w:rsid w:val="00C427ED"/>
    <w:rsid w:val="00C42B17"/>
    <w:rsid w:val="00C42E10"/>
    <w:rsid w:val="00C42EB1"/>
    <w:rsid w:val="00C432B5"/>
    <w:rsid w:val="00C43351"/>
    <w:rsid w:val="00C4400A"/>
    <w:rsid w:val="00C44F9B"/>
    <w:rsid w:val="00C4528E"/>
    <w:rsid w:val="00C456D8"/>
    <w:rsid w:val="00C45B70"/>
    <w:rsid w:val="00C46233"/>
    <w:rsid w:val="00C46D54"/>
    <w:rsid w:val="00C471F4"/>
    <w:rsid w:val="00C471FE"/>
    <w:rsid w:val="00C4726E"/>
    <w:rsid w:val="00C472F1"/>
    <w:rsid w:val="00C4748A"/>
    <w:rsid w:val="00C5030F"/>
    <w:rsid w:val="00C50743"/>
    <w:rsid w:val="00C51290"/>
    <w:rsid w:val="00C512A7"/>
    <w:rsid w:val="00C527E9"/>
    <w:rsid w:val="00C528A2"/>
    <w:rsid w:val="00C530DC"/>
    <w:rsid w:val="00C53705"/>
    <w:rsid w:val="00C53848"/>
    <w:rsid w:val="00C53A5C"/>
    <w:rsid w:val="00C54047"/>
    <w:rsid w:val="00C54688"/>
    <w:rsid w:val="00C54F3A"/>
    <w:rsid w:val="00C54FCC"/>
    <w:rsid w:val="00C5526F"/>
    <w:rsid w:val="00C5539E"/>
    <w:rsid w:val="00C560E6"/>
    <w:rsid w:val="00C56349"/>
    <w:rsid w:val="00C568C9"/>
    <w:rsid w:val="00C57041"/>
    <w:rsid w:val="00C573AA"/>
    <w:rsid w:val="00C5775A"/>
    <w:rsid w:val="00C62490"/>
    <w:rsid w:val="00C62E8A"/>
    <w:rsid w:val="00C6336B"/>
    <w:rsid w:val="00C63857"/>
    <w:rsid w:val="00C63D6A"/>
    <w:rsid w:val="00C63F0F"/>
    <w:rsid w:val="00C63FA8"/>
    <w:rsid w:val="00C64099"/>
    <w:rsid w:val="00C643F3"/>
    <w:rsid w:val="00C645F4"/>
    <w:rsid w:val="00C6482F"/>
    <w:rsid w:val="00C64A1E"/>
    <w:rsid w:val="00C64A3B"/>
    <w:rsid w:val="00C64D77"/>
    <w:rsid w:val="00C6667D"/>
    <w:rsid w:val="00C6750C"/>
    <w:rsid w:val="00C67943"/>
    <w:rsid w:val="00C67EE3"/>
    <w:rsid w:val="00C70806"/>
    <w:rsid w:val="00C71289"/>
    <w:rsid w:val="00C71348"/>
    <w:rsid w:val="00C717FA"/>
    <w:rsid w:val="00C72239"/>
    <w:rsid w:val="00C725F5"/>
    <w:rsid w:val="00C726F3"/>
    <w:rsid w:val="00C72D9D"/>
    <w:rsid w:val="00C730D1"/>
    <w:rsid w:val="00C734FC"/>
    <w:rsid w:val="00C73738"/>
    <w:rsid w:val="00C739F6"/>
    <w:rsid w:val="00C74307"/>
    <w:rsid w:val="00C7443E"/>
    <w:rsid w:val="00C744EB"/>
    <w:rsid w:val="00C74695"/>
    <w:rsid w:val="00C748E8"/>
    <w:rsid w:val="00C74B38"/>
    <w:rsid w:val="00C75023"/>
    <w:rsid w:val="00C75769"/>
    <w:rsid w:val="00C758E8"/>
    <w:rsid w:val="00C75CAB"/>
    <w:rsid w:val="00C761BF"/>
    <w:rsid w:val="00C76E69"/>
    <w:rsid w:val="00C770F6"/>
    <w:rsid w:val="00C773CF"/>
    <w:rsid w:val="00C7747B"/>
    <w:rsid w:val="00C77904"/>
    <w:rsid w:val="00C77A64"/>
    <w:rsid w:val="00C8035F"/>
    <w:rsid w:val="00C803C7"/>
    <w:rsid w:val="00C80E46"/>
    <w:rsid w:val="00C8110B"/>
    <w:rsid w:val="00C81AF7"/>
    <w:rsid w:val="00C81D21"/>
    <w:rsid w:val="00C82118"/>
    <w:rsid w:val="00C827CB"/>
    <w:rsid w:val="00C82AE3"/>
    <w:rsid w:val="00C83038"/>
    <w:rsid w:val="00C832F2"/>
    <w:rsid w:val="00C83554"/>
    <w:rsid w:val="00C835AB"/>
    <w:rsid w:val="00C83868"/>
    <w:rsid w:val="00C83CBE"/>
    <w:rsid w:val="00C84035"/>
    <w:rsid w:val="00C84708"/>
    <w:rsid w:val="00C8479F"/>
    <w:rsid w:val="00C84E31"/>
    <w:rsid w:val="00C851E3"/>
    <w:rsid w:val="00C8524C"/>
    <w:rsid w:val="00C8545A"/>
    <w:rsid w:val="00C854D1"/>
    <w:rsid w:val="00C8656B"/>
    <w:rsid w:val="00C868B1"/>
    <w:rsid w:val="00C87518"/>
    <w:rsid w:val="00C87908"/>
    <w:rsid w:val="00C87AD8"/>
    <w:rsid w:val="00C87FFE"/>
    <w:rsid w:val="00C90095"/>
    <w:rsid w:val="00C902FB"/>
    <w:rsid w:val="00C90702"/>
    <w:rsid w:val="00C90753"/>
    <w:rsid w:val="00C91089"/>
    <w:rsid w:val="00C9119C"/>
    <w:rsid w:val="00C91571"/>
    <w:rsid w:val="00C916AF"/>
    <w:rsid w:val="00C917FF"/>
    <w:rsid w:val="00C91972"/>
    <w:rsid w:val="00C91E1F"/>
    <w:rsid w:val="00C929F0"/>
    <w:rsid w:val="00C93085"/>
    <w:rsid w:val="00C934D4"/>
    <w:rsid w:val="00C939CA"/>
    <w:rsid w:val="00C93D57"/>
    <w:rsid w:val="00C94589"/>
    <w:rsid w:val="00C94BFE"/>
    <w:rsid w:val="00C953BE"/>
    <w:rsid w:val="00C9581A"/>
    <w:rsid w:val="00C95D62"/>
    <w:rsid w:val="00C95E13"/>
    <w:rsid w:val="00C95F4F"/>
    <w:rsid w:val="00C9649D"/>
    <w:rsid w:val="00C964D1"/>
    <w:rsid w:val="00C96B42"/>
    <w:rsid w:val="00C96CF9"/>
    <w:rsid w:val="00C974CE"/>
    <w:rsid w:val="00C9759E"/>
    <w:rsid w:val="00C9766A"/>
    <w:rsid w:val="00C97A8C"/>
    <w:rsid w:val="00C97B36"/>
    <w:rsid w:val="00CA05B3"/>
    <w:rsid w:val="00CA05D9"/>
    <w:rsid w:val="00CA14A2"/>
    <w:rsid w:val="00CA1BC8"/>
    <w:rsid w:val="00CA2267"/>
    <w:rsid w:val="00CA23D9"/>
    <w:rsid w:val="00CA241C"/>
    <w:rsid w:val="00CA2BEC"/>
    <w:rsid w:val="00CA2FFC"/>
    <w:rsid w:val="00CA3789"/>
    <w:rsid w:val="00CA3A0B"/>
    <w:rsid w:val="00CA3B40"/>
    <w:rsid w:val="00CA3E9B"/>
    <w:rsid w:val="00CA43B6"/>
    <w:rsid w:val="00CA476C"/>
    <w:rsid w:val="00CA4ADF"/>
    <w:rsid w:val="00CA5343"/>
    <w:rsid w:val="00CA6B52"/>
    <w:rsid w:val="00CA707C"/>
    <w:rsid w:val="00CA74A2"/>
    <w:rsid w:val="00CA7966"/>
    <w:rsid w:val="00CB05D1"/>
    <w:rsid w:val="00CB0716"/>
    <w:rsid w:val="00CB1421"/>
    <w:rsid w:val="00CB14FA"/>
    <w:rsid w:val="00CB1584"/>
    <w:rsid w:val="00CB1938"/>
    <w:rsid w:val="00CB19C0"/>
    <w:rsid w:val="00CB1DE1"/>
    <w:rsid w:val="00CB1E33"/>
    <w:rsid w:val="00CB1EF2"/>
    <w:rsid w:val="00CB245D"/>
    <w:rsid w:val="00CB27E8"/>
    <w:rsid w:val="00CB2845"/>
    <w:rsid w:val="00CB2AC3"/>
    <w:rsid w:val="00CB2C92"/>
    <w:rsid w:val="00CB2D3A"/>
    <w:rsid w:val="00CB3920"/>
    <w:rsid w:val="00CB392B"/>
    <w:rsid w:val="00CB3EC7"/>
    <w:rsid w:val="00CB3FBE"/>
    <w:rsid w:val="00CB4038"/>
    <w:rsid w:val="00CB48C3"/>
    <w:rsid w:val="00CB49F9"/>
    <w:rsid w:val="00CB4BC9"/>
    <w:rsid w:val="00CB5455"/>
    <w:rsid w:val="00CB5652"/>
    <w:rsid w:val="00CB58AE"/>
    <w:rsid w:val="00CB60D6"/>
    <w:rsid w:val="00CB628E"/>
    <w:rsid w:val="00CB68DA"/>
    <w:rsid w:val="00CB75E2"/>
    <w:rsid w:val="00CB79A3"/>
    <w:rsid w:val="00CB7C99"/>
    <w:rsid w:val="00CB7DEC"/>
    <w:rsid w:val="00CC02F9"/>
    <w:rsid w:val="00CC0C26"/>
    <w:rsid w:val="00CC10C8"/>
    <w:rsid w:val="00CC14F1"/>
    <w:rsid w:val="00CC15C6"/>
    <w:rsid w:val="00CC182F"/>
    <w:rsid w:val="00CC2291"/>
    <w:rsid w:val="00CC264F"/>
    <w:rsid w:val="00CC297F"/>
    <w:rsid w:val="00CC3A48"/>
    <w:rsid w:val="00CC3A97"/>
    <w:rsid w:val="00CC4F39"/>
    <w:rsid w:val="00CC5295"/>
    <w:rsid w:val="00CC56D3"/>
    <w:rsid w:val="00CC5C27"/>
    <w:rsid w:val="00CC61E8"/>
    <w:rsid w:val="00CC6C8F"/>
    <w:rsid w:val="00CC6EC4"/>
    <w:rsid w:val="00CC7B7A"/>
    <w:rsid w:val="00CC7BA0"/>
    <w:rsid w:val="00CD00C9"/>
    <w:rsid w:val="00CD04C8"/>
    <w:rsid w:val="00CD17E0"/>
    <w:rsid w:val="00CD1A1E"/>
    <w:rsid w:val="00CD2163"/>
    <w:rsid w:val="00CD21D8"/>
    <w:rsid w:val="00CD2918"/>
    <w:rsid w:val="00CD2E0A"/>
    <w:rsid w:val="00CD39BD"/>
    <w:rsid w:val="00CD3AE3"/>
    <w:rsid w:val="00CD3F8D"/>
    <w:rsid w:val="00CD4053"/>
    <w:rsid w:val="00CD44FB"/>
    <w:rsid w:val="00CD544C"/>
    <w:rsid w:val="00CD5D6E"/>
    <w:rsid w:val="00CD6304"/>
    <w:rsid w:val="00CD6AF9"/>
    <w:rsid w:val="00CD6F3B"/>
    <w:rsid w:val="00CD6F98"/>
    <w:rsid w:val="00CD7007"/>
    <w:rsid w:val="00CD7233"/>
    <w:rsid w:val="00CD7902"/>
    <w:rsid w:val="00CD7B66"/>
    <w:rsid w:val="00CD7FAA"/>
    <w:rsid w:val="00CE0144"/>
    <w:rsid w:val="00CE01A4"/>
    <w:rsid w:val="00CE03FD"/>
    <w:rsid w:val="00CE0984"/>
    <w:rsid w:val="00CE0F69"/>
    <w:rsid w:val="00CE0F7F"/>
    <w:rsid w:val="00CE1016"/>
    <w:rsid w:val="00CE1ADD"/>
    <w:rsid w:val="00CE1FB8"/>
    <w:rsid w:val="00CE20E8"/>
    <w:rsid w:val="00CE28E6"/>
    <w:rsid w:val="00CE2BA5"/>
    <w:rsid w:val="00CE2BCE"/>
    <w:rsid w:val="00CE3376"/>
    <w:rsid w:val="00CE34F8"/>
    <w:rsid w:val="00CE382D"/>
    <w:rsid w:val="00CE40B5"/>
    <w:rsid w:val="00CE4423"/>
    <w:rsid w:val="00CE47E3"/>
    <w:rsid w:val="00CE49A5"/>
    <w:rsid w:val="00CE4FF1"/>
    <w:rsid w:val="00CE5478"/>
    <w:rsid w:val="00CE563A"/>
    <w:rsid w:val="00CE56FB"/>
    <w:rsid w:val="00CE5926"/>
    <w:rsid w:val="00CE5A79"/>
    <w:rsid w:val="00CE5E90"/>
    <w:rsid w:val="00CE60DF"/>
    <w:rsid w:val="00CE6564"/>
    <w:rsid w:val="00CE67EC"/>
    <w:rsid w:val="00CE6C3D"/>
    <w:rsid w:val="00CE6FB2"/>
    <w:rsid w:val="00CE77D4"/>
    <w:rsid w:val="00CE7C6C"/>
    <w:rsid w:val="00CE7F12"/>
    <w:rsid w:val="00CF0051"/>
    <w:rsid w:val="00CF0E66"/>
    <w:rsid w:val="00CF11C7"/>
    <w:rsid w:val="00CF137E"/>
    <w:rsid w:val="00CF2087"/>
    <w:rsid w:val="00CF2355"/>
    <w:rsid w:val="00CF276E"/>
    <w:rsid w:val="00CF2B8A"/>
    <w:rsid w:val="00CF2BD6"/>
    <w:rsid w:val="00CF35C5"/>
    <w:rsid w:val="00CF36FB"/>
    <w:rsid w:val="00CF3B1E"/>
    <w:rsid w:val="00CF3BEC"/>
    <w:rsid w:val="00CF3E70"/>
    <w:rsid w:val="00CF4256"/>
    <w:rsid w:val="00CF44DF"/>
    <w:rsid w:val="00CF46A0"/>
    <w:rsid w:val="00CF4D3D"/>
    <w:rsid w:val="00CF4DA3"/>
    <w:rsid w:val="00CF519A"/>
    <w:rsid w:val="00CF5467"/>
    <w:rsid w:val="00CF593C"/>
    <w:rsid w:val="00CF5BE8"/>
    <w:rsid w:val="00CF5D16"/>
    <w:rsid w:val="00CF614F"/>
    <w:rsid w:val="00CF6432"/>
    <w:rsid w:val="00CF6727"/>
    <w:rsid w:val="00CF67A3"/>
    <w:rsid w:val="00CF6E20"/>
    <w:rsid w:val="00CF779F"/>
    <w:rsid w:val="00CF7C37"/>
    <w:rsid w:val="00CF7CE6"/>
    <w:rsid w:val="00CF7E06"/>
    <w:rsid w:val="00D000B8"/>
    <w:rsid w:val="00D000F2"/>
    <w:rsid w:val="00D0028E"/>
    <w:rsid w:val="00D00772"/>
    <w:rsid w:val="00D00D26"/>
    <w:rsid w:val="00D01E6B"/>
    <w:rsid w:val="00D01F19"/>
    <w:rsid w:val="00D02250"/>
    <w:rsid w:val="00D02A43"/>
    <w:rsid w:val="00D02A91"/>
    <w:rsid w:val="00D02B11"/>
    <w:rsid w:val="00D03063"/>
    <w:rsid w:val="00D034E0"/>
    <w:rsid w:val="00D0356F"/>
    <w:rsid w:val="00D03745"/>
    <w:rsid w:val="00D03AAE"/>
    <w:rsid w:val="00D03E06"/>
    <w:rsid w:val="00D03E8A"/>
    <w:rsid w:val="00D046B0"/>
    <w:rsid w:val="00D049AF"/>
    <w:rsid w:val="00D04CEB"/>
    <w:rsid w:val="00D04FE8"/>
    <w:rsid w:val="00D0516E"/>
    <w:rsid w:val="00D05761"/>
    <w:rsid w:val="00D057AF"/>
    <w:rsid w:val="00D06446"/>
    <w:rsid w:val="00D06C06"/>
    <w:rsid w:val="00D07185"/>
    <w:rsid w:val="00D074BB"/>
    <w:rsid w:val="00D07787"/>
    <w:rsid w:val="00D07932"/>
    <w:rsid w:val="00D07A17"/>
    <w:rsid w:val="00D07A34"/>
    <w:rsid w:val="00D07A4E"/>
    <w:rsid w:val="00D106D3"/>
    <w:rsid w:val="00D117AD"/>
    <w:rsid w:val="00D11AF4"/>
    <w:rsid w:val="00D11FF4"/>
    <w:rsid w:val="00D12301"/>
    <w:rsid w:val="00D1286C"/>
    <w:rsid w:val="00D12C1C"/>
    <w:rsid w:val="00D13056"/>
    <w:rsid w:val="00D1366C"/>
    <w:rsid w:val="00D13862"/>
    <w:rsid w:val="00D143C5"/>
    <w:rsid w:val="00D144C5"/>
    <w:rsid w:val="00D1453F"/>
    <w:rsid w:val="00D1472E"/>
    <w:rsid w:val="00D14F0B"/>
    <w:rsid w:val="00D15135"/>
    <w:rsid w:val="00D159DF"/>
    <w:rsid w:val="00D1612F"/>
    <w:rsid w:val="00D16E9C"/>
    <w:rsid w:val="00D170D3"/>
    <w:rsid w:val="00D170D8"/>
    <w:rsid w:val="00D1719A"/>
    <w:rsid w:val="00D176CF"/>
    <w:rsid w:val="00D177C5"/>
    <w:rsid w:val="00D17AC0"/>
    <w:rsid w:val="00D17AD5"/>
    <w:rsid w:val="00D17CEF"/>
    <w:rsid w:val="00D17FAC"/>
    <w:rsid w:val="00D2011B"/>
    <w:rsid w:val="00D201C9"/>
    <w:rsid w:val="00D203E6"/>
    <w:rsid w:val="00D20B12"/>
    <w:rsid w:val="00D20F9F"/>
    <w:rsid w:val="00D213F9"/>
    <w:rsid w:val="00D21DFE"/>
    <w:rsid w:val="00D21FC4"/>
    <w:rsid w:val="00D224BA"/>
    <w:rsid w:val="00D22877"/>
    <w:rsid w:val="00D2290D"/>
    <w:rsid w:val="00D2359B"/>
    <w:rsid w:val="00D23807"/>
    <w:rsid w:val="00D23C39"/>
    <w:rsid w:val="00D23F62"/>
    <w:rsid w:val="00D2408F"/>
    <w:rsid w:val="00D24B7D"/>
    <w:rsid w:val="00D24BB4"/>
    <w:rsid w:val="00D24D60"/>
    <w:rsid w:val="00D25686"/>
    <w:rsid w:val="00D25799"/>
    <w:rsid w:val="00D259F1"/>
    <w:rsid w:val="00D25DC5"/>
    <w:rsid w:val="00D26049"/>
    <w:rsid w:val="00D26462"/>
    <w:rsid w:val="00D26698"/>
    <w:rsid w:val="00D26AE8"/>
    <w:rsid w:val="00D27069"/>
    <w:rsid w:val="00D271DA"/>
    <w:rsid w:val="00D271E3"/>
    <w:rsid w:val="00D2728E"/>
    <w:rsid w:val="00D27D0A"/>
    <w:rsid w:val="00D30150"/>
    <w:rsid w:val="00D305EE"/>
    <w:rsid w:val="00D3193D"/>
    <w:rsid w:val="00D32494"/>
    <w:rsid w:val="00D3278A"/>
    <w:rsid w:val="00D327D0"/>
    <w:rsid w:val="00D32C1B"/>
    <w:rsid w:val="00D32D8F"/>
    <w:rsid w:val="00D3381E"/>
    <w:rsid w:val="00D3408D"/>
    <w:rsid w:val="00D3439E"/>
    <w:rsid w:val="00D343D3"/>
    <w:rsid w:val="00D3441E"/>
    <w:rsid w:val="00D3468A"/>
    <w:rsid w:val="00D347E2"/>
    <w:rsid w:val="00D34AB5"/>
    <w:rsid w:val="00D34B88"/>
    <w:rsid w:val="00D358E5"/>
    <w:rsid w:val="00D359D3"/>
    <w:rsid w:val="00D35F0A"/>
    <w:rsid w:val="00D35FCE"/>
    <w:rsid w:val="00D3603C"/>
    <w:rsid w:val="00D36219"/>
    <w:rsid w:val="00D3631C"/>
    <w:rsid w:val="00D36946"/>
    <w:rsid w:val="00D372C8"/>
    <w:rsid w:val="00D3754D"/>
    <w:rsid w:val="00D37E2A"/>
    <w:rsid w:val="00D40525"/>
    <w:rsid w:val="00D40B24"/>
    <w:rsid w:val="00D40CB7"/>
    <w:rsid w:val="00D40E6B"/>
    <w:rsid w:val="00D410B2"/>
    <w:rsid w:val="00D41950"/>
    <w:rsid w:val="00D41B90"/>
    <w:rsid w:val="00D41BDF"/>
    <w:rsid w:val="00D41BF7"/>
    <w:rsid w:val="00D41F5E"/>
    <w:rsid w:val="00D4206C"/>
    <w:rsid w:val="00D42CB8"/>
    <w:rsid w:val="00D42D16"/>
    <w:rsid w:val="00D433CD"/>
    <w:rsid w:val="00D43525"/>
    <w:rsid w:val="00D43B6D"/>
    <w:rsid w:val="00D43EB0"/>
    <w:rsid w:val="00D446BC"/>
    <w:rsid w:val="00D44830"/>
    <w:rsid w:val="00D44E9D"/>
    <w:rsid w:val="00D457F1"/>
    <w:rsid w:val="00D45807"/>
    <w:rsid w:val="00D45AF9"/>
    <w:rsid w:val="00D4631A"/>
    <w:rsid w:val="00D4642F"/>
    <w:rsid w:val="00D467F5"/>
    <w:rsid w:val="00D46E53"/>
    <w:rsid w:val="00D47337"/>
    <w:rsid w:val="00D47604"/>
    <w:rsid w:val="00D47A80"/>
    <w:rsid w:val="00D47CEC"/>
    <w:rsid w:val="00D500BE"/>
    <w:rsid w:val="00D50B60"/>
    <w:rsid w:val="00D512BC"/>
    <w:rsid w:val="00D51335"/>
    <w:rsid w:val="00D51CF8"/>
    <w:rsid w:val="00D51DE5"/>
    <w:rsid w:val="00D51EE8"/>
    <w:rsid w:val="00D52F33"/>
    <w:rsid w:val="00D5389F"/>
    <w:rsid w:val="00D53CE4"/>
    <w:rsid w:val="00D53D2A"/>
    <w:rsid w:val="00D543AD"/>
    <w:rsid w:val="00D548D6"/>
    <w:rsid w:val="00D5492C"/>
    <w:rsid w:val="00D54D35"/>
    <w:rsid w:val="00D54E34"/>
    <w:rsid w:val="00D55D0C"/>
    <w:rsid w:val="00D563C3"/>
    <w:rsid w:val="00D56500"/>
    <w:rsid w:val="00D5670A"/>
    <w:rsid w:val="00D56A8C"/>
    <w:rsid w:val="00D5737E"/>
    <w:rsid w:val="00D57B68"/>
    <w:rsid w:val="00D57F2D"/>
    <w:rsid w:val="00D60062"/>
    <w:rsid w:val="00D60423"/>
    <w:rsid w:val="00D6048A"/>
    <w:rsid w:val="00D60981"/>
    <w:rsid w:val="00D60C78"/>
    <w:rsid w:val="00D611BE"/>
    <w:rsid w:val="00D613BF"/>
    <w:rsid w:val="00D61895"/>
    <w:rsid w:val="00D61994"/>
    <w:rsid w:val="00D61C15"/>
    <w:rsid w:val="00D634E0"/>
    <w:rsid w:val="00D635C6"/>
    <w:rsid w:val="00D635FE"/>
    <w:rsid w:val="00D63612"/>
    <w:rsid w:val="00D6389A"/>
    <w:rsid w:val="00D63A67"/>
    <w:rsid w:val="00D63A90"/>
    <w:rsid w:val="00D63EB2"/>
    <w:rsid w:val="00D648CD"/>
    <w:rsid w:val="00D64DA3"/>
    <w:rsid w:val="00D6539B"/>
    <w:rsid w:val="00D6568B"/>
    <w:rsid w:val="00D656B7"/>
    <w:rsid w:val="00D65BF3"/>
    <w:rsid w:val="00D65F3D"/>
    <w:rsid w:val="00D662B9"/>
    <w:rsid w:val="00D6645C"/>
    <w:rsid w:val="00D66526"/>
    <w:rsid w:val="00D66729"/>
    <w:rsid w:val="00D701FC"/>
    <w:rsid w:val="00D70845"/>
    <w:rsid w:val="00D70888"/>
    <w:rsid w:val="00D70FDD"/>
    <w:rsid w:val="00D71312"/>
    <w:rsid w:val="00D717FA"/>
    <w:rsid w:val="00D71BAD"/>
    <w:rsid w:val="00D72263"/>
    <w:rsid w:val="00D72357"/>
    <w:rsid w:val="00D72497"/>
    <w:rsid w:val="00D72794"/>
    <w:rsid w:val="00D72B0A"/>
    <w:rsid w:val="00D7356A"/>
    <w:rsid w:val="00D744B1"/>
    <w:rsid w:val="00D745DD"/>
    <w:rsid w:val="00D747A3"/>
    <w:rsid w:val="00D748A6"/>
    <w:rsid w:val="00D748C0"/>
    <w:rsid w:val="00D74E98"/>
    <w:rsid w:val="00D754CC"/>
    <w:rsid w:val="00D760AE"/>
    <w:rsid w:val="00D7677D"/>
    <w:rsid w:val="00D76B6C"/>
    <w:rsid w:val="00D771BB"/>
    <w:rsid w:val="00D77537"/>
    <w:rsid w:val="00D775F8"/>
    <w:rsid w:val="00D77872"/>
    <w:rsid w:val="00D77CB8"/>
    <w:rsid w:val="00D77E17"/>
    <w:rsid w:val="00D77E5C"/>
    <w:rsid w:val="00D800A8"/>
    <w:rsid w:val="00D80180"/>
    <w:rsid w:val="00D814B8"/>
    <w:rsid w:val="00D81925"/>
    <w:rsid w:val="00D819D7"/>
    <w:rsid w:val="00D81E5C"/>
    <w:rsid w:val="00D81F45"/>
    <w:rsid w:val="00D8216B"/>
    <w:rsid w:val="00D823E8"/>
    <w:rsid w:val="00D8251A"/>
    <w:rsid w:val="00D82C42"/>
    <w:rsid w:val="00D82DF1"/>
    <w:rsid w:val="00D8332D"/>
    <w:rsid w:val="00D84935"/>
    <w:rsid w:val="00D84ED5"/>
    <w:rsid w:val="00D85202"/>
    <w:rsid w:val="00D85301"/>
    <w:rsid w:val="00D8537A"/>
    <w:rsid w:val="00D85513"/>
    <w:rsid w:val="00D8557F"/>
    <w:rsid w:val="00D856E3"/>
    <w:rsid w:val="00D857CC"/>
    <w:rsid w:val="00D85807"/>
    <w:rsid w:val="00D85A1B"/>
    <w:rsid w:val="00D85B86"/>
    <w:rsid w:val="00D85CE7"/>
    <w:rsid w:val="00D85D5B"/>
    <w:rsid w:val="00D87349"/>
    <w:rsid w:val="00D878C0"/>
    <w:rsid w:val="00D87C13"/>
    <w:rsid w:val="00D90119"/>
    <w:rsid w:val="00D901E1"/>
    <w:rsid w:val="00D91111"/>
    <w:rsid w:val="00D91118"/>
    <w:rsid w:val="00D917AF"/>
    <w:rsid w:val="00D91A18"/>
    <w:rsid w:val="00D91D70"/>
    <w:rsid w:val="00D91EE9"/>
    <w:rsid w:val="00D9282E"/>
    <w:rsid w:val="00D93DC4"/>
    <w:rsid w:val="00D93FD1"/>
    <w:rsid w:val="00D949C6"/>
    <w:rsid w:val="00D95EBA"/>
    <w:rsid w:val="00D960B8"/>
    <w:rsid w:val="00D9622D"/>
    <w:rsid w:val="00D9627A"/>
    <w:rsid w:val="00D96587"/>
    <w:rsid w:val="00D97025"/>
    <w:rsid w:val="00D97061"/>
    <w:rsid w:val="00D970A6"/>
    <w:rsid w:val="00D97220"/>
    <w:rsid w:val="00D974DC"/>
    <w:rsid w:val="00D9761C"/>
    <w:rsid w:val="00D977CC"/>
    <w:rsid w:val="00D97835"/>
    <w:rsid w:val="00D97F64"/>
    <w:rsid w:val="00DA0053"/>
    <w:rsid w:val="00DA0469"/>
    <w:rsid w:val="00DA0BDB"/>
    <w:rsid w:val="00DA0FA4"/>
    <w:rsid w:val="00DA14A6"/>
    <w:rsid w:val="00DA1917"/>
    <w:rsid w:val="00DA1AB8"/>
    <w:rsid w:val="00DA2601"/>
    <w:rsid w:val="00DA283D"/>
    <w:rsid w:val="00DA29ED"/>
    <w:rsid w:val="00DA2A3B"/>
    <w:rsid w:val="00DA3D67"/>
    <w:rsid w:val="00DA410A"/>
    <w:rsid w:val="00DA4B4B"/>
    <w:rsid w:val="00DA4DEE"/>
    <w:rsid w:val="00DA4F8D"/>
    <w:rsid w:val="00DA5306"/>
    <w:rsid w:val="00DA54D2"/>
    <w:rsid w:val="00DA56FB"/>
    <w:rsid w:val="00DA5A92"/>
    <w:rsid w:val="00DA5AA6"/>
    <w:rsid w:val="00DA5BA9"/>
    <w:rsid w:val="00DA5E3F"/>
    <w:rsid w:val="00DA66FC"/>
    <w:rsid w:val="00DA69DD"/>
    <w:rsid w:val="00DA6B31"/>
    <w:rsid w:val="00DA6D6F"/>
    <w:rsid w:val="00DA6E35"/>
    <w:rsid w:val="00DA6E79"/>
    <w:rsid w:val="00DA75F8"/>
    <w:rsid w:val="00DA7A55"/>
    <w:rsid w:val="00DAC563"/>
    <w:rsid w:val="00DB05F7"/>
    <w:rsid w:val="00DB09C7"/>
    <w:rsid w:val="00DB0DBC"/>
    <w:rsid w:val="00DB0DC0"/>
    <w:rsid w:val="00DB1B61"/>
    <w:rsid w:val="00DB1C07"/>
    <w:rsid w:val="00DB1D98"/>
    <w:rsid w:val="00DB1E9F"/>
    <w:rsid w:val="00DB2080"/>
    <w:rsid w:val="00DB211E"/>
    <w:rsid w:val="00DB21D0"/>
    <w:rsid w:val="00DB2AB5"/>
    <w:rsid w:val="00DB2DE5"/>
    <w:rsid w:val="00DB3D79"/>
    <w:rsid w:val="00DB4320"/>
    <w:rsid w:val="00DB4DC5"/>
    <w:rsid w:val="00DB4E5F"/>
    <w:rsid w:val="00DB4ECB"/>
    <w:rsid w:val="00DB50B1"/>
    <w:rsid w:val="00DB511F"/>
    <w:rsid w:val="00DB5529"/>
    <w:rsid w:val="00DB6061"/>
    <w:rsid w:val="00DB613C"/>
    <w:rsid w:val="00DB7153"/>
    <w:rsid w:val="00DB71B4"/>
    <w:rsid w:val="00DB71D4"/>
    <w:rsid w:val="00DB73A4"/>
    <w:rsid w:val="00DB73A6"/>
    <w:rsid w:val="00DC0006"/>
    <w:rsid w:val="00DC0427"/>
    <w:rsid w:val="00DC0477"/>
    <w:rsid w:val="00DC084E"/>
    <w:rsid w:val="00DC0EAB"/>
    <w:rsid w:val="00DC1785"/>
    <w:rsid w:val="00DC1C58"/>
    <w:rsid w:val="00DC21F4"/>
    <w:rsid w:val="00DC2484"/>
    <w:rsid w:val="00DC3A2C"/>
    <w:rsid w:val="00DC4B54"/>
    <w:rsid w:val="00DC4B8E"/>
    <w:rsid w:val="00DC4E3C"/>
    <w:rsid w:val="00DC59AF"/>
    <w:rsid w:val="00DC6146"/>
    <w:rsid w:val="00DC6170"/>
    <w:rsid w:val="00DC6389"/>
    <w:rsid w:val="00DC6894"/>
    <w:rsid w:val="00DC69AE"/>
    <w:rsid w:val="00DC7812"/>
    <w:rsid w:val="00DC7A35"/>
    <w:rsid w:val="00DC7BAE"/>
    <w:rsid w:val="00DC7CD9"/>
    <w:rsid w:val="00DD0CDE"/>
    <w:rsid w:val="00DD0ED0"/>
    <w:rsid w:val="00DD134D"/>
    <w:rsid w:val="00DD1690"/>
    <w:rsid w:val="00DD1F41"/>
    <w:rsid w:val="00DD276D"/>
    <w:rsid w:val="00DD28D2"/>
    <w:rsid w:val="00DD31EE"/>
    <w:rsid w:val="00DD4307"/>
    <w:rsid w:val="00DD48FD"/>
    <w:rsid w:val="00DD4DA3"/>
    <w:rsid w:val="00DD5B40"/>
    <w:rsid w:val="00DD6379"/>
    <w:rsid w:val="00DD6BF1"/>
    <w:rsid w:val="00DD6F4E"/>
    <w:rsid w:val="00DD7112"/>
    <w:rsid w:val="00DE0346"/>
    <w:rsid w:val="00DE0415"/>
    <w:rsid w:val="00DE0971"/>
    <w:rsid w:val="00DE0ADD"/>
    <w:rsid w:val="00DE1751"/>
    <w:rsid w:val="00DE23EC"/>
    <w:rsid w:val="00DE241A"/>
    <w:rsid w:val="00DE24CA"/>
    <w:rsid w:val="00DE30E4"/>
    <w:rsid w:val="00DE31CA"/>
    <w:rsid w:val="00DE320A"/>
    <w:rsid w:val="00DE3438"/>
    <w:rsid w:val="00DE4311"/>
    <w:rsid w:val="00DE561C"/>
    <w:rsid w:val="00DE57D2"/>
    <w:rsid w:val="00DE596B"/>
    <w:rsid w:val="00DE5FE7"/>
    <w:rsid w:val="00DE6895"/>
    <w:rsid w:val="00DE6C5E"/>
    <w:rsid w:val="00DE7396"/>
    <w:rsid w:val="00DE788F"/>
    <w:rsid w:val="00DE7B3B"/>
    <w:rsid w:val="00DE7CDE"/>
    <w:rsid w:val="00DE7DAA"/>
    <w:rsid w:val="00DF0629"/>
    <w:rsid w:val="00DF0AB9"/>
    <w:rsid w:val="00DF0B09"/>
    <w:rsid w:val="00DF0E71"/>
    <w:rsid w:val="00DF134C"/>
    <w:rsid w:val="00DF17D5"/>
    <w:rsid w:val="00DF2A4E"/>
    <w:rsid w:val="00DF3080"/>
    <w:rsid w:val="00DF3112"/>
    <w:rsid w:val="00DF3203"/>
    <w:rsid w:val="00DF3400"/>
    <w:rsid w:val="00DF34E6"/>
    <w:rsid w:val="00DF399C"/>
    <w:rsid w:val="00DF3AE7"/>
    <w:rsid w:val="00DF3F41"/>
    <w:rsid w:val="00DF40AA"/>
    <w:rsid w:val="00DF4A17"/>
    <w:rsid w:val="00DF4D23"/>
    <w:rsid w:val="00DF66B7"/>
    <w:rsid w:val="00DF6E65"/>
    <w:rsid w:val="00DF747C"/>
    <w:rsid w:val="00DF7AAA"/>
    <w:rsid w:val="00DF7C0A"/>
    <w:rsid w:val="00E00771"/>
    <w:rsid w:val="00E00A53"/>
    <w:rsid w:val="00E00C70"/>
    <w:rsid w:val="00E00C94"/>
    <w:rsid w:val="00E015C1"/>
    <w:rsid w:val="00E01AFC"/>
    <w:rsid w:val="00E01B34"/>
    <w:rsid w:val="00E021E7"/>
    <w:rsid w:val="00E0259B"/>
    <w:rsid w:val="00E0296E"/>
    <w:rsid w:val="00E036A3"/>
    <w:rsid w:val="00E037C3"/>
    <w:rsid w:val="00E03E1F"/>
    <w:rsid w:val="00E042E5"/>
    <w:rsid w:val="00E04481"/>
    <w:rsid w:val="00E045FE"/>
    <w:rsid w:val="00E04673"/>
    <w:rsid w:val="00E04BC7"/>
    <w:rsid w:val="00E04C63"/>
    <w:rsid w:val="00E05EA5"/>
    <w:rsid w:val="00E063FD"/>
    <w:rsid w:val="00E064F6"/>
    <w:rsid w:val="00E0689B"/>
    <w:rsid w:val="00E07097"/>
    <w:rsid w:val="00E0723D"/>
    <w:rsid w:val="00E074DB"/>
    <w:rsid w:val="00E074F3"/>
    <w:rsid w:val="00E0770F"/>
    <w:rsid w:val="00E07821"/>
    <w:rsid w:val="00E07AB9"/>
    <w:rsid w:val="00E10275"/>
    <w:rsid w:val="00E106C7"/>
    <w:rsid w:val="00E10797"/>
    <w:rsid w:val="00E11783"/>
    <w:rsid w:val="00E1186B"/>
    <w:rsid w:val="00E11E55"/>
    <w:rsid w:val="00E122D0"/>
    <w:rsid w:val="00E123E6"/>
    <w:rsid w:val="00E1275F"/>
    <w:rsid w:val="00E12ECC"/>
    <w:rsid w:val="00E1338A"/>
    <w:rsid w:val="00E13890"/>
    <w:rsid w:val="00E13A25"/>
    <w:rsid w:val="00E13AA6"/>
    <w:rsid w:val="00E13D44"/>
    <w:rsid w:val="00E13FBD"/>
    <w:rsid w:val="00E14575"/>
    <w:rsid w:val="00E14A4F"/>
    <w:rsid w:val="00E14D47"/>
    <w:rsid w:val="00E153FF"/>
    <w:rsid w:val="00E15BC8"/>
    <w:rsid w:val="00E1641C"/>
    <w:rsid w:val="00E16BA7"/>
    <w:rsid w:val="00E178FE"/>
    <w:rsid w:val="00E17F7B"/>
    <w:rsid w:val="00E20056"/>
    <w:rsid w:val="00E202F0"/>
    <w:rsid w:val="00E20476"/>
    <w:rsid w:val="00E2105A"/>
    <w:rsid w:val="00E21161"/>
    <w:rsid w:val="00E21455"/>
    <w:rsid w:val="00E217EC"/>
    <w:rsid w:val="00E21917"/>
    <w:rsid w:val="00E2245E"/>
    <w:rsid w:val="00E23131"/>
    <w:rsid w:val="00E2332E"/>
    <w:rsid w:val="00E23494"/>
    <w:rsid w:val="00E238D4"/>
    <w:rsid w:val="00E23F6D"/>
    <w:rsid w:val="00E243C1"/>
    <w:rsid w:val="00E244ED"/>
    <w:rsid w:val="00E25607"/>
    <w:rsid w:val="00E25855"/>
    <w:rsid w:val="00E259FB"/>
    <w:rsid w:val="00E25D6D"/>
    <w:rsid w:val="00E2610F"/>
    <w:rsid w:val="00E262CB"/>
    <w:rsid w:val="00E26708"/>
    <w:rsid w:val="00E273F1"/>
    <w:rsid w:val="00E27561"/>
    <w:rsid w:val="00E278C2"/>
    <w:rsid w:val="00E27A68"/>
    <w:rsid w:val="00E27DF9"/>
    <w:rsid w:val="00E27E04"/>
    <w:rsid w:val="00E3067D"/>
    <w:rsid w:val="00E30953"/>
    <w:rsid w:val="00E30A2F"/>
    <w:rsid w:val="00E30DE8"/>
    <w:rsid w:val="00E31448"/>
    <w:rsid w:val="00E32ADE"/>
    <w:rsid w:val="00E330A0"/>
    <w:rsid w:val="00E33437"/>
    <w:rsid w:val="00E33808"/>
    <w:rsid w:val="00E33C92"/>
    <w:rsid w:val="00E33FB3"/>
    <w:rsid w:val="00E345EA"/>
    <w:rsid w:val="00E34958"/>
    <w:rsid w:val="00E34C52"/>
    <w:rsid w:val="00E34FB1"/>
    <w:rsid w:val="00E353D2"/>
    <w:rsid w:val="00E35991"/>
    <w:rsid w:val="00E35C2C"/>
    <w:rsid w:val="00E35DD5"/>
    <w:rsid w:val="00E36DEA"/>
    <w:rsid w:val="00E372E2"/>
    <w:rsid w:val="00E37AB0"/>
    <w:rsid w:val="00E37FF4"/>
    <w:rsid w:val="00E40A36"/>
    <w:rsid w:val="00E418E7"/>
    <w:rsid w:val="00E41C51"/>
    <w:rsid w:val="00E422E7"/>
    <w:rsid w:val="00E427D6"/>
    <w:rsid w:val="00E4317C"/>
    <w:rsid w:val="00E433A4"/>
    <w:rsid w:val="00E43717"/>
    <w:rsid w:val="00E43D79"/>
    <w:rsid w:val="00E4415A"/>
    <w:rsid w:val="00E44170"/>
    <w:rsid w:val="00E450F1"/>
    <w:rsid w:val="00E459D3"/>
    <w:rsid w:val="00E4646D"/>
    <w:rsid w:val="00E468FE"/>
    <w:rsid w:val="00E4701F"/>
    <w:rsid w:val="00E47A46"/>
    <w:rsid w:val="00E47E92"/>
    <w:rsid w:val="00E47FC5"/>
    <w:rsid w:val="00E501BA"/>
    <w:rsid w:val="00E50756"/>
    <w:rsid w:val="00E50797"/>
    <w:rsid w:val="00E511C3"/>
    <w:rsid w:val="00E51885"/>
    <w:rsid w:val="00E52177"/>
    <w:rsid w:val="00E521BA"/>
    <w:rsid w:val="00E5233E"/>
    <w:rsid w:val="00E52887"/>
    <w:rsid w:val="00E52D6B"/>
    <w:rsid w:val="00E52F0F"/>
    <w:rsid w:val="00E543D6"/>
    <w:rsid w:val="00E54476"/>
    <w:rsid w:val="00E5477B"/>
    <w:rsid w:val="00E54C83"/>
    <w:rsid w:val="00E54D2C"/>
    <w:rsid w:val="00E54E90"/>
    <w:rsid w:val="00E552FC"/>
    <w:rsid w:val="00E55440"/>
    <w:rsid w:val="00E555D2"/>
    <w:rsid w:val="00E5564B"/>
    <w:rsid w:val="00E56063"/>
    <w:rsid w:val="00E56667"/>
    <w:rsid w:val="00E56FF8"/>
    <w:rsid w:val="00E57128"/>
    <w:rsid w:val="00E5724A"/>
    <w:rsid w:val="00E575A4"/>
    <w:rsid w:val="00E57F2A"/>
    <w:rsid w:val="00E60177"/>
    <w:rsid w:val="00E6035B"/>
    <w:rsid w:val="00E60BDE"/>
    <w:rsid w:val="00E61138"/>
    <w:rsid w:val="00E61174"/>
    <w:rsid w:val="00E61603"/>
    <w:rsid w:val="00E61A3E"/>
    <w:rsid w:val="00E624AB"/>
    <w:rsid w:val="00E6254E"/>
    <w:rsid w:val="00E62FA7"/>
    <w:rsid w:val="00E63429"/>
    <w:rsid w:val="00E6370D"/>
    <w:rsid w:val="00E63783"/>
    <w:rsid w:val="00E63E02"/>
    <w:rsid w:val="00E64786"/>
    <w:rsid w:val="00E6485F"/>
    <w:rsid w:val="00E64DE2"/>
    <w:rsid w:val="00E64EDA"/>
    <w:rsid w:val="00E65A13"/>
    <w:rsid w:val="00E65BBF"/>
    <w:rsid w:val="00E65E8C"/>
    <w:rsid w:val="00E66092"/>
    <w:rsid w:val="00E66B16"/>
    <w:rsid w:val="00E66DA0"/>
    <w:rsid w:val="00E679B2"/>
    <w:rsid w:val="00E67CAF"/>
    <w:rsid w:val="00E70056"/>
    <w:rsid w:val="00E7051A"/>
    <w:rsid w:val="00E70A2F"/>
    <w:rsid w:val="00E710DC"/>
    <w:rsid w:val="00E7166A"/>
    <w:rsid w:val="00E71938"/>
    <w:rsid w:val="00E71945"/>
    <w:rsid w:val="00E71A3A"/>
    <w:rsid w:val="00E71C39"/>
    <w:rsid w:val="00E71C79"/>
    <w:rsid w:val="00E7282B"/>
    <w:rsid w:val="00E7360A"/>
    <w:rsid w:val="00E73820"/>
    <w:rsid w:val="00E73D87"/>
    <w:rsid w:val="00E75806"/>
    <w:rsid w:val="00E766A1"/>
    <w:rsid w:val="00E76890"/>
    <w:rsid w:val="00E76AB0"/>
    <w:rsid w:val="00E76BD1"/>
    <w:rsid w:val="00E76C77"/>
    <w:rsid w:val="00E77169"/>
    <w:rsid w:val="00E77AF1"/>
    <w:rsid w:val="00E77E37"/>
    <w:rsid w:val="00E77E94"/>
    <w:rsid w:val="00E800D9"/>
    <w:rsid w:val="00E80887"/>
    <w:rsid w:val="00E80A13"/>
    <w:rsid w:val="00E80EE5"/>
    <w:rsid w:val="00E81061"/>
    <w:rsid w:val="00E81088"/>
    <w:rsid w:val="00E810A9"/>
    <w:rsid w:val="00E81209"/>
    <w:rsid w:val="00E815B7"/>
    <w:rsid w:val="00E81ECB"/>
    <w:rsid w:val="00E823E1"/>
    <w:rsid w:val="00E82E61"/>
    <w:rsid w:val="00E83B1C"/>
    <w:rsid w:val="00E83CCE"/>
    <w:rsid w:val="00E83EEB"/>
    <w:rsid w:val="00E84557"/>
    <w:rsid w:val="00E84671"/>
    <w:rsid w:val="00E84BBA"/>
    <w:rsid w:val="00E84C27"/>
    <w:rsid w:val="00E8517E"/>
    <w:rsid w:val="00E85664"/>
    <w:rsid w:val="00E85B80"/>
    <w:rsid w:val="00E85DBD"/>
    <w:rsid w:val="00E85F79"/>
    <w:rsid w:val="00E86403"/>
    <w:rsid w:val="00E86409"/>
    <w:rsid w:val="00E866FE"/>
    <w:rsid w:val="00E867F2"/>
    <w:rsid w:val="00E86BED"/>
    <w:rsid w:val="00E872B8"/>
    <w:rsid w:val="00E8762B"/>
    <w:rsid w:val="00E8768B"/>
    <w:rsid w:val="00E90439"/>
    <w:rsid w:val="00E905EA"/>
    <w:rsid w:val="00E90879"/>
    <w:rsid w:val="00E90B68"/>
    <w:rsid w:val="00E90B72"/>
    <w:rsid w:val="00E90B8F"/>
    <w:rsid w:val="00E91510"/>
    <w:rsid w:val="00E91825"/>
    <w:rsid w:val="00E91974"/>
    <w:rsid w:val="00E92241"/>
    <w:rsid w:val="00E92CB5"/>
    <w:rsid w:val="00E93338"/>
    <w:rsid w:val="00E934B1"/>
    <w:rsid w:val="00E93603"/>
    <w:rsid w:val="00E9372B"/>
    <w:rsid w:val="00E94EF6"/>
    <w:rsid w:val="00E954E5"/>
    <w:rsid w:val="00E95627"/>
    <w:rsid w:val="00E95A84"/>
    <w:rsid w:val="00E95D4B"/>
    <w:rsid w:val="00E9635B"/>
    <w:rsid w:val="00E96F48"/>
    <w:rsid w:val="00E96FB9"/>
    <w:rsid w:val="00E970F3"/>
    <w:rsid w:val="00E9717C"/>
    <w:rsid w:val="00E97EFE"/>
    <w:rsid w:val="00EA07D5"/>
    <w:rsid w:val="00EA0B44"/>
    <w:rsid w:val="00EA178D"/>
    <w:rsid w:val="00EA180C"/>
    <w:rsid w:val="00EA1F4E"/>
    <w:rsid w:val="00EA205F"/>
    <w:rsid w:val="00EA246B"/>
    <w:rsid w:val="00EA2B8A"/>
    <w:rsid w:val="00EA2E0B"/>
    <w:rsid w:val="00EA3061"/>
    <w:rsid w:val="00EA3536"/>
    <w:rsid w:val="00EA399C"/>
    <w:rsid w:val="00EA399D"/>
    <w:rsid w:val="00EA3EAF"/>
    <w:rsid w:val="00EA3FC7"/>
    <w:rsid w:val="00EA4248"/>
    <w:rsid w:val="00EA44BE"/>
    <w:rsid w:val="00EA45B3"/>
    <w:rsid w:val="00EA56E6"/>
    <w:rsid w:val="00EA5F09"/>
    <w:rsid w:val="00EA694D"/>
    <w:rsid w:val="00EA69F8"/>
    <w:rsid w:val="00EA6A18"/>
    <w:rsid w:val="00EA6FCC"/>
    <w:rsid w:val="00EB192D"/>
    <w:rsid w:val="00EB1A2C"/>
    <w:rsid w:val="00EB2D7C"/>
    <w:rsid w:val="00EB3094"/>
    <w:rsid w:val="00EB40A1"/>
    <w:rsid w:val="00EB40FD"/>
    <w:rsid w:val="00EB489B"/>
    <w:rsid w:val="00EB48D1"/>
    <w:rsid w:val="00EB4943"/>
    <w:rsid w:val="00EB50A6"/>
    <w:rsid w:val="00EB528A"/>
    <w:rsid w:val="00EB5334"/>
    <w:rsid w:val="00EB540F"/>
    <w:rsid w:val="00EB5471"/>
    <w:rsid w:val="00EB55F7"/>
    <w:rsid w:val="00EB7197"/>
    <w:rsid w:val="00EB771C"/>
    <w:rsid w:val="00EB7B82"/>
    <w:rsid w:val="00EB7B89"/>
    <w:rsid w:val="00EB7C31"/>
    <w:rsid w:val="00EB7EDC"/>
    <w:rsid w:val="00EC034C"/>
    <w:rsid w:val="00EC06F1"/>
    <w:rsid w:val="00EC08AD"/>
    <w:rsid w:val="00EC251E"/>
    <w:rsid w:val="00EC28BA"/>
    <w:rsid w:val="00EC2AE2"/>
    <w:rsid w:val="00EC2B63"/>
    <w:rsid w:val="00EC2BEA"/>
    <w:rsid w:val="00EC2DBB"/>
    <w:rsid w:val="00EC2E99"/>
    <w:rsid w:val="00EC32D4"/>
    <w:rsid w:val="00EC335F"/>
    <w:rsid w:val="00EC33DA"/>
    <w:rsid w:val="00EC384A"/>
    <w:rsid w:val="00EC391D"/>
    <w:rsid w:val="00EC4167"/>
    <w:rsid w:val="00EC457A"/>
    <w:rsid w:val="00EC4833"/>
    <w:rsid w:val="00EC48E0"/>
    <w:rsid w:val="00EC48FB"/>
    <w:rsid w:val="00EC553C"/>
    <w:rsid w:val="00EC56FD"/>
    <w:rsid w:val="00EC59FA"/>
    <w:rsid w:val="00EC5E11"/>
    <w:rsid w:val="00EC5F81"/>
    <w:rsid w:val="00EC6295"/>
    <w:rsid w:val="00EC64C0"/>
    <w:rsid w:val="00EC6919"/>
    <w:rsid w:val="00EC702F"/>
    <w:rsid w:val="00EC75E3"/>
    <w:rsid w:val="00EC779D"/>
    <w:rsid w:val="00ED0217"/>
    <w:rsid w:val="00ED051A"/>
    <w:rsid w:val="00ED0732"/>
    <w:rsid w:val="00ED09A2"/>
    <w:rsid w:val="00ED0B66"/>
    <w:rsid w:val="00ED0F4D"/>
    <w:rsid w:val="00ED1125"/>
    <w:rsid w:val="00ED11D8"/>
    <w:rsid w:val="00ED11E2"/>
    <w:rsid w:val="00ED173C"/>
    <w:rsid w:val="00ED27FF"/>
    <w:rsid w:val="00ED2849"/>
    <w:rsid w:val="00ED3390"/>
    <w:rsid w:val="00ED3D6C"/>
    <w:rsid w:val="00ED3EDF"/>
    <w:rsid w:val="00ED4131"/>
    <w:rsid w:val="00ED4E10"/>
    <w:rsid w:val="00ED5710"/>
    <w:rsid w:val="00ED5B27"/>
    <w:rsid w:val="00ED5EBF"/>
    <w:rsid w:val="00ED6414"/>
    <w:rsid w:val="00ED67E9"/>
    <w:rsid w:val="00ED6C20"/>
    <w:rsid w:val="00ED6CBA"/>
    <w:rsid w:val="00ED732F"/>
    <w:rsid w:val="00ED77AC"/>
    <w:rsid w:val="00ED7FAF"/>
    <w:rsid w:val="00EE0803"/>
    <w:rsid w:val="00EE09E0"/>
    <w:rsid w:val="00EE0D8C"/>
    <w:rsid w:val="00EE0F17"/>
    <w:rsid w:val="00EE0F7C"/>
    <w:rsid w:val="00EE1DA4"/>
    <w:rsid w:val="00EE1E3D"/>
    <w:rsid w:val="00EE22C1"/>
    <w:rsid w:val="00EE23A8"/>
    <w:rsid w:val="00EE2436"/>
    <w:rsid w:val="00EE2BDF"/>
    <w:rsid w:val="00EE2CEF"/>
    <w:rsid w:val="00EE3545"/>
    <w:rsid w:val="00EE38BB"/>
    <w:rsid w:val="00EE3A5A"/>
    <w:rsid w:val="00EE3D85"/>
    <w:rsid w:val="00EE467E"/>
    <w:rsid w:val="00EE4965"/>
    <w:rsid w:val="00EE516D"/>
    <w:rsid w:val="00EE5216"/>
    <w:rsid w:val="00EE5411"/>
    <w:rsid w:val="00EE6B05"/>
    <w:rsid w:val="00EE6D18"/>
    <w:rsid w:val="00EE6F9C"/>
    <w:rsid w:val="00EE7587"/>
    <w:rsid w:val="00EE7A58"/>
    <w:rsid w:val="00EF001F"/>
    <w:rsid w:val="00EF03FF"/>
    <w:rsid w:val="00EF0580"/>
    <w:rsid w:val="00EF1945"/>
    <w:rsid w:val="00EF1AAB"/>
    <w:rsid w:val="00EF2103"/>
    <w:rsid w:val="00EF232A"/>
    <w:rsid w:val="00EF2567"/>
    <w:rsid w:val="00EF2678"/>
    <w:rsid w:val="00EF2907"/>
    <w:rsid w:val="00EF2BAB"/>
    <w:rsid w:val="00EF30EF"/>
    <w:rsid w:val="00EF37E1"/>
    <w:rsid w:val="00EF38CD"/>
    <w:rsid w:val="00EF3A74"/>
    <w:rsid w:val="00EF3F3B"/>
    <w:rsid w:val="00EF3FA2"/>
    <w:rsid w:val="00EF4728"/>
    <w:rsid w:val="00EF52A8"/>
    <w:rsid w:val="00EF57E8"/>
    <w:rsid w:val="00EF5925"/>
    <w:rsid w:val="00EF60EA"/>
    <w:rsid w:val="00EF62A3"/>
    <w:rsid w:val="00EF6D8D"/>
    <w:rsid w:val="00EF70A3"/>
    <w:rsid w:val="00EF7411"/>
    <w:rsid w:val="00EF7902"/>
    <w:rsid w:val="00EF7A5E"/>
    <w:rsid w:val="00EF7B0C"/>
    <w:rsid w:val="00EF7B53"/>
    <w:rsid w:val="00EF7B5B"/>
    <w:rsid w:val="00F000CC"/>
    <w:rsid w:val="00F0175A"/>
    <w:rsid w:val="00F021FC"/>
    <w:rsid w:val="00F02A90"/>
    <w:rsid w:val="00F02F63"/>
    <w:rsid w:val="00F03502"/>
    <w:rsid w:val="00F0393C"/>
    <w:rsid w:val="00F03CCB"/>
    <w:rsid w:val="00F04D3C"/>
    <w:rsid w:val="00F05140"/>
    <w:rsid w:val="00F0514E"/>
    <w:rsid w:val="00F0528B"/>
    <w:rsid w:val="00F05691"/>
    <w:rsid w:val="00F05726"/>
    <w:rsid w:val="00F05A49"/>
    <w:rsid w:val="00F05A69"/>
    <w:rsid w:val="00F061DF"/>
    <w:rsid w:val="00F06557"/>
    <w:rsid w:val="00F069CB"/>
    <w:rsid w:val="00F07232"/>
    <w:rsid w:val="00F07F01"/>
    <w:rsid w:val="00F10161"/>
    <w:rsid w:val="00F10373"/>
    <w:rsid w:val="00F10394"/>
    <w:rsid w:val="00F106CC"/>
    <w:rsid w:val="00F10F90"/>
    <w:rsid w:val="00F110B0"/>
    <w:rsid w:val="00F111F9"/>
    <w:rsid w:val="00F112ED"/>
    <w:rsid w:val="00F1130C"/>
    <w:rsid w:val="00F11485"/>
    <w:rsid w:val="00F118BC"/>
    <w:rsid w:val="00F11B64"/>
    <w:rsid w:val="00F11E50"/>
    <w:rsid w:val="00F1203B"/>
    <w:rsid w:val="00F1236D"/>
    <w:rsid w:val="00F123D0"/>
    <w:rsid w:val="00F123E1"/>
    <w:rsid w:val="00F12515"/>
    <w:rsid w:val="00F12711"/>
    <w:rsid w:val="00F13223"/>
    <w:rsid w:val="00F1356D"/>
    <w:rsid w:val="00F13862"/>
    <w:rsid w:val="00F14410"/>
    <w:rsid w:val="00F14F18"/>
    <w:rsid w:val="00F1508C"/>
    <w:rsid w:val="00F1517F"/>
    <w:rsid w:val="00F1560C"/>
    <w:rsid w:val="00F166CB"/>
    <w:rsid w:val="00F166DD"/>
    <w:rsid w:val="00F1688F"/>
    <w:rsid w:val="00F16915"/>
    <w:rsid w:val="00F16EAE"/>
    <w:rsid w:val="00F16F03"/>
    <w:rsid w:val="00F1790E"/>
    <w:rsid w:val="00F205C7"/>
    <w:rsid w:val="00F20872"/>
    <w:rsid w:val="00F20B7D"/>
    <w:rsid w:val="00F21532"/>
    <w:rsid w:val="00F21547"/>
    <w:rsid w:val="00F21572"/>
    <w:rsid w:val="00F2213A"/>
    <w:rsid w:val="00F2239A"/>
    <w:rsid w:val="00F2341E"/>
    <w:rsid w:val="00F23D87"/>
    <w:rsid w:val="00F23F98"/>
    <w:rsid w:val="00F243CA"/>
    <w:rsid w:val="00F2445B"/>
    <w:rsid w:val="00F24568"/>
    <w:rsid w:val="00F24F49"/>
    <w:rsid w:val="00F25C69"/>
    <w:rsid w:val="00F25D21"/>
    <w:rsid w:val="00F25E75"/>
    <w:rsid w:val="00F25E89"/>
    <w:rsid w:val="00F25EE4"/>
    <w:rsid w:val="00F26232"/>
    <w:rsid w:val="00F269A8"/>
    <w:rsid w:val="00F26A33"/>
    <w:rsid w:val="00F26B90"/>
    <w:rsid w:val="00F26BC3"/>
    <w:rsid w:val="00F26E39"/>
    <w:rsid w:val="00F2776D"/>
    <w:rsid w:val="00F27E32"/>
    <w:rsid w:val="00F27E9B"/>
    <w:rsid w:val="00F300E8"/>
    <w:rsid w:val="00F3033C"/>
    <w:rsid w:val="00F30A5E"/>
    <w:rsid w:val="00F30C79"/>
    <w:rsid w:val="00F30D77"/>
    <w:rsid w:val="00F30DEE"/>
    <w:rsid w:val="00F310D8"/>
    <w:rsid w:val="00F31501"/>
    <w:rsid w:val="00F315AC"/>
    <w:rsid w:val="00F31981"/>
    <w:rsid w:val="00F31F93"/>
    <w:rsid w:val="00F320AF"/>
    <w:rsid w:val="00F32138"/>
    <w:rsid w:val="00F321C9"/>
    <w:rsid w:val="00F32CDE"/>
    <w:rsid w:val="00F33247"/>
    <w:rsid w:val="00F33537"/>
    <w:rsid w:val="00F335E0"/>
    <w:rsid w:val="00F33886"/>
    <w:rsid w:val="00F33B1C"/>
    <w:rsid w:val="00F354FA"/>
    <w:rsid w:val="00F3567B"/>
    <w:rsid w:val="00F35737"/>
    <w:rsid w:val="00F36A90"/>
    <w:rsid w:val="00F36F6E"/>
    <w:rsid w:val="00F37626"/>
    <w:rsid w:val="00F3781D"/>
    <w:rsid w:val="00F37C7B"/>
    <w:rsid w:val="00F37FA1"/>
    <w:rsid w:val="00F4031C"/>
    <w:rsid w:val="00F409EC"/>
    <w:rsid w:val="00F41142"/>
    <w:rsid w:val="00F41CB4"/>
    <w:rsid w:val="00F425A4"/>
    <w:rsid w:val="00F429FB"/>
    <w:rsid w:val="00F42AB9"/>
    <w:rsid w:val="00F42B5F"/>
    <w:rsid w:val="00F42CC3"/>
    <w:rsid w:val="00F43235"/>
    <w:rsid w:val="00F43821"/>
    <w:rsid w:val="00F43D1C"/>
    <w:rsid w:val="00F43D54"/>
    <w:rsid w:val="00F43FFD"/>
    <w:rsid w:val="00F44236"/>
    <w:rsid w:val="00F44AC5"/>
    <w:rsid w:val="00F44B0E"/>
    <w:rsid w:val="00F44F89"/>
    <w:rsid w:val="00F452C7"/>
    <w:rsid w:val="00F455E8"/>
    <w:rsid w:val="00F4572E"/>
    <w:rsid w:val="00F45CEB"/>
    <w:rsid w:val="00F45EDE"/>
    <w:rsid w:val="00F45F48"/>
    <w:rsid w:val="00F460AB"/>
    <w:rsid w:val="00F46183"/>
    <w:rsid w:val="00F4644E"/>
    <w:rsid w:val="00F465FB"/>
    <w:rsid w:val="00F473AD"/>
    <w:rsid w:val="00F47E2D"/>
    <w:rsid w:val="00F502F7"/>
    <w:rsid w:val="00F503F0"/>
    <w:rsid w:val="00F50D9D"/>
    <w:rsid w:val="00F51DAB"/>
    <w:rsid w:val="00F524A6"/>
    <w:rsid w:val="00F52517"/>
    <w:rsid w:val="00F526DC"/>
    <w:rsid w:val="00F535C0"/>
    <w:rsid w:val="00F54856"/>
    <w:rsid w:val="00F5488C"/>
    <w:rsid w:val="00F54910"/>
    <w:rsid w:val="00F5520E"/>
    <w:rsid w:val="00F553BB"/>
    <w:rsid w:val="00F562F7"/>
    <w:rsid w:val="00F563DD"/>
    <w:rsid w:val="00F56484"/>
    <w:rsid w:val="00F57AAA"/>
    <w:rsid w:val="00F57BA7"/>
    <w:rsid w:val="00F57FAA"/>
    <w:rsid w:val="00F600B1"/>
    <w:rsid w:val="00F60527"/>
    <w:rsid w:val="00F6070D"/>
    <w:rsid w:val="00F60ED0"/>
    <w:rsid w:val="00F60F8E"/>
    <w:rsid w:val="00F61669"/>
    <w:rsid w:val="00F61E06"/>
    <w:rsid w:val="00F61EFB"/>
    <w:rsid w:val="00F62EEE"/>
    <w:rsid w:val="00F63106"/>
    <w:rsid w:val="00F635C6"/>
    <w:rsid w:val="00F639C7"/>
    <w:rsid w:val="00F63F84"/>
    <w:rsid w:val="00F64540"/>
    <w:rsid w:val="00F64ACE"/>
    <w:rsid w:val="00F64BEB"/>
    <w:rsid w:val="00F64E10"/>
    <w:rsid w:val="00F65301"/>
    <w:rsid w:val="00F65977"/>
    <w:rsid w:val="00F65B4C"/>
    <w:rsid w:val="00F663BB"/>
    <w:rsid w:val="00F665BF"/>
    <w:rsid w:val="00F66E5B"/>
    <w:rsid w:val="00F66E90"/>
    <w:rsid w:val="00F6741B"/>
    <w:rsid w:val="00F674D4"/>
    <w:rsid w:val="00F67CEB"/>
    <w:rsid w:val="00F67E3F"/>
    <w:rsid w:val="00F7017F"/>
    <w:rsid w:val="00F702DE"/>
    <w:rsid w:val="00F718C5"/>
    <w:rsid w:val="00F719DA"/>
    <w:rsid w:val="00F71B28"/>
    <w:rsid w:val="00F729FD"/>
    <w:rsid w:val="00F732A8"/>
    <w:rsid w:val="00F74205"/>
    <w:rsid w:val="00F74333"/>
    <w:rsid w:val="00F7502D"/>
    <w:rsid w:val="00F75B65"/>
    <w:rsid w:val="00F75BF7"/>
    <w:rsid w:val="00F75F26"/>
    <w:rsid w:val="00F763F6"/>
    <w:rsid w:val="00F76906"/>
    <w:rsid w:val="00F77277"/>
    <w:rsid w:val="00F77508"/>
    <w:rsid w:val="00F77F5E"/>
    <w:rsid w:val="00F77FDD"/>
    <w:rsid w:val="00F803C1"/>
    <w:rsid w:val="00F80A8F"/>
    <w:rsid w:val="00F80DFF"/>
    <w:rsid w:val="00F811E3"/>
    <w:rsid w:val="00F8153F"/>
    <w:rsid w:val="00F816D9"/>
    <w:rsid w:val="00F81895"/>
    <w:rsid w:val="00F81C83"/>
    <w:rsid w:val="00F824D4"/>
    <w:rsid w:val="00F837B9"/>
    <w:rsid w:val="00F83A8E"/>
    <w:rsid w:val="00F84CDF"/>
    <w:rsid w:val="00F84F1A"/>
    <w:rsid w:val="00F8565E"/>
    <w:rsid w:val="00F856FA"/>
    <w:rsid w:val="00F85740"/>
    <w:rsid w:val="00F85CE5"/>
    <w:rsid w:val="00F85DB0"/>
    <w:rsid w:val="00F86056"/>
    <w:rsid w:val="00F86092"/>
    <w:rsid w:val="00F861D9"/>
    <w:rsid w:val="00F86948"/>
    <w:rsid w:val="00F86A05"/>
    <w:rsid w:val="00F87222"/>
    <w:rsid w:val="00F87FEE"/>
    <w:rsid w:val="00F9011F"/>
    <w:rsid w:val="00F90904"/>
    <w:rsid w:val="00F9104A"/>
    <w:rsid w:val="00F91934"/>
    <w:rsid w:val="00F91EBB"/>
    <w:rsid w:val="00F920E4"/>
    <w:rsid w:val="00F93045"/>
    <w:rsid w:val="00F93114"/>
    <w:rsid w:val="00F932CB"/>
    <w:rsid w:val="00F932D9"/>
    <w:rsid w:val="00F93E72"/>
    <w:rsid w:val="00F94779"/>
    <w:rsid w:val="00F94797"/>
    <w:rsid w:val="00F94BB6"/>
    <w:rsid w:val="00F9560C"/>
    <w:rsid w:val="00F95913"/>
    <w:rsid w:val="00F96107"/>
    <w:rsid w:val="00F9625D"/>
    <w:rsid w:val="00F965BD"/>
    <w:rsid w:val="00F96C9F"/>
    <w:rsid w:val="00F96CB1"/>
    <w:rsid w:val="00F96E64"/>
    <w:rsid w:val="00F96E9B"/>
    <w:rsid w:val="00F9768F"/>
    <w:rsid w:val="00FA013C"/>
    <w:rsid w:val="00FA0805"/>
    <w:rsid w:val="00FA1031"/>
    <w:rsid w:val="00FA12BF"/>
    <w:rsid w:val="00FA131F"/>
    <w:rsid w:val="00FA154C"/>
    <w:rsid w:val="00FA26A5"/>
    <w:rsid w:val="00FA3802"/>
    <w:rsid w:val="00FA3954"/>
    <w:rsid w:val="00FA3A06"/>
    <w:rsid w:val="00FA3EDD"/>
    <w:rsid w:val="00FA416D"/>
    <w:rsid w:val="00FA4864"/>
    <w:rsid w:val="00FA4DE7"/>
    <w:rsid w:val="00FA57AB"/>
    <w:rsid w:val="00FA57B2"/>
    <w:rsid w:val="00FA5BE8"/>
    <w:rsid w:val="00FA5DE4"/>
    <w:rsid w:val="00FA5F07"/>
    <w:rsid w:val="00FA6D72"/>
    <w:rsid w:val="00FA7668"/>
    <w:rsid w:val="00FA7ECC"/>
    <w:rsid w:val="00FB04E5"/>
    <w:rsid w:val="00FB0A87"/>
    <w:rsid w:val="00FB0AA7"/>
    <w:rsid w:val="00FB0CED"/>
    <w:rsid w:val="00FB0D24"/>
    <w:rsid w:val="00FB114D"/>
    <w:rsid w:val="00FB129D"/>
    <w:rsid w:val="00FB1392"/>
    <w:rsid w:val="00FB1A2B"/>
    <w:rsid w:val="00FB2338"/>
    <w:rsid w:val="00FB2820"/>
    <w:rsid w:val="00FB295A"/>
    <w:rsid w:val="00FB2EB4"/>
    <w:rsid w:val="00FB3880"/>
    <w:rsid w:val="00FB4775"/>
    <w:rsid w:val="00FB4A9D"/>
    <w:rsid w:val="00FB4EFB"/>
    <w:rsid w:val="00FB509B"/>
    <w:rsid w:val="00FB587B"/>
    <w:rsid w:val="00FB5B5C"/>
    <w:rsid w:val="00FB5BA1"/>
    <w:rsid w:val="00FB64A1"/>
    <w:rsid w:val="00FB67E6"/>
    <w:rsid w:val="00FB7A9A"/>
    <w:rsid w:val="00FC07F5"/>
    <w:rsid w:val="00FC0814"/>
    <w:rsid w:val="00FC098E"/>
    <w:rsid w:val="00FC140F"/>
    <w:rsid w:val="00FC17D1"/>
    <w:rsid w:val="00FC1E67"/>
    <w:rsid w:val="00FC1EF8"/>
    <w:rsid w:val="00FC1F17"/>
    <w:rsid w:val="00FC3028"/>
    <w:rsid w:val="00FC3D4B"/>
    <w:rsid w:val="00FC3FFA"/>
    <w:rsid w:val="00FC4794"/>
    <w:rsid w:val="00FC47E4"/>
    <w:rsid w:val="00FC4C79"/>
    <w:rsid w:val="00FC5455"/>
    <w:rsid w:val="00FC5512"/>
    <w:rsid w:val="00FC5A4F"/>
    <w:rsid w:val="00FC6312"/>
    <w:rsid w:val="00FC643C"/>
    <w:rsid w:val="00FC6BB9"/>
    <w:rsid w:val="00FC6E45"/>
    <w:rsid w:val="00FC726C"/>
    <w:rsid w:val="00FC77D0"/>
    <w:rsid w:val="00FC7A1A"/>
    <w:rsid w:val="00FC7D43"/>
    <w:rsid w:val="00FC7EC0"/>
    <w:rsid w:val="00FD0A1C"/>
    <w:rsid w:val="00FD1934"/>
    <w:rsid w:val="00FD1CE8"/>
    <w:rsid w:val="00FD1F74"/>
    <w:rsid w:val="00FD22AB"/>
    <w:rsid w:val="00FD23AA"/>
    <w:rsid w:val="00FD27F5"/>
    <w:rsid w:val="00FD2869"/>
    <w:rsid w:val="00FD2A0E"/>
    <w:rsid w:val="00FD31A7"/>
    <w:rsid w:val="00FD34AF"/>
    <w:rsid w:val="00FD3694"/>
    <w:rsid w:val="00FD4BAF"/>
    <w:rsid w:val="00FD4C04"/>
    <w:rsid w:val="00FD524B"/>
    <w:rsid w:val="00FD56BA"/>
    <w:rsid w:val="00FD5B39"/>
    <w:rsid w:val="00FD5C06"/>
    <w:rsid w:val="00FD5C91"/>
    <w:rsid w:val="00FD5D78"/>
    <w:rsid w:val="00FD6007"/>
    <w:rsid w:val="00FD6D57"/>
    <w:rsid w:val="00FD6E40"/>
    <w:rsid w:val="00FD7E59"/>
    <w:rsid w:val="00FE01EB"/>
    <w:rsid w:val="00FE06EF"/>
    <w:rsid w:val="00FE0AD2"/>
    <w:rsid w:val="00FE0E38"/>
    <w:rsid w:val="00FE18C9"/>
    <w:rsid w:val="00FE191E"/>
    <w:rsid w:val="00FE1B51"/>
    <w:rsid w:val="00FE1D5F"/>
    <w:rsid w:val="00FE21C3"/>
    <w:rsid w:val="00FE28CF"/>
    <w:rsid w:val="00FE2A52"/>
    <w:rsid w:val="00FE2AE5"/>
    <w:rsid w:val="00FE36E3"/>
    <w:rsid w:val="00FE37C5"/>
    <w:rsid w:val="00FE3DFF"/>
    <w:rsid w:val="00FE4910"/>
    <w:rsid w:val="00FE4922"/>
    <w:rsid w:val="00FE4C5A"/>
    <w:rsid w:val="00FE4F18"/>
    <w:rsid w:val="00FE59A7"/>
    <w:rsid w:val="00FE656B"/>
    <w:rsid w:val="00FE6B01"/>
    <w:rsid w:val="00FE6E0D"/>
    <w:rsid w:val="00FE73E9"/>
    <w:rsid w:val="00FE7568"/>
    <w:rsid w:val="00FE77DE"/>
    <w:rsid w:val="00FF00E9"/>
    <w:rsid w:val="00FF078E"/>
    <w:rsid w:val="00FF0E70"/>
    <w:rsid w:val="00FF1E0F"/>
    <w:rsid w:val="00FF1EA6"/>
    <w:rsid w:val="00FF3D4E"/>
    <w:rsid w:val="00FF4095"/>
    <w:rsid w:val="00FF45F2"/>
    <w:rsid w:val="00FF477F"/>
    <w:rsid w:val="00FF486C"/>
    <w:rsid w:val="00FF4A53"/>
    <w:rsid w:val="00FF568A"/>
    <w:rsid w:val="00FF5866"/>
    <w:rsid w:val="00FF5B24"/>
    <w:rsid w:val="00FF5DB3"/>
    <w:rsid w:val="00FF5EF6"/>
    <w:rsid w:val="00FF60BB"/>
    <w:rsid w:val="00FF6450"/>
    <w:rsid w:val="00FF727A"/>
    <w:rsid w:val="00FF72F6"/>
    <w:rsid w:val="00FF73CE"/>
    <w:rsid w:val="011AD13F"/>
    <w:rsid w:val="0122B778"/>
    <w:rsid w:val="013E1AB8"/>
    <w:rsid w:val="01AEDDE6"/>
    <w:rsid w:val="01C3C8FC"/>
    <w:rsid w:val="01C41752"/>
    <w:rsid w:val="01E14081"/>
    <w:rsid w:val="01EDB97C"/>
    <w:rsid w:val="029AABEC"/>
    <w:rsid w:val="029D18CB"/>
    <w:rsid w:val="02D15E1D"/>
    <w:rsid w:val="02FCD611"/>
    <w:rsid w:val="0310F46E"/>
    <w:rsid w:val="0348F764"/>
    <w:rsid w:val="035379AD"/>
    <w:rsid w:val="0360C2DD"/>
    <w:rsid w:val="038574A6"/>
    <w:rsid w:val="0386BEC7"/>
    <w:rsid w:val="03FD01F9"/>
    <w:rsid w:val="03FDF13E"/>
    <w:rsid w:val="0446C6B1"/>
    <w:rsid w:val="0465F3A9"/>
    <w:rsid w:val="046F6C02"/>
    <w:rsid w:val="0480E8AD"/>
    <w:rsid w:val="0493ED5C"/>
    <w:rsid w:val="049A2EE7"/>
    <w:rsid w:val="04B40452"/>
    <w:rsid w:val="0548D284"/>
    <w:rsid w:val="0566FFCB"/>
    <w:rsid w:val="057CFA8C"/>
    <w:rsid w:val="0584935A"/>
    <w:rsid w:val="05990BBA"/>
    <w:rsid w:val="05AD0629"/>
    <w:rsid w:val="05AD4B15"/>
    <w:rsid w:val="05D31FA9"/>
    <w:rsid w:val="05DB24E2"/>
    <w:rsid w:val="05DB4C39"/>
    <w:rsid w:val="05DE085C"/>
    <w:rsid w:val="05F0FA81"/>
    <w:rsid w:val="060EF8CC"/>
    <w:rsid w:val="0651A7F5"/>
    <w:rsid w:val="067DEEAA"/>
    <w:rsid w:val="06E6490A"/>
    <w:rsid w:val="06E77323"/>
    <w:rsid w:val="073A680A"/>
    <w:rsid w:val="07418A5C"/>
    <w:rsid w:val="0748719C"/>
    <w:rsid w:val="074DF914"/>
    <w:rsid w:val="0754B000"/>
    <w:rsid w:val="07595AF5"/>
    <w:rsid w:val="07845EF0"/>
    <w:rsid w:val="078CEA60"/>
    <w:rsid w:val="07C57B98"/>
    <w:rsid w:val="07EEE149"/>
    <w:rsid w:val="0805CABC"/>
    <w:rsid w:val="084DAE67"/>
    <w:rsid w:val="088AC039"/>
    <w:rsid w:val="08AB1807"/>
    <w:rsid w:val="08C70ACF"/>
    <w:rsid w:val="08DD8C2F"/>
    <w:rsid w:val="08DEC4EC"/>
    <w:rsid w:val="08E0FDBE"/>
    <w:rsid w:val="08F0D014"/>
    <w:rsid w:val="08FAEF8A"/>
    <w:rsid w:val="092B1D32"/>
    <w:rsid w:val="0944CC15"/>
    <w:rsid w:val="094748A1"/>
    <w:rsid w:val="094E8EF7"/>
    <w:rsid w:val="095A01E1"/>
    <w:rsid w:val="095D6723"/>
    <w:rsid w:val="09675564"/>
    <w:rsid w:val="097130FD"/>
    <w:rsid w:val="09CDE914"/>
    <w:rsid w:val="09DA5870"/>
    <w:rsid w:val="0A278411"/>
    <w:rsid w:val="0A2F73C0"/>
    <w:rsid w:val="0A35A309"/>
    <w:rsid w:val="0A47864E"/>
    <w:rsid w:val="0A4DB927"/>
    <w:rsid w:val="0A997444"/>
    <w:rsid w:val="0AE11C1E"/>
    <w:rsid w:val="0B7AD149"/>
    <w:rsid w:val="0BA0AB42"/>
    <w:rsid w:val="0BD2DCA8"/>
    <w:rsid w:val="0BE2E1F1"/>
    <w:rsid w:val="0BEB74CD"/>
    <w:rsid w:val="0BED4CE1"/>
    <w:rsid w:val="0BF76549"/>
    <w:rsid w:val="0C0D5766"/>
    <w:rsid w:val="0C1D7692"/>
    <w:rsid w:val="0C316B43"/>
    <w:rsid w:val="0C3434F7"/>
    <w:rsid w:val="0C3F17FF"/>
    <w:rsid w:val="0C4FBDA4"/>
    <w:rsid w:val="0C5341C2"/>
    <w:rsid w:val="0C8425B4"/>
    <w:rsid w:val="0C96DEE4"/>
    <w:rsid w:val="0CAE2CC5"/>
    <w:rsid w:val="0CC5021F"/>
    <w:rsid w:val="0CDA1463"/>
    <w:rsid w:val="0D20E0EC"/>
    <w:rsid w:val="0D2835CA"/>
    <w:rsid w:val="0D3420CD"/>
    <w:rsid w:val="0D35FF3E"/>
    <w:rsid w:val="0D46B208"/>
    <w:rsid w:val="0D624FDE"/>
    <w:rsid w:val="0D77F7D4"/>
    <w:rsid w:val="0D849D59"/>
    <w:rsid w:val="0D8A24D5"/>
    <w:rsid w:val="0DABE8FF"/>
    <w:rsid w:val="0DD1D929"/>
    <w:rsid w:val="0E0561A4"/>
    <w:rsid w:val="0E09FD4F"/>
    <w:rsid w:val="0E0E7DF0"/>
    <w:rsid w:val="0E3B67F9"/>
    <w:rsid w:val="0E449462"/>
    <w:rsid w:val="0E552623"/>
    <w:rsid w:val="0E67903C"/>
    <w:rsid w:val="0E833EDE"/>
    <w:rsid w:val="0E943E80"/>
    <w:rsid w:val="0EF4871A"/>
    <w:rsid w:val="0F260E8B"/>
    <w:rsid w:val="0F580971"/>
    <w:rsid w:val="0F787692"/>
    <w:rsid w:val="0FC4CFA6"/>
    <w:rsid w:val="0FDFA2AE"/>
    <w:rsid w:val="10066687"/>
    <w:rsid w:val="1008904C"/>
    <w:rsid w:val="10586F78"/>
    <w:rsid w:val="106A8476"/>
    <w:rsid w:val="109E9124"/>
    <w:rsid w:val="10A6C973"/>
    <w:rsid w:val="10A9636A"/>
    <w:rsid w:val="10A990B9"/>
    <w:rsid w:val="10AD41FA"/>
    <w:rsid w:val="10D76397"/>
    <w:rsid w:val="10F0F960"/>
    <w:rsid w:val="118A3FB6"/>
    <w:rsid w:val="11AF1D36"/>
    <w:rsid w:val="11C3CA24"/>
    <w:rsid w:val="11F93996"/>
    <w:rsid w:val="1200CCCA"/>
    <w:rsid w:val="12195DD7"/>
    <w:rsid w:val="1219A272"/>
    <w:rsid w:val="123F4559"/>
    <w:rsid w:val="12402D7C"/>
    <w:rsid w:val="1244CCA1"/>
    <w:rsid w:val="126BF046"/>
    <w:rsid w:val="126DF854"/>
    <w:rsid w:val="131FDDF7"/>
    <w:rsid w:val="133623C7"/>
    <w:rsid w:val="13782923"/>
    <w:rsid w:val="1378C47B"/>
    <w:rsid w:val="1398D2BC"/>
    <w:rsid w:val="13BCDCB1"/>
    <w:rsid w:val="13E74AEE"/>
    <w:rsid w:val="13EEB6B7"/>
    <w:rsid w:val="13FFA41D"/>
    <w:rsid w:val="1416297D"/>
    <w:rsid w:val="14199A46"/>
    <w:rsid w:val="141EBFE9"/>
    <w:rsid w:val="1432D287"/>
    <w:rsid w:val="14358257"/>
    <w:rsid w:val="1488FBFB"/>
    <w:rsid w:val="14BF3261"/>
    <w:rsid w:val="14FB8D1F"/>
    <w:rsid w:val="14FE966E"/>
    <w:rsid w:val="150002E6"/>
    <w:rsid w:val="15025A63"/>
    <w:rsid w:val="15051F53"/>
    <w:rsid w:val="151B9EF8"/>
    <w:rsid w:val="153C1D0B"/>
    <w:rsid w:val="1551C5BC"/>
    <w:rsid w:val="155770CC"/>
    <w:rsid w:val="15759B52"/>
    <w:rsid w:val="158C1E34"/>
    <w:rsid w:val="158CDCF9"/>
    <w:rsid w:val="15913AE4"/>
    <w:rsid w:val="15A71663"/>
    <w:rsid w:val="15ACB1C8"/>
    <w:rsid w:val="15AE7A51"/>
    <w:rsid w:val="15B4FBCF"/>
    <w:rsid w:val="15D5B4B7"/>
    <w:rsid w:val="15D8DF8F"/>
    <w:rsid w:val="15DB70A4"/>
    <w:rsid w:val="15E01C7C"/>
    <w:rsid w:val="15E400F9"/>
    <w:rsid w:val="160B3F65"/>
    <w:rsid w:val="164DC29D"/>
    <w:rsid w:val="16715039"/>
    <w:rsid w:val="16EB453D"/>
    <w:rsid w:val="172944BA"/>
    <w:rsid w:val="1795D0C7"/>
    <w:rsid w:val="17A0139E"/>
    <w:rsid w:val="17AAE09F"/>
    <w:rsid w:val="17B612A5"/>
    <w:rsid w:val="17C596D4"/>
    <w:rsid w:val="17E14E7F"/>
    <w:rsid w:val="17E7307A"/>
    <w:rsid w:val="17EAEC62"/>
    <w:rsid w:val="18542ABF"/>
    <w:rsid w:val="187DCE2A"/>
    <w:rsid w:val="18885281"/>
    <w:rsid w:val="189BACB7"/>
    <w:rsid w:val="18CA9C88"/>
    <w:rsid w:val="19194AF3"/>
    <w:rsid w:val="1923EAFE"/>
    <w:rsid w:val="1925B6DB"/>
    <w:rsid w:val="1931FC5A"/>
    <w:rsid w:val="19390083"/>
    <w:rsid w:val="193D5961"/>
    <w:rsid w:val="19B8A6E9"/>
    <w:rsid w:val="19B9AA69"/>
    <w:rsid w:val="19EB728A"/>
    <w:rsid w:val="1A0AF711"/>
    <w:rsid w:val="1A0F99D8"/>
    <w:rsid w:val="1A3235F1"/>
    <w:rsid w:val="1A363827"/>
    <w:rsid w:val="1A41FB75"/>
    <w:rsid w:val="1A633DA4"/>
    <w:rsid w:val="1AA17471"/>
    <w:rsid w:val="1AB772B8"/>
    <w:rsid w:val="1B1D1953"/>
    <w:rsid w:val="1B47ABB3"/>
    <w:rsid w:val="1B6C0135"/>
    <w:rsid w:val="1B87533A"/>
    <w:rsid w:val="1BDEC576"/>
    <w:rsid w:val="1BE64F2C"/>
    <w:rsid w:val="1C07AF05"/>
    <w:rsid w:val="1C0C232E"/>
    <w:rsid w:val="1C465EB7"/>
    <w:rsid w:val="1C567607"/>
    <w:rsid w:val="1C5D158A"/>
    <w:rsid w:val="1C71CF68"/>
    <w:rsid w:val="1C86A242"/>
    <w:rsid w:val="1C94A728"/>
    <w:rsid w:val="1CA3D2C2"/>
    <w:rsid w:val="1CBFD8AB"/>
    <w:rsid w:val="1CC9C3C7"/>
    <w:rsid w:val="1CD42D7A"/>
    <w:rsid w:val="1CDEB115"/>
    <w:rsid w:val="1CDF8EE2"/>
    <w:rsid w:val="1CED03A9"/>
    <w:rsid w:val="1CEE537F"/>
    <w:rsid w:val="1CFA3146"/>
    <w:rsid w:val="1CFF69B4"/>
    <w:rsid w:val="1D1F946B"/>
    <w:rsid w:val="1D605F25"/>
    <w:rsid w:val="1D6D2D55"/>
    <w:rsid w:val="1D71FFB3"/>
    <w:rsid w:val="1D9BB770"/>
    <w:rsid w:val="1D9C993E"/>
    <w:rsid w:val="1DD6D1DF"/>
    <w:rsid w:val="1DE7FA5B"/>
    <w:rsid w:val="1E15A591"/>
    <w:rsid w:val="1E38EC67"/>
    <w:rsid w:val="1E4B7EC1"/>
    <w:rsid w:val="1E6F48A5"/>
    <w:rsid w:val="1E8C570E"/>
    <w:rsid w:val="1E8D797C"/>
    <w:rsid w:val="1E9C2820"/>
    <w:rsid w:val="1EAF50A5"/>
    <w:rsid w:val="1EBD0592"/>
    <w:rsid w:val="1ECF986C"/>
    <w:rsid w:val="1EFF2088"/>
    <w:rsid w:val="1F21619B"/>
    <w:rsid w:val="1F31B18E"/>
    <w:rsid w:val="1F513B68"/>
    <w:rsid w:val="1F55E849"/>
    <w:rsid w:val="1F5F35D1"/>
    <w:rsid w:val="1F6D1F3E"/>
    <w:rsid w:val="1F84B15F"/>
    <w:rsid w:val="1F9A0009"/>
    <w:rsid w:val="1F9B5D8E"/>
    <w:rsid w:val="1FB11DDC"/>
    <w:rsid w:val="1FDA978D"/>
    <w:rsid w:val="1FDAC852"/>
    <w:rsid w:val="1FEE457D"/>
    <w:rsid w:val="1FFD2A3E"/>
    <w:rsid w:val="200763C1"/>
    <w:rsid w:val="20082082"/>
    <w:rsid w:val="20123B2F"/>
    <w:rsid w:val="204A67A1"/>
    <w:rsid w:val="20634B82"/>
    <w:rsid w:val="2080697E"/>
    <w:rsid w:val="20B79345"/>
    <w:rsid w:val="20B9E883"/>
    <w:rsid w:val="20D83B53"/>
    <w:rsid w:val="20E11844"/>
    <w:rsid w:val="20E97A19"/>
    <w:rsid w:val="21119628"/>
    <w:rsid w:val="212BA46F"/>
    <w:rsid w:val="213126CF"/>
    <w:rsid w:val="2135E92D"/>
    <w:rsid w:val="21607290"/>
    <w:rsid w:val="21695200"/>
    <w:rsid w:val="2172D5B2"/>
    <w:rsid w:val="217D5C9E"/>
    <w:rsid w:val="21939C74"/>
    <w:rsid w:val="21B61396"/>
    <w:rsid w:val="21B91FB9"/>
    <w:rsid w:val="21D7578D"/>
    <w:rsid w:val="21E5899A"/>
    <w:rsid w:val="21F1E9CF"/>
    <w:rsid w:val="21F8C888"/>
    <w:rsid w:val="220FF213"/>
    <w:rsid w:val="222457DB"/>
    <w:rsid w:val="2227727D"/>
    <w:rsid w:val="223A8697"/>
    <w:rsid w:val="22531FB9"/>
    <w:rsid w:val="226D43C3"/>
    <w:rsid w:val="2273E2E4"/>
    <w:rsid w:val="228E2894"/>
    <w:rsid w:val="22B2185D"/>
    <w:rsid w:val="22C6782F"/>
    <w:rsid w:val="22D3B0C0"/>
    <w:rsid w:val="22E94C7A"/>
    <w:rsid w:val="22FB3A3B"/>
    <w:rsid w:val="23004687"/>
    <w:rsid w:val="2318F1E9"/>
    <w:rsid w:val="23277A22"/>
    <w:rsid w:val="233A9A3C"/>
    <w:rsid w:val="233AD254"/>
    <w:rsid w:val="2357561B"/>
    <w:rsid w:val="236AA972"/>
    <w:rsid w:val="237FBDE3"/>
    <w:rsid w:val="2391A775"/>
    <w:rsid w:val="239F7CDE"/>
    <w:rsid w:val="23B6D5FF"/>
    <w:rsid w:val="23BB8091"/>
    <w:rsid w:val="23D5625F"/>
    <w:rsid w:val="23DA9FF5"/>
    <w:rsid w:val="23EB8A4E"/>
    <w:rsid w:val="240C0569"/>
    <w:rsid w:val="242F05A6"/>
    <w:rsid w:val="2449C6B2"/>
    <w:rsid w:val="244DDD88"/>
    <w:rsid w:val="24597381"/>
    <w:rsid w:val="24784C03"/>
    <w:rsid w:val="24B2DE3A"/>
    <w:rsid w:val="24B58401"/>
    <w:rsid w:val="24E6BD28"/>
    <w:rsid w:val="24FC09A6"/>
    <w:rsid w:val="253053E4"/>
    <w:rsid w:val="253D2692"/>
    <w:rsid w:val="2540805B"/>
    <w:rsid w:val="254F087F"/>
    <w:rsid w:val="256F2F85"/>
    <w:rsid w:val="2570757E"/>
    <w:rsid w:val="25A55670"/>
    <w:rsid w:val="25AE2685"/>
    <w:rsid w:val="2600B5FC"/>
    <w:rsid w:val="26045ACB"/>
    <w:rsid w:val="261C7B90"/>
    <w:rsid w:val="262C7EB4"/>
    <w:rsid w:val="264F4567"/>
    <w:rsid w:val="26514203"/>
    <w:rsid w:val="2667219A"/>
    <w:rsid w:val="26CADF71"/>
    <w:rsid w:val="26D7AEE9"/>
    <w:rsid w:val="26E4574C"/>
    <w:rsid w:val="26F51600"/>
    <w:rsid w:val="270FFA4B"/>
    <w:rsid w:val="2723F1AD"/>
    <w:rsid w:val="272BD01E"/>
    <w:rsid w:val="273532D0"/>
    <w:rsid w:val="27662E46"/>
    <w:rsid w:val="276B1C20"/>
    <w:rsid w:val="2791EC04"/>
    <w:rsid w:val="27F5A39B"/>
    <w:rsid w:val="27F6C3AE"/>
    <w:rsid w:val="27FD07BF"/>
    <w:rsid w:val="280D55D8"/>
    <w:rsid w:val="2813066A"/>
    <w:rsid w:val="285A1B75"/>
    <w:rsid w:val="287AFD5B"/>
    <w:rsid w:val="288A8188"/>
    <w:rsid w:val="288F4B5A"/>
    <w:rsid w:val="28B1DFCC"/>
    <w:rsid w:val="291552B6"/>
    <w:rsid w:val="291CB05A"/>
    <w:rsid w:val="2943CFC9"/>
    <w:rsid w:val="295C9097"/>
    <w:rsid w:val="29661CF6"/>
    <w:rsid w:val="29BB0870"/>
    <w:rsid w:val="29DC3321"/>
    <w:rsid w:val="29F2A8DC"/>
    <w:rsid w:val="2A06EBDF"/>
    <w:rsid w:val="2A0A3078"/>
    <w:rsid w:val="2A27A4CC"/>
    <w:rsid w:val="2A3FD17B"/>
    <w:rsid w:val="2A40D7C2"/>
    <w:rsid w:val="2A470921"/>
    <w:rsid w:val="2A545B30"/>
    <w:rsid w:val="2A7BECDC"/>
    <w:rsid w:val="2A9B1A3E"/>
    <w:rsid w:val="2AB2BD03"/>
    <w:rsid w:val="2ABB7DEF"/>
    <w:rsid w:val="2AC0288C"/>
    <w:rsid w:val="2AEB80FD"/>
    <w:rsid w:val="2B0D1634"/>
    <w:rsid w:val="2B0D4121"/>
    <w:rsid w:val="2B38C412"/>
    <w:rsid w:val="2B3BB11B"/>
    <w:rsid w:val="2B7DF2B0"/>
    <w:rsid w:val="2B84A282"/>
    <w:rsid w:val="2BC892E3"/>
    <w:rsid w:val="2BEE9FCA"/>
    <w:rsid w:val="2BF77D50"/>
    <w:rsid w:val="2C03934F"/>
    <w:rsid w:val="2C29723D"/>
    <w:rsid w:val="2C5677F0"/>
    <w:rsid w:val="2C59D92E"/>
    <w:rsid w:val="2C5D176C"/>
    <w:rsid w:val="2C7CE23F"/>
    <w:rsid w:val="2CA8A36F"/>
    <w:rsid w:val="2CB42174"/>
    <w:rsid w:val="2CB62F5D"/>
    <w:rsid w:val="2CDBB6DB"/>
    <w:rsid w:val="2CDD11A2"/>
    <w:rsid w:val="2CE5FD9F"/>
    <w:rsid w:val="2D0A90B4"/>
    <w:rsid w:val="2D138FF1"/>
    <w:rsid w:val="2D23D3D2"/>
    <w:rsid w:val="2D5FAA8E"/>
    <w:rsid w:val="2D816776"/>
    <w:rsid w:val="2D8AD339"/>
    <w:rsid w:val="2DC9885A"/>
    <w:rsid w:val="2DEDBAA0"/>
    <w:rsid w:val="2E06C85E"/>
    <w:rsid w:val="2E1264BF"/>
    <w:rsid w:val="2E2879A0"/>
    <w:rsid w:val="2E5B4B27"/>
    <w:rsid w:val="2E8ABC4F"/>
    <w:rsid w:val="2EF1B7A7"/>
    <w:rsid w:val="2F0A0813"/>
    <w:rsid w:val="2F0FBC0E"/>
    <w:rsid w:val="2F15EEE8"/>
    <w:rsid w:val="2F6159C5"/>
    <w:rsid w:val="2F6D90BE"/>
    <w:rsid w:val="2F83F6BA"/>
    <w:rsid w:val="2F9D6833"/>
    <w:rsid w:val="2FBBB260"/>
    <w:rsid w:val="2FDB20F6"/>
    <w:rsid w:val="2FFD7BF8"/>
    <w:rsid w:val="3006119B"/>
    <w:rsid w:val="3009372A"/>
    <w:rsid w:val="30529411"/>
    <w:rsid w:val="305E77B0"/>
    <w:rsid w:val="30B1A5C9"/>
    <w:rsid w:val="30B9930E"/>
    <w:rsid w:val="30BE97C7"/>
    <w:rsid w:val="30C0EE91"/>
    <w:rsid w:val="3110AB95"/>
    <w:rsid w:val="31158D23"/>
    <w:rsid w:val="314D7EA5"/>
    <w:rsid w:val="316C307B"/>
    <w:rsid w:val="31A24673"/>
    <w:rsid w:val="31C3DA27"/>
    <w:rsid w:val="31F288DE"/>
    <w:rsid w:val="3208262B"/>
    <w:rsid w:val="3208BF9B"/>
    <w:rsid w:val="3208E013"/>
    <w:rsid w:val="320AB100"/>
    <w:rsid w:val="32130325"/>
    <w:rsid w:val="3217BEAD"/>
    <w:rsid w:val="323070BC"/>
    <w:rsid w:val="3243B824"/>
    <w:rsid w:val="325C2859"/>
    <w:rsid w:val="326DABC1"/>
    <w:rsid w:val="326ECC0F"/>
    <w:rsid w:val="32881F47"/>
    <w:rsid w:val="32C90F6D"/>
    <w:rsid w:val="32DD613C"/>
    <w:rsid w:val="32EBE736"/>
    <w:rsid w:val="330312DC"/>
    <w:rsid w:val="3317CFAC"/>
    <w:rsid w:val="3333A5B3"/>
    <w:rsid w:val="335302BF"/>
    <w:rsid w:val="335A2CDB"/>
    <w:rsid w:val="338DCCB3"/>
    <w:rsid w:val="3391E53C"/>
    <w:rsid w:val="339B3823"/>
    <w:rsid w:val="33A82F34"/>
    <w:rsid w:val="33B1F163"/>
    <w:rsid w:val="33C51F4F"/>
    <w:rsid w:val="33D01A64"/>
    <w:rsid w:val="33DE83AD"/>
    <w:rsid w:val="33F8DC85"/>
    <w:rsid w:val="34050C20"/>
    <w:rsid w:val="34055783"/>
    <w:rsid w:val="34077B23"/>
    <w:rsid w:val="34650F55"/>
    <w:rsid w:val="34728D02"/>
    <w:rsid w:val="3488F277"/>
    <w:rsid w:val="349BA86B"/>
    <w:rsid w:val="34DE2A2C"/>
    <w:rsid w:val="34FA29AE"/>
    <w:rsid w:val="3548635D"/>
    <w:rsid w:val="3596F030"/>
    <w:rsid w:val="35DA4E43"/>
    <w:rsid w:val="361B1838"/>
    <w:rsid w:val="3677BF3B"/>
    <w:rsid w:val="367A5983"/>
    <w:rsid w:val="36883871"/>
    <w:rsid w:val="36BAFDDE"/>
    <w:rsid w:val="36D410DE"/>
    <w:rsid w:val="36D59448"/>
    <w:rsid w:val="37080E25"/>
    <w:rsid w:val="377418F1"/>
    <w:rsid w:val="37788152"/>
    <w:rsid w:val="37A8853D"/>
    <w:rsid w:val="37AB930C"/>
    <w:rsid w:val="37AF9795"/>
    <w:rsid w:val="37BB1537"/>
    <w:rsid w:val="37E5E823"/>
    <w:rsid w:val="37ED9F6E"/>
    <w:rsid w:val="37FBF3F8"/>
    <w:rsid w:val="38002F85"/>
    <w:rsid w:val="382119DA"/>
    <w:rsid w:val="38242B3B"/>
    <w:rsid w:val="387DFF5F"/>
    <w:rsid w:val="3893D5BD"/>
    <w:rsid w:val="389AA3C6"/>
    <w:rsid w:val="38C664ED"/>
    <w:rsid w:val="391A24D8"/>
    <w:rsid w:val="394BA3A9"/>
    <w:rsid w:val="39858D84"/>
    <w:rsid w:val="398D043E"/>
    <w:rsid w:val="399B2535"/>
    <w:rsid w:val="39A7CA31"/>
    <w:rsid w:val="39D40215"/>
    <w:rsid w:val="39E23C11"/>
    <w:rsid w:val="39F0ED00"/>
    <w:rsid w:val="3A35A0C8"/>
    <w:rsid w:val="3A40EC09"/>
    <w:rsid w:val="3A4D3B26"/>
    <w:rsid w:val="3A7BA4E8"/>
    <w:rsid w:val="3A9C9799"/>
    <w:rsid w:val="3AA5E16A"/>
    <w:rsid w:val="3AAB84A6"/>
    <w:rsid w:val="3AADAFFB"/>
    <w:rsid w:val="3B014298"/>
    <w:rsid w:val="3B055A8B"/>
    <w:rsid w:val="3B442F50"/>
    <w:rsid w:val="3B5BABC5"/>
    <w:rsid w:val="3B672100"/>
    <w:rsid w:val="3B8EF095"/>
    <w:rsid w:val="3B9BB0DA"/>
    <w:rsid w:val="3BD3B268"/>
    <w:rsid w:val="3BEE2339"/>
    <w:rsid w:val="3BF60007"/>
    <w:rsid w:val="3BFB6FF8"/>
    <w:rsid w:val="3C004CB2"/>
    <w:rsid w:val="3C225646"/>
    <w:rsid w:val="3C28E3F7"/>
    <w:rsid w:val="3C56668E"/>
    <w:rsid w:val="3CBDF06F"/>
    <w:rsid w:val="3D0F282F"/>
    <w:rsid w:val="3D1FF0EE"/>
    <w:rsid w:val="3D207776"/>
    <w:rsid w:val="3D392552"/>
    <w:rsid w:val="3D3E0CEE"/>
    <w:rsid w:val="3D426061"/>
    <w:rsid w:val="3D4F63EC"/>
    <w:rsid w:val="3D637036"/>
    <w:rsid w:val="3D6D0C12"/>
    <w:rsid w:val="3D6D0F4E"/>
    <w:rsid w:val="3D886CBA"/>
    <w:rsid w:val="3D9EE7AB"/>
    <w:rsid w:val="3DA3F510"/>
    <w:rsid w:val="3DA7766C"/>
    <w:rsid w:val="3DB1201F"/>
    <w:rsid w:val="3DB542E8"/>
    <w:rsid w:val="3DD1A942"/>
    <w:rsid w:val="3E0D70C2"/>
    <w:rsid w:val="3E0F0E11"/>
    <w:rsid w:val="3E1C6673"/>
    <w:rsid w:val="3E231F26"/>
    <w:rsid w:val="3E587F9A"/>
    <w:rsid w:val="3E5EB469"/>
    <w:rsid w:val="3E5FB094"/>
    <w:rsid w:val="3E6546E7"/>
    <w:rsid w:val="3EAB3A8B"/>
    <w:rsid w:val="3ED216A5"/>
    <w:rsid w:val="3EDC3483"/>
    <w:rsid w:val="3EEB2DE4"/>
    <w:rsid w:val="3EF6EC1A"/>
    <w:rsid w:val="3EFCE4C4"/>
    <w:rsid w:val="3F0E779F"/>
    <w:rsid w:val="3F24A598"/>
    <w:rsid w:val="3F34A61E"/>
    <w:rsid w:val="3F72B8C8"/>
    <w:rsid w:val="3FA8B25E"/>
    <w:rsid w:val="3FF64E0E"/>
    <w:rsid w:val="4018A89B"/>
    <w:rsid w:val="4027D973"/>
    <w:rsid w:val="402F190E"/>
    <w:rsid w:val="404E85BA"/>
    <w:rsid w:val="406C2E0B"/>
    <w:rsid w:val="40D2BB3B"/>
    <w:rsid w:val="4110A51C"/>
    <w:rsid w:val="41226477"/>
    <w:rsid w:val="4126885C"/>
    <w:rsid w:val="413E58EE"/>
    <w:rsid w:val="4144EADF"/>
    <w:rsid w:val="4197C2A6"/>
    <w:rsid w:val="41B23008"/>
    <w:rsid w:val="41BD7E32"/>
    <w:rsid w:val="41BFFA16"/>
    <w:rsid w:val="425F3817"/>
    <w:rsid w:val="4264AF42"/>
    <w:rsid w:val="4295721B"/>
    <w:rsid w:val="429FDFDC"/>
    <w:rsid w:val="42CB9D0B"/>
    <w:rsid w:val="42D0F768"/>
    <w:rsid w:val="42E121D7"/>
    <w:rsid w:val="42E954E0"/>
    <w:rsid w:val="4314DAB4"/>
    <w:rsid w:val="431696BA"/>
    <w:rsid w:val="4344DF92"/>
    <w:rsid w:val="43593E62"/>
    <w:rsid w:val="435D3ACE"/>
    <w:rsid w:val="437C6EB0"/>
    <w:rsid w:val="43908363"/>
    <w:rsid w:val="43927A7F"/>
    <w:rsid w:val="439F3EFB"/>
    <w:rsid w:val="43DAC651"/>
    <w:rsid w:val="44023BCB"/>
    <w:rsid w:val="441019DE"/>
    <w:rsid w:val="44603812"/>
    <w:rsid w:val="44D58378"/>
    <w:rsid w:val="44E78FA6"/>
    <w:rsid w:val="44ECA979"/>
    <w:rsid w:val="4568049D"/>
    <w:rsid w:val="457633CD"/>
    <w:rsid w:val="457F8B1C"/>
    <w:rsid w:val="45A3C6FA"/>
    <w:rsid w:val="45C88726"/>
    <w:rsid w:val="45E7EEEE"/>
    <w:rsid w:val="46066A68"/>
    <w:rsid w:val="46111CFE"/>
    <w:rsid w:val="461C7121"/>
    <w:rsid w:val="4645FFEC"/>
    <w:rsid w:val="464C12F9"/>
    <w:rsid w:val="4667AB72"/>
    <w:rsid w:val="467A8450"/>
    <w:rsid w:val="469662C2"/>
    <w:rsid w:val="469D0C6C"/>
    <w:rsid w:val="46AA0818"/>
    <w:rsid w:val="471C79BA"/>
    <w:rsid w:val="4732210C"/>
    <w:rsid w:val="473A4922"/>
    <w:rsid w:val="473D6E60"/>
    <w:rsid w:val="477445ED"/>
    <w:rsid w:val="4774A012"/>
    <w:rsid w:val="47A0B24F"/>
    <w:rsid w:val="47E76155"/>
    <w:rsid w:val="484D6473"/>
    <w:rsid w:val="4885690F"/>
    <w:rsid w:val="48A7E28C"/>
    <w:rsid w:val="48E5E0D3"/>
    <w:rsid w:val="48EF936E"/>
    <w:rsid w:val="49142E0E"/>
    <w:rsid w:val="49200AF1"/>
    <w:rsid w:val="493118BB"/>
    <w:rsid w:val="4968DBE5"/>
    <w:rsid w:val="49841958"/>
    <w:rsid w:val="49A3F40F"/>
    <w:rsid w:val="49C35B96"/>
    <w:rsid w:val="49DEA6E3"/>
    <w:rsid w:val="4A0F3A53"/>
    <w:rsid w:val="4A4E0282"/>
    <w:rsid w:val="4AAC093B"/>
    <w:rsid w:val="4AB32F8C"/>
    <w:rsid w:val="4ACA2C70"/>
    <w:rsid w:val="4AD75578"/>
    <w:rsid w:val="4AE597F2"/>
    <w:rsid w:val="4AF6A891"/>
    <w:rsid w:val="4B33E5FE"/>
    <w:rsid w:val="4B4974A0"/>
    <w:rsid w:val="4B4B8C57"/>
    <w:rsid w:val="4B803358"/>
    <w:rsid w:val="4B8BFB93"/>
    <w:rsid w:val="4BA226A6"/>
    <w:rsid w:val="4BBED6BB"/>
    <w:rsid w:val="4BE949FC"/>
    <w:rsid w:val="4C080F22"/>
    <w:rsid w:val="4C1BD945"/>
    <w:rsid w:val="4C23CC27"/>
    <w:rsid w:val="4C81BE76"/>
    <w:rsid w:val="4CCBF704"/>
    <w:rsid w:val="4CCF484B"/>
    <w:rsid w:val="4CD90589"/>
    <w:rsid w:val="4CF41A44"/>
    <w:rsid w:val="4CF797A3"/>
    <w:rsid w:val="4D064ADD"/>
    <w:rsid w:val="4D252B25"/>
    <w:rsid w:val="4D258006"/>
    <w:rsid w:val="4D785809"/>
    <w:rsid w:val="4D9F803E"/>
    <w:rsid w:val="4DA90D0D"/>
    <w:rsid w:val="4DBC9CDC"/>
    <w:rsid w:val="4DCB86C2"/>
    <w:rsid w:val="4E1A487D"/>
    <w:rsid w:val="4E48196C"/>
    <w:rsid w:val="4E707352"/>
    <w:rsid w:val="4E905097"/>
    <w:rsid w:val="4F02F270"/>
    <w:rsid w:val="4F07C351"/>
    <w:rsid w:val="4F0E5B22"/>
    <w:rsid w:val="4F26F907"/>
    <w:rsid w:val="4F504539"/>
    <w:rsid w:val="4F68D095"/>
    <w:rsid w:val="4F8216D3"/>
    <w:rsid w:val="4F84CBD9"/>
    <w:rsid w:val="4FACB134"/>
    <w:rsid w:val="4FBF0BDD"/>
    <w:rsid w:val="4FE8381A"/>
    <w:rsid w:val="4FEFBC46"/>
    <w:rsid w:val="5006F42E"/>
    <w:rsid w:val="500CB500"/>
    <w:rsid w:val="5015916E"/>
    <w:rsid w:val="502D3309"/>
    <w:rsid w:val="505B390D"/>
    <w:rsid w:val="50840B90"/>
    <w:rsid w:val="509166F1"/>
    <w:rsid w:val="50A3BEA2"/>
    <w:rsid w:val="50AAA31D"/>
    <w:rsid w:val="510D062E"/>
    <w:rsid w:val="51346626"/>
    <w:rsid w:val="51AE8B6C"/>
    <w:rsid w:val="51BA4BDC"/>
    <w:rsid w:val="51CCD3C3"/>
    <w:rsid w:val="51D3228E"/>
    <w:rsid w:val="523A05B6"/>
    <w:rsid w:val="523AA998"/>
    <w:rsid w:val="527FC6D4"/>
    <w:rsid w:val="52840CA1"/>
    <w:rsid w:val="52AFC32B"/>
    <w:rsid w:val="52B262BF"/>
    <w:rsid w:val="530CC9C5"/>
    <w:rsid w:val="5356E2C8"/>
    <w:rsid w:val="53707157"/>
    <w:rsid w:val="53D169D2"/>
    <w:rsid w:val="53D4FDFA"/>
    <w:rsid w:val="53FD2CDC"/>
    <w:rsid w:val="542709B1"/>
    <w:rsid w:val="546747EE"/>
    <w:rsid w:val="548509A9"/>
    <w:rsid w:val="5485F8D6"/>
    <w:rsid w:val="54C8B83F"/>
    <w:rsid w:val="54E59C32"/>
    <w:rsid w:val="54FF38AC"/>
    <w:rsid w:val="550222E5"/>
    <w:rsid w:val="553B5F66"/>
    <w:rsid w:val="553D76BE"/>
    <w:rsid w:val="55898B8B"/>
    <w:rsid w:val="55C00A0A"/>
    <w:rsid w:val="55CD7B79"/>
    <w:rsid w:val="55D9545E"/>
    <w:rsid w:val="5603BE43"/>
    <w:rsid w:val="5608FA46"/>
    <w:rsid w:val="56120996"/>
    <w:rsid w:val="5632BF07"/>
    <w:rsid w:val="563328FF"/>
    <w:rsid w:val="5650C0B6"/>
    <w:rsid w:val="56544F01"/>
    <w:rsid w:val="5659BA9A"/>
    <w:rsid w:val="5674A3C4"/>
    <w:rsid w:val="56842AE4"/>
    <w:rsid w:val="568AD667"/>
    <w:rsid w:val="56B1F8B1"/>
    <w:rsid w:val="56B808DD"/>
    <w:rsid w:val="56C8F176"/>
    <w:rsid w:val="56CAD968"/>
    <w:rsid w:val="56FCFEF7"/>
    <w:rsid w:val="570CF8C8"/>
    <w:rsid w:val="57146BA2"/>
    <w:rsid w:val="5775426C"/>
    <w:rsid w:val="579F844C"/>
    <w:rsid w:val="57BF60D6"/>
    <w:rsid w:val="57F45077"/>
    <w:rsid w:val="580F3251"/>
    <w:rsid w:val="58209CAA"/>
    <w:rsid w:val="58847064"/>
    <w:rsid w:val="58BAEBA4"/>
    <w:rsid w:val="58D4FE50"/>
    <w:rsid w:val="58FB3D6B"/>
    <w:rsid w:val="59079190"/>
    <w:rsid w:val="590BE89B"/>
    <w:rsid w:val="591269B5"/>
    <w:rsid w:val="5936A5EA"/>
    <w:rsid w:val="59DAE843"/>
    <w:rsid w:val="59EFD498"/>
    <w:rsid w:val="59F140A5"/>
    <w:rsid w:val="5A134515"/>
    <w:rsid w:val="5A2C7939"/>
    <w:rsid w:val="5A3A12B8"/>
    <w:rsid w:val="5A3ABB66"/>
    <w:rsid w:val="5A9650C4"/>
    <w:rsid w:val="5A9D8E5A"/>
    <w:rsid w:val="5AB6DD15"/>
    <w:rsid w:val="5AC48855"/>
    <w:rsid w:val="5AFF2E68"/>
    <w:rsid w:val="5B39AE83"/>
    <w:rsid w:val="5BA9B12B"/>
    <w:rsid w:val="5BA9C28E"/>
    <w:rsid w:val="5BAEBC03"/>
    <w:rsid w:val="5BBBE3BA"/>
    <w:rsid w:val="5BC0077D"/>
    <w:rsid w:val="5BCD7542"/>
    <w:rsid w:val="5BD2CDFD"/>
    <w:rsid w:val="5BDBA790"/>
    <w:rsid w:val="5BDE5013"/>
    <w:rsid w:val="5BED3324"/>
    <w:rsid w:val="5C3E4C0D"/>
    <w:rsid w:val="5C9B3981"/>
    <w:rsid w:val="5C9FD1D1"/>
    <w:rsid w:val="5CAF5D3A"/>
    <w:rsid w:val="5D04EB1A"/>
    <w:rsid w:val="5D4C74A7"/>
    <w:rsid w:val="5D6945A3"/>
    <w:rsid w:val="5DCC5FA1"/>
    <w:rsid w:val="5DF79297"/>
    <w:rsid w:val="5E21E89C"/>
    <w:rsid w:val="5E2BF56C"/>
    <w:rsid w:val="5E309E8B"/>
    <w:rsid w:val="5E49C1CF"/>
    <w:rsid w:val="5E57FB8C"/>
    <w:rsid w:val="5E712778"/>
    <w:rsid w:val="5E71933D"/>
    <w:rsid w:val="5F051604"/>
    <w:rsid w:val="5F6B2466"/>
    <w:rsid w:val="5F744958"/>
    <w:rsid w:val="5FB3227F"/>
    <w:rsid w:val="5FE8969B"/>
    <w:rsid w:val="5FEFB0F2"/>
    <w:rsid w:val="5FF44C04"/>
    <w:rsid w:val="5FF756FA"/>
    <w:rsid w:val="604971D8"/>
    <w:rsid w:val="604A8B0F"/>
    <w:rsid w:val="606981E5"/>
    <w:rsid w:val="60CE051E"/>
    <w:rsid w:val="60E4D2D7"/>
    <w:rsid w:val="61065C3C"/>
    <w:rsid w:val="617C170D"/>
    <w:rsid w:val="619E2EC1"/>
    <w:rsid w:val="619E874F"/>
    <w:rsid w:val="61E59B3F"/>
    <w:rsid w:val="6210000C"/>
    <w:rsid w:val="62273543"/>
    <w:rsid w:val="62704B66"/>
    <w:rsid w:val="6279AD07"/>
    <w:rsid w:val="6297DFBC"/>
    <w:rsid w:val="62BFD15C"/>
    <w:rsid w:val="62C3946A"/>
    <w:rsid w:val="62CB107D"/>
    <w:rsid w:val="62D14B92"/>
    <w:rsid w:val="62F24065"/>
    <w:rsid w:val="63214FA7"/>
    <w:rsid w:val="63369C25"/>
    <w:rsid w:val="6372A9C1"/>
    <w:rsid w:val="637FDADB"/>
    <w:rsid w:val="639B39EF"/>
    <w:rsid w:val="640B2E25"/>
    <w:rsid w:val="6439BA3F"/>
    <w:rsid w:val="64623D66"/>
    <w:rsid w:val="646EC358"/>
    <w:rsid w:val="6485AB26"/>
    <w:rsid w:val="64987E23"/>
    <w:rsid w:val="64A68813"/>
    <w:rsid w:val="64E9D518"/>
    <w:rsid w:val="64F3DF89"/>
    <w:rsid w:val="650135DD"/>
    <w:rsid w:val="6519F859"/>
    <w:rsid w:val="653AA334"/>
    <w:rsid w:val="6562A89B"/>
    <w:rsid w:val="6594132A"/>
    <w:rsid w:val="65AF5058"/>
    <w:rsid w:val="65D3D023"/>
    <w:rsid w:val="65D3D77F"/>
    <w:rsid w:val="65EED418"/>
    <w:rsid w:val="66007443"/>
    <w:rsid w:val="6623568B"/>
    <w:rsid w:val="6640F153"/>
    <w:rsid w:val="6651347C"/>
    <w:rsid w:val="6655DFE9"/>
    <w:rsid w:val="66691B95"/>
    <w:rsid w:val="66CE9CAC"/>
    <w:rsid w:val="6735C9E9"/>
    <w:rsid w:val="67389A9C"/>
    <w:rsid w:val="6738CA6B"/>
    <w:rsid w:val="673FBD92"/>
    <w:rsid w:val="6747488C"/>
    <w:rsid w:val="6768BB7F"/>
    <w:rsid w:val="67808DB1"/>
    <w:rsid w:val="6790D873"/>
    <w:rsid w:val="6792F23D"/>
    <w:rsid w:val="679338D3"/>
    <w:rsid w:val="67DAF343"/>
    <w:rsid w:val="67EB2CC3"/>
    <w:rsid w:val="67FA6A57"/>
    <w:rsid w:val="6816A73C"/>
    <w:rsid w:val="6818C29B"/>
    <w:rsid w:val="6820333C"/>
    <w:rsid w:val="682DCB3A"/>
    <w:rsid w:val="6836DC7C"/>
    <w:rsid w:val="683DB903"/>
    <w:rsid w:val="684A829C"/>
    <w:rsid w:val="685FDA47"/>
    <w:rsid w:val="686C3DEF"/>
    <w:rsid w:val="68EFD177"/>
    <w:rsid w:val="690F973A"/>
    <w:rsid w:val="691DBEA5"/>
    <w:rsid w:val="6927CBD1"/>
    <w:rsid w:val="69291FC1"/>
    <w:rsid w:val="69760DE3"/>
    <w:rsid w:val="69868FB5"/>
    <w:rsid w:val="69975347"/>
    <w:rsid w:val="699C67C7"/>
    <w:rsid w:val="69AEE825"/>
    <w:rsid w:val="69C32E1A"/>
    <w:rsid w:val="69E9A8A8"/>
    <w:rsid w:val="6A05920A"/>
    <w:rsid w:val="6A070758"/>
    <w:rsid w:val="6A0BDFFA"/>
    <w:rsid w:val="6A1CCFA2"/>
    <w:rsid w:val="6A1E7103"/>
    <w:rsid w:val="6A68B2B9"/>
    <w:rsid w:val="6A7AE1EA"/>
    <w:rsid w:val="6A7BDF57"/>
    <w:rsid w:val="6AD15C40"/>
    <w:rsid w:val="6AE8AEB0"/>
    <w:rsid w:val="6B05EA90"/>
    <w:rsid w:val="6B404874"/>
    <w:rsid w:val="6B517A90"/>
    <w:rsid w:val="6B703B6E"/>
    <w:rsid w:val="6BA8FB00"/>
    <w:rsid w:val="6BBF8CFA"/>
    <w:rsid w:val="6BC699CE"/>
    <w:rsid w:val="6BCAB488"/>
    <w:rsid w:val="6BF42DDF"/>
    <w:rsid w:val="6BFB1552"/>
    <w:rsid w:val="6C003736"/>
    <w:rsid w:val="6C1AE274"/>
    <w:rsid w:val="6C3BB1E5"/>
    <w:rsid w:val="6C4AC16E"/>
    <w:rsid w:val="6C804F23"/>
    <w:rsid w:val="6CB9BE5C"/>
    <w:rsid w:val="6CBD28F2"/>
    <w:rsid w:val="6CE0246E"/>
    <w:rsid w:val="6D2470B0"/>
    <w:rsid w:val="6D6A34BE"/>
    <w:rsid w:val="6D83C740"/>
    <w:rsid w:val="6DBEA784"/>
    <w:rsid w:val="6DDDCC82"/>
    <w:rsid w:val="6DFD7F46"/>
    <w:rsid w:val="6E00FC62"/>
    <w:rsid w:val="6E581826"/>
    <w:rsid w:val="6E92A63F"/>
    <w:rsid w:val="6EA55FA5"/>
    <w:rsid w:val="6EA9B713"/>
    <w:rsid w:val="6EB91D22"/>
    <w:rsid w:val="6EBBD389"/>
    <w:rsid w:val="6F05B966"/>
    <w:rsid w:val="6F2D867C"/>
    <w:rsid w:val="6F798860"/>
    <w:rsid w:val="6F9EB658"/>
    <w:rsid w:val="6FD01D2E"/>
    <w:rsid w:val="6FD0C9E8"/>
    <w:rsid w:val="6FD7AAFB"/>
    <w:rsid w:val="6FDF510B"/>
    <w:rsid w:val="705C40C5"/>
    <w:rsid w:val="709CB441"/>
    <w:rsid w:val="70A6D0D9"/>
    <w:rsid w:val="70BA2102"/>
    <w:rsid w:val="70BAEF14"/>
    <w:rsid w:val="70F728D9"/>
    <w:rsid w:val="7109B484"/>
    <w:rsid w:val="710DE144"/>
    <w:rsid w:val="712E3F11"/>
    <w:rsid w:val="71455B78"/>
    <w:rsid w:val="71505BF4"/>
    <w:rsid w:val="7156AFE6"/>
    <w:rsid w:val="717B9048"/>
    <w:rsid w:val="71AC44F3"/>
    <w:rsid w:val="71D6D31F"/>
    <w:rsid w:val="71F09A6E"/>
    <w:rsid w:val="71F0E40E"/>
    <w:rsid w:val="71F0F52D"/>
    <w:rsid w:val="71F18100"/>
    <w:rsid w:val="71F4B3B1"/>
    <w:rsid w:val="721812C4"/>
    <w:rsid w:val="7236F209"/>
    <w:rsid w:val="7252DAB6"/>
    <w:rsid w:val="726D9E54"/>
    <w:rsid w:val="729C2B66"/>
    <w:rsid w:val="72F9FF02"/>
    <w:rsid w:val="72FE7840"/>
    <w:rsid w:val="7310DB7B"/>
    <w:rsid w:val="731859F5"/>
    <w:rsid w:val="732A4ECB"/>
    <w:rsid w:val="732F6D64"/>
    <w:rsid w:val="7331A463"/>
    <w:rsid w:val="738DC8C6"/>
    <w:rsid w:val="739FFDA0"/>
    <w:rsid w:val="73A988B2"/>
    <w:rsid w:val="73CDB3FF"/>
    <w:rsid w:val="73CF9287"/>
    <w:rsid w:val="73D35D50"/>
    <w:rsid w:val="7400C6A9"/>
    <w:rsid w:val="74271555"/>
    <w:rsid w:val="743E7C9F"/>
    <w:rsid w:val="7446B1BD"/>
    <w:rsid w:val="74692365"/>
    <w:rsid w:val="74BBE919"/>
    <w:rsid w:val="75186D95"/>
    <w:rsid w:val="7523574E"/>
    <w:rsid w:val="7529566B"/>
    <w:rsid w:val="752D4D62"/>
    <w:rsid w:val="753E5EAA"/>
    <w:rsid w:val="7543B377"/>
    <w:rsid w:val="754E5B23"/>
    <w:rsid w:val="7564172A"/>
    <w:rsid w:val="75771D3C"/>
    <w:rsid w:val="758E0BD8"/>
    <w:rsid w:val="75C0DF4D"/>
    <w:rsid w:val="75CEA647"/>
    <w:rsid w:val="762086E2"/>
    <w:rsid w:val="7630626F"/>
    <w:rsid w:val="763633F5"/>
    <w:rsid w:val="76A32F7C"/>
    <w:rsid w:val="76C19AC8"/>
    <w:rsid w:val="76D47B26"/>
    <w:rsid w:val="7721399B"/>
    <w:rsid w:val="77241112"/>
    <w:rsid w:val="77305A11"/>
    <w:rsid w:val="7756C5CB"/>
    <w:rsid w:val="77920B61"/>
    <w:rsid w:val="77A33755"/>
    <w:rsid w:val="77D21DBA"/>
    <w:rsid w:val="7814D75B"/>
    <w:rsid w:val="7834F317"/>
    <w:rsid w:val="78590943"/>
    <w:rsid w:val="785D427B"/>
    <w:rsid w:val="788521F1"/>
    <w:rsid w:val="7898E33B"/>
    <w:rsid w:val="78AB0EDD"/>
    <w:rsid w:val="78B72E37"/>
    <w:rsid w:val="78D06DC5"/>
    <w:rsid w:val="79071924"/>
    <w:rsid w:val="7921B8C3"/>
    <w:rsid w:val="79298F9D"/>
    <w:rsid w:val="7939D4CC"/>
    <w:rsid w:val="79431E04"/>
    <w:rsid w:val="7978666D"/>
    <w:rsid w:val="79AAB534"/>
    <w:rsid w:val="79C6FA9D"/>
    <w:rsid w:val="79CF96F1"/>
    <w:rsid w:val="7A3F923C"/>
    <w:rsid w:val="7A43D1A2"/>
    <w:rsid w:val="7A46DFBA"/>
    <w:rsid w:val="7A819607"/>
    <w:rsid w:val="7A84A4B4"/>
    <w:rsid w:val="7A8CA3C7"/>
    <w:rsid w:val="7A99AD66"/>
    <w:rsid w:val="7A9DC2BC"/>
    <w:rsid w:val="7AAD683D"/>
    <w:rsid w:val="7AC1D12D"/>
    <w:rsid w:val="7AFF8298"/>
    <w:rsid w:val="7B04AE9F"/>
    <w:rsid w:val="7B055C67"/>
    <w:rsid w:val="7B12711E"/>
    <w:rsid w:val="7B19C840"/>
    <w:rsid w:val="7B205AFB"/>
    <w:rsid w:val="7B380E86"/>
    <w:rsid w:val="7B4EBFA2"/>
    <w:rsid w:val="7B628498"/>
    <w:rsid w:val="7B7A37E3"/>
    <w:rsid w:val="7B90BCE7"/>
    <w:rsid w:val="7BA734F8"/>
    <w:rsid w:val="7BACC463"/>
    <w:rsid w:val="7BAF00A2"/>
    <w:rsid w:val="7BBE0C32"/>
    <w:rsid w:val="7BF48256"/>
    <w:rsid w:val="7BFCB8A5"/>
    <w:rsid w:val="7C4EA871"/>
    <w:rsid w:val="7C81798D"/>
    <w:rsid w:val="7C8C55B5"/>
    <w:rsid w:val="7C906909"/>
    <w:rsid w:val="7C961C72"/>
    <w:rsid w:val="7CB0842E"/>
    <w:rsid w:val="7CD344D2"/>
    <w:rsid w:val="7CD80445"/>
    <w:rsid w:val="7CD9BED7"/>
    <w:rsid w:val="7D4194FD"/>
    <w:rsid w:val="7D4F8662"/>
    <w:rsid w:val="7D5824A7"/>
    <w:rsid w:val="7D637A19"/>
    <w:rsid w:val="7D651BBD"/>
    <w:rsid w:val="7D7B0A5E"/>
    <w:rsid w:val="7D82CFC5"/>
    <w:rsid w:val="7D969EA9"/>
    <w:rsid w:val="7DA68C9C"/>
    <w:rsid w:val="7DB31FD4"/>
    <w:rsid w:val="7DC1B211"/>
    <w:rsid w:val="7DF06CAD"/>
    <w:rsid w:val="7E02CAD3"/>
    <w:rsid w:val="7E39FA09"/>
    <w:rsid w:val="7E639AEA"/>
    <w:rsid w:val="7EAE707F"/>
    <w:rsid w:val="7EB6F89E"/>
    <w:rsid w:val="7ECD8A97"/>
    <w:rsid w:val="7ED1941C"/>
    <w:rsid w:val="7ED5A5EE"/>
    <w:rsid w:val="7F0B082A"/>
    <w:rsid w:val="7F12EA0F"/>
    <w:rsid w:val="7F17147B"/>
    <w:rsid w:val="7F2467BF"/>
    <w:rsid w:val="7F5497B4"/>
    <w:rsid w:val="7F613925"/>
    <w:rsid w:val="7F783579"/>
    <w:rsid w:val="7F93FC95"/>
    <w:rsid w:val="7FB111D8"/>
    <w:rsid w:val="7FB9C40F"/>
    <w:rsid w:val="7FCC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746"/>
    <o:shapelayout v:ext="edit">
      <o:idmap v:ext="edit" data="2"/>
    </o:shapelayout>
  </w:shapeDefaults>
  <w:decimalSymbol w:val="."/>
  <w:listSeparator w:val=","/>
  <w14:docId w14:val="0C849B92"/>
  <w15:chartTrackingRefBased/>
  <w15:docId w15:val="{06C40A50-59F4-4202-9966-23BEABC0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 w:val="num" w:pos="720"/>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 w:val="num" w:pos="126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tabs>
        <w:tab w:val="clear" w:pos="360"/>
        <w:tab w:val="num" w:pos="1080"/>
      </w:tabs>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5"/>
      </w:numPr>
      <w:tabs>
        <w:tab w:val="clear" w:pos="720"/>
        <w:tab w:val="num" w:pos="360"/>
      </w:tabs>
      <w:ind w:left="360"/>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Body Text Char Char Char1, Char1 Char Char Char1"/>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style>
  <w:style w:type="table" w:customStyle="1" w:styleId="TableGrid21">
    <w:name w:val="Table Grid21"/>
    <w:basedOn w:val="TableNormal"/>
    <w:next w:val="TableGrid"/>
    <w:rsid w:val="00F21547"/>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style>
  <w:style w:type="table" w:customStyle="1" w:styleId="BoxedLanguage31">
    <w:name w:val="Boxed Language31"/>
    <w:basedOn w:val="TableNormal"/>
    <w:rsid w:val="00F21547"/>
    <w:tbl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style>
  <w:style w:type="table" w:customStyle="1" w:styleId="TableGrid211">
    <w:name w:val="Table Grid211"/>
    <w:basedOn w:val="TableNormal"/>
    <w:next w:val="TableGrid"/>
    <w:rsid w:val="00F21547"/>
    <w:tblPr/>
  </w:style>
  <w:style w:type="table" w:customStyle="1" w:styleId="BoxedLanguage111">
    <w:name w:val="Boxed Language111"/>
    <w:basedOn w:val="TableNormal"/>
    <w:rsid w:val="00F21547"/>
    <w:tbl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 w:type="numbering" w:customStyle="1" w:styleId="NoList9">
    <w:name w:val="No List9"/>
    <w:next w:val="NoList"/>
    <w:uiPriority w:val="99"/>
    <w:semiHidden/>
    <w:unhideWhenUsed/>
    <w:rsid w:val="00616671"/>
  </w:style>
  <w:style w:type="table" w:customStyle="1" w:styleId="TableGrid6">
    <w:name w:val="Table Grid6"/>
    <w:basedOn w:val="TableNormal"/>
    <w:next w:val="TableGrid"/>
    <w:rsid w:val="00616671"/>
    <w:rPr>
      <w:rFonts w:eastAsia="Times New Roman"/>
    </w:rPr>
    <w:tblPr/>
  </w:style>
  <w:style w:type="table" w:customStyle="1" w:styleId="BoxedLanguage5">
    <w:name w:val="Boxed Language5"/>
    <w:basedOn w:val="TableNormal"/>
    <w:rsid w:val="00616671"/>
    <w:rPr>
      <w:rFonts w:eastAsia="Times New Roman"/>
    </w:rPr>
    <w:tblPr/>
  </w:style>
  <w:style w:type="table" w:customStyle="1" w:styleId="FormulaVariableTable5">
    <w:name w:val="Formula Variable Table5"/>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616671"/>
    <w:rPr>
      <w:rFonts w:eastAsia="Times New Roman"/>
    </w:rPr>
    <w:tblPr>
      <w:tblInd w:w="0" w:type="nil"/>
    </w:tblPr>
  </w:style>
  <w:style w:type="table" w:customStyle="1" w:styleId="TableGrid14">
    <w:name w:val="Table Grid14"/>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616671"/>
    <w:rPr>
      <w:rFonts w:eastAsia="Times New Roman"/>
    </w:rPr>
    <w:tblPr/>
  </w:style>
  <w:style w:type="table" w:customStyle="1" w:styleId="FormulaVariableTable13">
    <w:name w:val="Formula Variable Table13"/>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616671"/>
    <w:rPr>
      <w:rFonts w:eastAsia="Times New Roman"/>
    </w:rPr>
    <w:tblPr/>
  </w:style>
  <w:style w:type="table" w:customStyle="1" w:styleId="FormulaVariableTable22">
    <w:name w:val="Formula Variable Table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616671"/>
    <w:rPr>
      <w:rFonts w:eastAsia="Times New Roman"/>
    </w:rPr>
    <w:tblPr/>
  </w:style>
  <w:style w:type="table" w:customStyle="1" w:styleId="VariableTable12">
    <w:name w:val="Variable Table12"/>
    <w:basedOn w:val="TableNormal"/>
    <w:rsid w:val="00616671"/>
    <w:rPr>
      <w:rFonts w:eastAsia="Times New Roman"/>
    </w:rPr>
    <w:tblPr/>
  </w:style>
  <w:style w:type="table" w:customStyle="1" w:styleId="TableGrid112">
    <w:name w:val="Table Grid112"/>
    <w:basedOn w:val="TableNormal"/>
    <w:next w:val="TableGrid"/>
    <w:rsid w:val="00616671"/>
    <w:rPr>
      <w:rFonts w:eastAsia="Times New Roman"/>
    </w:rPr>
    <w:tblPr/>
  </w:style>
  <w:style w:type="table" w:customStyle="1" w:styleId="BoxedLanguage32">
    <w:name w:val="Boxed Language32"/>
    <w:basedOn w:val="TableNormal"/>
    <w:rsid w:val="00616671"/>
    <w:rPr>
      <w:rFonts w:eastAsia="Times New Roman"/>
    </w:rPr>
    <w:tblPr/>
  </w:style>
  <w:style w:type="table" w:customStyle="1" w:styleId="FormulaVariableTable32">
    <w:name w:val="Formula Variable Table3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616671"/>
    <w:rPr>
      <w:rFonts w:eastAsia="Times New Roman"/>
    </w:rPr>
    <w:tblPr/>
  </w:style>
  <w:style w:type="table" w:customStyle="1" w:styleId="VariableTable22">
    <w:name w:val="Variable Table22"/>
    <w:basedOn w:val="TableNormal"/>
    <w:rsid w:val="00616671"/>
    <w:rPr>
      <w:rFonts w:eastAsia="Times New Roman"/>
    </w:rPr>
    <w:tblPr/>
  </w:style>
  <w:style w:type="table" w:customStyle="1" w:styleId="TableGrid122">
    <w:name w:val="Table Grid122"/>
    <w:basedOn w:val="TableNormal"/>
    <w:next w:val="TableGrid"/>
    <w:rsid w:val="00616671"/>
    <w:rPr>
      <w:rFonts w:eastAsia="Times New Roman"/>
    </w:rPr>
    <w:tblPr/>
  </w:style>
  <w:style w:type="table" w:customStyle="1" w:styleId="TableGrid212">
    <w:name w:val="Table Grid212"/>
    <w:basedOn w:val="TableNormal"/>
    <w:next w:val="TableGrid"/>
    <w:rsid w:val="00616671"/>
    <w:rPr>
      <w:rFonts w:eastAsia="Times New Roman"/>
    </w:rPr>
    <w:tblPr/>
  </w:style>
  <w:style w:type="table" w:customStyle="1" w:styleId="BoxedLanguage112">
    <w:name w:val="Boxed Language112"/>
    <w:basedOn w:val="TableNormal"/>
    <w:rsid w:val="00616671"/>
    <w:rPr>
      <w:rFonts w:eastAsia="Times New Roman"/>
    </w:rPr>
    <w:tblPr/>
  </w:style>
  <w:style w:type="table" w:customStyle="1" w:styleId="FormulaVariableTable113">
    <w:name w:val="Formula Variable Table11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616671"/>
    <w:rPr>
      <w:rFonts w:eastAsia="Times New Roman"/>
    </w:rPr>
    <w:tblPr/>
  </w:style>
  <w:style w:type="table" w:customStyle="1" w:styleId="BoxedLanguage41">
    <w:name w:val="Boxed Language41"/>
    <w:basedOn w:val="TableNormal"/>
    <w:rsid w:val="00616671"/>
    <w:rPr>
      <w:rFonts w:eastAsia="Times New Roman"/>
    </w:rPr>
    <w:tblPr/>
  </w:style>
  <w:style w:type="table" w:customStyle="1" w:styleId="FormulaVariableTable41">
    <w:name w:val="Formula Variable Table4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616671"/>
    <w:rPr>
      <w:rFonts w:eastAsia="Times New Roman"/>
    </w:rPr>
    <w:tblPr>
      <w:tblInd w:w="0" w:type="nil"/>
    </w:tblPr>
  </w:style>
  <w:style w:type="table" w:customStyle="1" w:styleId="TableGrid131">
    <w:name w:val="Table Grid131"/>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616671"/>
    <w:rPr>
      <w:rFonts w:eastAsia="Times New Roman"/>
    </w:rPr>
    <w:tblPr/>
  </w:style>
  <w:style w:type="table" w:customStyle="1" w:styleId="FormulaVariableTable121">
    <w:name w:val="Formula Variable Table121"/>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616671"/>
    <w:rPr>
      <w:rFonts w:eastAsia="Times New Roman"/>
    </w:rPr>
    <w:tblPr/>
  </w:style>
  <w:style w:type="table" w:customStyle="1" w:styleId="FormulaVariableTable211">
    <w:name w:val="Formula Variable Table2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616671"/>
    <w:rPr>
      <w:rFonts w:eastAsia="Times New Roman"/>
    </w:rPr>
    <w:tblPr/>
  </w:style>
  <w:style w:type="table" w:customStyle="1" w:styleId="VariableTable111">
    <w:name w:val="Variable Table111"/>
    <w:basedOn w:val="TableNormal"/>
    <w:rsid w:val="00616671"/>
    <w:rPr>
      <w:rFonts w:eastAsia="Times New Roman"/>
    </w:rPr>
    <w:tblPr/>
  </w:style>
  <w:style w:type="table" w:customStyle="1" w:styleId="TableGrid1111">
    <w:name w:val="Table Grid1111"/>
    <w:basedOn w:val="TableNormal"/>
    <w:next w:val="TableGrid"/>
    <w:rsid w:val="00616671"/>
    <w:rPr>
      <w:rFonts w:eastAsia="Times New Roman"/>
    </w:rPr>
    <w:tblPr/>
  </w:style>
  <w:style w:type="table" w:customStyle="1" w:styleId="BoxedLanguage311">
    <w:name w:val="Boxed Language311"/>
    <w:basedOn w:val="TableNormal"/>
    <w:rsid w:val="00616671"/>
    <w:rPr>
      <w:rFonts w:eastAsia="Times New Roman"/>
    </w:rPr>
    <w:tblPr/>
  </w:style>
  <w:style w:type="table" w:customStyle="1" w:styleId="FormulaVariableTable311">
    <w:name w:val="Formula Variable Table3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616671"/>
    <w:rPr>
      <w:rFonts w:eastAsia="Times New Roman"/>
    </w:rPr>
    <w:tblPr/>
  </w:style>
  <w:style w:type="table" w:customStyle="1" w:styleId="VariableTable211">
    <w:name w:val="Variable Table211"/>
    <w:basedOn w:val="TableNormal"/>
    <w:rsid w:val="00616671"/>
    <w:rPr>
      <w:rFonts w:eastAsia="Times New Roman"/>
    </w:rPr>
    <w:tblPr/>
  </w:style>
  <w:style w:type="table" w:customStyle="1" w:styleId="TableGrid1211">
    <w:name w:val="Table Grid1211"/>
    <w:basedOn w:val="TableNormal"/>
    <w:next w:val="TableGrid"/>
    <w:rsid w:val="00616671"/>
    <w:rPr>
      <w:rFonts w:eastAsia="Times New Roman"/>
    </w:rPr>
    <w:tblPr/>
  </w:style>
  <w:style w:type="table" w:customStyle="1" w:styleId="TableGrid2111">
    <w:name w:val="Table Grid2111"/>
    <w:basedOn w:val="TableNormal"/>
    <w:next w:val="TableGrid"/>
    <w:rsid w:val="00616671"/>
    <w:rPr>
      <w:rFonts w:eastAsia="Times New Roman"/>
    </w:rPr>
    <w:tblPr/>
  </w:style>
  <w:style w:type="table" w:customStyle="1" w:styleId="BoxedLanguage1111">
    <w:name w:val="Boxed Language1111"/>
    <w:basedOn w:val="TableNormal"/>
    <w:rsid w:val="00616671"/>
    <w:rPr>
      <w:rFonts w:eastAsia="Times New Roman"/>
    </w:rPr>
    <w:tblPr/>
  </w:style>
  <w:style w:type="table" w:customStyle="1" w:styleId="FormulaVariableTable1121">
    <w:name w:val="Formula Variable Table112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616671"/>
  </w:style>
  <w:style w:type="table" w:customStyle="1" w:styleId="TableGrid7">
    <w:name w:val="Table Grid7"/>
    <w:basedOn w:val="TableNormal"/>
    <w:next w:val="TableGrid"/>
    <w:rsid w:val="00616671"/>
    <w:rPr>
      <w:rFonts w:eastAsia="Times New Roman"/>
    </w:rPr>
    <w:tblPr/>
  </w:style>
  <w:style w:type="table" w:customStyle="1" w:styleId="BoxedLanguage6">
    <w:name w:val="Boxed Language6"/>
    <w:basedOn w:val="TableNormal"/>
    <w:rsid w:val="00616671"/>
    <w:rPr>
      <w:rFonts w:eastAsia="Times New Roman"/>
    </w:rPr>
    <w:tblPr/>
  </w:style>
  <w:style w:type="table" w:customStyle="1" w:styleId="FormulaVariableTable6">
    <w:name w:val="Formula Variable Table6"/>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616671"/>
    <w:rPr>
      <w:rFonts w:eastAsia="Times New Roman"/>
    </w:rPr>
    <w:tblPr>
      <w:tblInd w:w="0" w:type="nil"/>
    </w:tblPr>
  </w:style>
  <w:style w:type="table" w:customStyle="1" w:styleId="TableGrid15">
    <w:name w:val="Table Grid15"/>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616671"/>
    <w:rPr>
      <w:rFonts w:eastAsia="Times New Roman"/>
    </w:rPr>
    <w:tblPr/>
  </w:style>
  <w:style w:type="table" w:customStyle="1" w:styleId="FormulaVariableTable14">
    <w:name w:val="Formula Variable Table14"/>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616671"/>
    <w:rPr>
      <w:rFonts w:eastAsia="Times New Roman"/>
    </w:rPr>
    <w:tblPr/>
  </w:style>
  <w:style w:type="table" w:customStyle="1" w:styleId="FormulaVariableTable23">
    <w:name w:val="Formula Variable Table2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616671"/>
    <w:rPr>
      <w:rFonts w:eastAsia="Times New Roman"/>
    </w:rPr>
    <w:tblPr/>
  </w:style>
  <w:style w:type="table" w:customStyle="1" w:styleId="VariableTable13">
    <w:name w:val="Variable Table13"/>
    <w:basedOn w:val="TableNormal"/>
    <w:rsid w:val="00616671"/>
    <w:rPr>
      <w:rFonts w:eastAsia="Times New Roman"/>
    </w:rPr>
    <w:tblPr/>
  </w:style>
  <w:style w:type="table" w:customStyle="1" w:styleId="TableGrid113">
    <w:name w:val="Table Grid113"/>
    <w:basedOn w:val="TableNormal"/>
    <w:next w:val="TableGrid"/>
    <w:rsid w:val="00616671"/>
    <w:rPr>
      <w:rFonts w:eastAsia="Times New Roman"/>
    </w:rPr>
    <w:tblPr/>
  </w:style>
  <w:style w:type="table" w:customStyle="1" w:styleId="BoxedLanguage33">
    <w:name w:val="Boxed Language33"/>
    <w:basedOn w:val="TableNormal"/>
    <w:rsid w:val="00616671"/>
    <w:rPr>
      <w:rFonts w:eastAsia="Times New Roman"/>
    </w:rPr>
    <w:tblPr/>
  </w:style>
  <w:style w:type="table" w:customStyle="1" w:styleId="FormulaVariableTable33">
    <w:name w:val="Formula Variable Table3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616671"/>
    <w:rPr>
      <w:rFonts w:eastAsia="Times New Roman"/>
    </w:rPr>
    <w:tblPr/>
  </w:style>
  <w:style w:type="table" w:customStyle="1" w:styleId="VariableTable23">
    <w:name w:val="Variable Table23"/>
    <w:basedOn w:val="TableNormal"/>
    <w:rsid w:val="00616671"/>
    <w:rPr>
      <w:rFonts w:eastAsia="Times New Roman"/>
    </w:rPr>
    <w:tblPr/>
  </w:style>
  <w:style w:type="table" w:customStyle="1" w:styleId="TableGrid123">
    <w:name w:val="Table Grid123"/>
    <w:basedOn w:val="TableNormal"/>
    <w:next w:val="TableGrid"/>
    <w:rsid w:val="00616671"/>
    <w:rPr>
      <w:rFonts w:eastAsia="Times New Roman"/>
    </w:rPr>
    <w:tblPr/>
  </w:style>
  <w:style w:type="table" w:customStyle="1" w:styleId="TableGrid213">
    <w:name w:val="Table Grid213"/>
    <w:basedOn w:val="TableNormal"/>
    <w:next w:val="TableGrid"/>
    <w:rsid w:val="00616671"/>
    <w:rPr>
      <w:rFonts w:eastAsia="Times New Roman"/>
    </w:rPr>
    <w:tblPr/>
  </w:style>
  <w:style w:type="table" w:customStyle="1" w:styleId="BoxedLanguage113">
    <w:name w:val="Boxed Language113"/>
    <w:basedOn w:val="TableNormal"/>
    <w:rsid w:val="00616671"/>
    <w:rPr>
      <w:rFonts w:eastAsia="Times New Roman"/>
    </w:rPr>
    <w:tblPr/>
  </w:style>
  <w:style w:type="table" w:customStyle="1" w:styleId="FormulaVariableTable114">
    <w:name w:val="Formula Variable Table114"/>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616671"/>
    <w:rPr>
      <w:rFonts w:eastAsia="Times New Roman"/>
    </w:rPr>
    <w:tblPr/>
  </w:style>
  <w:style w:type="table" w:customStyle="1" w:styleId="BoxedLanguage42">
    <w:name w:val="Boxed Language42"/>
    <w:basedOn w:val="TableNormal"/>
    <w:rsid w:val="00616671"/>
    <w:rPr>
      <w:rFonts w:eastAsia="Times New Roman"/>
    </w:rPr>
    <w:tblPr/>
  </w:style>
  <w:style w:type="table" w:customStyle="1" w:styleId="FormulaVariableTable42">
    <w:name w:val="Formula Variable Table4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616671"/>
    <w:rPr>
      <w:rFonts w:eastAsia="Times New Roman"/>
    </w:rPr>
    <w:tblPr>
      <w:tblInd w:w="0" w:type="nil"/>
    </w:tblPr>
  </w:style>
  <w:style w:type="table" w:customStyle="1" w:styleId="TableGrid132">
    <w:name w:val="Table Grid132"/>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616671"/>
    <w:rPr>
      <w:rFonts w:eastAsia="Times New Roman"/>
    </w:rPr>
    <w:tblPr/>
  </w:style>
  <w:style w:type="table" w:customStyle="1" w:styleId="FormulaVariableTable122">
    <w:name w:val="Formula Variable Table122"/>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616671"/>
    <w:rPr>
      <w:rFonts w:eastAsia="Times New Roman"/>
    </w:rPr>
    <w:tblPr/>
  </w:style>
  <w:style w:type="table" w:customStyle="1" w:styleId="FormulaVariableTable212">
    <w:name w:val="Formula Variable Table2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616671"/>
    <w:rPr>
      <w:rFonts w:eastAsia="Times New Roman"/>
    </w:rPr>
    <w:tblPr/>
  </w:style>
  <w:style w:type="table" w:customStyle="1" w:styleId="VariableTable112">
    <w:name w:val="Variable Table112"/>
    <w:basedOn w:val="TableNormal"/>
    <w:rsid w:val="00616671"/>
    <w:rPr>
      <w:rFonts w:eastAsia="Times New Roman"/>
    </w:rPr>
    <w:tblPr/>
  </w:style>
  <w:style w:type="table" w:customStyle="1" w:styleId="TableGrid1112">
    <w:name w:val="Table Grid1112"/>
    <w:basedOn w:val="TableNormal"/>
    <w:next w:val="TableGrid"/>
    <w:rsid w:val="00616671"/>
    <w:rPr>
      <w:rFonts w:eastAsia="Times New Roman"/>
    </w:rPr>
    <w:tblPr/>
  </w:style>
  <w:style w:type="table" w:customStyle="1" w:styleId="BoxedLanguage312">
    <w:name w:val="Boxed Language312"/>
    <w:basedOn w:val="TableNormal"/>
    <w:rsid w:val="00616671"/>
    <w:rPr>
      <w:rFonts w:eastAsia="Times New Roman"/>
    </w:rPr>
    <w:tblPr/>
  </w:style>
  <w:style w:type="table" w:customStyle="1" w:styleId="FormulaVariableTable312">
    <w:name w:val="Formula Variable Table3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616671"/>
    <w:rPr>
      <w:rFonts w:eastAsia="Times New Roman"/>
    </w:rPr>
    <w:tblPr/>
  </w:style>
  <w:style w:type="table" w:customStyle="1" w:styleId="VariableTable212">
    <w:name w:val="Variable Table212"/>
    <w:basedOn w:val="TableNormal"/>
    <w:rsid w:val="00616671"/>
    <w:rPr>
      <w:rFonts w:eastAsia="Times New Roman"/>
    </w:rPr>
    <w:tblPr/>
  </w:style>
  <w:style w:type="table" w:customStyle="1" w:styleId="TableGrid1212">
    <w:name w:val="Table Grid1212"/>
    <w:basedOn w:val="TableNormal"/>
    <w:next w:val="TableGrid"/>
    <w:rsid w:val="00616671"/>
    <w:rPr>
      <w:rFonts w:eastAsia="Times New Roman"/>
    </w:rPr>
    <w:tblPr/>
  </w:style>
  <w:style w:type="table" w:customStyle="1" w:styleId="TableGrid2112">
    <w:name w:val="Table Grid2112"/>
    <w:basedOn w:val="TableNormal"/>
    <w:next w:val="TableGrid"/>
    <w:rsid w:val="00616671"/>
    <w:rPr>
      <w:rFonts w:eastAsia="Times New Roman"/>
    </w:rPr>
    <w:tblPr/>
  </w:style>
  <w:style w:type="table" w:customStyle="1" w:styleId="BoxedLanguage1112">
    <w:name w:val="Boxed Language1112"/>
    <w:basedOn w:val="TableNormal"/>
    <w:rsid w:val="00616671"/>
    <w:rPr>
      <w:rFonts w:eastAsia="Times New Roman"/>
    </w:rPr>
    <w:tblPr/>
  </w:style>
  <w:style w:type="table" w:customStyle="1" w:styleId="FormulaVariableTable1122">
    <w:name w:val="Formula Variable Table11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131">
    <w:name w:val="Boxed Language131"/>
    <w:basedOn w:val="TableNormal"/>
    <w:rsid w:val="00572F68"/>
    <w:rPr>
      <w:rFonts w:eastAsia="Times New Roman"/>
    </w:rPr>
    <w:tblPr/>
    <w:tcPr>
      <w:shd w:val="clear" w:color="auto" w:fill="E0E0E0"/>
    </w:tcPr>
  </w:style>
  <w:style w:type="table" w:customStyle="1" w:styleId="BoxedLanguage1211">
    <w:name w:val="Boxed Language1211"/>
    <w:basedOn w:val="TableNormal"/>
    <w:rsid w:val="00572F68"/>
    <w:rPr>
      <w:rFonts w:eastAsia="Times New Roman"/>
    </w:rPr>
    <w:tblPr/>
    <w:tcPr>
      <w:shd w:val="clear" w:color="auto" w:fill="E0E0E0"/>
    </w:tcPr>
  </w:style>
  <w:style w:type="table" w:customStyle="1" w:styleId="BoxedLanguage141">
    <w:name w:val="Boxed Language141"/>
    <w:basedOn w:val="TableNormal"/>
    <w:rsid w:val="00572F68"/>
    <w:rPr>
      <w:rFonts w:eastAsia="Times New Roman"/>
    </w:rPr>
    <w:tblPr/>
    <w:tcPr>
      <w:shd w:val="clear" w:color="auto" w:fill="E0E0E0"/>
    </w:tcPr>
  </w:style>
  <w:style w:type="table" w:customStyle="1" w:styleId="BoxedLanguage1221">
    <w:name w:val="Boxed Language1221"/>
    <w:basedOn w:val="TableNormal"/>
    <w:rsid w:val="00572F68"/>
    <w:rPr>
      <w:rFonts w:eastAsia="Times New Roman"/>
    </w:rPr>
    <w:tblPr/>
    <w:tcPr>
      <w:shd w:val="clear" w:color="auto" w:fill="E0E0E0"/>
    </w:tcPr>
  </w:style>
  <w:style w:type="numbering" w:customStyle="1" w:styleId="NoList13">
    <w:name w:val="No List13"/>
    <w:next w:val="NoList"/>
    <w:uiPriority w:val="99"/>
    <w:semiHidden/>
    <w:unhideWhenUsed/>
    <w:rsid w:val="00572F68"/>
  </w:style>
  <w:style w:type="table" w:customStyle="1" w:styleId="TableGrid8">
    <w:name w:val="Table Grid8"/>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7">
    <w:name w:val="Boxed Language7"/>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6">
    <w:name w:val="Variable Table6"/>
    <w:basedOn w:val="TableNormal"/>
    <w:rsid w:val="00572F68"/>
    <w:rPr>
      <w:rFonts w:eastAsia="Times New Roman"/>
    </w:rPr>
    <w:tblPr/>
  </w:style>
  <w:style w:type="table" w:customStyle="1" w:styleId="FormulaVariableTable7">
    <w:name w:val="Formula Variable Table7"/>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572F68"/>
  </w:style>
  <w:style w:type="numbering" w:customStyle="1" w:styleId="NoList23">
    <w:name w:val="No List23"/>
    <w:next w:val="NoList"/>
    <w:uiPriority w:val="99"/>
    <w:semiHidden/>
    <w:unhideWhenUsed/>
    <w:rsid w:val="00572F68"/>
  </w:style>
  <w:style w:type="table" w:customStyle="1" w:styleId="TableGrid16">
    <w:name w:val="Table Grid16"/>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572F68"/>
  </w:style>
  <w:style w:type="numbering" w:customStyle="1" w:styleId="NoList42">
    <w:name w:val="No List42"/>
    <w:next w:val="NoList"/>
    <w:uiPriority w:val="99"/>
    <w:semiHidden/>
    <w:unhideWhenUsed/>
    <w:rsid w:val="00572F68"/>
  </w:style>
  <w:style w:type="table" w:customStyle="1" w:styleId="TableGrid25">
    <w:name w:val="Table Grid25"/>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5">
    <w:name w:val="Boxed Language15"/>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5">
    <w:name w:val="Formula Variable Table15"/>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1">
    <w:name w:val="No List51"/>
    <w:next w:val="NoList"/>
    <w:uiPriority w:val="99"/>
    <w:semiHidden/>
    <w:unhideWhenUsed/>
    <w:rsid w:val="00572F68"/>
  </w:style>
  <w:style w:type="numbering" w:customStyle="1" w:styleId="NoList61">
    <w:name w:val="No List61"/>
    <w:next w:val="NoList"/>
    <w:uiPriority w:val="99"/>
    <w:semiHidden/>
    <w:unhideWhenUsed/>
    <w:rsid w:val="00572F68"/>
  </w:style>
  <w:style w:type="numbering" w:customStyle="1" w:styleId="NoList71">
    <w:name w:val="No List71"/>
    <w:next w:val="NoList"/>
    <w:uiPriority w:val="99"/>
    <w:semiHidden/>
    <w:unhideWhenUsed/>
    <w:rsid w:val="00572F68"/>
  </w:style>
  <w:style w:type="table" w:customStyle="1" w:styleId="BoxedLanguage24">
    <w:name w:val="Boxed Language24"/>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4">
    <w:name w:val="Formula Variable Table24"/>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4">
    <w:name w:val="Table Grid34"/>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4">
    <w:name w:val="Variable Table14"/>
    <w:basedOn w:val="TableNormal"/>
    <w:rsid w:val="00572F68"/>
    <w:rPr>
      <w:rFonts w:eastAsia="Times New Roman"/>
    </w:rPr>
    <w:tblPr/>
  </w:style>
  <w:style w:type="numbering" w:customStyle="1" w:styleId="NoList112">
    <w:name w:val="No List112"/>
    <w:next w:val="NoList"/>
    <w:uiPriority w:val="99"/>
    <w:semiHidden/>
    <w:unhideWhenUsed/>
    <w:rsid w:val="00572F68"/>
  </w:style>
  <w:style w:type="numbering" w:customStyle="1" w:styleId="NoList211">
    <w:name w:val="No List211"/>
    <w:next w:val="NoList"/>
    <w:uiPriority w:val="99"/>
    <w:semiHidden/>
    <w:unhideWhenUsed/>
    <w:rsid w:val="00572F68"/>
  </w:style>
  <w:style w:type="table" w:customStyle="1" w:styleId="TableGrid114">
    <w:name w:val="Table Grid114"/>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572F68"/>
  </w:style>
  <w:style w:type="numbering" w:customStyle="1" w:styleId="NoList81">
    <w:name w:val="No List81"/>
    <w:next w:val="NoList"/>
    <w:uiPriority w:val="99"/>
    <w:semiHidden/>
    <w:unhideWhenUsed/>
    <w:rsid w:val="00572F68"/>
  </w:style>
  <w:style w:type="numbering" w:customStyle="1" w:styleId="NoList121">
    <w:name w:val="No List121"/>
    <w:next w:val="NoList"/>
    <w:uiPriority w:val="99"/>
    <w:semiHidden/>
    <w:unhideWhenUsed/>
    <w:rsid w:val="00572F68"/>
  </w:style>
  <w:style w:type="table" w:customStyle="1" w:styleId="BoxedLanguage34">
    <w:name w:val="Boxed Language34"/>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4">
    <w:name w:val="Formula Variable Table34"/>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4">
    <w:name w:val="Table Grid44"/>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4">
    <w:name w:val="Variable Table24"/>
    <w:basedOn w:val="TableNormal"/>
    <w:rsid w:val="00572F68"/>
    <w:rPr>
      <w:rFonts w:eastAsia="Times New Roman"/>
    </w:rPr>
    <w:tblPr/>
  </w:style>
  <w:style w:type="numbering" w:customStyle="1" w:styleId="NoList1111">
    <w:name w:val="No List1111"/>
    <w:next w:val="NoList"/>
    <w:uiPriority w:val="99"/>
    <w:semiHidden/>
    <w:unhideWhenUsed/>
    <w:rsid w:val="00572F68"/>
  </w:style>
  <w:style w:type="numbering" w:customStyle="1" w:styleId="NoList221">
    <w:name w:val="No List221"/>
    <w:next w:val="NoList"/>
    <w:uiPriority w:val="99"/>
    <w:semiHidden/>
    <w:unhideWhenUsed/>
    <w:rsid w:val="00572F68"/>
  </w:style>
  <w:style w:type="table" w:customStyle="1" w:styleId="TableGrid124">
    <w:name w:val="Table Grid124"/>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572F68"/>
  </w:style>
  <w:style w:type="numbering" w:customStyle="1" w:styleId="NoList411">
    <w:name w:val="No List411"/>
    <w:next w:val="NoList"/>
    <w:uiPriority w:val="99"/>
    <w:semiHidden/>
    <w:unhideWhenUsed/>
    <w:rsid w:val="00572F68"/>
  </w:style>
  <w:style w:type="table" w:customStyle="1" w:styleId="TableGrid214">
    <w:name w:val="Table Grid214"/>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4">
    <w:name w:val="Boxed Language114"/>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5">
    <w:name w:val="Formula Variable Table115"/>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572F68"/>
  </w:style>
  <w:style w:type="table" w:customStyle="1" w:styleId="TableGrid9">
    <w:name w:val="Table Grid9"/>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8">
    <w:name w:val="Boxed Language8"/>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8">
    <w:name w:val="Formula Variable Table8"/>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7">
    <w:name w:val="Variable Table7"/>
    <w:basedOn w:val="TableNormal"/>
    <w:rsid w:val="00572F68"/>
    <w:rPr>
      <w:rFonts w:eastAsia="Times New Roman"/>
    </w:rPr>
    <w:tblPr>
      <w:tblInd w:w="0" w:type="nil"/>
    </w:tblPr>
  </w:style>
  <w:style w:type="table" w:customStyle="1" w:styleId="TableGrid17">
    <w:name w:val="Table Grid17"/>
    <w:basedOn w:val="TableNormal"/>
    <w:rsid w:val="00572F68"/>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6">
    <w:name w:val="Boxed Language16"/>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6">
    <w:name w:val="Formula Variable Table16"/>
    <w:basedOn w:val="TableNormal"/>
    <w:rsid w:val="00572F68"/>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5">
    <w:name w:val="Boxed Language25"/>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5">
    <w:name w:val="Formula Variable Table25"/>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5">
    <w:name w:val="Table Grid35"/>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5">
    <w:name w:val="Variable Table15"/>
    <w:basedOn w:val="TableNormal"/>
    <w:rsid w:val="00572F68"/>
    <w:rPr>
      <w:rFonts w:eastAsia="Times New Roman"/>
    </w:rPr>
    <w:tblPr/>
  </w:style>
  <w:style w:type="table" w:customStyle="1" w:styleId="TableGrid115">
    <w:name w:val="Table Grid115"/>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5">
    <w:name w:val="Boxed Language35"/>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5">
    <w:name w:val="Formula Variable Table35"/>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5">
    <w:name w:val="Table Grid45"/>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5">
    <w:name w:val="Variable Table25"/>
    <w:basedOn w:val="TableNormal"/>
    <w:rsid w:val="00572F68"/>
    <w:rPr>
      <w:rFonts w:eastAsia="Times New Roman"/>
    </w:rPr>
    <w:tblPr/>
  </w:style>
  <w:style w:type="table" w:customStyle="1" w:styleId="TableGrid125">
    <w:name w:val="Table Grid125"/>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5">
    <w:name w:val="Table Grid215"/>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5">
    <w:name w:val="Boxed Language115"/>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6">
    <w:name w:val="Formula Variable Table116"/>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3">
    <w:name w:val="Formula Variable Table1113"/>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3">
    <w:name w:val="Table Grid53"/>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3">
    <w:name w:val="Boxed Language43"/>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3">
    <w:name w:val="Formula Variable Table43"/>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3">
    <w:name w:val="Variable Table33"/>
    <w:basedOn w:val="TableNormal"/>
    <w:rsid w:val="00572F68"/>
    <w:rPr>
      <w:rFonts w:eastAsia="Times New Roman"/>
    </w:rPr>
    <w:tblPr>
      <w:tblInd w:w="0" w:type="nil"/>
    </w:tblPr>
  </w:style>
  <w:style w:type="table" w:customStyle="1" w:styleId="TableGrid133">
    <w:name w:val="Table Grid133"/>
    <w:basedOn w:val="TableNormal"/>
    <w:rsid w:val="00572F68"/>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3">
    <w:name w:val="Table Grid223"/>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3">
    <w:name w:val="Boxed Language123"/>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3">
    <w:name w:val="Formula Variable Table123"/>
    <w:basedOn w:val="TableNormal"/>
    <w:rsid w:val="00572F68"/>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3">
    <w:name w:val="Boxed Language213"/>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3">
    <w:name w:val="Formula Variable Table213"/>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3">
    <w:name w:val="Table Grid313"/>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3">
    <w:name w:val="Variable Table113"/>
    <w:basedOn w:val="TableNormal"/>
    <w:rsid w:val="00572F68"/>
    <w:rPr>
      <w:rFonts w:eastAsia="Times New Roman"/>
    </w:rPr>
    <w:tblPr/>
  </w:style>
  <w:style w:type="table" w:customStyle="1" w:styleId="TableGrid1113">
    <w:name w:val="Table Grid1113"/>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3">
    <w:name w:val="Boxed Language313"/>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3">
    <w:name w:val="Formula Variable Table313"/>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3">
    <w:name w:val="Table Grid413"/>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3">
    <w:name w:val="Variable Table213"/>
    <w:basedOn w:val="TableNormal"/>
    <w:rsid w:val="00572F68"/>
    <w:rPr>
      <w:rFonts w:eastAsia="Times New Roman"/>
    </w:rPr>
    <w:tblPr/>
  </w:style>
  <w:style w:type="table" w:customStyle="1" w:styleId="TableGrid1213">
    <w:name w:val="Table Grid1213"/>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3">
    <w:name w:val="Table Grid2113"/>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3">
    <w:name w:val="Boxed Language1113"/>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3">
    <w:name w:val="Formula Variable Table1123"/>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572F68"/>
  </w:style>
  <w:style w:type="table" w:customStyle="1" w:styleId="TableGrid10">
    <w:name w:val="Table Grid10"/>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9">
    <w:name w:val="Boxed Language9"/>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9">
    <w:name w:val="Formula Variable Table9"/>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8">
    <w:name w:val="Variable Table8"/>
    <w:basedOn w:val="TableNormal"/>
    <w:rsid w:val="00572F68"/>
    <w:rPr>
      <w:rFonts w:eastAsia="Times New Roman"/>
    </w:rPr>
    <w:tblPr>
      <w:tblInd w:w="0" w:type="nil"/>
    </w:tblPr>
  </w:style>
  <w:style w:type="table" w:customStyle="1" w:styleId="TableGrid18">
    <w:name w:val="Table Grid18"/>
    <w:basedOn w:val="TableNormal"/>
    <w:rsid w:val="00572F68"/>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7">
    <w:name w:val="Boxed Language17"/>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7">
    <w:name w:val="Formula Variable Table17"/>
    <w:basedOn w:val="TableNormal"/>
    <w:rsid w:val="00572F68"/>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6">
    <w:name w:val="Boxed Language26"/>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6">
    <w:name w:val="Formula Variable Table26"/>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6">
    <w:name w:val="Table Grid36"/>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6">
    <w:name w:val="Variable Table16"/>
    <w:basedOn w:val="TableNormal"/>
    <w:rsid w:val="00572F68"/>
    <w:rPr>
      <w:rFonts w:eastAsia="Times New Roman"/>
    </w:rPr>
    <w:tblPr/>
  </w:style>
  <w:style w:type="table" w:customStyle="1" w:styleId="TableGrid116">
    <w:name w:val="Table Grid116"/>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6">
    <w:name w:val="Boxed Language36"/>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6">
    <w:name w:val="Formula Variable Table36"/>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6">
    <w:name w:val="Table Grid46"/>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6">
    <w:name w:val="Variable Table26"/>
    <w:basedOn w:val="TableNormal"/>
    <w:rsid w:val="00572F68"/>
    <w:rPr>
      <w:rFonts w:eastAsia="Times New Roman"/>
    </w:rPr>
    <w:tblPr/>
  </w:style>
  <w:style w:type="table" w:customStyle="1" w:styleId="TableGrid126">
    <w:name w:val="Table Grid126"/>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6">
    <w:name w:val="Table Grid216"/>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6">
    <w:name w:val="Boxed Language116"/>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7">
    <w:name w:val="Formula Variable Table117"/>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4">
    <w:name w:val="Formula Variable Table1114"/>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4">
    <w:name w:val="Table Grid54"/>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4">
    <w:name w:val="Boxed Language44"/>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4">
    <w:name w:val="Formula Variable Table44"/>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4">
    <w:name w:val="Variable Table34"/>
    <w:basedOn w:val="TableNormal"/>
    <w:rsid w:val="00572F68"/>
    <w:rPr>
      <w:rFonts w:eastAsia="Times New Roman"/>
    </w:rPr>
    <w:tblPr>
      <w:tblInd w:w="0" w:type="nil"/>
    </w:tblPr>
  </w:style>
  <w:style w:type="table" w:customStyle="1" w:styleId="TableGrid134">
    <w:name w:val="Table Grid134"/>
    <w:basedOn w:val="TableNormal"/>
    <w:rsid w:val="00572F68"/>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4">
    <w:name w:val="Table Grid224"/>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4">
    <w:name w:val="Boxed Language124"/>
    <w:basedOn w:val="TableNormal"/>
    <w:rsid w:val="00572F68"/>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4">
    <w:name w:val="Formula Variable Table124"/>
    <w:basedOn w:val="TableNormal"/>
    <w:rsid w:val="00572F68"/>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4">
    <w:name w:val="Boxed Language214"/>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4">
    <w:name w:val="Formula Variable Table214"/>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4">
    <w:name w:val="Table Grid314"/>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4">
    <w:name w:val="Variable Table114"/>
    <w:basedOn w:val="TableNormal"/>
    <w:rsid w:val="00572F68"/>
    <w:rPr>
      <w:rFonts w:eastAsia="Times New Roman"/>
    </w:rPr>
    <w:tblPr/>
  </w:style>
  <w:style w:type="table" w:customStyle="1" w:styleId="TableGrid1114">
    <w:name w:val="Table Grid1114"/>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4">
    <w:name w:val="Boxed Language314"/>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4">
    <w:name w:val="Formula Variable Table314"/>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4">
    <w:name w:val="Table Grid414"/>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4">
    <w:name w:val="Variable Table214"/>
    <w:basedOn w:val="TableNormal"/>
    <w:rsid w:val="00572F68"/>
    <w:rPr>
      <w:rFonts w:eastAsia="Times New Roman"/>
    </w:rPr>
    <w:tblPr/>
  </w:style>
  <w:style w:type="table" w:customStyle="1" w:styleId="TableGrid1214">
    <w:name w:val="Table Grid1214"/>
    <w:basedOn w:val="TableNormal"/>
    <w:next w:val="TableGrid"/>
    <w:rsid w:val="00572F68"/>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4">
    <w:name w:val="Table Grid2114"/>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4">
    <w:name w:val="Boxed Language1114"/>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4">
    <w:name w:val="Formula Variable Table1124"/>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7">
    <w:name w:val="No List17"/>
    <w:next w:val="NoList"/>
    <w:uiPriority w:val="99"/>
    <w:semiHidden/>
    <w:unhideWhenUsed/>
    <w:rsid w:val="00572F68"/>
  </w:style>
  <w:style w:type="table" w:customStyle="1" w:styleId="TableGrid19">
    <w:name w:val="Table Grid19"/>
    <w:basedOn w:val="TableNormal"/>
    <w:next w:val="TableGrid"/>
    <w:rsid w:val="00572F6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0">
    <w:name w:val="Boxed Language10"/>
    <w:basedOn w:val="TableNormal"/>
    <w:rsid w:val="00572F68"/>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9">
    <w:name w:val="Variable Table9"/>
    <w:basedOn w:val="TableNormal"/>
    <w:rsid w:val="00572F68"/>
    <w:rPr>
      <w:rFonts w:eastAsia="Times New Roman"/>
    </w:rPr>
    <w:tblPr/>
  </w:style>
  <w:style w:type="table" w:customStyle="1" w:styleId="FormulaVariableTable10">
    <w:name w:val="Formula Variable Table10"/>
    <w:basedOn w:val="TableNormal"/>
    <w:rsid w:val="00572F68"/>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554">
      <w:bodyDiv w:val="1"/>
      <w:marLeft w:val="0"/>
      <w:marRight w:val="0"/>
      <w:marTop w:val="0"/>
      <w:marBottom w:val="0"/>
      <w:divBdr>
        <w:top w:val="none" w:sz="0" w:space="0" w:color="auto"/>
        <w:left w:val="none" w:sz="0" w:space="0" w:color="auto"/>
        <w:bottom w:val="none" w:sz="0" w:space="0" w:color="auto"/>
        <w:right w:val="none" w:sz="0" w:space="0" w:color="auto"/>
      </w:divBdr>
    </w:div>
    <w:div w:id="41250724">
      <w:bodyDiv w:val="1"/>
      <w:marLeft w:val="0"/>
      <w:marRight w:val="0"/>
      <w:marTop w:val="0"/>
      <w:marBottom w:val="0"/>
      <w:divBdr>
        <w:top w:val="none" w:sz="0" w:space="0" w:color="auto"/>
        <w:left w:val="none" w:sz="0" w:space="0" w:color="auto"/>
        <w:bottom w:val="none" w:sz="0" w:space="0" w:color="auto"/>
        <w:right w:val="none" w:sz="0" w:space="0" w:color="auto"/>
      </w:divBdr>
    </w:div>
    <w:div w:id="61147839">
      <w:bodyDiv w:val="1"/>
      <w:marLeft w:val="0"/>
      <w:marRight w:val="0"/>
      <w:marTop w:val="0"/>
      <w:marBottom w:val="0"/>
      <w:divBdr>
        <w:top w:val="none" w:sz="0" w:space="0" w:color="auto"/>
        <w:left w:val="none" w:sz="0" w:space="0" w:color="auto"/>
        <w:bottom w:val="none" w:sz="0" w:space="0" w:color="auto"/>
        <w:right w:val="none" w:sz="0" w:space="0" w:color="auto"/>
      </w:divBdr>
    </w:div>
    <w:div w:id="76948040">
      <w:bodyDiv w:val="1"/>
      <w:marLeft w:val="0"/>
      <w:marRight w:val="0"/>
      <w:marTop w:val="0"/>
      <w:marBottom w:val="0"/>
      <w:divBdr>
        <w:top w:val="none" w:sz="0" w:space="0" w:color="auto"/>
        <w:left w:val="none" w:sz="0" w:space="0" w:color="auto"/>
        <w:bottom w:val="none" w:sz="0" w:space="0" w:color="auto"/>
        <w:right w:val="none" w:sz="0" w:space="0" w:color="auto"/>
      </w:divBdr>
    </w:div>
    <w:div w:id="163518691">
      <w:bodyDiv w:val="1"/>
      <w:marLeft w:val="0"/>
      <w:marRight w:val="0"/>
      <w:marTop w:val="0"/>
      <w:marBottom w:val="0"/>
      <w:divBdr>
        <w:top w:val="none" w:sz="0" w:space="0" w:color="auto"/>
        <w:left w:val="none" w:sz="0" w:space="0" w:color="auto"/>
        <w:bottom w:val="none" w:sz="0" w:space="0" w:color="auto"/>
        <w:right w:val="none" w:sz="0" w:space="0" w:color="auto"/>
      </w:divBdr>
    </w:div>
    <w:div w:id="25436481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4042889">
      <w:bodyDiv w:val="1"/>
      <w:marLeft w:val="0"/>
      <w:marRight w:val="0"/>
      <w:marTop w:val="0"/>
      <w:marBottom w:val="0"/>
      <w:divBdr>
        <w:top w:val="none" w:sz="0" w:space="0" w:color="auto"/>
        <w:left w:val="none" w:sz="0" w:space="0" w:color="auto"/>
        <w:bottom w:val="none" w:sz="0" w:space="0" w:color="auto"/>
        <w:right w:val="none" w:sz="0" w:space="0" w:color="auto"/>
      </w:divBdr>
    </w:div>
    <w:div w:id="373189478">
      <w:bodyDiv w:val="1"/>
      <w:marLeft w:val="0"/>
      <w:marRight w:val="0"/>
      <w:marTop w:val="0"/>
      <w:marBottom w:val="0"/>
      <w:divBdr>
        <w:top w:val="none" w:sz="0" w:space="0" w:color="auto"/>
        <w:left w:val="none" w:sz="0" w:space="0" w:color="auto"/>
        <w:bottom w:val="none" w:sz="0" w:space="0" w:color="auto"/>
        <w:right w:val="none" w:sz="0" w:space="0" w:color="auto"/>
      </w:divBdr>
    </w:div>
    <w:div w:id="428278549">
      <w:bodyDiv w:val="1"/>
      <w:marLeft w:val="0"/>
      <w:marRight w:val="0"/>
      <w:marTop w:val="0"/>
      <w:marBottom w:val="0"/>
      <w:divBdr>
        <w:top w:val="none" w:sz="0" w:space="0" w:color="auto"/>
        <w:left w:val="none" w:sz="0" w:space="0" w:color="auto"/>
        <w:bottom w:val="none" w:sz="0" w:space="0" w:color="auto"/>
        <w:right w:val="none" w:sz="0" w:space="0" w:color="auto"/>
      </w:divBdr>
    </w:div>
    <w:div w:id="51596674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9551149">
      <w:bodyDiv w:val="1"/>
      <w:marLeft w:val="0"/>
      <w:marRight w:val="0"/>
      <w:marTop w:val="0"/>
      <w:marBottom w:val="0"/>
      <w:divBdr>
        <w:top w:val="none" w:sz="0" w:space="0" w:color="auto"/>
        <w:left w:val="none" w:sz="0" w:space="0" w:color="auto"/>
        <w:bottom w:val="none" w:sz="0" w:space="0" w:color="auto"/>
        <w:right w:val="none" w:sz="0" w:space="0" w:color="auto"/>
      </w:divBdr>
    </w:div>
    <w:div w:id="751007860">
      <w:bodyDiv w:val="1"/>
      <w:marLeft w:val="0"/>
      <w:marRight w:val="0"/>
      <w:marTop w:val="0"/>
      <w:marBottom w:val="0"/>
      <w:divBdr>
        <w:top w:val="none" w:sz="0" w:space="0" w:color="auto"/>
        <w:left w:val="none" w:sz="0" w:space="0" w:color="auto"/>
        <w:bottom w:val="none" w:sz="0" w:space="0" w:color="auto"/>
        <w:right w:val="none" w:sz="0" w:space="0" w:color="auto"/>
      </w:divBdr>
    </w:div>
    <w:div w:id="956987449">
      <w:bodyDiv w:val="1"/>
      <w:marLeft w:val="0"/>
      <w:marRight w:val="0"/>
      <w:marTop w:val="0"/>
      <w:marBottom w:val="0"/>
      <w:divBdr>
        <w:top w:val="none" w:sz="0" w:space="0" w:color="auto"/>
        <w:left w:val="none" w:sz="0" w:space="0" w:color="auto"/>
        <w:bottom w:val="none" w:sz="0" w:space="0" w:color="auto"/>
        <w:right w:val="none" w:sz="0" w:space="0" w:color="auto"/>
      </w:divBdr>
    </w:div>
    <w:div w:id="994600692">
      <w:bodyDiv w:val="1"/>
      <w:marLeft w:val="0"/>
      <w:marRight w:val="0"/>
      <w:marTop w:val="0"/>
      <w:marBottom w:val="0"/>
      <w:divBdr>
        <w:top w:val="none" w:sz="0" w:space="0" w:color="auto"/>
        <w:left w:val="none" w:sz="0" w:space="0" w:color="auto"/>
        <w:bottom w:val="none" w:sz="0" w:space="0" w:color="auto"/>
        <w:right w:val="none" w:sz="0" w:space="0" w:color="auto"/>
      </w:divBdr>
    </w:div>
    <w:div w:id="1011373718">
      <w:bodyDiv w:val="1"/>
      <w:marLeft w:val="0"/>
      <w:marRight w:val="0"/>
      <w:marTop w:val="0"/>
      <w:marBottom w:val="0"/>
      <w:divBdr>
        <w:top w:val="none" w:sz="0" w:space="0" w:color="auto"/>
        <w:left w:val="none" w:sz="0" w:space="0" w:color="auto"/>
        <w:bottom w:val="none" w:sz="0" w:space="0" w:color="auto"/>
        <w:right w:val="none" w:sz="0" w:space="0" w:color="auto"/>
      </w:divBdr>
    </w:div>
    <w:div w:id="1112826428">
      <w:bodyDiv w:val="1"/>
      <w:marLeft w:val="0"/>
      <w:marRight w:val="0"/>
      <w:marTop w:val="0"/>
      <w:marBottom w:val="0"/>
      <w:divBdr>
        <w:top w:val="none" w:sz="0" w:space="0" w:color="auto"/>
        <w:left w:val="none" w:sz="0" w:space="0" w:color="auto"/>
        <w:bottom w:val="none" w:sz="0" w:space="0" w:color="auto"/>
        <w:right w:val="none" w:sz="0" w:space="0" w:color="auto"/>
      </w:divBdr>
    </w:div>
    <w:div w:id="1115372631">
      <w:bodyDiv w:val="1"/>
      <w:marLeft w:val="0"/>
      <w:marRight w:val="0"/>
      <w:marTop w:val="0"/>
      <w:marBottom w:val="0"/>
      <w:divBdr>
        <w:top w:val="none" w:sz="0" w:space="0" w:color="auto"/>
        <w:left w:val="none" w:sz="0" w:space="0" w:color="auto"/>
        <w:bottom w:val="none" w:sz="0" w:space="0" w:color="auto"/>
        <w:right w:val="none" w:sz="0" w:space="0" w:color="auto"/>
      </w:divBdr>
    </w:div>
    <w:div w:id="1167403893">
      <w:bodyDiv w:val="1"/>
      <w:marLeft w:val="0"/>
      <w:marRight w:val="0"/>
      <w:marTop w:val="0"/>
      <w:marBottom w:val="0"/>
      <w:divBdr>
        <w:top w:val="none" w:sz="0" w:space="0" w:color="auto"/>
        <w:left w:val="none" w:sz="0" w:space="0" w:color="auto"/>
        <w:bottom w:val="none" w:sz="0" w:space="0" w:color="auto"/>
        <w:right w:val="none" w:sz="0" w:space="0" w:color="auto"/>
      </w:divBdr>
    </w:div>
    <w:div w:id="1212185631">
      <w:bodyDiv w:val="1"/>
      <w:marLeft w:val="0"/>
      <w:marRight w:val="0"/>
      <w:marTop w:val="0"/>
      <w:marBottom w:val="0"/>
      <w:divBdr>
        <w:top w:val="none" w:sz="0" w:space="0" w:color="auto"/>
        <w:left w:val="none" w:sz="0" w:space="0" w:color="auto"/>
        <w:bottom w:val="none" w:sz="0" w:space="0" w:color="auto"/>
        <w:right w:val="none" w:sz="0" w:space="0" w:color="auto"/>
      </w:divBdr>
    </w:div>
    <w:div w:id="1358195233">
      <w:bodyDiv w:val="1"/>
      <w:marLeft w:val="0"/>
      <w:marRight w:val="0"/>
      <w:marTop w:val="0"/>
      <w:marBottom w:val="0"/>
      <w:divBdr>
        <w:top w:val="none" w:sz="0" w:space="0" w:color="auto"/>
        <w:left w:val="none" w:sz="0" w:space="0" w:color="auto"/>
        <w:bottom w:val="none" w:sz="0" w:space="0" w:color="auto"/>
        <w:right w:val="none" w:sz="0" w:space="0" w:color="auto"/>
      </w:divBdr>
    </w:div>
    <w:div w:id="1460300065">
      <w:bodyDiv w:val="1"/>
      <w:marLeft w:val="0"/>
      <w:marRight w:val="0"/>
      <w:marTop w:val="0"/>
      <w:marBottom w:val="0"/>
      <w:divBdr>
        <w:top w:val="none" w:sz="0" w:space="0" w:color="auto"/>
        <w:left w:val="none" w:sz="0" w:space="0" w:color="auto"/>
        <w:bottom w:val="none" w:sz="0" w:space="0" w:color="auto"/>
        <w:right w:val="none" w:sz="0" w:space="0" w:color="auto"/>
      </w:divBdr>
    </w:div>
    <w:div w:id="1475416315">
      <w:bodyDiv w:val="1"/>
      <w:marLeft w:val="0"/>
      <w:marRight w:val="0"/>
      <w:marTop w:val="0"/>
      <w:marBottom w:val="0"/>
      <w:divBdr>
        <w:top w:val="none" w:sz="0" w:space="0" w:color="auto"/>
        <w:left w:val="none" w:sz="0" w:space="0" w:color="auto"/>
        <w:bottom w:val="none" w:sz="0" w:space="0" w:color="auto"/>
        <w:right w:val="none" w:sz="0" w:space="0" w:color="auto"/>
      </w:divBdr>
    </w:div>
    <w:div w:id="15063647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2449008">
      <w:bodyDiv w:val="1"/>
      <w:marLeft w:val="0"/>
      <w:marRight w:val="0"/>
      <w:marTop w:val="0"/>
      <w:marBottom w:val="0"/>
      <w:divBdr>
        <w:top w:val="none" w:sz="0" w:space="0" w:color="auto"/>
        <w:left w:val="none" w:sz="0" w:space="0" w:color="auto"/>
        <w:bottom w:val="none" w:sz="0" w:space="0" w:color="auto"/>
        <w:right w:val="none" w:sz="0" w:space="0" w:color="auto"/>
      </w:divBdr>
    </w:div>
    <w:div w:id="1683437297">
      <w:bodyDiv w:val="1"/>
      <w:marLeft w:val="0"/>
      <w:marRight w:val="0"/>
      <w:marTop w:val="0"/>
      <w:marBottom w:val="0"/>
      <w:divBdr>
        <w:top w:val="none" w:sz="0" w:space="0" w:color="auto"/>
        <w:left w:val="none" w:sz="0" w:space="0" w:color="auto"/>
        <w:bottom w:val="none" w:sz="0" w:space="0" w:color="auto"/>
        <w:right w:val="none" w:sz="0" w:space="0" w:color="auto"/>
      </w:divBdr>
    </w:div>
    <w:div w:id="1746606836">
      <w:bodyDiv w:val="1"/>
      <w:marLeft w:val="0"/>
      <w:marRight w:val="0"/>
      <w:marTop w:val="0"/>
      <w:marBottom w:val="0"/>
      <w:divBdr>
        <w:top w:val="none" w:sz="0" w:space="0" w:color="auto"/>
        <w:left w:val="none" w:sz="0" w:space="0" w:color="auto"/>
        <w:bottom w:val="none" w:sz="0" w:space="0" w:color="auto"/>
        <w:right w:val="none" w:sz="0" w:space="0" w:color="auto"/>
      </w:divBdr>
    </w:div>
    <w:div w:id="1787893296">
      <w:bodyDiv w:val="1"/>
      <w:marLeft w:val="0"/>
      <w:marRight w:val="0"/>
      <w:marTop w:val="0"/>
      <w:marBottom w:val="0"/>
      <w:divBdr>
        <w:top w:val="none" w:sz="0" w:space="0" w:color="auto"/>
        <w:left w:val="none" w:sz="0" w:space="0" w:color="auto"/>
        <w:bottom w:val="none" w:sz="0" w:space="0" w:color="auto"/>
        <w:right w:val="none" w:sz="0" w:space="0" w:color="auto"/>
      </w:divBdr>
    </w:div>
    <w:div w:id="2119789377">
      <w:bodyDiv w:val="1"/>
      <w:marLeft w:val="0"/>
      <w:marRight w:val="0"/>
      <w:marTop w:val="0"/>
      <w:marBottom w:val="0"/>
      <w:divBdr>
        <w:top w:val="none" w:sz="0" w:space="0" w:color="auto"/>
        <w:left w:val="none" w:sz="0" w:space="0" w:color="auto"/>
        <w:bottom w:val="none" w:sz="0" w:space="0" w:color="auto"/>
        <w:right w:val="none" w:sz="0" w:space="0" w:color="auto"/>
      </w:divBdr>
    </w:div>
    <w:div w:id="21238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2.bin"/><Relationship Id="rId21" Type="http://schemas.openxmlformats.org/officeDocument/2006/relationships/image" Target="media/image8.wmf"/><Relationship Id="rId42" Type="http://schemas.openxmlformats.org/officeDocument/2006/relationships/image" Target="media/image20.wmf"/><Relationship Id="rId63" Type="http://schemas.openxmlformats.org/officeDocument/2006/relationships/oleObject" Target="embeddings/oleObject24.bin"/><Relationship Id="rId84" Type="http://schemas.openxmlformats.org/officeDocument/2006/relationships/oleObject" Target="embeddings/oleObject43.bin"/><Relationship Id="rId138" Type="http://schemas.openxmlformats.org/officeDocument/2006/relationships/oleObject" Target="embeddings/oleObject91.bin"/><Relationship Id="rId159" Type="http://schemas.openxmlformats.org/officeDocument/2006/relationships/image" Target="media/image41.wmf"/><Relationship Id="rId170" Type="http://schemas.openxmlformats.org/officeDocument/2006/relationships/image" Target="media/image46.wmf"/><Relationship Id="rId107" Type="http://schemas.openxmlformats.org/officeDocument/2006/relationships/oleObject" Target="embeddings/oleObject62.bin"/><Relationship Id="rId11" Type="http://schemas.openxmlformats.org/officeDocument/2006/relationships/hyperlink" Target="https://www.ercot.com/mktrules/issues/NPRR1310" TargetMode="External"/><Relationship Id="rId32" Type="http://schemas.openxmlformats.org/officeDocument/2006/relationships/image" Target="media/image16.wmf"/><Relationship Id="rId53" Type="http://schemas.openxmlformats.org/officeDocument/2006/relationships/oleObject" Target="embeddings/oleObject16.bin"/><Relationship Id="rId74" Type="http://schemas.openxmlformats.org/officeDocument/2006/relationships/oleObject" Target="embeddings/oleObject33.bin"/><Relationship Id="rId128" Type="http://schemas.openxmlformats.org/officeDocument/2006/relationships/oleObject" Target="embeddings/oleObject82.bin"/><Relationship Id="rId149" Type="http://schemas.openxmlformats.org/officeDocument/2006/relationships/oleObject" Target="embeddings/oleObject99.bin"/><Relationship Id="rId5" Type="http://schemas.openxmlformats.org/officeDocument/2006/relationships/numbering" Target="numbering.xml"/><Relationship Id="rId95" Type="http://schemas.openxmlformats.org/officeDocument/2006/relationships/oleObject" Target="embeddings/oleObject52.bin"/><Relationship Id="rId160" Type="http://schemas.openxmlformats.org/officeDocument/2006/relationships/image" Target="media/image42.wmf"/><Relationship Id="rId181" Type="http://schemas.openxmlformats.org/officeDocument/2006/relationships/footer" Target="footer2.xml"/><Relationship Id="rId22" Type="http://schemas.openxmlformats.org/officeDocument/2006/relationships/oleObject" Target="embeddings/oleObject2.bin"/><Relationship Id="rId43" Type="http://schemas.openxmlformats.org/officeDocument/2006/relationships/oleObject" Target="embeddings/oleObject11.bin"/><Relationship Id="rId64" Type="http://schemas.openxmlformats.org/officeDocument/2006/relationships/image" Target="media/image28.wmf"/><Relationship Id="rId118" Type="http://schemas.openxmlformats.org/officeDocument/2006/relationships/oleObject" Target="embeddings/oleObject73.bin"/><Relationship Id="rId139" Type="http://schemas.openxmlformats.org/officeDocument/2006/relationships/oleObject" Target="embeddings/oleObject92.bin"/><Relationship Id="rId85" Type="http://schemas.openxmlformats.org/officeDocument/2006/relationships/image" Target="media/image30.wmf"/><Relationship Id="rId150" Type="http://schemas.openxmlformats.org/officeDocument/2006/relationships/oleObject" Target="embeddings/oleObject100.bin"/><Relationship Id="rId171" Type="http://schemas.openxmlformats.org/officeDocument/2006/relationships/oleObject" Target="embeddings/oleObject113.bin"/><Relationship Id="rId12" Type="http://schemas.openxmlformats.org/officeDocument/2006/relationships/hyperlink" Target="mailto:shams@crescentpower.net" TargetMode="External"/><Relationship Id="rId33" Type="http://schemas.openxmlformats.org/officeDocument/2006/relationships/oleObject" Target="embeddings/oleObject5.bin"/><Relationship Id="rId108" Type="http://schemas.openxmlformats.org/officeDocument/2006/relationships/oleObject" Target="embeddings/oleObject63.bin"/><Relationship Id="rId129" Type="http://schemas.openxmlformats.org/officeDocument/2006/relationships/oleObject" Target="embeddings/oleObject83.bin"/><Relationship Id="rId54" Type="http://schemas.openxmlformats.org/officeDocument/2006/relationships/image" Target="media/image26.wmf"/><Relationship Id="rId75" Type="http://schemas.openxmlformats.org/officeDocument/2006/relationships/oleObject" Target="embeddings/oleObject34.bin"/><Relationship Id="rId96" Type="http://schemas.openxmlformats.org/officeDocument/2006/relationships/oleObject" Target="embeddings/oleObject53.bin"/><Relationship Id="rId140" Type="http://schemas.openxmlformats.org/officeDocument/2006/relationships/oleObject" Target="embeddings/oleObject93.bin"/><Relationship Id="rId161" Type="http://schemas.openxmlformats.org/officeDocument/2006/relationships/image" Target="media/image43.wmf"/><Relationship Id="rId182" Type="http://schemas.openxmlformats.org/officeDocument/2006/relationships/footer" Target="footer3.xml"/><Relationship Id="rId6" Type="http://schemas.openxmlformats.org/officeDocument/2006/relationships/styles" Target="styles.xml"/><Relationship Id="rId23" Type="http://schemas.openxmlformats.org/officeDocument/2006/relationships/image" Target="media/image9.png"/><Relationship Id="rId119" Type="http://schemas.openxmlformats.org/officeDocument/2006/relationships/oleObject" Target="embeddings/oleObject74.bin"/><Relationship Id="rId44" Type="http://schemas.openxmlformats.org/officeDocument/2006/relationships/image" Target="media/image21.wmf"/><Relationship Id="rId65" Type="http://schemas.openxmlformats.org/officeDocument/2006/relationships/oleObject" Target="embeddings/oleObject25.bin"/><Relationship Id="rId86" Type="http://schemas.openxmlformats.org/officeDocument/2006/relationships/oleObject" Target="embeddings/oleObject44.bin"/><Relationship Id="rId130" Type="http://schemas.openxmlformats.org/officeDocument/2006/relationships/oleObject" Target="embeddings/oleObject84.bin"/><Relationship Id="rId151" Type="http://schemas.openxmlformats.org/officeDocument/2006/relationships/image" Target="media/image39.wmf"/><Relationship Id="rId172" Type="http://schemas.openxmlformats.org/officeDocument/2006/relationships/oleObject" Target="embeddings/oleObject114.bin"/><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18.wmf"/><Relationship Id="rId109" Type="http://schemas.openxmlformats.org/officeDocument/2006/relationships/oleObject" Target="embeddings/oleObject64.bin"/><Relationship Id="rId34" Type="http://schemas.openxmlformats.org/officeDocument/2006/relationships/oleObject" Target="embeddings/oleObject6.bin"/><Relationship Id="rId50" Type="http://schemas.openxmlformats.org/officeDocument/2006/relationships/image" Target="media/image24.wmf"/><Relationship Id="rId55" Type="http://schemas.openxmlformats.org/officeDocument/2006/relationships/oleObject" Target="embeddings/oleObject17.bin"/><Relationship Id="rId76" Type="http://schemas.openxmlformats.org/officeDocument/2006/relationships/oleObject" Target="embeddings/oleObject35.bin"/><Relationship Id="rId97" Type="http://schemas.openxmlformats.org/officeDocument/2006/relationships/oleObject" Target="embeddings/oleObject54.bin"/><Relationship Id="rId104" Type="http://schemas.openxmlformats.org/officeDocument/2006/relationships/oleObject" Target="embeddings/oleObject59.bin"/><Relationship Id="rId120" Type="http://schemas.openxmlformats.org/officeDocument/2006/relationships/oleObject" Target="embeddings/oleObject75.bin"/><Relationship Id="rId125" Type="http://schemas.openxmlformats.org/officeDocument/2006/relationships/oleObject" Target="embeddings/oleObject80.bin"/><Relationship Id="rId141" Type="http://schemas.openxmlformats.org/officeDocument/2006/relationships/image" Target="media/image36.wmf"/><Relationship Id="rId146" Type="http://schemas.openxmlformats.org/officeDocument/2006/relationships/oleObject" Target="embeddings/oleObject96.bin"/><Relationship Id="rId167" Type="http://schemas.openxmlformats.org/officeDocument/2006/relationships/oleObject" Target="embeddings/oleObject110.bin"/><Relationship Id="rId7" Type="http://schemas.openxmlformats.org/officeDocument/2006/relationships/settings" Target="settings.xml"/><Relationship Id="rId71" Type="http://schemas.openxmlformats.org/officeDocument/2006/relationships/oleObject" Target="embeddings/oleObject30.bin"/><Relationship Id="rId92" Type="http://schemas.openxmlformats.org/officeDocument/2006/relationships/oleObject" Target="embeddings/oleObject49.bin"/><Relationship Id="rId162" Type="http://schemas.openxmlformats.org/officeDocument/2006/relationships/oleObject" Target="embeddings/oleObject107.bin"/><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image" Target="media/image13.wmf"/><Relationship Id="rId24" Type="http://schemas.openxmlformats.org/officeDocument/2006/relationships/image" Target="media/image10.wmf"/><Relationship Id="rId40" Type="http://schemas.openxmlformats.org/officeDocument/2006/relationships/image" Target="media/image19.wmf"/><Relationship Id="rId45" Type="http://schemas.openxmlformats.org/officeDocument/2006/relationships/oleObject" Target="embeddings/oleObject12.bin"/><Relationship Id="rId66" Type="http://schemas.openxmlformats.org/officeDocument/2006/relationships/oleObject" Target="embeddings/oleObject26.bin"/><Relationship Id="rId87" Type="http://schemas.openxmlformats.org/officeDocument/2006/relationships/oleObject" Target="embeddings/oleObject45.bin"/><Relationship Id="rId110" Type="http://schemas.openxmlformats.org/officeDocument/2006/relationships/oleObject" Target="embeddings/oleObject65.bin"/><Relationship Id="rId115" Type="http://schemas.openxmlformats.org/officeDocument/2006/relationships/oleObject" Target="embeddings/oleObject70.bin"/><Relationship Id="rId131" Type="http://schemas.openxmlformats.org/officeDocument/2006/relationships/oleObject" Target="embeddings/oleObject85.bin"/><Relationship Id="rId136" Type="http://schemas.openxmlformats.org/officeDocument/2006/relationships/oleObject" Target="embeddings/oleObject89.bin"/><Relationship Id="rId157" Type="http://schemas.openxmlformats.org/officeDocument/2006/relationships/oleObject" Target="embeddings/oleObject105.bin"/><Relationship Id="rId178" Type="http://schemas.openxmlformats.org/officeDocument/2006/relationships/oleObject" Target="embeddings/oleObject117.bin"/><Relationship Id="rId61" Type="http://schemas.openxmlformats.org/officeDocument/2006/relationships/oleObject" Target="embeddings/oleObject22.bin"/><Relationship Id="rId82" Type="http://schemas.openxmlformats.org/officeDocument/2006/relationships/oleObject" Target="embeddings/oleObject41.bin"/><Relationship Id="rId152" Type="http://schemas.openxmlformats.org/officeDocument/2006/relationships/oleObject" Target="embeddings/oleObject101.bin"/><Relationship Id="rId173" Type="http://schemas.openxmlformats.org/officeDocument/2006/relationships/image" Target="media/image47.wmf"/><Relationship Id="rId19" Type="http://schemas.openxmlformats.org/officeDocument/2006/relationships/image" Target="media/image7.wmf"/><Relationship Id="rId14" Type="http://schemas.openxmlformats.org/officeDocument/2006/relationships/image" Target="media/image2.svg"/><Relationship Id="rId30" Type="http://schemas.openxmlformats.org/officeDocument/2006/relationships/image" Target="media/image14.wmf"/><Relationship Id="rId35" Type="http://schemas.openxmlformats.org/officeDocument/2006/relationships/oleObject" Target="embeddings/oleObject7.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oleObject" Target="embeddings/oleObject57.bin"/><Relationship Id="rId105" Type="http://schemas.openxmlformats.org/officeDocument/2006/relationships/oleObject" Target="embeddings/oleObject60.bin"/><Relationship Id="rId126" Type="http://schemas.openxmlformats.org/officeDocument/2006/relationships/oleObject" Target="embeddings/oleObject81.bin"/><Relationship Id="rId147" Type="http://schemas.openxmlformats.org/officeDocument/2006/relationships/oleObject" Target="embeddings/oleObject97.bin"/><Relationship Id="rId168" Type="http://schemas.openxmlformats.org/officeDocument/2006/relationships/oleObject" Target="embeddings/oleObject111.bin"/><Relationship Id="rId8" Type="http://schemas.openxmlformats.org/officeDocument/2006/relationships/webSettings" Target="webSettings.xml"/><Relationship Id="rId51" Type="http://schemas.openxmlformats.org/officeDocument/2006/relationships/oleObject" Target="embeddings/oleObject15.bin"/><Relationship Id="rId72" Type="http://schemas.openxmlformats.org/officeDocument/2006/relationships/oleObject" Target="embeddings/oleObject31.bin"/><Relationship Id="rId93" Type="http://schemas.openxmlformats.org/officeDocument/2006/relationships/oleObject" Target="embeddings/oleObject50.bin"/><Relationship Id="rId98" Type="http://schemas.openxmlformats.org/officeDocument/2006/relationships/oleObject" Target="embeddings/oleObject55.bin"/><Relationship Id="rId121" Type="http://schemas.openxmlformats.org/officeDocument/2006/relationships/oleObject" Target="embeddings/oleObject76.bin"/><Relationship Id="rId142" Type="http://schemas.openxmlformats.org/officeDocument/2006/relationships/oleObject" Target="embeddings/oleObject94.bin"/><Relationship Id="rId163" Type="http://schemas.openxmlformats.org/officeDocument/2006/relationships/image" Target="media/image44.wmf"/><Relationship Id="rId184" Type="http://schemas.microsoft.com/office/2011/relationships/people" Target="people.xml"/><Relationship Id="rId3" Type="http://schemas.openxmlformats.org/officeDocument/2006/relationships/customXml" Target="../customXml/item3.xml"/><Relationship Id="rId25" Type="http://schemas.openxmlformats.org/officeDocument/2006/relationships/image" Target="media/image11.wmf"/><Relationship Id="rId46" Type="http://schemas.openxmlformats.org/officeDocument/2006/relationships/image" Target="media/image22.wmf"/><Relationship Id="rId67" Type="http://schemas.openxmlformats.org/officeDocument/2006/relationships/image" Target="media/image29.wmf"/><Relationship Id="rId116" Type="http://schemas.openxmlformats.org/officeDocument/2006/relationships/oleObject" Target="embeddings/oleObject71.bin"/><Relationship Id="rId137" Type="http://schemas.openxmlformats.org/officeDocument/2006/relationships/oleObject" Target="embeddings/oleObject90.bin"/><Relationship Id="rId158" Type="http://schemas.openxmlformats.org/officeDocument/2006/relationships/oleObject" Target="embeddings/oleObject106.bin"/><Relationship Id="rId20" Type="http://schemas.openxmlformats.org/officeDocument/2006/relationships/oleObject" Target="embeddings/oleObject1.bin"/><Relationship Id="rId41" Type="http://schemas.openxmlformats.org/officeDocument/2006/relationships/oleObject" Target="embeddings/oleObject10.bin"/><Relationship Id="rId62" Type="http://schemas.openxmlformats.org/officeDocument/2006/relationships/oleObject" Target="embeddings/oleObject23.bin"/><Relationship Id="rId83" Type="http://schemas.openxmlformats.org/officeDocument/2006/relationships/oleObject" Target="embeddings/oleObject42.bin"/><Relationship Id="rId88" Type="http://schemas.openxmlformats.org/officeDocument/2006/relationships/image" Target="media/image31.wmf"/><Relationship Id="rId111" Type="http://schemas.openxmlformats.org/officeDocument/2006/relationships/oleObject" Target="embeddings/oleObject66.bin"/><Relationship Id="rId132" Type="http://schemas.openxmlformats.org/officeDocument/2006/relationships/oleObject" Target="embeddings/oleObject86.bin"/><Relationship Id="rId153" Type="http://schemas.openxmlformats.org/officeDocument/2006/relationships/oleObject" Target="embeddings/oleObject102.bin"/><Relationship Id="rId174" Type="http://schemas.openxmlformats.org/officeDocument/2006/relationships/oleObject" Target="embeddings/oleObject115.bin"/><Relationship Id="rId179" Type="http://schemas.openxmlformats.org/officeDocument/2006/relationships/header" Target="header1.xml"/><Relationship Id="rId15" Type="http://schemas.openxmlformats.org/officeDocument/2006/relationships/image" Target="media/image3.png"/><Relationship Id="rId36" Type="http://schemas.openxmlformats.org/officeDocument/2006/relationships/oleObject" Target="embeddings/oleObject8.bin"/><Relationship Id="rId57" Type="http://schemas.openxmlformats.org/officeDocument/2006/relationships/oleObject" Target="embeddings/oleObject18.bin"/><Relationship Id="rId106" Type="http://schemas.openxmlformats.org/officeDocument/2006/relationships/oleObject" Target="embeddings/oleObject61.bin"/><Relationship Id="rId127" Type="http://schemas.openxmlformats.org/officeDocument/2006/relationships/image" Target="media/image34.wmf"/><Relationship Id="rId10" Type="http://schemas.openxmlformats.org/officeDocument/2006/relationships/endnotes" Target="endnotes.xml"/><Relationship Id="rId31" Type="http://schemas.openxmlformats.org/officeDocument/2006/relationships/image" Target="media/image15.wmf"/><Relationship Id="rId52" Type="http://schemas.openxmlformats.org/officeDocument/2006/relationships/image" Target="media/image25.wmf"/><Relationship Id="rId73" Type="http://schemas.openxmlformats.org/officeDocument/2006/relationships/oleObject" Target="embeddings/oleObject32.bin"/><Relationship Id="rId78" Type="http://schemas.openxmlformats.org/officeDocument/2006/relationships/oleObject" Target="embeddings/oleObject37.bin"/><Relationship Id="rId94" Type="http://schemas.openxmlformats.org/officeDocument/2006/relationships/oleObject" Target="embeddings/oleObject51.bin"/><Relationship Id="rId99" Type="http://schemas.openxmlformats.org/officeDocument/2006/relationships/oleObject" Target="embeddings/oleObject56.bin"/><Relationship Id="rId101" Type="http://schemas.openxmlformats.org/officeDocument/2006/relationships/image" Target="media/image32.wmf"/><Relationship Id="rId122" Type="http://schemas.openxmlformats.org/officeDocument/2006/relationships/oleObject" Target="embeddings/oleObject77.bin"/><Relationship Id="rId143" Type="http://schemas.openxmlformats.org/officeDocument/2006/relationships/image" Target="media/image37.wmf"/><Relationship Id="rId148" Type="http://schemas.openxmlformats.org/officeDocument/2006/relationships/oleObject" Target="embeddings/oleObject98.bin"/><Relationship Id="rId164" Type="http://schemas.openxmlformats.org/officeDocument/2006/relationships/oleObject" Target="embeddings/oleObject108.bin"/><Relationship Id="rId169" Type="http://schemas.openxmlformats.org/officeDocument/2006/relationships/oleObject" Target="embeddings/oleObject112.bin"/><Relationship Id="rId18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footer" Target="footer1.xml"/><Relationship Id="rId26" Type="http://schemas.openxmlformats.org/officeDocument/2006/relationships/oleObject" Target="embeddings/oleObject3.bin"/><Relationship Id="rId47" Type="http://schemas.openxmlformats.org/officeDocument/2006/relationships/oleObject" Target="embeddings/oleObject13.bin"/><Relationship Id="rId68" Type="http://schemas.openxmlformats.org/officeDocument/2006/relationships/oleObject" Target="embeddings/oleObject27.bin"/><Relationship Id="rId89" Type="http://schemas.openxmlformats.org/officeDocument/2006/relationships/oleObject" Target="embeddings/oleObject46.bin"/><Relationship Id="rId112" Type="http://schemas.openxmlformats.org/officeDocument/2006/relationships/oleObject" Target="embeddings/oleObject67.bin"/><Relationship Id="rId133" Type="http://schemas.openxmlformats.org/officeDocument/2006/relationships/image" Target="media/image35.wmf"/><Relationship Id="rId154" Type="http://schemas.openxmlformats.org/officeDocument/2006/relationships/oleObject" Target="embeddings/oleObject103.bin"/><Relationship Id="rId175" Type="http://schemas.openxmlformats.org/officeDocument/2006/relationships/image" Target="media/image48.wmf"/><Relationship Id="rId16" Type="http://schemas.openxmlformats.org/officeDocument/2006/relationships/image" Target="media/image4.wmf"/><Relationship Id="rId37" Type="http://schemas.openxmlformats.org/officeDocument/2006/relationships/image" Target="media/image17.wmf"/><Relationship Id="rId58" Type="http://schemas.openxmlformats.org/officeDocument/2006/relationships/oleObject" Target="embeddings/oleObject19.bin"/><Relationship Id="rId79" Type="http://schemas.openxmlformats.org/officeDocument/2006/relationships/oleObject" Target="embeddings/oleObject38.bin"/><Relationship Id="rId102" Type="http://schemas.openxmlformats.org/officeDocument/2006/relationships/oleObject" Target="embeddings/oleObject58.bin"/><Relationship Id="rId123" Type="http://schemas.openxmlformats.org/officeDocument/2006/relationships/oleObject" Target="embeddings/oleObject78.bin"/><Relationship Id="rId144" Type="http://schemas.openxmlformats.org/officeDocument/2006/relationships/oleObject" Target="embeddings/oleObject95.bin"/><Relationship Id="rId90" Type="http://schemas.openxmlformats.org/officeDocument/2006/relationships/oleObject" Target="embeddings/oleObject47.bin"/><Relationship Id="rId165" Type="http://schemas.openxmlformats.org/officeDocument/2006/relationships/image" Target="media/image45.wmf"/><Relationship Id="rId27" Type="http://schemas.openxmlformats.org/officeDocument/2006/relationships/image" Target="media/image12.wmf"/><Relationship Id="rId48" Type="http://schemas.openxmlformats.org/officeDocument/2006/relationships/image" Target="media/image23.wmf"/><Relationship Id="rId69" Type="http://schemas.openxmlformats.org/officeDocument/2006/relationships/oleObject" Target="embeddings/oleObject28.bin"/><Relationship Id="rId113" Type="http://schemas.openxmlformats.org/officeDocument/2006/relationships/oleObject" Target="embeddings/oleObject68.bin"/><Relationship Id="rId134" Type="http://schemas.openxmlformats.org/officeDocument/2006/relationships/oleObject" Target="embeddings/oleObject87.bin"/><Relationship Id="rId80" Type="http://schemas.openxmlformats.org/officeDocument/2006/relationships/oleObject" Target="embeddings/oleObject39.bin"/><Relationship Id="rId155" Type="http://schemas.openxmlformats.org/officeDocument/2006/relationships/oleObject" Target="embeddings/oleObject104.bin"/><Relationship Id="rId176" Type="http://schemas.openxmlformats.org/officeDocument/2006/relationships/oleObject" Target="embeddings/oleObject116.bin"/><Relationship Id="rId17" Type="http://schemas.openxmlformats.org/officeDocument/2006/relationships/image" Target="media/image5.wmf"/><Relationship Id="rId38" Type="http://schemas.openxmlformats.org/officeDocument/2006/relationships/oleObject" Target="embeddings/oleObject9.bin"/><Relationship Id="rId59" Type="http://schemas.openxmlformats.org/officeDocument/2006/relationships/oleObject" Target="embeddings/oleObject20.bin"/><Relationship Id="rId103" Type="http://schemas.openxmlformats.org/officeDocument/2006/relationships/image" Target="media/image33.wmf"/><Relationship Id="rId124" Type="http://schemas.openxmlformats.org/officeDocument/2006/relationships/oleObject" Target="embeddings/oleObject79.bin"/><Relationship Id="rId70" Type="http://schemas.openxmlformats.org/officeDocument/2006/relationships/oleObject" Target="embeddings/oleObject29.bin"/><Relationship Id="rId91" Type="http://schemas.openxmlformats.org/officeDocument/2006/relationships/oleObject" Target="embeddings/oleObject48.bin"/><Relationship Id="rId145" Type="http://schemas.openxmlformats.org/officeDocument/2006/relationships/image" Target="media/image38.wmf"/><Relationship Id="rId166" Type="http://schemas.openxmlformats.org/officeDocument/2006/relationships/oleObject" Target="embeddings/oleObject109.bin"/><Relationship Id="rId1" Type="http://schemas.openxmlformats.org/officeDocument/2006/relationships/customXml" Target="../customXml/item1.xml"/><Relationship Id="rId28" Type="http://schemas.openxmlformats.org/officeDocument/2006/relationships/oleObject" Target="embeddings/oleObject4.bin"/><Relationship Id="rId49" Type="http://schemas.openxmlformats.org/officeDocument/2006/relationships/oleObject" Target="embeddings/oleObject14.bin"/><Relationship Id="rId114" Type="http://schemas.openxmlformats.org/officeDocument/2006/relationships/oleObject" Target="embeddings/oleObject69.bin"/><Relationship Id="rId60" Type="http://schemas.openxmlformats.org/officeDocument/2006/relationships/oleObject" Target="embeddings/oleObject21.bin"/><Relationship Id="rId81" Type="http://schemas.openxmlformats.org/officeDocument/2006/relationships/oleObject" Target="embeddings/oleObject40.bin"/><Relationship Id="rId135" Type="http://schemas.openxmlformats.org/officeDocument/2006/relationships/oleObject" Target="embeddings/oleObject88.bin"/><Relationship Id="rId156" Type="http://schemas.openxmlformats.org/officeDocument/2006/relationships/image" Target="media/image40.wmf"/><Relationship Id="rId177" Type="http://schemas.openxmlformats.org/officeDocument/2006/relationships/image" Target="media/image49.wmf"/></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files/docs/2026/01/23/2__SAWG_Trial_Simulation_Results_20260123.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4b1f51c-9249-4476-b885-13d2f300b0c0">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3.xml><?xml version="1.0" encoding="utf-8"?>
<ds:datastoreItem xmlns:ds="http://schemas.openxmlformats.org/officeDocument/2006/customXml" ds:itemID="{38EE9942-4F15-4852-948D-60580EC51AA4}">
  <ds:schemaRefs>
    <ds:schemaRef ds:uri="http://schemas.microsoft.com/office/2006/metadata/properties"/>
    <ds:schemaRef ds:uri="http://schemas.microsoft.com/office/infopath/2007/PartnerControls"/>
    <ds:schemaRef ds:uri="24b1f51c-9249-4476-b885-13d2f300b0c0"/>
  </ds:schemaRefs>
</ds:datastoreItem>
</file>

<file path=customXml/itemProps4.xml><?xml version="1.0" encoding="utf-8"?>
<ds:datastoreItem xmlns:ds="http://schemas.openxmlformats.org/officeDocument/2006/customXml" ds:itemID="{1D09FAA5-F80A-41F5-A442-FEB2EF85D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177</Pages>
  <Words>66597</Words>
  <Characters>347956</Characters>
  <Application>Microsoft Office Word</Application>
  <DocSecurity>0</DocSecurity>
  <Lines>8921</Lines>
  <Paragraphs>5117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409436</CharactersWithSpaces>
  <SharedDoc>false</SharedDoc>
  <HLinks>
    <vt:vector size="72" baseType="variant">
      <vt:variant>
        <vt:i4>1114175</vt:i4>
      </vt:variant>
      <vt:variant>
        <vt:i4>495</vt:i4>
      </vt:variant>
      <vt:variant>
        <vt:i4>0</vt:i4>
      </vt:variant>
      <vt:variant>
        <vt:i4>5</vt:i4>
      </vt:variant>
      <vt:variant>
        <vt:lpwstr/>
      </vt:variant>
      <vt:variant>
        <vt:lpwstr>_Toc109527549</vt:lpwstr>
      </vt:variant>
      <vt:variant>
        <vt:i4>4128837</vt:i4>
      </vt:variant>
      <vt:variant>
        <vt:i4>12</vt:i4>
      </vt:variant>
      <vt:variant>
        <vt:i4>0</vt:i4>
      </vt:variant>
      <vt:variant>
        <vt:i4>5</vt:i4>
      </vt:variant>
      <vt:variant>
        <vt:lpwstr>mailto:cory.phillips@ercot.com</vt:lpwstr>
      </vt:variant>
      <vt:variant>
        <vt:lpwstr/>
      </vt:variant>
      <vt:variant>
        <vt:i4>3342430</vt:i4>
      </vt:variant>
      <vt:variant>
        <vt:i4>9</vt:i4>
      </vt:variant>
      <vt:variant>
        <vt:i4>0</vt:i4>
      </vt:variant>
      <vt:variant>
        <vt:i4>5</vt:i4>
      </vt:variant>
      <vt:variant>
        <vt:lpwstr>mailto:gordon.drake@ercot.com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1769578</vt:i4>
      </vt:variant>
      <vt:variant>
        <vt:i4>15</vt:i4>
      </vt:variant>
      <vt:variant>
        <vt:i4>0</vt:i4>
      </vt:variant>
      <vt:variant>
        <vt:i4>5</vt:i4>
      </vt:variant>
      <vt:variant>
        <vt:lpwstr>mailto:Sainath.Moorty@ercot.com</vt:lpwstr>
      </vt:variant>
      <vt:variant>
        <vt:lpwstr/>
      </vt:variant>
      <vt:variant>
        <vt:i4>7012372</vt:i4>
      </vt:variant>
      <vt:variant>
        <vt:i4>12</vt:i4>
      </vt:variant>
      <vt:variant>
        <vt:i4>0</vt:i4>
      </vt:variant>
      <vt:variant>
        <vt:i4>5</vt:i4>
      </vt:variant>
      <vt:variant>
        <vt:lpwstr>mailto:David.Maggio@ercot.com</vt:lpwstr>
      </vt:variant>
      <vt:variant>
        <vt:lpwstr/>
      </vt:variant>
      <vt:variant>
        <vt:i4>7012372</vt:i4>
      </vt:variant>
      <vt:variant>
        <vt:i4>9</vt:i4>
      </vt:variant>
      <vt:variant>
        <vt:i4>0</vt:i4>
      </vt:variant>
      <vt:variant>
        <vt:i4>5</vt:i4>
      </vt:variant>
      <vt:variant>
        <vt:lpwstr>mailto:David.Maggio@ercot.com</vt:lpwstr>
      </vt:variant>
      <vt:variant>
        <vt:lpwstr/>
      </vt:variant>
      <vt:variant>
        <vt:i4>7012372</vt:i4>
      </vt:variant>
      <vt:variant>
        <vt:i4>6</vt:i4>
      </vt:variant>
      <vt:variant>
        <vt:i4>0</vt:i4>
      </vt:variant>
      <vt:variant>
        <vt:i4>5</vt:i4>
      </vt:variant>
      <vt:variant>
        <vt:lpwstr>mailto:David.Maggio@ercot.com</vt:lpwstr>
      </vt:variant>
      <vt:variant>
        <vt:lpwstr/>
      </vt:variant>
      <vt:variant>
        <vt:i4>1769578</vt:i4>
      </vt:variant>
      <vt:variant>
        <vt:i4>3</vt:i4>
      </vt:variant>
      <vt:variant>
        <vt:i4>0</vt:i4>
      </vt:variant>
      <vt:variant>
        <vt:i4>5</vt:i4>
      </vt:variant>
      <vt:variant>
        <vt:lpwstr>mailto:Sainath.Moorty@ercot.com</vt:lpwstr>
      </vt:variant>
      <vt:variant>
        <vt:lpwstr/>
      </vt:variant>
      <vt:variant>
        <vt:i4>4128837</vt:i4>
      </vt:variant>
      <vt:variant>
        <vt:i4>0</vt:i4>
      </vt:variant>
      <vt:variant>
        <vt:i4>0</vt:i4>
      </vt:variant>
      <vt:variant>
        <vt:i4>5</vt:i4>
      </vt:variant>
      <vt:variant>
        <vt:lpwstr>mailto:Cory.Phillips@ercot.com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HEN 012826</cp:lastModifiedBy>
  <cp:revision>9</cp:revision>
  <cp:lastPrinted>2013-11-17T06:11:00Z</cp:lastPrinted>
  <dcterms:created xsi:type="dcterms:W3CDTF">2026-01-28T17:39:00Z</dcterms:created>
  <dcterms:modified xsi:type="dcterms:W3CDTF">2026-01-28T18:01:00Z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2025-11-20T03:57:18Z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f8841550-a0c3-43ac-bd20-2c6868cda5a6</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